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C52CF7" w14:textId="77777777" w:rsidR="00C72132" w:rsidRPr="00B4559B" w:rsidRDefault="00C72132" w:rsidP="001004C0">
      <w:pPr>
        <w:tabs>
          <w:tab w:val="left" w:pos="0"/>
        </w:tabs>
        <w:ind w:left="0" w:firstLine="0"/>
        <w:rPr>
          <w:rFonts w:ascii="Times New Roman" w:hAnsi="Times New Roman"/>
          <w:sz w:val="24"/>
          <w:szCs w:val="24"/>
          <w:lang w:val="ru-RU"/>
        </w:rPr>
      </w:pPr>
    </w:p>
    <w:tbl>
      <w:tblPr>
        <w:tblpPr w:leftFromText="180" w:rightFromText="180" w:vertAnchor="text" w:tblpX="-101" w:tblpY="1"/>
        <w:tblOverlap w:val="never"/>
        <w:tblW w:w="10490" w:type="dxa"/>
        <w:tblLayout w:type="fixed"/>
        <w:tblLook w:val="04A0" w:firstRow="1" w:lastRow="0" w:firstColumn="1" w:lastColumn="0" w:noHBand="0" w:noVBand="1"/>
        <w:tblPrChange w:id="0" w:author="Азамат Абдыкани" w:date="2018-01-16T18:15:00Z">
          <w:tblPr>
            <w:tblpPr w:leftFromText="180" w:rightFromText="180" w:vertAnchor="text" w:tblpX="-101" w:tblpY="1"/>
            <w:tblOverlap w:val="never"/>
            <w:tblW w:w="10457" w:type="dxa"/>
            <w:tblLayout w:type="fixed"/>
            <w:tblLook w:val="04A0" w:firstRow="1" w:lastRow="0" w:firstColumn="1" w:lastColumn="0" w:noHBand="0" w:noVBand="1"/>
          </w:tblPr>
        </w:tblPrChange>
      </w:tblPr>
      <w:tblGrid>
        <w:gridCol w:w="10490"/>
        <w:tblGridChange w:id="1">
          <w:tblGrid>
            <w:gridCol w:w="5387"/>
          </w:tblGrid>
        </w:tblGridChange>
      </w:tblGrid>
      <w:tr w:rsidR="007B4EF2" w:rsidRPr="00C5022D" w14:paraId="31C1776B" w14:textId="77777777" w:rsidTr="007B4EF2">
        <w:tc>
          <w:tcPr>
            <w:tcW w:w="10490" w:type="dxa"/>
            <w:tcPrChange w:id="2" w:author="Азамат Абдыкани" w:date="2018-01-16T18:15:00Z">
              <w:tcPr>
                <w:tcW w:w="5387" w:type="dxa"/>
              </w:tcPr>
            </w:tcPrChange>
          </w:tcPr>
          <w:p w14:paraId="02404738" w14:textId="77777777" w:rsidR="007B4EF2" w:rsidRPr="00C5022D" w:rsidRDefault="007B4EF2" w:rsidP="00763E59">
            <w:pPr>
              <w:pStyle w:val="afd"/>
              <w:tabs>
                <w:tab w:val="left" w:pos="33"/>
                <w:tab w:val="left" w:pos="600"/>
              </w:tabs>
              <w:ind w:left="33" w:right="139"/>
              <w:jc w:val="center"/>
              <w:rPr>
                <w:rFonts w:ascii="Times New Roman" w:hAnsi="Times New Roman"/>
                <w:b/>
                <w:sz w:val="24"/>
                <w:szCs w:val="24"/>
                <w:lang w:val="ru-RU" w:eastAsia="ko-KR"/>
              </w:rPr>
            </w:pPr>
            <w:r w:rsidRPr="00C5022D">
              <w:rPr>
                <w:rFonts w:ascii="Times New Roman" w:hAnsi="Times New Roman"/>
                <w:b/>
                <w:sz w:val="24"/>
                <w:szCs w:val="24"/>
                <w:lang w:val="ru-RU" w:eastAsia="ko-KR"/>
              </w:rPr>
              <w:t>ДОГОВОР № __________</w:t>
            </w:r>
          </w:p>
          <w:p w14:paraId="76F8D8DA" w14:textId="77777777" w:rsidR="007B4EF2" w:rsidRPr="00C5022D" w:rsidRDefault="007B4EF2" w:rsidP="00763E59">
            <w:pPr>
              <w:pStyle w:val="afd"/>
              <w:tabs>
                <w:tab w:val="left" w:pos="33"/>
                <w:tab w:val="left" w:pos="600"/>
              </w:tabs>
              <w:ind w:left="33" w:right="139"/>
              <w:jc w:val="center"/>
              <w:rPr>
                <w:rFonts w:ascii="Times New Roman" w:hAnsi="Times New Roman"/>
                <w:b/>
                <w:sz w:val="24"/>
                <w:szCs w:val="24"/>
                <w:lang w:val="ru-RU" w:eastAsia="ko-KR"/>
              </w:rPr>
            </w:pPr>
          </w:p>
          <w:p w14:paraId="43A4152A" w14:textId="72054558" w:rsidR="007B4EF2" w:rsidRPr="00C5022D" w:rsidRDefault="007B4EF2" w:rsidP="00763E59">
            <w:pPr>
              <w:pStyle w:val="afd"/>
              <w:tabs>
                <w:tab w:val="left" w:pos="33"/>
                <w:tab w:val="left" w:pos="600"/>
              </w:tabs>
              <w:ind w:left="33" w:right="139"/>
              <w:jc w:val="center"/>
              <w:rPr>
                <w:rFonts w:ascii="Times New Roman" w:hAnsi="Times New Roman"/>
                <w:b/>
                <w:sz w:val="24"/>
                <w:szCs w:val="24"/>
                <w:lang w:val="ru-RU" w:eastAsia="ko-KR"/>
              </w:rPr>
            </w:pPr>
            <w:r w:rsidRPr="00C5022D">
              <w:rPr>
                <w:rFonts w:ascii="Times New Roman" w:hAnsi="Times New Roman"/>
                <w:b/>
                <w:sz w:val="24"/>
                <w:szCs w:val="24"/>
                <w:lang w:val="ru-RU" w:eastAsia="ko-KR"/>
              </w:rPr>
              <w:t>на закуп «Услуги по ГИС.»</w:t>
            </w:r>
          </w:p>
          <w:p w14:paraId="08CCC14E"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2B61DF94"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32208708" w14:textId="4F422BBE"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г. Атырау</w:t>
            </w:r>
            <w:r w:rsidRPr="00C5022D">
              <w:rPr>
                <w:rFonts w:ascii="Times New Roman" w:hAnsi="Times New Roman"/>
                <w:sz w:val="24"/>
                <w:szCs w:val="24"/>
                <w:lang w:val="ru-RU" w:eastAsia="ko-KR"/>
              </w:rPr>
              <w:tab/>
              <w:t xml:space="preserve">            «____» ___________ 2018 г.</w:t>
            </w:r>
          </w:p>
          <w:p w14:paraId="24E91281" w14:textId="7A4FF0A2"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1C77951D" w14:textId="602A0E20"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7A93A6CC" w14:textId="067DBE72"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b/>
                <w:color w:val="000000"/>
                <w:sz w:val="24"/>
                <w:szCs w:val="24"/>
                <w:lang w:val="ru-RU" w:eastAsia="ko-KR"/>
              </w:rPr>
              <w:t>ТОО «Жамбыл Петролеум»</w:t>
            </w:r>
            <w:r w:rsidRPr="00C5022D">
              <w:rPr>
                <w:rFonts w:ascii="Times New Roman" w:hAnsi="Times New Roman"/>
                <w:color w:val="000000"/>
                <w:sz w:val="24"/>
                <w:szCs w:val="24"/>
                <w:lang w:val="ru-RU" w:eastAsia="ko-KR"/>
              </w:rPr>
              <w:t xml:space="preserve">, выступающее от имени и по поручению АО «Национальная компания «КазМунайГаз» (далее – Недропользователь), и являющееся Оператором по Контракту на проведение Разведки углеводородного сырья №2609 от 21.04.2008 года, на основании Соглашения о привлечении оператора №411 </w:t>
            </w:r>
            <w:r w:rsidRPr="00C5022D">
              <w:rPr>
                <w:rFonts w:ascii="Times New Roman" w:hAnsi="Times New Roman"/>
                <w:bCs/>
                <w:color w:val="000000"/>
                <w:sz w:val="24"/>
                <w:szCs w:val="24"/>
                <w:lang w:val="ru-RU" w:eastAsia="ko-KR"/>
              </w:rPr>
              <w:t xml:space="preserve">от </w:t>
            </w:r>
            <w:r w:rsidRPr="00C5022D">
              <w:rPr>
                <w:rFonts w:ascii="Times New Roman" w:hAnsi="Times New Roman"/>
                <w:color w:val="000000"/>
                <w:sz w:val="24"/>
                <w:szCs w:val="24"/>
                <w:lang w:val="ru-RU" w:eastAsia="ko-KR"/>
              </w:rPr>
              <w:t xml:space="preserve">01 сентября 2016 </w:t>
            </w:r>
            <w:r w:rsidRPr="00C5022D">
              <w:rPr>
                <w:rFonts w:ascii="Times New Roman" w:hAnsi="Times New Roman"/>
                <w:bCs/>
                <w:color w:val="000000"/>
                <w:sz w:val="24"/>
                <w:szCs w:val="24"/>
                <w:lang w:val="ru-RU" w:eastAsia="ko-KR"/>
              </w:rPr>
              <w:t>года,</w:t>
            </w:r>
            <w:r w:rsidRPr="00C5022D">
              <w:rPr>
                <w:rFonts w:ascii="Times New Roman" w:hAnsi="Times New Roman"/>
                <w:color w:val="000000"/>
                <w:sz w:val="24"/>
                <w:szCs w:val="24"/>
                <w:lang w:val="ru-RU" w:eastAsia="ko-KR"/>
              </w:rPr>
              <w:t xml:space="preserve"> между АО «Национальная компания «КазМунайГаз» и ТОО «Жамбыл Петролеум» (далее – СПО), в лице Генерального директора г-на Елевсинова Х.Т. действующего на основании Устава, с одной стороны,  именуемое в дальнейшем «</w:t>
            </w:r>
            <w:r w:rsidRPr="00C5022D">
              <w:rPr>
                <w:rFonts w:ascii="Times New Roman" w:hAnsi="Times New Roman"/>
                <w:b/>
                <w:color w:val="000000"/>
                <w:sz w:val="24"/>
                <w:szCs w:val="24"/>
                <w:lang w:val="ru-RU" w:eastAsia="ko-KR"/>
              </w:rPr>
              <w:t>Заказчик</w:t>
            </w:r>
            <w:r w:rsidRPr="00C5022D">
              <w:rPr>
                <w:rFonts w:ascii="Times New Roman" w:hAnsi="Times New Roman"/>
                <w:color w:val="000000"/>
                <w:sz w:val="24"/>
                <w:szCs w:val="24"/>
                <w:lang w:val="ru-RU" w:eastAsia="ko-KR"/>
              </w:rPr>
              <w:t xml:space="preserve">» и </w:t>
            </w:r>
            <w:r w:rsidRPr="00C5022D">
              <w:rPr>
                <w:rFonts w:ascii="Times New Roman" w:hAnsi="Times New Roman"/>
                <w:b/>
                <w:color w:val="000000"/>
                <w:sz w:val="24"/>
                <w:szCs w:val="24"/>
                <w:lang w:val="ru-RU" w:eastAsia="ko-KR"/>
              </w:rPr>
              <w:t>___________________,</w:t>
            </w:r>
            <w:r w:rsidRPr="00C5022D">
              <w:rPr>
                <w:rFonts w:ascii="Times New Roman" w:hAnsi="Times New Roman"/>
                <w:color w:val="000000"/>
                <w:sz w:val="24"/>
                <w:szCs w:val="24"/>
                <w:lang w:val="ru-RU" w:eastAsia="ko-KR"/>
              </w:rPr>
              <w:t xml:space="preserve"> именуемое в дальнейшем </w:t>
            </w:r>
            <w:r w:rsidRPr="00C5022D">
              <w:rPr>
                <w:rFonts w:ascii="Times New Roman" w:hAnsi="Times New Roman"/>
                <w:b/>
                <w:color w:val="000000"/>
                <w:sz w:val="24"/>
                <w:szCs w:val="24"/>
                <w:lang w:val="ru-RU" w:eastAsia="ko-KR"/>
              </w:rPr>
              <w:t xml:space="preserve">«Исполнитель» </w:t>
            </w:r>
            <w:r w:rsidRPr="00C5022D">
              <w:rPr>
                <w:rFonts w:ascii="Times New Roman" w:hAnsi="Times New Roman"/>
                <w:color w:val="000000"/>
                <w:sz w:val="24"/>
                <w:szCs w:val="24"/>
                <w:lang w:val="ru-RU" w:eastAsia="ko-KR"/>
              </w:rPr>
              <w:t>в лице __________________  действующего на основании Устава с другой стороны, далее совместно именуемые «Стороны»,  а по отдельности «Сторона», пришли к соглашению о нижеследующем:</w:t>
            </w:r>
            <w:r w:rsidRPr="00C5022D">
              <w:rPr>
                <w:rFonts w:ascii="Times New Roman" w:hAnsi="Times New Roman"/>
                <w:sz w:val="24"/>
                <w:szCs w:val="24"/>
                <w:lang w:val="ru-RU" w:eastAsia="ko-KR"/>
              </w:rPr>
              <w:t>:</w:t>
            </w:r>
          </w:p>
          <w:p w14:paraId="0D72E962"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0C6FFF17" w14:textId="6B5A2FF9"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3F99C875"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6EEC4A35"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16B90144"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52724D65" w14:textId="77777777" w:rsidR="007B4EF2" w:rsidRPr="00C5022D" w:rsidRDefault="007B4EF2" w:rsidP="00FF64EA">
            <w:pPr>
              <w:pStyle w:val="afd"/>
              <w:tabs>
                <w:tab w:val="left" w:pos="33"/>
                <w:tab w:val="left" w:pos="600"/>
              </w:tabs>
              <w:ind w:left="33" w:right="139"/>
              <w:rPr>
                <w:rFonts w:ascii="Times New Roman" w:hAnsi="Times New Roman"/>
                <w:b/>
                <w:sz w:val="24"/>
                <w:szCs w:val="24"/>
                <w:lang w:val="ru-RU" w:eastAsia="ko-KR"/>
              </w:rPr>
            </w:pPr>
            <w:r w:rsidRPr="00C5022D">
              <w:rPr>
                <w:rFonts w:ascii="Times New Roman" w:hAnsi="Times New Roman"/>
                <w:b/>
                <w:sz w:val="24"/>
                <w:szCs w:val="24"/>
                <w:lang w:val="ru-RU" w:eastAsia="ko-KR"/>
              </w:rPr>
              <w:t>Статья 1. Определения</w:t>
            </w:r>
          </w:p>
          <w:p w14:paraId="060FECAD"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xml:space="preserve">В настоящем Договоре  используются следующие определения: </w:t>
            </w:r>
          </w:p>
          <w:p w14:paraId="2BF74B64"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b/>
                <w:sz w:val="24"/>
                <w:szCs w:val="24"/>
                <w:lang w:val="ru-RU" w:eastAsia="ko-KR"/>
              </w:rPr>
              <w:t>Акт оказанных услуг</w:t>
            </w:r>
            <w:r w:rsidRPr="00C5022D">
              <w:rPr>
                <w:rFonts w:ascii="Times New Roman" w:hAnsi="Times New Roman"/>
                <w:sz w:val="24"/>
                <w:szCs w:val="24"/>
                <w:lang w:val="ru-RU" w:eastAsia="ko-KR"/>
              </w:rPr>
              <w:t xml:space="preserve"> – означает акт, подписанный Сторонами после выполнения Услуг, с момента подписания которого считается, что Исполнитель выполнил Услуги надлежащим образом.</w:t>
            </w:r>
          </w:p>
          <w:p w14:paraId="49140B0D"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b/>
                <w:sz w:val="24"/>
                <w:szCs w:val="24"/>
                <w:lang w:val="ru-RU" w:eastAsia="ko-KR"/>
              </w:rPr>
              <w:t>Банковский день</w:t>
            </w:r>
            <w:r w:rsidRPr="00C5022D">
              <w:rPr>
                <w:rFonts w:ascii="Times New Roman" w:hAnsi="Times New Roman"/>
                <w:sz w:val="24"/>
                <w:szCs w:val="24"/>
                <w:lang w:val="ru-RU" w:eastAsia="ko-KR"/>
              </w:rPr>
              <w:t xml:space="preserve"> - означает день, являющийся рабочим днем для банков в Республике Казахстан.</w:t>
            </w:r>
          </w:p>
          <w:p w14:paraId="20F8D5C1" w14:textId="75A14984"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пренебрежения к безопасности других лиц.</w:t>
            </w:r>
          </w:p>
          <w:p w14:paraId="052D1366"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b/>
                <w:sz w:val="24"/>
                <w:szCs w:val="24"/>
                <w:lang w:val="ru-RU" w:eastAsia="ko-KR"/>
              </w:rPr>
              <w:t>Договор</w:t>
            </w:r>
            <w:r w:rsidRPr="00C5022D">
              <w:rPr>
                <w:rFonts w:ascii="Times New Roman" w:hAnsi="Times New Roman"/>
                <w:sz w:val="24"/>
                <w:szCs w:val="24"/>
                <w:lang w:val="ru-RU" w:eastAsia="ko-KR"/>
              </w:rPr>
              <w:t xml:space="preserve"> – гражданско-правовой договор, заключенный между Заказчиком и Исполнителем в соответствии с Правилами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p>
          <w:p w14:paraId="2D4DF211"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b/>
                <w:sz w:val="24"/>
                <w:szCs w:val="24"/>
                <w:lang w:val="ru-RU" w:eastAsia="ko-KR"/>
              </w:rPr>
              <w:t>Запись</w:t>
            </w:r>
            <w:r w:rsidRPr="00C5022D">
              <w:rPr>
                <w:rFonts w:ascii="Times New Roman" w:hAnsi="Times New Roman"/>
                <w:sz w:val="24"/>
                <w:szCs w:val="24"/>
                <w:lang w:val="ru-RU" w:eastAsia="ko-KR"/>
              </w:rPr>
              <w:t xml:space="preserve"> - любые геологические, геофизические и технологические данные, полученные в процессе Услуг во время бурения, включая результаты калибровок оборудования, отбора проб скважинного флюида, лабораторных работ и данные параметров бурения, записанные на магнитных носителях установленного формата, а также сопутствующие рапорты оператора, графики, карты и прочие материалы, содержащие данные, вместе со всей прочей сопутствующей письменной документацией, которые должны быть, поставлены Исполнителем Заказчику по условиям настоящего Договора.</w:t>
            </w:r>
          </w:p>
          <w:p w14:paraId="79E7C9A3" w14:textId="77777777" w:rsidR="007B4EF2" w:rsidRPr="00C5022D" w:rsidRDefault="007B4EF2" w:rsidP="00FF64EA">
            <w:pPr>
              <w:pStyle w:val="afd"/>
              <w:tabs>
                <w:tab w:val="left" w:pos="33"/>
                <w:tab w:val="left" w:pos="600"/>
              </w:tabs>
              <w:ind w:left="33" w:right="139"/>
              <w:rPr>
                <w:rFonts w:ascii="Times New Roman" w:hAnsi="Times New Roman"/>
                <w:b/>
                <w:sz w:val="24"/>
                <w:szCs w:val="24"/>
                <w:lang w:val="ru-RU" w:eastAsia="ko-KR"/>
              </w:rPr>
            </w:pPr>
          </w:p>
          <w:p w14:paraId="224C50FE"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b/>
                <w:sz w:val="24"/>
                <w:szCs w:val="24"/>
                <w:lang w:val="ru-RU" w:eastAsia="ko-KR"/>
              </w:rPr>
              <w:t>Конфиденциальная Информация</w:t>
            </w:r>
            <w:r w:rsidRPr="00C5022D">
              <w:rPr>
                <w:rFonts w:ascii="Times New Roman" w:hAnsi="Times New Roman"/>
                <w:sz w:val="24"/>
                <w:szCs w:val="24"/>
                <w:lang w:val="ru-RU" w:eastAsia="ko-KR"/>
              </w:rPr>
              <w:t xml:space="preserve"> - означает информацию, переданную Заказчиком Исполнителю в письменной, устной, электронной или в любой иной форме и имеющую отношение к бизнесу или технологии Заказчика, либо ее материнской, дочерней компании или филиалу ("Аффилиированное компании"), а также основанные на ней продукты, Услуги, компиляции, анализ, выводы и материалы, включая без ограничений записи, документацию и переписку.</w:t>
            </w:r>
          </w:p>
          <w:p w14:paraId="64CBD971"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Конфиденциальная Информация включает, в том числе, без ограничений финансовую информацию, информацию о стратегии, коммерческих планах, коммерческих операциях и системах, ценовой политике, коммерческую тайну, информацию о служащих, клиентах и/или поставщиках, инженерно-геологические и другие данные, информацию об изобретениях, усовершенствованиях, ноу-хау, НИОКР на любой и всех стадиях работ, принадлежащую Заказчику или Аффилиированным компаниям Заказчика, а также все Записи и результаты услуг Исполнителю по настоящему Договору.</w:t>
            </w:r>
          </w:p>
          <w:p w14:paraId="4C2F721E" w14:textId="77777777" w:rsidR="007B4EF2" w:rsidRPr="00C5022D" w:rsidRDefault="007B4EF2" w:rsidP="00FF64EA">
            <w:pPr>
              <w:pStyle w:val="afd"/>
              <w:tabs>
                <w:tab w:val="left" w:pos="33"/>
                <w:tab w:val="left" w:pos="600"/>
              </w:tabs>
              <w:ind w:left="33" w:right="139"/>
              <w:rPr>
                <w:rFonts w:ascii="Times New Roman" w:hAnsi="Times New Roman"/>
                <w:b/>
                <w:sz w:val="24"/>
                <w:szCs w:val="24"/>
                <w:lang w:val="ru-RU" w:eastAsia="ko-KR"/>
              </w:rPr>
            </w:pPr>
          </w:p>
          <w:p w14:paraId="5339C522" w14:textId="77777777" w:rsidR="007B4EF2" w:rsidRPr="00C5022D" w:rsidRDefault="007B4EF2" w:rsidP="00FF64EA">
            <w:pPr>
              <w:pStyle w:val="afd"/>
              <w:tabs>
                <w:tab w:val="left" w:pos="33"/>
                <w:tab w:val="left" w:pos="600"/>
              </w:tabs>
              <w:ind w:left="33" w:right="139"/>
              <w:rPr>
                <w:rFonts w:ascii="Times New Roman" w:hAnsi="Times New Roman"/>
                <w:b/>
                <w:sz w:val="24"/>
                <w:szCs w:val="24"/>
                <w:lang w:val="ru-RU" w:eastAsia="ko-KR"/>
              </w:rPr>
            </w:pPr>
          </w:p>
          <w:p w14:paraId="6A4C9A31" w14:textId="77777777" w:rsidR="007B4EF2" w:rsidRPr="00C5022D" w:rsidRDefault="007B4EF2" w:rsidP="00FF64EA">
            <w:pPr>
              <w:pStyle w:val="afd"/>
              <w:tabs>
                <w:tab w:val="left" w:pos="33"/>
                <w:tab w:val="left" w:pos="600"/>
              </w:tabs>
              <w:ind w:left="33" w:right="139"/>
              <w:rPr>
                <w:rFonts w:ascii="Times New Roman" w:hAnsi="Times New Roman"/>
                <w:b/>
                <w:sz w:val="24"/>
                <w:szCs w:val="24"/>
                <w:lang w:val="ru-RU" w:eastAsia="ko-KR"/>
              </w:rPr>
            </w:pPr>
          </w:p>
          <w:p w14:paraId="17C438C6" w14:textId="77777777" w:rsidR="007B4EF2" w:rsidRPr="00C5022D" w:rsidRDefault="007B4EF2" w:rsidP="00FF64EA">
            <w:pPr>
              <w:pStyle w:val="afd"/>
              <w:tabs>
                <w:tab w:val="left" w:pos="33"/>
                <w:tab w:val="left" w:pos="600"/>
              </w:tabs>
              <w:ind w:left="33" w:right="139"/>
              <w:rPr>
                <w:rFonts w:ascii="Times New Roman" w:hAnsi="Times New Roman"/>
                <w:b/>
                <w:sz w:val="24"/>
                <w:szCs w:val="24"/>
                <w:lang w:val="ru-RU" w:eastAsia="ko-KR"/>
              </w:rPr>
            </w:pPr>
          </w:p>
          <w:p w14:paraId="7B61B497" w14:textId="115A6ADF"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b/>
                <w:sz w:val="24"/>
                <w:szCs w:val="24"/>
                <w:lang w:val="ru-RU" w:eastAsia="ko-KR"/>
              </w:rPr>
              <w:t>Место выполнения Услуг</w:t>
            </w:r>
            <w:r w:rsidRPr="00C5022D">
              <w:rPr>
                <w:rFonts w:ascii="Times New Roman" w:hAnsi="Times New Roman"/>
                <w:sz w:val="24"/>
                <w:szCs w:val="24"/>
                <w:lang w:val="ru-RU" w:eastAsia="ko-KR"/>
              </w:rPr>
              <w:t xml:space="preserve"> – Оценочная скважина № ZT-2 на участке Жамбыл в северо-западной части казахстанского сектора Каспийского моря.</w:t>
            </w:r>
          </w:p>
          <w:p w14:paraId="6E59FE50"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b/>
                <w:sz w:val="24"/>
                <w:szCs w:val="24"/>
                <w:lang w:val="ru-RU" w:eastAsia="ko-KR"/>
              </w:rPr>
              <w:t>Оборудование Исполнителя</w:t>
            </w:r>
            <w:r w:rsidRPr="00C5022D">
              <w:rPr>
                <w:rFonts w:ascii="Times New Roman" w:hAnsi="Times New Roman"/>
                <w:sz w:val="24"/>
                <w:szCs w:val="24"/>
                <w:lang w:val="ru-RU" w:eastAsia="ko-KR"/>
              </w:rPr>
              <w:t xml:space="preserve"> – означает все механизмы, конструкции, приборы, оборудование, суда и иные средства, необходимые для  выполнения Услуг.</w:t>
            </w:r>
          </w:p>
          <w:p w14:paraId="5EEBC200" w14:textId="547A5666"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b/>
                <w:sz w:val="24"/>
                <w:szCs w:val="24"/>
                <w:lang w:val="kk-KZ" w:eastAsia="ko-KR"/>
              </w:rPr>
              <w:t xml:space="preserve">Операционная база Заказчика </w:t>
            </w:r>
            <w:r w:rsidRPr="00C5022D">
              <w:rPr>
                <w:rFonts w:ascii="Times New Roman" w:hAnsi="Times New Roman"/>
                <w:b/>
                <w:sz w:val="24"/>
                <w:szCs w:val="24"/>
                <w:lang w:val="ru-RU" w:eastAsia="ko-KR"/>
              </w:rPr>
              <w:t xml:space="preserve">– </w:t>
            </w:r>
            <w:r w:rsidRPr="00C5022D">
              <w:rPr>
                <w:rFonts w:ascii="Times New Roman" w:hAnsi="Times New Roman"/>
                <w:sz w:val="24"/>
                <w:szCs w:val="24"/>
                <w:lang w:val="ru-RU" w:eastAsia="ko-KR"/>
              </w:rPr>
              <w:t xml:space="preserve">порт Баутино, Мангистауская область. Операционной базой Заказчика в период демобилизации ПБУ или демобилизации оборудования Исполнителя может быть п. Актау. </w:t>
            </w:r>
          </w:p>
          <w:p w14:paraId="6490D746"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061A84FE" w14:textId="77777777" w:rsidR="007B4EF2" w:rsidRPr="00C5022D" w:rsidRDefault="007B4EF2" w:rsidP="00FF64EA">
            <w:pPr>
              <w:pStyle w:val="afd"/>
              <w:tabs>
                <w:tab w:val="left" w:pos="33"/>
                <w:tab w:val="left" w:pos="600"/>
              </w:tabs>
              <w:ind w:left="33" w:right="139"/>
              <w:rPr>
                <w:rFonts w:ascii="Times New Roman" w:hAnsi="Times New Roman"/>
                <w:b/>
                <w:sz w:val="24"/>
                <w:szCs w:val="24"/>
                <w:lang w:val="ru-RU" w:eastAsia="ko-KR"/>
              </w:rPr>
            </w:pPr>
          </w:p>
          <w:p w14:paraId="0D7E2DD7"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b/>
                <w:sz w:val="24"/>
                <w:szCs w:val="24"/>
                <w:lang w:val="ru-RU" w:eastAsia="ko-KR"/>
              </w:rPr>
              <w:t>ПБУ</w:t>
            </w:r>
            <w:r w:rsidRPr="00C5022D">
              <w:rPr>
                <w:rFonts w:ascii="Times New Roman" w:hAnsi="Times New Roman"/>
                <w:sz w:val="24"/>
                <w:szCs w:val="24"/>
                <w:lang w:val="ru-RU" w:eastAsia="ko-KR"/>
              </w:rPr>
              <w:t xml:space="preserve"> – погружная буровая установка</w:t>
            </w:r>
          </w:p>
          <w:p w14:paraId="3CB13E70"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b/>
                <w:sz w:val="24"/>
                <w:szCs w:val="24"/>
                <w:lang w:val="ru-RU" w:eastAsia="ko-KR"/>
              </w:rPr>
              <w:t>Персонал Исполнителя</w:t>
            </w:r>
            <w:r w:rsidRPr="00C5022D">
              <w:rPr>
                <w:rFonts w:ascii="Times New Roman" w:hAnsi="Times New Roman"/>
                <w:sz w:val="24"/>
                <w:szCs w:val="24"/>
                <w:lang w:val="ru-RU" w:eastAsia="ko-KR"/>
              </w:rPr>
              <w:t xml:space="preserve"> – персонал, консультанты, Представитель Исполнителя и/или рабочий персонал Исполнителя и в дальнейшем рабочий персонал Субподрядчика (ов), одобренный Заказчиком, нанимаемый или принимающий непосредственное участие в услугах по настоящему Договору.</w:t>
            </w:r>
          </w:p>
          <w:p w14:paraId="5DC2B7C7" w14:textId="77777777" w:rsidR="007B4EF2" w:rsidRPr="00C5022D" w:rsidRDefault="007B4EF2" w:rsidP="00FF64EA">
            <w:pPr>
              <w:pStyle w:val="afd"/>
              <w:tabs>
                <w:tab w:val="left" w:pos="33"/>
                <w:tab w:val="left" w:pos="600"/>
              </w:tabs>
              <w:ind w:left="33" w:right="139"/>
              <w:rPr>
                <w:rFonts w:ascii="Times New Roman" w:hAnsi="Times New Roman"/>
                <w:b/>
                <w:sz w:val="24"/>
                <w:szCs w:val="24"/>
                <w:lang w:val="ru-RU" w:eastAsia="ko-KR"/>
              </w:rPr>
            </w:pPr>
          </w:p>
          <w:p w14:paraId="76B52467" w14:textId="54C2B970"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b/>
                <w:sz w:val="24"/>
                <w:szCs w:val="24"/>
                <w:lang w:val="ru-RU" w:eastAsia="ko-KR"/>
              </w:rPr>
              <w:t>Геофизические исследования скважин (далее ГИС)</w:t>
            </w:r>
            <w:r w:rsidRPr="00C5022D">
              <w:rPr>
                <w:rFonts w:ascii="Times New Roman" w:hAnsi="Times New Roman"/>
                <w:sz w:val="24"/>
                <w:szCs w:val="24"/>
                <w:lang w:val="ru-RU" w:eastAsia="ko-KR"/>
              </w:rPr>
              <w:t xml:space="preserve"> - литолого-стратиграфическое расчленение разреза; выделение коллекторов и оценка их свойств; выявление в разрезе нефтегазоносных или перспективных пластов и предварительная оценка их продуктивности; предупреждение аварий  и осложнений в процессе бурения; оптимизация режимных параметров бурения и отработки долот; отбор проб скважинного флюида в продуктивных горизонтах, сбор информации о скоростных характеристиках геологического разреза скважины. </w:t>
            </w:r>
          </w:p>
          <w:p w14:paraId="121141CF" w14:textId="77777777" w:rsidR="007B4EF2" w:rsidRPr="00C5022D" w:rsidRDefault="007B4EF2" w:rsidP="00FF64EA">
            <w:pPr>
              <w:pStyle w:val="afd"/>
              <w:tabs>
                <w:tab w:val="left" w:pos="33"/>
                <w:tab w:val="left" w:pos="600"/>
              </w:tabs>
              <w:ind w:left="33" w:right="139"/>
              <w:rPr>
                <w:rFonts w:ascii="Times New Roman" w:hAnsi="Times New Roman"/>
                <w:b/>
                <w:sz w:val="24"/>
                <w:szCs w:val="24"/>
                <w:lang w:val="ru-RU" w:eastAsia="ko-KR"/>
              </w:rPr>
            </w:pPr>
          </w:p>
          <w:p w14:paraId="1E427BD5"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b/>
                <w:sz w:val="24"/>
                <w:szCs w:val="24"/>
                <w:lang w:val="ru-RU" w:eastAsia="ko-KR"/>
              </w:rPr>
              <w:t>Представитель Заказчика</w:t>
            </w:r>
            <w:r w:rsidRPr="00C5022D">
              <w:rPr>
                <w:rFonts w:ascii="Times New Roman" w:hAnsi="Times New Roman"/>
                <w:sz w:val="24"/>
                <w:szCs w:val="24"/>
                <w:lang w:val="ru-RU" w:eastAsia="ko-KR"/>
              </w:rPr>
              <w:t xml:space="preserve"> - уполномоченное лицо, назначаемое Заказчиком и имеющее права и обязанности согласно пункту 4.1. и статье 7 настоящего Договора.</w:t>
            </w:r>
          </w:p>
          <w:p w14:paraId="779549F5"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b/>
                <w:sz w:val="24"/>
                <w:szCs w:val="24"/>
                <w:lang w:val="ru-RU" w:eastAsia="ko-KR"/>
              </w:rPr>
              <w:t>Представитель Исполнителя</w:t>
            </w:r>
            <w:r w:rsidRPr="00C5022D">
              <w:rPr>
                <w:rFonts w:ascii="Times New Roman" w:hAnsi="Times New Roman"/>
                <w:sz w:val="24"/>
                <w:szCs w:val="24"/>
                <w:lang w:val="ru-RU" w:eastAsia="ko-KR"/>
              </w:rPr>
              <w:t xml:space="preserve"> - лицо, назначаемое Исполнителя и которое имеет права и обязанности согласно статьей 5 и 6 настоящего Договора. </w:t>
            </w:r>
          </w:p>
          <w:p w14:paraId="354322F5"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b/>
                <w:sz w:val="24"/>
                <w:szCs w:val="24"/>
                <w:lang w:val="ru-RU" w:eastAsia="ko-KR"/>
              </w:rPr>
              <w:t>Принятые нормы (в области геофизических исследований скважин)</w:t>
            </w:r>
            <w:r w:rsidRPr="00C5022D">
              <w:rPr>
                <w:rFonts w:ascii="Times New Roman" w:hAnsi="Times New Roman"/>
                <w:sz w:val="24"/>
                <w:szCs w:val="24"/>
                <w:lang w:val="ru-RU" w:eastAsia="ko-KR"/>
              </w:rPr>
              <w:t xml:space="preserve"> -  наилучшие существующие на сегодня процедуры и методы проведения геофизических исследований скважин, используемые с должной старательностью. </w:t>
            </w:r>
          </w:p>
          <w:p w14:paraId="6BA0DAA8"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b/>
                <w:sz w:val="24"/>
                <w:szCs w:val="24"/>
                <w:lang w:val="ru-RU" w:eastAsia="ko-KR"/>
              </w:rPr>
              <w:t xml:space="preserve">ВСП </w:t>
            </w:r>
            <w:r w:rsidRPr="00C5022D">
              <w:rPr>
                <w:rFonts w:ascii="Times New Roman" w:hAnsi="Times New Roman"/>
                <w:sz w:val="24"/>
                <w:szCs w:val="24"/>
                <w:lang w:val="ru-RU" w:eastAsia="ko-KR"/>
              </w:rPr>
              <w:t>– вертикальное сейсмическое профилирование.</w:t>
            </w:r>
          </w:p>
          <w:p w14:paraId="14F14E14" w14:textId="4451DA0E"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b/>
                <w:sz w:val="24"/>
                <w:szCs w:val="24"/>
                <w:lang w:val="ru-RU" w:eastAsia="ko-KR"/>
              </w:rPr>
              <w:t xml:space="preserve">Услуги </w:t>
            </w:r>
            <w:r w:rsidRPr="00C5022D">
              <w:rPr>
                <w:rFonts w:ascii="Times New Roman" w:hAnsi="Times New Roman"/>
                <w:sz w:val="24"/>
                <w:szCs w:val="24"/>
                <w:lang w:val="ru-RU" w:eastAsia="ko-KR"/>
              </w:rPr>
              <w:t>- означает любую услугу или услуги, оказываемые Исполнителем в соответствии с условиями настоящего Договора Услуг по ГИС, включая геофизические исследования открытом стволе, геофизические исследования в обсаженном стволе, Вертикальное Сейсмическое Профилирование (далее ВСП), а также отбор проб на кабеле продуктивных горизонтов во время бурения оценочной скважины №ZT-2 на участке Жамбыл.</w:t>
            </w:r>
          </w:p>
          <w:p w14:paraId="23FF6ED2" w14:textId="77777777" w:rsidR="007B4EF2" w:rsidRPr="00C5022D" w:rsidRDefault="007B4EF2" w:rsidP="00FF64EA">
            <w:pPr>
              <w:pStyle w:val="afd"/>
              <w:tabs>
                <w:tab w:val="left" w:pos="33"/>
                <w:tab w:val="left" w:pos="600"/>
              </w:tabs>
              <w:ind w:left="33" w:right="139"/>
              <w:rPr>
                <w:rFonts w:ascii="Times New Roman" w:hAnsi="Times New Roman"/>
                <w:b/>
                <w:sz w:val="24"/>
                <w:szCs w:val="24"/>
                <w:lang w:val="ru-RU" w:eastAsia="ko-KR"/>
              </w:rPr>
            </w:pPr>
          </w:p>
          <w:p w14:paraId="194B322D" w14:textId="77777777" w:rsidR="007B4EF2" w:rsidRPr="00C5022D" w:rsidRDefault="007B4EF2" w:rsidP="00FF64EA">
            <w:pPr>
              <w:pStyle w:val="afd"/>
              <w:tabs>
                <w:tab w:val="left" w:pos="33"/>
                <w:tab w:val="left" w:pos="600"/>
              </w:tabs>
              <w:ind w:left="33" w:right="139"/>
              <w:rPr>
                <w:rFonts w:ascii="Times New Roman" w:hAnsi="Times New Roman"/>
                <w:b/>
                <w:sz w:val="24"/>
                <w:szCs w:val="24"/>
                <w:lang w:val="ru-RU" w:eastAsia="ko-KR"/>
              </w:rPr>
            </w:pPr>
          </w:p>
          <w:p w14:paraId="084D103D" w14:textId="132715B8"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b/>
                <w:sz w:val="24"/>
                <w:szCs w:val="24"/>
                <w:lang w:val="ru-RU" w:eastAsia="ko-KR"/>
              </w:rPr>
              <w:t>Срок Действия Договора</w:t>
            </w:r>
            <w:r w:rsidRPr="00C5022D">
              <w:rPr>
                <w:rFonts w:ascii="Times New Roman" w:hAnsi="Times New Roman"/>
                <w:sz w:val="24"/>
                <w:szCs w:val="24"/>
                <w:lang w:val="ru-RU" w:eastAsia="ko-KR"/>
              </w:rPr>
              <w:t xml:space="preserve"> - означает период, начинающийся с даты его подписания и заканчивающийся датой полного  исполнения обязательств Сторон по настоящему Договору, но не позднее «31» декабря  2018 г. </w:t>
            </w:r>
          </w:p>
          <w:p w14:paraId="74D0B18D" w14:textId="77777777" w:rsidR="007B4EF2" w:rsidRPr="00C5022D" w:rsidRDefault="007B4EF2" w:rsidP="00FF64EA">
            <w:pPr>
              <w:pStyle w:val="afd"/>
              <w:tabs>
                <w:tab w:val="left" w:pos="33"/>
                <w:tab w:val="left" w:pos="600"/>
              </w:tabs>
              <w:ind w:left="33" w:right="139"/>
              <w:rPr>
                <w:rFonts w:ascii="Times New Roman" w:hAnsi="Times New Roman"/>
                <w:b/>
                <w:sz w:val="24"/>
                <w:szCs w:val="24"/>
                <w:lang w:val="ru-RU" w:eastAsia="ko-KR"/>
              </w:rPr>
            </w:pPr>
          </w:p>
          <w:p w14:paraId="0F74A5C4"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b/>
                <w:sz w:val="24"/>
                <w:szCs w:val="24"/>
                <w:lang w:val="ru-RU" w:eastAsia="ko-KR"/>
              </w:rPr>
              <w:t>Стоимость Договора</w:t>
            </w:r>
            <w:r w:rsidRPr="00C5022D">
              <w:rPr>
                <w:rFonts w:ascii="Times New Roman" w:hAnsi="Times New Roman"/>
                <w:sz w:val="24"/>
                <w:szCs w:val="24"/>
                <w:lang w:val="ru-RU" w:eastAsia="ko-KR"/>
              </w:rPr>
              <w:t xml:space="preserve"> - означает суммы, которые Заказчик должен выплатить Исполнителю за надлежащее и фактическое оказание Услуг, рассчитываемые в соответствии с Приложением 3 к настоящему Договору. </w:t>
            </w:r>
          </w:p>
          <w:p w14:paraId="09080D20"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b/>
                <w:sz w:val="24"/>
                <w:szCs w:val="24"/>
                <w:lang w:val="ru-RU" w:eastAsia="ko-KR"/>
              </w:rPr>
              <w:t>Сторона</w:t>
            </w:r>
            <w:r w:rsidRPr="00C5022D">
              <w:rPr>
                <w:rFonts w:ascii="Times New Roman" w:hAnsi="Times New Roman"/>
                <w:sz w:val="24"/>
                <w:szCs w:val="24"/>
                <w:lang w:val="ru-RU" w:eastAsia="ko-KR"/>
              </w:rPr>
              <w:t xml:space="preserve"> - одна из Сторон настоящего Договора: Заказчик или Исполнитель.</w:t>
            </w:r>
          </w:p>
          <w:p w14:paraId="14EC2B97"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b/>
                <w:sz w:val="24"/>
                <w:szCs w:val="24"/>
                <w:lang w:val="ru-RU" w:eastAsia="ko-KR"/>
              </w:rPr>
              <w:t>Стороны</w:t>
            </w:r>
            <w:r w:rsidRPr="00C5022D">
              <w:rPr>
                <w:rFonts w:ascii="Times New Roman" w:hAnsi="Times New Roman"/>
                <w:sz w:val="24"/>
                <w:szCs w:val="24"/>
                <w:lang w:val="ru-RU" w:eastAsia="ko-KR"/>
              </w:rPr>
              <w:t xml:space="preserve"> - стороны настоящего Договора или их правопреемники.  </w:t>
            </w:r>
          </w:p>
          <w:p w14:paraId="435104B7"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b/>
                <w:sz w:val="24"/>
                <w:szCs w:val="24"/>
                <w:lang w:val="ru-RU" w:eastAsia="ko-KR"/>
              </w:rPr>
              <w:t>Субподрядчик</w:t>
            </w:r>
            <w:r w:rsidRPr="00C5022D">
              <w:rPr>
                <w:rFonts w:ascii="Times New Roman" w:hAnsi="Times New Roman"/>
                <w:sz w:val="24"/>
                <w:szCs w:val="24"/>
                <w:lang w:val="ru-RU" w:eastAsia="ko-KR"/>
              </w:rPr>
              <w:t xml:space="preserve"> - означает любую третью сторону по контракту (Договору, соглашению), заключенному с Исполнителем на выполнение Работ или поставку товаров в целях выполнения Работ по Договору.</w:t>
            </w:r>
          </w:p>
          <w:p w14:paraId="2758F986" w14:textId="77777777" w:rsidR="007B4EF2" w:rsidRPr="00C5022D" w:rsidRDefault="007B4EF2" w:rsidP="00FF64EA">
            <w:pPr>
              <w:pStyle w:val="afd"/>
              <w:tabs>
                <w:tab w:val="left" w:pos="33"/>
                <w:tab w:val="left" w:pos="600"/>
              </w:tabs>
              <w:ind w:left="33" w:right="139"/>
              <w:rPr>
                <w:rFonts w:ascii="Times New Roman" w:hAnsi="Times New Roman"/>
                <w:b/>
                <w:sz w:val="24"/>
                <w:szCs w:val="24"/>
                <w:lang w:val="ru-RU" w:eastAsia="ko-KR"/>
              </w:rPr>
            </w:pPr>
          </w:p>
          <w:p w14:paraId="162EB78D" w14:textId="01D08C28"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b/>
                <w:sz w:val="24"/>
                <w:szCs w:val="24"/>
                <w:lang w:val="ru-RU" w:eastAsia="ko-KR"/>
              </w:rPr>
              <w:t>Супервайзер Заказчика</w:t>
            </w:r>
            <w:r w:rsidRPr="00C5022D">
              <w:rPr>
                <w:rFonts w:ascii="Times New Roman" w:hAnsi="Times New Roman"/>
                <w:sz w:val="24"/>
                <w:szCs w:val="24"/>
                <w:lang w:val="ru-RU" w:eastAsia="ko-KR"/>
              </w:rPr>
              <w:t xml:space="preserve"> - представитель Заказчика на   оценочной скважине № ZT-2 на участке Жамбыл в соответствии со статьей 4.2 настоящего Договора.</w:t>
            </w:r>
          </w:p>
          <w:p w14:paraId="19445240"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b/>
                <w:sz w:val="24"/>
                <w:szCs w:val="24"/>
                <w:lang w:val="ru-RU" w:eastAsia="ko-KR"/>
              </w:rPr>
              <w:t>Уведомление</w:t>
            </w:r>
            <w:r w:rsidRPr="00C5022D">
              <w:rPr>
                <w:rFonts w:ascii="Times New Roman" w:hAnsi="Times New Roman"/>
                <w:sz w:val="24"/>
                <w:szCs w:val="24"/>
                <w:lang w:val="ru-RU" w:eastAsia="ko-KR"/>
              </w:rPr>
              <w:t xml:space="preserve"> -  означает официальное письменное извещение одной Стороны в адрес другой Стороны.</w:t>
            </w:r>
          </w:p>
          <w:p w14:paraId="6D14134D" w14:textId="0DBA0749"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b/>
                <w:sz w:val="24"/>
                <w:szCs w:val="24"/>
                <w:lang w:val="ru-RU" w:eastAsia="ko-KR"/>
              </w:rPr>
              <w:t>Техническое задание</w:t>
            </w:r>
            <w:r w:rsidRPr="00C5022D">
              <w:rPr>
                <w:rFonts w:ascii="Times New Roman" w:hAnsi="Times New Roman"/>
                <w:sz w:val="24"/>
                <w:szCs w:val="24"/>
                <w:lang w:val="ru-RU" w:eastAsia="ko-KR"/>
              </w:rPr>
              <w:t xml:space="preserve"> – означает задание, передаваемое Заказчиком Исполнителю, включающее требования к содержанию и форме выполнения услуг, методику и порядок выполнения, сроки выполнения услуг по Договору и являющееся после подписания уполномоченными представителями Сторон приложением к Договору, составленное на основании «Индивидуального технического проекта на строительство оценочной скважины № ZT-2 на участке Жамбыл».</w:t>
            </w:r>
          </w:p>
          <w:p w14:paraId="1B6963F9" w14:textId="77777777" w:rsidR="007B4EF2" w:rsidRPr="00C5022D" w:rsidRDefault="007B4EF2" w:rsidP="00FF64EA">
            <w:pPr>
              <w:pStyle w:val="afd"/>
              <w:tabs>
                <w:tab w:val="left" w:pos="33"/>
                <w:tab w:val="left" w:pos="600"/>
              </w:tabs>
              <w:ind w:left="33" w:right="139"/>
              <w:rPr>
                <w:rFonts w:ascii="Times New Roman" w:hAnsi="Times New Roman"/>
                <w:b/>
                <w:sz w:val="24"/>
                <w:szCs w:val="24"/>
                <w:lang w:val="ru-RU" w:eastAsia="ko-KR"/>
              </w:rPr>
            </w:pPr>
          </w:p>
          <w:p w14:paraId="363557B3"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b/>
                <w:sz w:val="24"/>
                <w:szCs w:val="24"/>
                <w:lang w:val="ru-RU" w:eastAsia="ko-KR"/>
              </w:rPr>
              <w:t>Обстоятельства непреодолимой силы (Форс-мажор)</w:t>
            </w:r>
            <w:r w:rsidRPr="00C5022D">
              <w:rPr>
                <w:rFonts w:ascii="Times New Roman" w:hAnsi="Times New Roman"/>
                <w:sz w:val="24"/>
                <w:szCs w:val="24"/>
                <w:lang w:val="ru-RU" w:eastAsia="ko-KR"/>
              </w:rPr>
              <w:t xml:space="preserve"> - события, не подлежащие разумному контролю Сторон и непосредственно влияющие на исполнение настоящего Договора, т.е. пожары, наводнения, землетрясения и другие стихийные бедствия, террористические акты, морские катастрофы, блокады, военные действия, эпидемии, введения государством эмбарго на экспорт или импорт проданного товара.</w:t>
            </w:r>
          </w:p>
          <w:p w14:paraId="37724911"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b/>
                <w:sz w:val="24"/>
                <w:szCs w:val="24"/>
                <w:lang w:val="ru-RU" w:eastAsia="ko-KR"/>
              </w:rPr>
              <w:t>E&amp;P FORUM</w:t>
            </w:r>
            <w:r w:rsidRPr="00C5022D">
              <w:rPr>
                <w:rFonts w:ascii="Times New Roman" w:hAnsi="Times New Roman"/>
                <w:sz w:val="24"/>
                <w:szCs w:val="24"/>
                <w:lang w:val="ru-RU" w:eastAsia="ko-KR"/>
              </w:rPr>
              <w:t xml:space="preserve"> - Международный форум по разведке и добыче в нефтяной промышленности.</w:t>
            </w:r>
          </w:p>
          <w:p w14:paraId="3669DF41"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b/>
                <w:sz w:val="24"/>
                <w:szCs w:val="24"/>
                <w:lang w:val="ru-RU" w:eastAsia="ko-KR"/>
              </w:rPr>
              <w:t xml:space="preserve">IAGC </w:t>
            </w:r>
            <w:r w:rsidRPr="00C5022D">
              <w:rPr>
                <w:rFonts w:ascii="Times New Roman" w:hAnsi="Times New Roman"/>
                <w:sz w:val="24"/>
                <w:szCs w:val="24"/>
                <w:lang w:val="ru-RU" w:eastAsia="ko-KR"/>
              </w:rPr>
              <w:t>- Международная ассоциация геофизических Исполнителей.</w:t>
            </w:r>
          </w:p>
          <w:p w14:paraId="16A67E6F" w14:textId="34B63969"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b/>
                <w:sz w:val="24"/>
                <w:szCs w:val="24"/>
                <w:lang w:val="ru-RU" w:eastAsia="ko-KR"/>
              </w:rPr>
              <w:t>Группа Заказчика</w:t>
            </w:r>
            <w:r w:rsidRPr="00C5022D">
              <w:rPr>
                <w:rFonts w:ascii="Times New Roman" w:hAnsi="Times New Roman"/>
                <w:sz w:val="24"/>
                <w:szCs w:val="24"/>
                <w:lang w:val="ru-RU" w:eastAsia="ko-KR"/>
              </w:rPr>
              <w:t xml:space="preserve"> - означает Заказчика с его аффилированными лицами, Недропользователя, привлеченных Заказчиком подрядчиков и поставщиков, а также его и их аффилированными лицами, соответствующих директоров, ответственных лиц и работников (включая персонал агентств), а также любого одного или нескольких таких лиц, за исключением любых членов Группы Исполнителя.</w:t>
            </w:r>
          </w:p>
          <w:p w14:paraId="0C4D162F"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b/>
                <w:sz w:val="24"/>
                <w:szCs w:val="24"/>
                <w:lang w:val="ru-RU" w:eastAsia="ko-KR"/>
              </w:rPr>
              <w:t>Группа Исполнителя</w:t>
            </w:r>
            <w:r w:rsidRPr="00C5022D">
              <w:rPr>
                <w:rFonts w:ascii="Times New Roman" w:hAnsi="Times New Roman"/>
                <w:sz w:val="24"/>
                <w:szCs w:val="24"/>
                <w:lang w:val="ru-RU" w:eastAsia="ko-KR"/>
              </w:rPr>
              <w:t xml:space="preserve"> - означает Исполнителя, его продавцов, поставщиков, субподрядчиков, персонал и правопреемников за исключением любых членов Группы Заказчика.</w:t>
            </w:r>
          </w:p>
          <w:p w14:paraId="352CF637" w14:textId="77777777" w:rsidR="007B4EF2" w:rsidRPr="00C5022D" w:rsidRDefault="007B4EF2" w:rsidP="00FF64EA">
            <w:pPr>
              <w:pStyle w:val="afd"/>
              <w:tabs>
                <w:tab w:val="left" w:pos="33"/>
                <w:tab w:val="left" w:pos="600"/>
              </w:tabs>
              <w:ind w:left="33" w:right="139"/>
              <w:rPr>
                <w:rFonts w:ascii="Times New Roman" w:hAnsi="Times New Roman"/>
                <w:b/>
                <w:sz w:val="24"/>
                <w:szCs w:val="24"/>
                <w:lang w:val="ru-RU" w:eastAsia="ko-KR"/>
              </w:rPr>
            </w:pPr>
          </w:p>
          <w:p w14:paraId="18EE5CA5" w14:textId="77777777" w:rsidR="007B4EF2" w:rsidRPr="00C5022D" w:rsidRDefault="007B4EF2" w:rsidP="00FF64EA">
            <w:pPr>
              <w:pStyle w:val="afd"/>
              <w:tabs>
                <w:tab w:val="left" w:pos="33"/>
                <w:tab w:val="left" w:pos="600"/>
              </w:tabs>
              <w:ind w:left="33" w:right="139"/>
              <w:rPr>
                <w:rFonts w:ascii="Times New Roman" w:hAnsi="Times New Roman"/>
                <w:b/>
                <w:sz w:val="24"/>
                <w:szCs w:val="24"/>
                <w:lang w:val="ru-RU" w:eastAsia="ko-KR"/>
              </w:rPr>
            </w:pPr>
          </w:p>
          <w:p w14:paraId="0458C2D9"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b/>
                <w:sz w:val="24"/>
                <w:szCs w:val="24"/>
                <w:lang w:val="ru-RU" w:eastAsia="ko-KR"/>
              </w:rPr>
              <w:t>Грубая небрежность</w:t>
            </w:r>
            <w:r w:rsidRPr="00C5022D">
              <w:rPr>
                <w:rFonts w:ascii="Times New Roman" w:hAnsi="Times New Roman"/>
                <w:sz w:val="24"/>
                <w:szCs w:val="24"/>
                <w:lang w:val="ru-RU" w:eastAsia="ko-KR"/>
              </w:rPr>
              <w:t xml:space="preserve"> - означает сознательное полное отсутствие осторожности и не соблюдение правил, которое показывает сознательное безразличие и безответственное игнорирование правил, инструкций безопасности людей и имущества и непринятие обязанным лицом очевидных мер в целях надлежащего исполнения обязательств, которые фактически означают полное пренебрежение к предвидимым, наносящим ущерб последствиям, которые возможно было избежать.</w:t>
            </w:r>
          </w:p>
          <w:p w14:paraId="0B64F66B" w14:textId="77777777" w:rsidR="007B4EF2" w:rsidRPr="00C5022D" w:rsidRDefault="007B4EF2" w:rsidP="00FF64EA">
            <w:pPr>
              <w:pStyle w:val="afd"/>
              <w:tabs>
                <w:tab w:val="left" w:pos="33"/>
                <w:tab w:val="left" w:pos="600"/>
              </w:tabs>
              <w:ind w:left="33" w:right="139"/>
              <w:rPr>
                <w:rFonts w:ascii="Times New Roman" w:hAnsi="Times New Roman"/>
                <w:b/>
                <w:sz w:val="24"/>
                <w:szCs w:val="24"/>
                <w:lang w:val="ru-RU" w:eastAsia="ko-KR"/>
              </w:rPr>
            </w:pPr>
          </w:p>
          <w:p w14:paraId="5C37B408" w14:textId="4950795E"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b/>
                <w:sz w:val="24"/>
                <w:szCs w:val="24"/>
                <w:lang w:val="ru-RU" w:eastAsia="ko-KR"/>
              </w:rPr>
              <w:t>Программа Услуг</w:t>
            </w:r>
            <w:r w:rsidRPr="00C5022D">
              <w:rPr>
                <w:rFonts w:ascii="Times New Roman" w:hAnsi="Times New Roman"/>
                <w:sz w:val="24"/>
                <w:szCs w:val="24"/>
                <w:lang w:val="ru-RU" w:eastAsia="ko-KR"/>
              </w:rPr>
              <w:t xml:space="preserve"> – означает программу проведения каротажных исследований, которая согласовывается между Заказчиком и Исполнителем перед началом работ и дополняется разделам по фактическим дизайном каротажных работ и данным перед каждым проведением каротажа с указанием времени проведения работ.</w:t>
            </w:r>
          </w:p>
          <w:p w14:paraId="426CC430" w14:textId="77777777" w:rsidR="007B4EF2" w:rsidRPr="00C5022D" w:rsidRDefault="007B4EF2" w:rsidP="00FF64EA">
            <w:pPr>
              <w:pStyle w:val="afd"/>
              <w:tabs>
                <w:tab w:val="left" w:pos="33"/>
                <w:tab w:val="left" w:pos="600"/>
              </w:tabs>
              <w:ind w:left="33" w:right="139"/>
              <w:rPr>
                <w:rFonts w:ascii="Times New Roman" w:hAnsi="Times New Roman"/>
                <w:b/>
                <w:sz w:val="24"/>
                <w:szCs w:val="24"/>
                <w:lang w:val="ru-RU" w:eastAsia="ko-KR"/>
              </w:rPr>
            </w:pPr>
          </w:p>
          <w:p w14:paraId="60026F65"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b/>
                <w:sz w:val="24"/>
                <w:szCs w:val="24"/>
                <w:lang w:val="ru-RU" w:eastAsia="ko-KR"/>
              </w:rPr>
              <w:t>Консультант Исполнителя (Полевой Инженер)</w:t>
            </w:r>
            <w:r w:rsidRPr="00C5022D">
              <w:rPr>
                <w:rFonts w:ascii="Times New Roman" w:hAnsi="Times New Roman"/>
                <w:sz w:val="24"/>
                <w:szCs w:val="24"/>
                <w:lang w:val="ru-RU" w:eastAsia="ko-KR"/>
              </w:rPr>
              <w:t xml:space="preserve"> – означает представителя Исполнителя, назначенного последним для проведения, организации и координации предоставления услуг каротажа в рамках конкретного проекта.</w:t>
            </w:r>
          </w:p>
          <w:p w14:paraId="704F47EB" w14:textId="512C07BA"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2C86EDE5" w14:textId="77777777" w:rsidR="007B4EF2" w:rsidRPr="00C5022D" w:rsidRDefault="007B4EF2" w:rsidP="00FF64EA">
            <w:pPr>
              <w:pStyle w:val="afd"/>
              <w:tabs>
                <w:tab w:val="left" w:pos="33"/>
                <w:tab w:val="left" w:pos="600"/>
              </w:tabs>
              <w:ind w:left="33" w:right="139"/>
              <w:rPr>
                <w:rFonts w:ascii="Times New Roman" w:hAnsi="Times New Roman"/>
                <w:b/>
                <w:sz w:val="24"/>
                <w:szCs w:val="24"/>
                <w:lang w:val="ru-RU" w:eastAsia="ko-KR"/>
              </w:rPr>
            </w:pPr>
            <w:r w:rsidRPr="00C5022D">
              <w:rPr>
                <w:rFonts w:ascii="Times New Roman" w:hAnsi="Times New Roman"/>
                <w:b/>
                <w:sz w:val="24"/>
                <w:szCs w:val="24"/>
                <w:lang w:val="ru-RU" w:eastAsia="ko-KR"/>
              </w:rPr>
              <w:t>Статья 2. Толкование и интерпретация Договора.</w:t>
            </w:r>
          </w:p>
          <w:p w14:paraId="4F6136D8"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2.1. Перечисленные ниже документы и условия, оговоренные в них, образуют данный Договор и считаются его неотъемлемой частью, а именно:</w:t>
            </w:r>
          </w:p>
          <w:p w14:paraId="5F81CF56"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Настоящий Договор;</w:t>
            </w:r>
          </w:p>
          <w:p w14:paraId="11FC1267" w14:textId="77777777" w:rsidR="007B4EF2" w:rsidRPr="00C5022D" w:rsidRDefault="007B4EF2" w:rsidP="00A83DFA">
            <w:pPr>
              <w:pStyle w:val="afd"/>
              <w:numPr>
                <w:ilvl w:val="0"/>
                <w:numId w:val="107"/>
              </w:numPr>
              <w:tabs>
                <w:tab w:val="left" w:pos="33"/>
                <w:tab w:val="left" w:pos="600"/>
              </w:tabs>
              <w:ind w:right="139"/>
              <w:rPr>
                <w:rFonts w:ascii="Times New Roman" w:hAnsi="Times New Roman"/>
                <w:sz w:val="24"/>
                <w:szCs w:val="24"/>
                <w:lang w:val="ru-RU" w:eastAsia="ko-KR"/>
              </w:rPr>
            </w:pPr>
            <w:r w:rsidRPr="00C5022D">
              <w:rPr>
                <w:rFonts w:ascii="Times New Roman" w:hAnsi="Times New Roman"/>
                <w:sz w:val="24"/>
                <w:szCs w:val="24"/>
                <w:lang w:val="ru-RU" w:eastAsia="ko-KR"/>
              </w:rPr>
              <w:t>Перечень закупаемых Услуг (Приложение №1);</w:t>
            </w:r>
          </w:p>
          <w:p w14:paraId="0E5AAC13" w14:textId="77777777" w:rsidR="007B4EF2" w:rsidRPr="00C5022D" w:rsidRDefault="007B4EF2" w:rsidP="00A83DFA">
            <w:pPr>
              <w:pStyle w:val="afd"/>
              <w:numPr>
                <w:ilvl w:val="0"/>
                <w:numId w:val="107"/>
              </w:numPr>
              <w:tabs>
                <w:tab w:val="left" w:pos="33"/>
                <w:tab w:val="left" w:pos="600"/>
              </w:tabs>
              <w:ind w:right="139"/>
              <w:rPr>
                <w:rFonts w:ascii="Times New Roman" w:hAnsi="Times New Roman"/>
                <w:sz w:val="24"/>
                <w:szCs w:val="24"/>
                <w:lang w:val="ru-RU" w:eastAsia="ko-KR"/>
              </w:rPr>
            </w:pPr>
            <w:r w:rsidRPr="00C5022D">
              <w:rPr>
                <w:rFonts w:ascii="Times New Roman" w:hAnsi="Times New Roman"/>
                <w:sz w:val="24"/>
                <w:szCs w:val="24"/>
                <w:lang w:val="ru-RU" w:eastAsia="ko-KR"/>
              </w:rPr>
              <w:t>Техническая спецификация (Приложение №2);</w:t>
            </w:r>
          </w:p>
          <w:p w14:paraId="47880049" w14:textId="77777777" w:rsidR="007B4EF2" w:rsidRPr="00C5022D" w:rsidRDefault="007B4EF2" w:rsidP="00A83DFA">
            <w:pPr>
              <w:pStyle w:val="afd"/>
              <w:numPr>
                <w:ilvl w:val="0"/>
                <w:numId w:val="107"/>
              </w:numPr>
              <w:tabs>
                <w:tab w:val="left" w:pos="33"/>
                <w:tab w:val="left" w:pos="600"/>
              </w:tabs>
              <w:ind w:right="139"/>
              <w:rPr>
                <w:rFonts w:ascii="Times New Roman" w:hAnsi="Times New Roman"/>
                <w:sz w:val="24"/>
                <w:szCs w:val="24"/>
                <w:lang w:val="ru-RU" w:eastAsia="ko-KR"/>
              </w:rPr>
            </w:pPr>
            <w:r w:rsidRPr="00C5022D">
              <w:rPr>
                <w:rFonts w:ascii="Times New Roman" w:hAnsi="Times New Roman"/>
                <w:sz w:val="24"/>
                <w:szCs w:val="24"/>
                <w:lang w:val="ru-RU" w:eastAsia="ko-KR"/>
              </w:rPr>
              <w:t>Таблица цен и тарифов (Приложение №3);</w:t>
            </w:r>
          </w:p>
          <w:p w14:paraId="477FD0E1" w14:textId="77777777" w:rsidR="007B4EF2" w:rsidRPr="00C5022D" w:rsidRDefault="007B4EF2" w:rsidP="00A83DFA">
            <w:pPr>
              <w:pStyle w:val="afd"/>
              <w:numPr>
                <w:ilvl w:val="0"/>
                <w:numId w:val="107"/>
              </w:numPr>
              <w:tabs>
                <w:tab w:val="left" w:pos="33"/>
                <w:tab w:val="left" w:pos="600"/>
              </w:tabs>
              <w:ind w:right="139"/>
              <w:rPr>
                <w:rFonts w:ascii="Times New Roman" w:hAnsi="Times New Roman"/>
                <w:sz w:val="24"/>
                <w:szCs w:val="24"/>
                <w:lang w:val="ru-RU" w:eastAsia="ko-KR"/>
              </w:rPr>
            </w:pPr>
            <w:r w:rsidRPr="00C5022D">
              <w:rPr>
                <w:rFonts w:ascii="Times New Roman" w:hAnsi="Times New Roman"/>
                <w:sz w:val="24"/>
                <w:szCs w:val="24"/>
                <w:lang w:val="ru-RU" w:eastAsia="ko-KR"/>
              </w:rPr>
              <w:t>Форма счет-фактуры (Приложение №4);</w:t>
            </w:r>
          </w:p>
          <w:p w14:paraId="0D7D11D9" w14:textId="77777777" w:rsidR="007B4EF2" w:rsidRPr="00C5022D" w:rsidRDefault="007B4EF2" w:rsidP="00A83DFA">
            <w:pPr>
              <w:pStyle w:val="afd"/>
              <w:numPr>
                <w:ilvl w:val="0"/>
                <w:numId w:val="107"/>
              </w:numPr>
              <w:tabs>
                <w:tab w:val="left" w:pos="33"/>
                <w:tab w:val="left" w:pos="600"/>
              </w:tabs>
              <w:ind w:right="139"/>
              <w:rPr>
                <w:rFonts w:ascii="Times New Roman" w:hAnsi="Times New Roman"/>
                <w:sz w:val="24"/>
                <w:szCs w:val="24"/>
                <w:lang w:val="ru-RU" w:eastAsia="ko-KR"/>
              </w:rPr>
            </w:pPr>
            <w:r w:rsidRPr="00C5022D">
              <w:rPr>
                <w:rFonts w:ascii="Times New Roman" w:hAnsi="Times New Roman"/>
                <w:sz w:val="24"/>
                <w:szCs w:val="24"/>
                <w:lang w:val="ru-RU" w:eastAsia="ko-KR"/>
              </w:rPr>
              <w:t>Форма Акта оказанных Услуг (Приложение №5);</w:t>
            </w:r>
          </w:p>
          <w:p w14:paraId="12225799" w14:textId="77777777" w:rsidR="007B4EF2" w:rsidRPr="00C5022D" w:rsidRDefault="007B4EF2" w:rsidP="00A83DFA">
            <w:pPr>
              <w:pStyle w:val="afd"/>
              <w:numPr>
                <w:ilvl w:val="0"/>
                <w:numId w:val="107"/>
              </w:numPr>
              <w:tabs>
                <w:tab w:val="left" w:pos="33"/>
                <w:tab w:val="left" w:pos="600"/>
              </w:tabs>
              <w:ind w:right="139"/>
              <w:rPr>
                <w:rFonts w:ascii="Times New Roman" w:hAnsi="Times New Roman"/>
                <w:sz w:val="24"/>
                <w:szCs w:val="24"/>
                <w:lang w:val="ru-RU" w:eastAsia="ko-KR"/>
              </w:rPr>
            </w:pPr>
            <w:r w:rsidRPr="00C5022D">
              <w:rPr>
                <w:rFonts w:ascii="Times New Roman" w:hAnsi="Times New Roman"/>
                <w:sz w:val="24"/>
                <w:szCs w:val="24"/>
                <w:lang w:val="ru-RU" w:eastAsia="ko-KR"/>
              </w:rPr>
              <w:t>Форма отчетности по казахстанскому содержанию в Услугах (Приложение № 6).</w:t>
            </w:r>
          </w:p>
          <w:p w14:paraId="4A87510A"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443CB8E9"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688E9909" w14:textId="77777777" w:rsidR="007B4EF2" w:rsidRPr="00C5022D" w:rsidRDefault="007B4EF2" w:rsidP="00FF64EA">
            <w:pPr>
              <w:pStyle w:val="afd"/>
              <w:tabs>
                <w:tab w:val="left" w:pos="33"/>
                <w:tab w:val="left" w:pos="600"/>
              </w:tabs>
              <w:ind w:left="33" w:right="139"/>
              <w:rPr>
                <w:rFonts w:ascii="Times New Roman" w:hAnsi="Times New Roman"/>
                <w:b/>
                <w:sz w:val="24"/>
                <w:szCs w:val="24"/>
                <w:lang w:val="ru-RU" w:eastAsia="ko-KR"/>
              </w:rPr>
            </w:pPr>
            <w:r w:rsidRPr="00C5022D">
              <w:rPr>
                <w:rFonts w:ascii="Times New Roman" w:hAnsi="Times New Roman"/>
                <w:b/>
                <w:sz w:val="24"/>
                <w:szCs w:val="24"/>
                <w:lang w:val="ru-RU" w:eastAsia="ko-KR"/>
              </w:rPr>
              <w:t>Статья 3. Предмет Договора, период и объем  Услуг.</w:t>
            </w:r>
          </w:p>
          <w:p w14:paraId="4191D8AB"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3.1 Заказчик поручает и оплачивает, а Исполнитель обязуется в сроки, установленные настоящим Договором и в строгом соответствии с условиями настоящего Договора качественно выполнить Услуги в соответствии с условиями настоящего Договора и с соблюдением требований действующего законодательства Республики Казахстан с использованием собственной современной техники, материалов, инструментов, оборудования и технологий.</w:t>
            </w:r>
          </w:p>
          <w:p w14:paraId="28582BC4"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1331EF44"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3.2 Описание, виды Услуг, технические спецификации, требования, предъявляемые к Работам  указаны в Приложениях №№ 1, 2  к настоящему Договору.</w:t>
            </w:r>
          </w:p>
          <w:p w14:paraId="7DB4C0B1"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3.3  Дата Начала оказания  Услуг  -  Датой начала оказания Услуг по Договору является дата, определенная Заказчиком в Уведомлении в письменном виде (Заказ-наряд), направляемом минимум за 20 (двадцать) дней с последующим подтверждением за 7 (семь) дней до начала работ, для того чтобы проверить, подготовить и мобилизовать оборудование к месту работ. Программа работ и оборудование должны предварительно согласовываться и утверждаться Компанией перед началом работ.</w:t>
            </w:r>
          </w:p>
          <w:p w14:paraId="1A5140F6"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После получения Уведомления Заказчика, подтверждающего Дату начала оказания Услуг, Исполнитель, приступает к мобилизации Персонала Исполнителя с места его нахождения до Точки работ или иного места по требованию Заказчика.</w:t>
            </w:r>
          </w:p>
          <w:p w14:paraId="11610C11"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5318B3DA"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75B89D91"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4681A8AE"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3A35DE2E" w14:textId="77777777" w:rsidR="007B4EF2" w:rsidRPr="00C5022D" w:rsidRDefault="007B4EF2" w:rsidP="004C28AD">
            <w:pPr>
              <w:pStyle w:val="afd"/>
              <w:numPr>
                <w:ilvl w:val="0"/>
                <w:numId w:val="21"/>
              </w:numPr>
              <w:tabs>
                <w:tab w:val="left" w:pos="33"/>
              </w:tabs>
              <w:ind w:left="33" w:right="139" w:firstLine="0"/>
              <w:rPr>
                <w:rFonts w:ascii="Times New Roman" w:hAnsi="Times New Roman"/>
                <w:sz w:val="24"/>
                <w:szCs w:val="24"/>
                <w:lang w:val="ru-RU" w:eastAsia="ko-KR"/>
              </w:rPr>
            </w:pPr>
            <w:r w:rsidRPr="00C5022D">
              <w:rPr>
                <w:rFonts w:ascii="Times New Roman" w:hAnsi="Times New Roman"/>
                <w:sz w:val="24"/>
                <w:szCs w:val="24"/>
                <w:lang w:val="ru-RU" w:eastAsia="ko-KR"/>
              </w:rPr>
              <w:t>Заказчик обладает правом приостановить, перенести Дату начала услуг, направив уведомление, при этом такие действия не влекут за собой каких либо дополнительных расходов и ответственности по Договору для Заказчика, а для Исполнителя санкций за не своевременное исполнение его обязательств. Если от срока переноса осуществленного Заказчиком зависит начало иных сроков, этапов, любых иных действий контрагента, то такие сроки сдвигаются соразмерно первичной дате переноса; подразумевается, что только непредвиденные обстоятельства, одобренные Заказчиком, могут привести к задержке Начала Услуг. Начало  Услуг  не может состояться, если не выполнено следующее:</w:t>
            </w:r>
          </w:p>
          <w:p w14:paraId="7730EF5A" w14:textId="77777777" w:rsidR="007B4EF2" w:rsidRPr="00C5022D" w:rsidRDefault="007B4EF2" w:rsidP="00E21223">
            <w:pPr>
              <w:tabs>
                <w:tab w:val="left" w:pos="33"/>
              </w:tabs>
              <w:ind w:right="139"/>
              <w:rPr>
                <w:rFonts w:ascii="Times New Roman" w:hAnsi="Times New Roman"/>
                <w:sz w:val="24"/>
                <w:szCs w:val="24"/>
                <w:lang w:val="ru-RU" w:eastAsia="ko-KR"/>
              </w:rPr>
            </w:pPr>
          </w:p>
          <w:p w14:paraId="458F2984" w14:textId="77777777" w:rsidR="007B4EF2" w:rsidRPr="00C5022D" w:rsidRDefault="007B4EF2" w:rsidP="00E21223">
            <w:pPr>
              <w:tabs>
                <w:tab w:val="left" w:pos="33"/>
              </w:tabs>
              <w:ind w:right="139"/>
              <w:rPr>
                <w:rFonts w:ascii="Times New Roman" w:hAnsi="Times New Roman"/>
                <w:sz w:val="24"/>
                <w:szCs w:val="24"/>
                <w:lang w:val="ru-RU" w:eastAsia="ko-KR"/>
              </w:rPr>
            </w:pPr>
          </w:p>
          <w:p w14:paraId="20387A22" w14:textId="77777777" w:rsidR="007B4EF2" w:rsidRPr="00C5022D" w:rsidRDefault="007B4EF2" w:rsidP="00E21223">
            <w:pPr>
              <w:tabs>
                <w:tab w:val="left" w:pos="33"/>
              </w:tabs>
              <w:ind w:right="139"/>
              <w:rPr>
                <w:rFonts w:ascii="Times New Roman" w:hAnsi="Times New Roman"/>
                <w:sz w:val="24"/>
                <w:szCs w:val="24"/>
                <w:lang w:val="ru-RU" w:eastAsia="ko-KR"/>
              </w:rPr>
            </w:pPr>
          </w:p>
          <w:p w14:paraId="3F99691F" w14:textId="4DC54C55" w:rsidR="007B4EF2" w:rsidRPr="00C5022D" w:rsidRDefault="007B4EF2" w:rsidP="004C28AD">
            <w:pPr>
              <w:pStyle w:val="afd"/>
              <w:numPr>
                <w:ilvl w:val="0"/>
                <w:numId w:val="21"/>
              </w:numPr>
              <w:tabs>
                <w:tab w:val="left" w:pos="33"/>
              </w:tabs>
              <w:ind w:left="33" w:right="139" w:firstLine="0"/>
              <w:rPr>
                <w:rFonts w:ascii="Times New Roman" w:hAnsi="Times New Roman"/>
                <w:sz w:val="24"/>
                <w:szCs w:val="24"/>
                <w:lang w:val="ru-RU" w:eastAsia="ko-KR"/>
              </w:rPr>
            </w:pPr>
            <w:r w:rsidRPr="00C5022D">
              <w:rPr>
                <w:rFonts w:ascii="Times New Roman" w:hAnsi="Times New Roman"/>
                <w:sz w:val="24"/>
                <w:szCs w:val="24"/>
                <w:lang w:val="ru-RU" w:eastAsia="ko-KR"/>
              </w:rPr>
              <w:t xml:space="preserve">Исполнителем не составлена и не согласована с Заказчиком </w:t>
            </w:r>
            <w:r w:rsidRPr="00C5022D">
              <w:rPr>
                <w:rFonts w:ascii="Times New Roman" w:hAnsi="Times New Roman"/>
                <w:b/>
                <w:sz w:val="24"/>
                <w:szCs w:val="24"/>
                <w:lang w:val="ru-RU" w:eastAsia="ko-KR"/>
              </w:rPr>
              <w:t>Программа Услуг</w:t>
            </w:r>
            <w:r w:rsidRPr="00C5022D">
              <w:rPr>
                <w:rFonts w:ascii="Times New Roman" w:hAnsi="Times New Roman"/>
                <w:sz w:val="24"/>
                <w:szCs w:val="24"/>
                <w:lang w:val="ru-RU" w:eastAsia="ko-KR"/>
              </w:rPr>
              <w:t xml:space="preserve"> по проведению ГИС, ВСП, а также отбора проб для достижения максимального результата Услуг с рассчитанными параметрами оборудования Исполнителя со всеми необходимыми результатами калибровки и совместимости с буровым оборудованием;</w:t>
            </w:r>
          </w:p>
          <w:p w14:paraId="7B629F01" w14:textId="77777777" w:rsidR="007B4EF2" w:rsidRPr="00C5022D" w:rsidRDefault="007B4EF2" w:rsidP="004C28AD">
            <w:pPr>
              <w:pStyle w:val="afd"/>
              <w:numPr>
                <w:ilvl w:val="0"/>
                <w:numId w:val="21"/>
              </w:numPr>
              <w:tabs>
                <w:tab w:val="left" w:pos="33"/>
              </w:tabs>
              <w:ind w:left="33" w:right="139" w:firstLine="0"/>
              <w:rPr>
                <w:rFonts w:ascii="Times New Roman" w:hAnsi="Times New Roman"/>
                <w:sz w:val="24"/>
                <w:szCs w:val="24"/>
                <w:lang w:val="ru-RU" w:eastAsia="ko-KR"/>
              </w:rPr>
            </w:pPr>
            <w:r w:rsidRPr="00C5022D">
              <w:rPr>
                <w:rFonts w:ascii="Times New Roman" w:hAnsi="Times New Roman"/>
                <w:sz w:val="24"/>
                <w:szCs w:val="24"/>
                <w:lang w:val="ru-RU" w:eastAsia="ko-KR"/>
              </w:rPr>
              <w:t>Заказчиком не направлено уведомление о начале оказания Услуг;</w:t>
            </w:r>
          </w:p>
          <w:p w14:paraId="117AD3EA" w14:textId="77777777" w:rsidR="007B4EF2" w:rsidRPr="00C5022D" w:rsidRDefault="007B4EF2" w:rsidP="004C28AD">
            <w:pPr>
              <w:pStyle w:val="afd"/>
              <w:numPr>
                <w:ilvl w:val="0"/>
                <w:numId w:val="21"/>
              </w:numPr>
              <w:tabs>
                <w:tab w:val="left" w:pos="33"/>
              </w:tabs>
              <w:ind w:left="33" w:right="139" w:firstLine="0"/>
              <w:rPr>
                <w:rFonts w:ascii="Times New Roman" w:hAnsi="Times New Roman"/>
                <w:sz w:val="24"/>
                <w:szCs w:val="24"/>
                <w:lang w:val="ru-RU" w:eastAsia="ko-KR"/>
              </w:rPr>
            </w:pPr>
            <w:r w:rsidRPr="00C5022D">
              <w:rPr>
                <w:rFonts w:ascii="Times New Roman" w:hAnsi="Times New Roman"/>
                <w:sz w:val="24"/>
                <w:szCs w:val="24"/>
                <w:lang w:val="ru-RU" w:eastAsia="ko-KR"/>
              </w:rPr>
              <w:t>представителем Заказчика не произведена приемка оборудования Исполнителя со всеми необходимыми результатами калибровки и Персонала Исполнителя;</w:t>
            </w:r>
          </w:p>
          <w:p w14:paraId="302076E0" w14:textId="77777777" w:rsidR="007B4EF2" w:rsidRPr="00C5022D" w:rsidRDefault="007B4EF2" w:rsidP="004C28AD">
            <w:pPr>
              <w:pStyle w:val="afd"/>
              <w:numPr>
                <w:ilvl w:val="0"/>
                <w:numId w:val="21"/>
              </w:numPr>
              <w:tabs>
                <w:tab w:val="left" w:pos="33"/>
              </w:tabs>
              <w:ind w:left="33" w:right="139" w:firstLine="0"/>
              <w:rPr>
                <w:rFonts w:ascii="Times New Roman" w:hAnsi="Times New Roman"/>
                <w:sz w:val="24"/>
                <w:szCs w:val="24"/>
                <w:lang w:val="ru-RU" w:eastAsia="ko-KR"/>
              </w:rPr>
            </w:pPr>
            <w:r w:rsidRPr="00C5022D">
              <w:rPr>
                <w:rFonts w:ascii="Times New Roman" w:hAnsi="Times New Roman"/>
                <w:sz w:val="24"/>
                <w:szCs w:val="24"/>
                <w:lang w:val="ru-RU" w:eastAsia="ko-KR"/>
              </w:rPr>
              <w:t>не составлен акт о готовности Исполнителя к выполнению  Услуг, подписанный Представителем Заказчика и Представителем Исполнителя;</w:t>
            </w:r>
          </w:p>
          <w:p w14:paraId="687D320F" w14:textId="77777777" w:rsidR="007B4EF2" w:rsidRPr="00C5022D" w:rsidRDefault="007B4EF2" w:rsidP="004C28AD">
            <w:pPr>
              <w:pStyle w:val="afd"/>
              <w:numPr>
                <w:ilvl w:val="0"/>
                <w:numId w:val="21"/>
              </w:numPr>
              <w:tabs>
                <w:tab w:val="left" w:pos="33"/>
              </w:tabs>
              <w:ind w:left="33" w:right="139" w:firstLine="0"/>
              <w:rPr>
                <w:rFonts w:ascii="Times New Roman" w:hAnsi="Times New Roman"/>
                <w:sz w:val="24"/>
                <w:szCs w:val="24"/>
                <w:lang w:val="ru-RU" w:eastAsia="ko-KR"/>
              </w:rPr>
            </w:pPr>
            <w:r w:rsidRPr="00C5022D">
              <w:rPr>
                <w:rFonts w:ascii="Times New Roman" w:hAnsi="Times New Roman"/>
                <w:sz w:val="24"/>
                <w:szCs w:val="24"/>
                <w:lang w:val="ru-RU" w:eastAsia="ko-KR"/>
              </w:rPr>
              <w:t>Исполнитель не представил требуемые Законодательством Республики Казахстан согласования, разрешения государственных контролирующих органов на оказание Услуг;</w:t>
            </w:r>
          </w:p>
          <w:p w14:paraId="19B359BE" w14:textId="77777777" w:rsidR="007B4EF2" w:rsidRPr="00C5022D" w:rsidRDefault="007B4EF2" w:rsidP="00E21223">
            <w:pPr>
              <w:pStyle w:val="afd"/>
              <w:tabs>
                <w:tab w:val="left" w:pos="33"/>
              </w:tabs>
              <w:ind w:left="33" w:right="139"/>
              <w:rPr>
                <w:rFonts w:ascii="Times New Roman" w:hAnsi="Times New Roman"/>
                <w:sz w:val="24"/>
                <w:szCs w:val="24"/>
                <w:lang w:val="ru-RU" w:eastAsia="ko-KR"/>
              </w:rPr>
            </w:pPr>
          </w:p>
          <w:p w14:paraId="25F65C9E" w14:textId="77777777" w:rsidR="007B4EF2" w:rsidRPr="00C5022D" w:rsidRDefault="007B4EF2" w:rsidP="004C28AD">
            <w:pPr>
              <w:pStyle w:val="afd"/>
              <w:numPr>
                <w:ilvl w:val="0"/>
                <w:numId w:val="21"/>
              </w:numPr>
              <w:tabs>
                <w:tab w:val="left" w:pos="33"/>
              </w:tabs>
              <w:ind w:left="33" w:right="139" w:firstLine="0"/>
              <w:rPr>
                <w:rFonts w:ascii="Times New Roman" w:hAnsi="Times New Roman"/>
                <w:sz w:val="24"/>
                <w:szCs w:val="24"/>
                <w:lang w:val="ru-RU" w:eastAsia="ko-KR"/>
              </w:rPr>
            </w:pPr>
            <w:r w:rsidRPr="00C5022D">
              <w:rPr>
                <w:rFonts w:ascii="Times New Roman" w:hAnsi="Times New Roman"/>
                <w:sz w:val="24"/>
                <w:szCs w:val="24"/>
                <w:lang w:val="ru-RU" w:eastAsia="ko-KR"/>
              </w:rPr>
              <w:t>Исполнитель не представил копии необходимых страховых сертификатов.</w:t>
            </w:r>
          </w:p>
          <w:p w14:paraId="31B22146" w14:textId="77777777" w:rsidR="007B4EF2" w:rsidRPr="00C5022D" w:rsidRDefault="007B4EF2" w:rsidP="00E21223">
            <w:pPr>
              <w:pStyle w:val="afd"/>
              <w:tabs>
                <w:tab w:val="left" w:pos="33"/>
              </w:tabs>
              <w:ind w:left="33" w:right="139"/>
              <w:rPr>
                <w:rFonts w:ascii="Times New Roman" w:hAnsi="Times New Roman"/>
                <w:sz w:val="24"/>
                <w:szCs w:val="24"/>
                <w:lang w:val="ru-RU" w:eastAsia="ko-KR"/>
              </w:rPr>
            </w:pPr>
          </w:p>
          <w:p w14:paraId="774BD3D7" w14:textId="77777777" w:rsidR="007B4EF2" w:rsidRPr="00C5022D" w:rsidRDefault="007B4EF2" w:rsidP="004C28AD">
            <w:pPr>
              <w:pStyle w:val="afd"/>
              <w:numPr>
                <w:ilvl w:val="0"/>
                <w:numId w:val="21"/>
              </w:numPr>
              <w:tabs>
                <w:tab w:val="left" w:pos="33"/>
              </w:tabs>
              <w:ind w:left="33" w:right="139" w:firstLine="0"/>
              <w:rPr>
                <w:rFonts w:ascii="Times New Roman" w:hAnsi="Times New Roman"/>
                <w:sz w:val="24"/>
                <w:szCs w:val="24"/>
                <w:lang w:val="ru-RU" w:eastAsia="ko-KR"/>
              </w:rPr>
            </w:pPr>
            <w:r w:rsidRPr="00C5022D">
              <w:rPr>
                <w:rFonts w:ascii="Times New Roman" w:hAnsi="Times New Roman"/>
                <w:sz w:val="24"/>
                <w:szCs w:val="24"/>
                <w:lang w:val="ru-RU" w:eastAsia="ko-KR"/>
              </w:rPr>
              <w:t>В случае возможных задержек с Началом  Услуг, Исполнитель должен немедленно уведомить Заказчика обо всех причинах ожидаемых задержек  Услуг  и мероприятиях, которые Исполнитель планирует осуществить для устранения таких задержек.</w:t>
            </w:r>
          </w:p>
          <w:p w14:paraId="330AD305" w14:textId="2D0FEAC4" w:rsidR="007B4EF2" w:rsidRPr="00C5022D" w:rsidRDefault="007B4EF2" w:rsidP="00265280">
            <w:pPr>
              <w:pStyle w:val="afd"/>
              <w:tabs>
                <w:tab w:val="left" w:pos="33"/>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Услуги по настоящему Договору должны выполняться в соответствии с   Технической спецификацией на проведение  Геофизических исследований скважин (ГИС) и ВСП, а также отбора проб на кабеле во время бурения  оценочной скважины № ZT-2 на участке Жамбыл.</w:t>
            </w:r>
          </w:p>
          <w:p w14:paraId="414E40A8"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Заказчик оставляет за собой право корректировать Программу Услуг, любые изменения должны быть сделаны в письменном виде. Все изменения и дополнения к  Программе Услуг не должны влиять на увеличение общей стоимости  Услуг. Все подобные изменения должны быть просчитаны в соответствии со ставками, указанными в настоящем Договоре, а так же с учетом существующих возможностей и ресурсов Исполнителя, Исполнитель представит Заказчику соответствующие подтверждающие расчеты, чтобы установить в разумных пределах приемлемые ставки. Любое увеличение или уменьшение стоимости Услуг должно определяться в соответствии с описанными в Договоре методиками, а в отсутствие каких-либо конкретных положений- с использованием цен и тарифов по Договору в качестве руководства для определения справедливой и разумной оценки и корректировки.</w:t>
            </w:r>
          </w:p>
          <w:p w14:paraId="72133EB3"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ab/>
              <w:t xml:space="preserve"> Услуги  будут выполняться в соответствии с указаниями Заказчика после консультаций с Исполнителем.</w:t>
            </w:r>
          </w:p>
          <w:p w14:paraId="675958C7"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ab/>
              <w:t>Без нарушения обязательств по настоящему Договору общий объем, и практические условия  Услуг будут находиться под управлением Заказчика, однако фактические: организация, выполнение  Услуг, соблюдение требований Законодательства Республики Казахстан, техники безопасности, охраны здоровья и окружающей среды будут лежать на Исполнителе.</w:t>
            </w:r>
          </w:p>
          <w:p w14:paraId="69AFBEF4"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ab/>
              <w:t>Услуги должны выполняться в соответствии с согласованной Программой Услуг и условиями настоящего Договора и не прерываться за исключением Форс - мажорных обстоятельств, или на основе соглашения с Заказчиком, или в случае расторжения настоящего Договора.</w:t>
            </w:r>
          </w:p>
          <w:p w14:paraId="163D8FBA" w14:textId="264475E4"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xml:space="preserve">3.4 Датой окончания  Услуг – является дата представления Исполнителем отчетов о результатах   Геофизических исследований скважин (ГИС), отчету по Вертикальному Сейсмическому Профилированию, а также Отчету по отбору проб на кабеле и подписания Сторонами Акта оказанных Услуг, но не позднее  «05» октября 2018 г, а в части выполнения финансовых обязательств Заказчика по Настоящему Договору не позднее «31» декабря 2018 года. Подразумевается, что только непредвиденные обстоятельства, признанные Заказчиком таковыми, могут привести к задержке окончания  Услуг. </w:t>
            </w:r>
          </w:p>
          <w:p w14:paraId="1367DA12"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1B2A2686"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52BF9A6D" w14:textId="73A34A24"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xml:space="preserve"> 3.5. Заказчик имеет право:</w:t>
            </w:r>
          </w:p>
          <w:p w14:paraId="1B9428DB"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3.5.1. Изменить дату Начала  Услуг, с уведомлением Исполнителя;</w:t>
            </w:r>
          </w:p>
          <w:p w14:paraId="1DF02A8F"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xml:space="preserve">3.5.2. Временно приостановить и расторгнуть настоящий Договор на основании требований законодательства Республики Казахстан по экологическим вопросам. </w:t>
            </w:r>
          </w:p>
          <w:p w14:paraId="219D70FD"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3.5.3.  Заказчик имеет право расторгнуть Договор в любое время до направления Уведомления о Дате начала оказания Услуг, направив Исполнителю Уведомление. При этом Заказчик не несет ответственности по осуществлению каких-либо платежей Исполнителю, связанных с таким расторжением.</w:t>
            </w:r>
          </w:p>
          <w:p w14:paraId="385D91A3"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300466DD"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3.5.4. Заказчик имеет право расторгнуть Договор в любое время в период оказания Услуг, уведомив Исполнителя за 10 (десять) дней, при этом Исполнителю подлежат оплате фактически оказанные услуги на момент расторжения.</w:t>
            </w:r>
          </w:p>
          <w:p w14:paraId="33EAF4AB"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5136E00B"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413DF830"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01671C63" w14:textId="77777777" w:rsidR="007B4EF2" w:rsidRPr="00C5022D" w:rsidRDefault="007B4EF2" w:rsidP="00FF64EA">
            <w:pPr>
              <w:pStyle w:val="afd"/>
              <w:tabs>
                <w:tab w:val="left" w:pos="33"/>
                <w:tab w:val="left" w:pos="600"/>
              </w:tabs>
              <w:ind w:left="33" w:right="139"/>
              <w:rPr>
                <w:rFonts w:ascii="Times New Roman" w:hAnsi="Times New Roman"/>
                <w:b/>
                <w:sz w:val="24"/>
                <w:szCs w:val="24"/>
                <w:lang w:val="ru-RU" w:eastAsia="ko-KR"/>
              </w:rPr>
            </w:pPr>
            <w:r w:rsidRPr="00C5022D">
              <w:rPr>
                <w:rFonts w:ascii="Times New Roman" w:hAnsi="Times New Roman"/>
                <w:b/>
                <w:sz w:val="24"/>
                <w:szCs w:val="24"/>
                <w:lang w:val="ru-RU" w:eastAsia="ko-KR"/>
              </w:rPr>
              <w:t>Статья 4. Представители Заказчика.</w:t>
            </w:r>
          </w:p>
          <w:p w14:paraId="6BB8B85C"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xml:space="preserve">4.1. Представитель Заказчика. </w:t>
            </w:r>
          </w:p>
          <w:p w14:paraId="28859CAF"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Представитель Заказчика – назначаемое Заказчиком уполномоченное лицо, которое наделяется полномочиями выступать от имени Заказчика и в помощь которому могут быть предоставлены Супервайзеры, которым он может передавать свои полномочия.</w:t>
            </w:r>
          </w:p>
          <w:p w14:paraId="28D89CF3"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4.2. Супервайзер Заказчика.</w:t>
            </w:r>
          </w:p>
          <w:p w14:paraId="1909D2AC"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Супервайзер Заказчика – назначаемое Заказчиком уполномоченное лицо, постоянно находящееся на месте производства работ и наделенное правом контролировать  ход выполнения  Услуг, соблюдением Исполнителем условий настоящего Договора.</w:t>
            </w:r>
          </w:p>
          <w:p w14:paraId="28E3D366"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Исполнитель должен быть информирован в письменном виде о том, кто является Супервайзером Заказчика.</w:t>
            </w:r>
          </w:p>
          <w:p w14:paraId="4731AB66"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57893C7F" w14:textId="77777777" w:rsidR="007B4EF2" w:rsidRPr="00C5022D" w:rsidRDefault="007B4EF2" w:rsidP="00FF64EA">
            <w:pPr>
              <w:pStyle w:val="afd"/>
              <w:tabs>
                <w:tab w:val="left" w:pos="33"/>
                <w:tab w:val="left" w:pos="600"/>
              </w:tabs>
              <w:ind w:left="33" w:right="139"/>
              <w:rPr>
                <w:rFonts w:ascii="Times New Roman" w:hAnsi="Times New Roman"/>
                <w:b/>
                <w:sz w:val="24"/>
                <w:szCs w:val="24"/>
                <w:lang w:val="ru-RU" w:eastAsia="ko-KR"/>
              </w:rPr>
            </w:pPr>
            <w:r w:rsidRPr="00C5022D">
              <w:rPr>
                <w:rFonts w:ascii="Times New Roman" w:hAnsi="Times New Roman"/>
                <w:b/>
                <w:sz w:val="24"/>
                <w:szCs w:val="24"/>
                <w:lang w:val="ru-RU" w:eastAsia="ko-KR"/>
              </w:rPr>
              <w:t>Статья 5. Представитель Исполнителя.</w:t>
            </w:r>
          </w:p>
          <w:p w14:paraId="46E2C92D"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5.1. Представитель Исполнителя – назначаемое Исполнителем уполномоченное лицо для согласования и координации с Заказчиком выполняемых  Услуг в рамках настоящего Договора. Исполнитель должен письменно назначить ответственного Представителя Исполнителя.</w:t>
            </w:r>
          </w:p>
          <w:p w14:paraId="054C928D"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5.2. Представитель Исполнителя будет иметь все полномочия для самостоятельного и оперативного принятия решений, связанных с выполнением  Услуг, и согласования их с Заказчиком от имени Исполнителя.</w:t>
            </w:r>
          </w:p>
          <w:p w14:paraId="659EDE79"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1AC9AB17" w14:textId="77777777" w:rsidR="007B4EF2" w:rsidRPr="00C5022D" w:rsidRDefault="007B4EF2" w:rsidP="00FF64EA">
            <w:pPr>
              <w:pStyle w:val="afd"/>
              <w:tabs>
                <w:tab w:val="left" w:pos="33"/>
                <w:tab w:val="left" w:pos="600"/>
              </w:tabs>
              <w:ind w:left="33" w:right="139"/>
              <w:rPr>
                <w:rFonts w:ascii="Times New Roman" w:hAnsi="Times New Roman"/>
                <w:b/>
                <w:sz w:val="24"/>
                <w:szCs w:val="24"/>
                <w:lang w:val="ru-RU" w:eastAsia="ko-KR"/>
              </w:rPr>
            </w:pPr>
            <w:r w:rsidRPr="00C5022D">
              <w:rPr>
                <w:rFonts w:ascii="Times New Roman" w:hAnsi="Times New Roman"/>
                <w:b/>
                <w:sz w:val="24"/>
                <w:szCs w:val="24"/>
                <w:lang w:val="ru-RU" w:eastAsia="ko-KR"/>
              </w:rPr>
              <w:t>Статья 6. Права  и обязанности Исполнителя.</w:t>
            </w:r>
          </w:p>
          <w:p w14:paraId="45B550BF" w14:textId="2E121A38"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xml:space="preserve">6.1  Вся деятельность Исполнителя, связанная с выполнением Программы  Услуг, регулируется положениями настоящего Договора, законодательством Республики Казахстан и техническими нормами. </w:t>
            </w:r>
          </w:p>
          <w:p w14:paraId="57E77C7D" w14:textId="2B6B74E3"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xml:space="preserve">Исполнитель обязуется выполнить Услуги, используя Персонал Исполнителя инфраструктуру и оборудование, перечисленное в </w:t>
            </w:r>
            <w:r w:rsidRPr="00C5022D">
              <w:rPr>
                <w:rFonts w:ascii="Times New Roman" w:hAnsi="Times New Roman"/>
                <w:b/>
                <w:sz w:val="24"/>
                <w:szCs w:val="24"/>
                <w:lang w:val="ru-RU" w:eastAsia="ko-KR"/>
              </w:rPr>
              <w:t>Приложении № 2</w:t>
            </w:r>
            <w:r w:rsidRPr="00C5022D">
              <w:rPr>
                <w:rFonts w:ascii="Times New Roman" w:hAnsi="Times New Roman"/>
                <w:sz w:val="24"/>
                <w:szCs w:val="24"/>
                <w:lang w:val="ru-RU" w:eastAsia="ko-KR"/>
              </w:rPr>
              <w:t xml:space="preserve"> (список может быть расширен в процессе производства Услуг), и обеспечить условия выполнения Услуг в соответствии с настоящим Договором.</w:t>
            </w:r>
          </w:p>
          <w:p w14:paraId="669F9DBA"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Ни Исполнитель, ни его Персонал и Представители не являются и не должны рассматриваться ни как официальные, ни как подразумеваемые работники Заказчика.</w:t>
            </w:r>
          </w:p>
          <w:p w14:paraId="1472CC01"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Исполнитель имеет эксклюзивное право управления и контроля Персоналом Исполнителя при выполнении  Услуг.</w:t>
            </w:r>
          </w:p>
          <w:p w14:paraId="1308F744"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Любые действия Заказчика, направленные на выполнение услуг Исполнителем, такие как инспекция или рекомендации, будут учитываться, и приниматься Исполнителем.</w:t>
            </w:r>
          </w:p>
          <w:p w14:paraId="5A02A852"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Все и любые обязательства, принятые на себя Исполнителем в связи с настоящим Договором и касающиеся функций работодателя осуществляются Исполнителем и от его имени Исполнителя, и ни в коем случае не от имени и не за счет Заказчика.</w:t>
            </w:r>
          </w:p>
          <w:p w14:paraId="3300299B"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33710957"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12801784"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5712E351"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2848F4A7" w14:textId="62E817A0"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xml:space="preserve">6.2 Исполнитель обеспечивает выполнение  Услуг на контрактной территории –  оценочная скважина № ZT-2 на участке Жамбыл, указанной в настоящем Договоре. Описание видов и объемов исследований дано в </w:t>
            </w:r>
            <w:r w:rsidRPr="00C5022D">
              <w:rPr>
                <w:rFonts w:ascii="Times New Roman" w:hAnsi="Times New Roman"/>
                <w:b/>
                <w:sz w:val="24"/>
                <w:szCs w:val="24"/>
                <w:lang w:val="ru-RU" w:eastAsia="ko-KR"/>
              </w:rPr>
              <w:t>Приложении № 2</w:t>
            </w:r>
            <w:r w:rsidRPr="00C5022D">
              <w:rPr>
                <w:rFonts w:ascii="Times New Roman" w:hAnsi="Times New Roman"/>
                <w:sz w:val="24"/>
                <w:szCs w:val="24"/>
                <w:lang w:val="ru-RU" w:eastAsia="ko-KR"/>
              </w:rPr>
              <w:t xml:space="preserve"> к настоящему Договору. Исполнитель обязуется выполнить  Услуги в сроки, указанные в Программе  Услуг  в строгом соответствии с Принятыми нормами. </w:t>
            </w:r>
          </w:p>
          <w:p w14:paraId="45BED6DF" w14:textId="499FC338"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xml:space="preserve"> </w:t>
            </w:r>
          </w:p>
          <w:p w14:paraId="4546138F" w14:textId="2C2E3EB1" w:rsidR="007B4EF2" w:rsidRPr="00C5022D" w:rsidRDefault="007B4EF2" w:rsidP="004C65BA">
            <w:pPr>
              <w:pStyle w:val="afd"/>
              <w:numPr>
                <w:ilvl w:val="1"/>
                <w:numId w:val="145"/>
              </w:numPr>
              <w:tabs>
                <w:tab w:val="num" w:pos="0"/>
                <w:tab w:val="left" w:pos="33"/>
                <w:tab w:val="left" w:pos="600"/>
              </w:tabs>
              <w:ind w:left="33" w:right="139" w:firstLine="0"/>
              <w:rPr>
                <w:rFonts w:ascii="Times New Roman" w:hAnsi="Times New Roman"/>
                <w:sz w:val="24"/>
                <w:szCs w:val="24"/>
                <w:lang w:val="ru-RU" w:eastAsia="ko-KR"/>
              </w:rPr>
            </w:pPr>
            <w:r w:rsidRPr="00C5022D">
              <w:rPr>
                <w:rFonts w:ascii="Times New Roman" w:hAnsi="Times New Roman"/>
                <w:sz w:val="24"/>
                <w:szCs w:val="24"/>
                <w:lang w:val="ru-RU" w:eastAsia="ko-KR"/>
              </w:rPr>
              <w:t>Исполнитель должен учитывать, что в соответствии с утвержденными правилами по мониторингу окружающей среды при производственных операциях, экологическим Исполнителем Заказчика будут проводиться мониторинговые исследования производственных процессов проводимых Исполнителем на всем протяжении выполнения  Услуг  по настоящему Договору, с целью наблюдения  влияния проектируемых работ на состояние окружающей среды.</w:t>
            </w:r>
          </w:p>
          <w:p w14:paraId="5E3185E8" w14:textId="5D013E9F" w:rsidR="007B4EF2" w:rsidRPr="00C5022D" w:rsidRDefault="007B4EF2" w:rsidP="002F5971">
            <w:pPr>
              <w:tabs>
                <w:tab w:val="left" w:pos="33"/>
                <w:tab w:val="left" w:pos="600"/>
              </w:tabs>
              <w:ind w:right="139"/>
              <w:rPr>
                <w:rFonts w:ascii="Times New Roman" w:hAnsi="Times New Roman"/>
                <w:sz w:val="24"/>
                <w:szCs w:val="24"/>
                <w:lang w:val="ru-RU" w:eastAsia="ko-KR"/>
              </w:rPr>
            </w:pPr>
          </w:p>
          <w:p w14:paraId="2CEB0347" w14:textId="54EE1A32"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6.4. Исполнитель обязан перед началом выполнения Услуг представить Заказчику все  необходимые  документы (по работе с источниками ионизирующего излучения)   согласованные с соответствующими государственными органами Республики Казахстан (санитарно-эпидемиологической службой, комитета экологического регулирования и контроля   Министерства энергетики РК и  т.д.).</w:t>
            </w:r>
          </w:p>
          <w:p w14:paraId="4EE98725"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6FF273CD"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6.5 Исполнитель обязан разработать план мероприятий по подготовке Персонала Исполнителя на знание и соблюдение правил и  инструкций по промышленной и экологической  безопасности  и  действиям  при  аварийных  ситуациях  на  море.</w:t>
            </w:r>
          </w:p>
          <w:p w14:paraId="435165C0"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7C0ECEEB" w14:textId="52CB9619"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xml:space="preserve">6.6 Исполнитель за свой счет должен назначить Консультанта Исполнителя и/или интерпретатора данных по  ГИС,  ВСП, а также отбору проб на кабеле из Персонала Исполнителя для консультирования Супервайзера Заказчика по техническим и технологическим вопросам, а также для ведения контроля за ходом работ в режиме реального времени. Исполнитель обеспечит нахождение Консультанта Исполнителя и/ или интерпретатора данных в офисе Исполнителя в г. Атырау во время выполнения Услуг по Настоящему Договору. Назначение данного персонала Исполнителя должны быть согласовано с Заказчиком перед началом работ. </w:t>
            </w:r>
          </w:p>
          <w:p w14:paraId="5F250BB3"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5C112994"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1974F201"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2B3EB575"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6.7 Оборудование Исполнителя и расходные материалы.</w:t>
            </w:r>
          </w:p>
          <w:p w14:paraId="1FC424C5"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Исполнитель должен обеспечить получение и поддержание в силе за свой счет всех административных разрешений, требуемых в Казахстане соответствующими законодательными положениями и положениями нормативных актов для оборудования, запчастей и расходуемых материалов, необходимых для выполнения  Услуг по настоящему Договору.</w:t>
            </w:r>
          </w:p>
          <w:p w14:paraId="42C3562F"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Исполнитель должен использовать или поручать использование лишь такого оборудования, которое соответствует всем законам и нормативным актам, касающимся его использования, с наличием всех необходимых свидетельств на имеющееся оборудование в соответствии с его типом и Принятыми нормами.</w:t>
            </w:r>
          </w:p>
          <w:p w14:paraId="5ACE20E4"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Все оборудование Исполнителя, предусмотренное настоящим Договором, в частности, указанное в Приложении № 2 к настоящему Договору, должно быть использовано исключительно для выполнения  Услуг по настоящему Договору. Любое перемещение оборудования в течение периода выполнения  Услуг на другие Услуги не может быть проведено без согласования с Заказчиком. Если Исполнитель не сможет выполнить положения данного пункта, Заказчик имеет право расторгнуть Договор без уведомления и несения каких-либо затрат или обязательств по дальнейшим выплатам согласно положению Статьи 14.</w:t>
            </w:r>
          </w:p>
          <w:p w14:paraId="30D0A02C"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Исполнитель с согласия Заказчика может провести демобилизацию части оборудования, и части Персонала Исполнителя после завершения соответствующей части  Услуг, не дожидаясь завершения всего объема  Услуг.</w:t>
            </w:r>
          </w:p>
          <w:p w14:paraId="4E9D8D8D"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0D4C44B3"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6.8 Исполнитель должен за свой счет, но, не ограничиваясь этим, обеспечить следующее:</w:t>
            </w:r>
          </w:p>
          <w:p w14:paraId="41F43EC6" w14:textId="77777777" w:rsidR="007B4EF2" w:rsidRPr="00C5022D" w:rsidRDefault="007B4EF2" w:rsidP="004C28AD">
            <w:pPr>
              <w:pStyle w:val="afd"/>
              <w:numPr>
                <w:ilvl w:val="0"/>
                <w:numId w:val="22"/>
              </w:numPr>
              <w:tabs>
                <w:tab w:val="left" w:pos="33"/>
                <w:tab w:val="left" w:pos="317"/>
              </w:tabs>
              <w:ind w:left="33" w:right="139" w:hanging="33"/>
              <w:rPr>
                <w:rFonts w:ascii="Times New Roman" w:hAnsi="Times New Roman"/>
                <w:sz w:val="24"/>
                <w:szCs w:val="24"/>
                <w:lang w:val="ru-RU" w:eastAsia="ko-KR"/>
              </w:rPr>
            </w:pPr>
            <w:r w:rsidRPr="00C5022D">
              <w:rPr>
                <w:rFonts w:ascii="Times New Roman" w:hAnsi="Times New Roman"/>
                <w:sz w:val="24"/>
                <w:szCs w:val="24"/>
                <w:lang w:val="ru-RU" w:eastAsia="ko-KR"/>
              </w:rPr>
              <w:t>упаковку и доставку Записей в центр обработки и в офисы Заказчика;</w:t>
            </w:r>
          </w:p>
          <w:p w14:paraId="5219112A" w14:textId="77777777" w:rsidR="007B4EF2" w:rsidRPr="00C5022D" w:rsidRDefault="007B4EF2" w:rsidP="004C28AD">
            <w:pPr>
              <w:pStyle w:val="afd"/>
              <w:numPr>
                <w:ilvl w:val="0"/>
                <w:numId w:val="22"/>
              </w:numPr>
              <w:tabs>
                <w:tab w:val="left" w:pos="33"/>
                <w:tab w:val="left" w:pos="317"/>
              </w:tabs>
              <w:ind w:left="33" w:right="139" w:hanging="33"/>
              <w:rPr>
                <w:rFonts w:ascii="Times New Roman" w:hAnsi="Times New Roman"/>
                <w:sz w:val="24"/>
                <w:szCs w:val="24"/>
                <w:lang w:val="ru-RU" w:eastAsia="ko-KR"/>
              </w:rPr>
            </w:pPr>
            <w:r w:rsidRPr="00C5022D">
              <w:rPr>
                <w:rFonts w:ascii="Times New Roman" w:hAnsi="Times New Roman"/>
                <w:sz w:val="24"/>
                <w:szCs w:val="24"/>
                <w:lang w:val="ru-RU" w:eastAsia="ko-KR"/>
              </w:rPr>
              <w:t>подготовку дополнительных копий Записей и их доставку в центр обработки или Заказчику, в случае их утери, не считывании и прочее;</w:t>
            </w:r>
          </w:p>
          <w:p w14:paraId="26B44CEE" w14:textId="77777777" w:rsidR="007B4EF2" w:rsidRPr="00C5022D" w:rsidRDefault="007B4EF2" w:rsidP="004C28AD">
            <w:pPr>
              <w:pStyle w:val="afd"/>
              <w:numPr>
                <w:ilvl w:val="0"/>
                <w:numId w:val="22"/>
              </w:numPr>
              <w:tabs>
                <w:tab w:val="left" w:pos="33"/>
                <w:tab w:val="left" w:pos="317"/>
              </w:tabs>
              <w:ind w:left="33" w:right="139" w:hanging="33"/>
              <w:rPr>
                <w:rFonts w:ascii="Times New Roman" w:hAnsi="Times New Roman"/>
                <w:sz w:val="24"/>
                <w:szCs w:val="24"/>
                <w:lang w:val="ru-RU" w:eastAsia="ko-KR"/>
              </w:rPr>
            </w:pPr>
            <w:r w:rsidRPr="00C5022D">
              <w:rPr>
                <w:rFonts w:ascii="Times New Roman" w:hAnsi="Times New Roman"/>
                <w:sz w:val="24"/>
                <w:szCs w:val="24"/>
                <w:lang w:val="ru-RU" w:eastAsia="ko-KR"/>
              </w:rPr>
              <w:t xml:space="preserve">лицензии на радиостанции и, если требуется, телеметрические устройства; </w:t>
            </w:r>
          </w:p>
          <w:p w14:paraId="6DF803AD" w14:textId="77777777" w:rsidR="007B4EF2" w:rsidRPr="00C5022D" w:rsidRDefault="007B4EF2" w:rsidP="004C28AD">
            <w:pPr>
              <w:pStyle w:val="afd"/>
              <w:numPr>
                <w:ilvl w:val="0"/>
                <w:numId w:val="22"/>
              </w:numPr>
              <w:tabs>
                <w:tab w:val="left" w:pos="33"/>
                <w:tab w:val="left" w:pos="317"/>
              </w:tabs>
              <w:ind w:left="33" w:right="139" w:hanging="33"/>
              <w:rPr>
                <w:rFonts w:ascii="Times New Roman" w:hAnsi="Times New Roman"/>
                <w:sz w:val="24"/>
                <w:szCs w:val="24"/>
                <w:lang w:val="ru-RU" w:eastAsia="ko-KR"/>
              </w:rPr>
            </w:pPr>
            <w:r w:rsidRPr="00C5022D">
              <w:rPr>
                <w:rFonts w:ascii="Times New Roman" w:hAnsi="Times New Roman"/>
                <w:sz w:val="24"/>
                <w:szCs w:val="24"/>
                <w:lang w:val="ru-RU" w:eastAsia="ko-KR"/>
              </w:rPr>
              <w:t>оплату экспедитора, таможенных пошлин, если они потребуются;</w:t>
            </w:r>
          </w:p>
          <w:p w14:paraId="5EB1ED0C" w14:textId="77777777" w:rsidR="007B4EF2" w:rsidRPr="00C5022D" w:rsidRDefault="007B4EF2" w:rsidP="004C28AD">
            <w:pPr>
              <w:pStyle w:val="afd"/>
              <w:numPr>
                <w:ilvl w:val="0"/>
                <w:numId w:val="22"/>
              </w:numPr>
              <w:tabs>
                <w:tab w:val="left" w:pos="33"/>
                <w:tab w:val="left" w:pos="317"/>
              </w:tabs>
              <w:ind w:left="33" w:right="139" w:hanging="33"/>
              <w:rPr>
                <w:rFonts w:ascii="Times New Roman" w:hAnsi="Times New Roman"/>
                <w:sz w:val="24"/>
                <w:szCs w:val="24"/>
                <w:lang w:val="ru-RU" w:eastAsia="ko-KR"/>
              </w:rPr>
            </w:pPr>
            <w:r w:rsidRPr="00C5022D">
              <w:rPr>
                <w:rFonts w:ascii="Times New Roman" w:hAnsi="Times New Roman"/>
                <w:sz w:val="24"/>
                <w:szCs w:val="24"/>
                <w:lang w:val="ru-RU" w:eastAsia="ko-KR"/>
              </w:rPr>
              <w:t>оплату портовых и лоцманских сборов;</w:t>
            </w:r>
          </w:p>
          <w:p w14:paraId="6ADFC018" w14:textId="77777777" w:rsidR="007B4EF2" w:rsidRPr="00C5022D" w:rsidRDefault="007B4EF2" w:rsidP="004C28AD">
            <w:pPr>
              <w:pStyle w:val="afd"/>
              <w:numPr>
                <w:ilvl w:val="0"/>
                <w:numId w:val="22"/>
              </w:numPr>
              <w:tabs>
                <w:tab w:val="left" w:pos="33"/>
                <w:tab w:val="left" w:pos="317"/>
              </w:tabs>
              <w:ind w:left="33" w:right="139" w:hanging="33"/>
              <w:rPr>
                <w:rFonts w:ascii="Times New Roman" w:hAnsi="Times New Roman"/>
                <w:sz w:val="24"/>
                <w:szCs w:val="24"/>
                <w:lang w:val="ru-RU" w:eastAsia="ko-KR"/>
              </w:rPr>
            </w:pPr>
            <w:r w:rsidRPr="00C5022D">
              <w:rPr>
                <w:rFonts w:ascii="Times New Roman" w:hAnsi="Times New Roman"/>
                <w:sz w:val="24"/>
                <w:szCs w:val="24"/>
                <w:lang w:val="ru-RU" w:eastAsia="ko-KR"/>
              </w:rPr>
              <w:t>оборудование и персонал для калибровки и испытаний приборов;</w:t>
            </w:r>
          </w:p>
          <w:p w14:paraId="24D957A6" w14:textId="77777777" w:rsidR="007B4EF2" w:rsidRPr="00C5022D" w:rsidRDefault="007B4EF2" w:rsidP="004C28AD">
            <w:pPr>
              <w:pStyle w:val="afd"/>
              <w:numPr>
                <w:ilvl w:val="0"/>
                <w:numId w:val="22"/>
              </w:numPr>
              <w:tabs>
                <w:tab w:val="left" w:pos="33"/>
                <w:tab w:val="left" w:pos="317"/>
              </w:tabs>
              <w:ind w:left="33" w:right="139" w:hanging="33"/>
              <w:rPr>
                <w:rFonts w:ascii="Times New Roman" w:hAnsi="Times New Roman"/>
                <w:sz w:val="24"/>
                <w:szCs w:val="24"/>
                <w:lang w:val="ru-RU" w:eastAsia="ko-KR"/>
              </w:rPr>
            </w:pPr>
            <w:r w:rsidRPr="00C5022D">
              <w:rPr>
                <w:rFonts w:ascii="Times New Roman" w:hAnsi="Times New Roman"/>
                <w:sz w:val="24"/>
                <w:szCs w:val="24"/>
                <w:lang w:val="ru-RU" w:eastAsia="ko-KR"/>
              </w:rPr>
              <w:t xml:space="preserve">получение в государственных органах всех разрешений и лицензий, необходимых для выполнения  Услуг; </w:t>
            </w:r>
          </w:p>
          <w:p w14:paraId="410449C1" w14:textId="22E7D02E" w:rsidR="007B4EF2" w:rsidRPr="00C5022D" w:rsidRDefault="007B4EF2" w:rsidP="004C28AD">
            <w:pPr>
              <w:pStyle w:val="afd"/>
              <w:numPr>
                <w:ilvl w:val="0"/>
                <w:numId w:val="22"/>
              </w:numPr>
              <w:tabs>
                <w:tab w:val="left" w:pos="33"/>
                <w:tab w:val="left" w:pos="317"/>
              </w:tabs>
              <w:ind w:left="33" w:right="139" w:hanging="33"/>
              <w:rPr>
                <w:rFonts w:ascii="Times New Roman" w:hAnsi="Times New Roman"/>
                <w:sz w:val="24"/>
                <w:szCs w:val="24"/>
                <w:lang w:val="ru-RU" w:eastAsia="ko-KR"/>
              </w:rPr>
            </w:pPr>
            <w:r w:rsidRPr="00C5022D">
              <w:rPr>
                <w:rFonts w:ascii="Times New Roman" w:hAnsi="Times New Roman"/>
                <w:sz w:val="24"/>
                <w:szCs w:val="24"/>
                <w:lang w:val="ru-RU" w:eastAsia="ko-KR"/>
              </w:rPr>
              <w:t>наличие в полевом лагере запчастей и расходуемых материалов в необходимом объеме для эффективного выполнения Услуг;</w:t>
            </w:r>
          </w:p>
          <w:p w14:paraId="5C8E51C5" w14:textId="77777777" w:rsidR="007B4EF2" w:rsidRPr="00C5022D" w:rsidRDefault="007B4EF2" w:rsidP="004C28AD">
            <w:pPr>
              <w:pStyle w:val="afd"/>
              <w:numPr>
                <w:ilvl w:val="0"/>
                <w:numId w:val="22"/>
              </w:numPr>
              <w:tabs>
                <w:tab w:val="left" w:pos="33"/>
                <w:tab w:val="left" w:pos="317"/>
              </w:tabs>
              <w:ind w:left="33" w:right="139" w:hanging="33"/>
              <w:rPr>
                <w:rFonts w:ascii="Times New Roman" w:hAnsi="Times New Roman"/>
                <w:sz w:val="24"/>
                <w:szCs w:val="24"/>
                <w:lang w:val="ru-RU" w:eastAsia="ko-KR"/>
              </w:rPr>
            </w:pPr>
            <w:r w:rsidRPr="00C5022D">
              <w:rPr>
                <w:rFonts w:ascii="Times New Roman" w:hAnsi="Times New Roman"/>
                <w:sz w:val="24"/>
                <w:szCs w:val="24"/>
                <w:lang w:val="ru-RU" w:eastAsia="ko-KR"/>
              </w:rPr>
              <w:t>любые прочие поставки и снабжение, необходимые для проведения и обеспечения  Услуг.</w:t>
            </w:r>
          </w:p>
          <w:p w14:paraId="5AE3D88B" w14:textId="77777777" w:rsidR="007B4EF2" w:rsidRPr="00C5022D" w:rsidRDefault="007B4EF2" w:rsidP="004C65BA">
            <w:pPr>
              <w:pStyle w:val="afd"/>
              <w:tabs>
                <w:tab w:val="left" w:pos="33"/>
                <w:tab w:val="left" w:pos="317"/>
              </w:tabs>
              <w:ind w:left="33" w:right="139"/>
              <w:rPr>
                <w:rFonts w:ascii="Times New Roman" w:hAnsi="Times New Roman"/>
                <w:sz w:val="24"/>
                <w:szCs w:val="24"/>
                <w:lang w:val="ru-RU" w:eastAsia="ko-KR"/>
              </w:rPr>
            </w:pPr>
          </w:p>
          <w:p w14:paraId="3A1868CF"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5579A5C3"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36D91E81"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71F72E80"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6.9 Исполнитель отвечает за получение необходимых лицензий на экспорт из страны-поставщика в Республику Казахстан оборудования. Исполнитель гарантирует Заказчику, что он обладает всеми необходимыми разрешениями для этой цели, и обязуется должным образом гарантировать и оградить Заказчика от всевозможных штрафных санкций, преследований и любых иных последствий, вытекающих из отсутствия таких разрешений.</w:t>
            </w:r>
          </w:p>
          <w:p w14:paraId="32BFD4D2"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Оборудование и материалы, требующие специальной таможенной очистки, которая может быть причиной задержки Начала выполнения  Услуг, должны быть доставлены Исполнителем к месту выполнения  Услуг заблаговременно для предотвращения таких задержек. Исполнитель обеспечивает за свой счет таможенную очистку ввозимых в Республику Казахстан техники, материалов и оборудования.</w:t>
            </w:r>
          </w:p>
          <w:p w14:paraId="04543A8F" w14:textId="42740D96"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2E573141"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6.10 Исполнитель отказывается от каких-либо прав собственности на геологическую информацию, полученную при выполнении или в результате Услуг. Исполнитель является и остается обладателем всех прав Исполнителя на Интеллектуальную собственность, которая применяется им при оказании Услуг, Оборудование и продукты, предоставляемые Исполнителем Заказчику, или которые созданы в ходе предоставления таких Услуг, Оборудования и продуктов Заказчику. По настоящему Договору Исполнитель не передает Заказчику какие-либо права на такую Интеллектуальную собственность.</w:t>
            </w:r>
          </w:p>
          <w:p w14:paraId="62095205"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xml:space="preserve">Исполнитель не несет ответственность за нарушение прав на Интеллектуальную собственность, если (i) оно является результатом использования Заказчиком продуктов или Услуг Исполнителя в сочетании с продуктами или услугами, предоставленными не Исполнителем; (ii) изменения в продуктах, Оборудовании или Услугах Исполнителя, их разработка и/или изготовление произведены с целью соответствия техническим условиям Заказчика; (iii) производится несанкционированное дополнение или изменение продуктов, Оборудования или Услуг Исполнителя; или (iv) использование Заказчиком продуктов, Оборудования или Услуг Исполнителя не соответствует опубликованным Исполнителем стандартам или техническим условиям. Исполнитель принимает ответственность только за те нарушения прав на Интеллектуальную собственность, которые возникают в связи с обычным использованием Заказчиком продуктов, Оборудования и Услуг Исполнителя. </w:t>
            </w:r>
          </w:p>
          <w:p w14:paraId="1A9C67A1"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70437556"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66F94F50"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05649FA2"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1DB1528A" w14:textId="453BD0FC"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7D404ED8"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6.11 Исполнитель обязан предусмотреть, прилагать все разумные усилия в течение всего Срока действия Договора для обеспечения совместимости в необходимых случаях оборудования с системами, другим оборудованием Группы Заказчика или Группы Исполнителя  задействованного в процессе оказания Услуг для правильного использования и получения верного результата, исправного состояния и полной укомплектованности оборудования путем регулярного проведения технического осмотра, контакта с Группой Заказчика, технического обслуживания, текущего и капитального ремонтов и испытания. При этом осуществление Исполнителем технического осмотра, обслуживания и ремонта оборудования не должно ограничивать возможности Исполнителя по оказанию Услуг в течение Срока оказания Услуг.</w:t>
            </w:r>
          </w:p>
          <w:p w14:paraId="271DBFFD"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xml:space="preserve">6.12 </w:t>
            </w:r>
            <w:r w:rsidRPr="00C5022D">
              <w:rPr>
                <w:rFonts w:ascii="Times New Roman" w:hAnsi="Times New Roman"/>
                <w:sz w:val="24"/>
                <w:szCs w:val="24"/>
                <w:lang w:val="ru-RU"/>
              </w:rPr>
              <w:t xml:space="preserve">  </w:t>
            </w:r>
            <w:r w:rsidRPr="00C5022D">
              <w:rPr>
                <w:rFonts w:ascii="Times New Roman" w:hAnsi="Times New Roman"/>
                <w:sz w:val="24"/>
                <w:szCs w:val="24"/>
                <w:lang w:val="kk-KZ"/>
              </w:rPr>
              <w:t>Исполнитель</w:t>
            </w:r>
            <w:r w:rsidRPr="00C5022D">
              <w:rPr>
                <w:rFonts w:ascii="Times New Roman" w:hAnsi="Times New Roman"/>
                <w:sz w:val="24"/>
                <w:szCs w:val="24"/>
                <w:lang w:val="ru-RU"/>
              </w:rPr>
              <w:t xml:space="preserve"> без прав предъявления к Заказчику требований по дополнительной оплате обязан иметь на свое имя, а так же получить в случае необходимости предусмотренной Законодательством все и любые документы на право оказания Услуг, в том числе, но не ограничиваясь лицензии, разрешительные документы, выданные государственными уполномоченными органами, копии договоров страхования, а также иные документы наличие которых необходимо в соответствии с Законодательством в рамках выполнения обязательств по настоящему Договору. В этой связи </w:t>
            </w:r>
            <w:r w:rsidRPr="00C5022D">
              <w:rPr>
                <w:rFonts w:ascii="Times New Roman" w:hAnsi="Times New Roman"/>
                <w:sz w:val="24"/>
                <w:szCs w:val="24"/>
                <w:lang w:val="kk-KZ"/>
              </w:rPr>
              <w:t>Исполнитель</w:t>
            </w:r>
            <w:r w:rsidRPr="00C5022D">
              <w:rPr>
                <w:rFonts w:ascii="Times New Roman" w:hAnsi="Times New Roman"/>
                <w:sz w:val="24"/>
                <w:szCs w:val="24"/>
                <w:lang w:val="ru-RU"/>
              </w:rPr>
              <w:t xml:space="preserve"> самостоятельно поддерживает взаимоотношения с соответствующими уполномоченными государственными органами и несет ответственность в случае отсутствия соответствующих документов.</w:t>
            </w:r>
          </w:p>
          <w:p w14:paraId="3B5B08C7"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1384EA68" w14:textId="77777777" w:rsidR="007B4EF2" w:rsidRPr="00C5022D" w:rsidRDefault="007B4EF2" w:rsidP="00FF64EA">
            <w:pPr>
              <w:pStyle w:val="afd"/>
              <w:tabs>
                <w:tab w:val="left" w:pos="33"/>
                <w:tab w:val="left" w:pos="600"/>
              </w:tabs>
              <w:ind w:left="33" w:right="139"/>
              <w:rPr>
                <w:rFonts w:ascii="Times New Roman" w:hAnsi="Times New Roman"/>
                <w:b/>
                <w:sz w:val="24"/>
                <w:szCs w:val="24"/>
                <w:lang w:val="ru-RU" w:eastAsia="ko-KR"/>
              </w:rPr>
            </w:pPr>
          </w:p>
          <w:p w14:paraId="6D215A51" w14:textId="77777777" w:rsidR="007B4EF2" w:rsidRPr="00C5022D" w:rsidRDefault="007B4EF2" w:rsidP="00FF64EA">
            <w:pPr>
              <w:pStyle w:val="afd"/>
              <w:tabs>
                <w:tab w:val="left" w:pos="33"/>
                <w:tab w:val="left" w:pos="600"/>
              </w:tabs>
              <w:ind w:left="33" w:right="139"/>
              <w:rPr>
                <w:rFonts w:ascii="Times New Roman" w:hAnsi="Times New Roman"/>
                <w:b/>
                <w:sz w:val="24"/>
                <w:szCs w:val="24"/>
                <w:lang w:val="ru-RU" w:eastAsia="ko-KR"/>
              </w:rPr>
            </w:pPr>
            <w:r w:rsidRPr="00C5022D">
              <w:rPr>
                <w:rFonts w:ascii="Times New Roman" w:hAnsi="Times New Roman"/>
                <w:b/>
                <w:sz w:val="24"/>
                <w:szCs w:val="24"/>
                <w:lang w:val="ru-RU" w:eastAsia="ko-KR"/>
              </w:rPr>
              <w:t>Статья 7. Роль и обязательства Заказчика</w:t>
            </w:r>
          </w:p>
          <w:p w14:paraId="40238B0F"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3392BAA8"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7.1 Документация, поставляемая Заказчиком.</w:t>
            </w:r>
          </w:p>
          <w:p w14:paraId="1F0F81CB"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Заказчик оказывает содействие Исполнителю в получении у Компетентных органов прав, лицензий и разрешений, требуемых и представляемых в Республике Казахстан в связи с оказанием  Услуг по настоящему Договору.</w:t>
            </w:r>
          </w:p>
          <w:p w14:paraId="30F31C84"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Программа Услуг, а также вся Конфиденциальная информация остается исключительной собственностью Заказчика и должна быть возвращена Заказчику по окончании выполнения  Услуг или в течение 14 (четырнадцати) дней со дня расторжения настоящего  Договора.</w:t>
            </w:r>
          </w:p>
          <w:p w14:paraId="2E9A839C"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78B7C43F"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7999D0A3"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7.2. Права Заказчика</w:t>
            </w:r>
          </w:p>
          <w:p w14:paraId="1CE5F182"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Заказчик вправе письменно уведомить Исполнителя об отстранении любого лица, работника или агента Исполнителя или Субподрядчика(ов), с указанием причины их отстранения. Вопрос об отстранении лица, на которое поступило  уведомление, должен быть решен Исполнителем незамедлительно и за счет Исполнителя, и такое лицо не может быть допущено к работам по настоящему Договору без предварительного письменного разрешения Заказчика. Заказчик обязан предоставить Исполнителю возможность предъявить доказательства необоснованности отстранения, но только после того, как работник отстранен. Уведомление от Заказчика об отстранении должностного лица, работника или агента Исполнителя или Субподрядчика не должно само по себе приводить к привлечению этого лица к дисциплинарной  ответственности. В течение 24 (двадцати четырех) или  более  часов после того, как какое-либо лицо было отстранено от выполнения  Услуг по настоящему Договору, оно  должно быть заменено Исполнителем, на любое другое подходящее квалифицированное лицо, приемлемое для Заказчика.</w:t>
            </w:r>
          </w:p>
          <w:p w14:paraId="3C6EB81B"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xml:space="preserve">7.3. Заказчик имеет право, в любой момент выполнения  Услуг по настоящему Договору, проверять работу и всю связанную с ней документацию, и отказаться от любой части  Услуг, несогласованной предварительно с Заказчиком и несоответствующей требованиям настоящего Договора. </w:t>
            </w:r>
          </w:p>
          <w:p w14:paraId="3CF09727"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7E99C044" w14:textId="788230CC"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xml:space="preserve">7.4. В случае, если Заказчик обнаружит отклонения выполненной  Услуги, какой-либо ее части, или переделанной услуги от условий настоящего Договора, то Заказчик должен, в письменной форме, проинформировать Исполнителя о таких отклонениях, с указанием  пунктов и разделов настоящего Договора, по которым Исполнителем были допущены эти отклонения. После получения такой информации Исполнитель должен немедленно принять все необходимые действия для устранения отклонений. </w:t>
            </w:r>
          </w:p>
          <w:p w14:paraId="6B71F673"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xml:space="preserve">   7.5. Заказчик, без ущерба его прочим правам по настоящему Договору, имеет право:</w:t>
            </w:r>
          </w:p>
          <w:p w14:paraId="0E087C76" w14:textId="77777777" w:rsidR="007B4EF2" w:rsidRPr="00C5022D" w:rsidRDefault="007B4EF2" w:rsidP="004C28AD">
            <w:pPr>
              <w:pStyle w:val="afd"/>
              <w:numPr>
                <w:ilvl w:val="0"/>
                <w:numId w:val="23"/>
              </w:numPr>
              <w:tabs>
                <w:tab w:val="left" w:pos="33"/>
                <w:tab w:val="left" w:pos="389"/>
              </w:tabs>
              <w:ind w:left="33" w:right="139" w:firstLine="0"/>
              <w:rPr>
                <w:rFonts w:ascii="Times New Roman" w:hAnsi="Times New Roman"/>
                <w:sz w:val="24"/>
                <w:szCs w:val="24"/>
                <w:lang w:val="ru-RU" w:eastAsia="ko-KR"/>
              </w:rPr>
            </w:pPr>
            <w:r w:rsidRPr="00C5022D">
              <w:rPr>
                <w:rFonts w:ascii="Times New Roman" w:hAnsi="Times New Roman"/>
                <w:sz w:val="24"/>
                <w:szCs w:val="24"/>
                <w:lang w:val="ru-RU" w:eastAsia="ko-KR"/>
              </w:rPr>
              <w:t>осуществлять осмотр поставленного для целей настоящего Договора Оборудования Исполнителя и его Субподрядчиков;</w:t>
            </w:r>
          </w:p>
          <w:p w14:paraId="769B76E2" w14:textId="77777777" w:rsidR="007B4EF2" w:rsidRPr="00C5022D" w:rsidRDefault="007B4EF2" w:rsidP="004C28AD">
            <w:pPr>
              <w:pStyle w:val="afd"/>
              <w:numPr>
                <w:ilvl w:val="0"/>
                <w:numId w:val="23"/>
              </w:numPr>
              <w:tabs>
                <w:tab w:val="left" w:pos="33"/>
                <w:tab w:val="left" w:pos="389"/>
              </w:tabs>
              <w:ind w:left="33" w:right="139" w:firstLine="0"/>
              <w:rPr>
                <w:rFonts w:ascii="Times New Roman" w:hAnsi="Times New Roman"/>
                <w:sz w:val="24"/>
                <w:szCs w:val="24"/>
                <w:lang w:val="ru-RU" w:eastAsia="ko-KR"/>
              </w:rPr>
            </w:pPr>
            <w:r w:rsidRPr="00C5022D">
              <w:rPr>
                <w:rFonts w:ascii="Times New Roman" w:hAnsi="Times New Roman"/>
                <w:sz w:val="24"/>
                <w:szCs w:val="24"/>
                <w:lang w:val="ru-RU" w:eastAsia="ko-KR"/>
              </w:rPr>
              <w:t>проверять документы, подтверждающие квалификацию Персонала Исполнителя и его Субподрядчиков;</w:t>
            </w:r>
          </w:p>
          <w:p w14:paraId="452CA8E6" w14:textId="77777777" w:rsidR="007B4EF2" w:rsidRPr="00C5022D" w:rsidRDefault="007B4EF2" w:rsidP="004C28AD">
            <w:pPr>
              <w:pStyle w:val="afd"/>
              <w:numPr>
                <w:ilvl w:val="0"/>
                <w:numId w:val="23"/>
              </w:numPr>
              <w:tabs>
                <w:tab w:val="left" w:pos="33"/>
                <w:tab w:val="left" w:pos="389"/>
              </w:tabs>
              <w:ind w:left="33" w:right="139" w:firstLine="0"/>
              <w:rPr>
                <w:rFonts w:ascii="Times New Roman" w:hAnsi="Times New Roman"/>
                <w:sz w:val="24"/>
                <w:szCs w:val="24"/>
                <w:lang w:val="ru-RU" w:eastAsia="ko-KR"/>
              </w:rPr>
            </w:pPr>
            <w:r w:rsidRPr="00C5022D">
              <w:rPr>
                <w:rFonts w:ascii="Times New Roman" w:hAnsi="Times New Roman"/>
                <w:sz w:val="24"/>
                <w:szCs w:val="24"/>
                <w:lang w:val="ru-RU" w:eastAsia="ko-KR"/>
              </w:rPr>
              <w:t>приостанавливать оказание  Услуг в случаях, предусмотренных настоящим Договором.</w:t>
            </w:r>
          </w:p>
          <w:p w14:paraId="5D584F80"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7.6. Извещения и Уведомления должны подаваться по следующим адресам:</w:t>
            </w:r>
          </w:p>
          <w:p w14:paraId="1FEEDA70" w14:textId="77777777" w:rsidR="007B4EF2" w:rsidRPr="00C5022D" w:rsidRDefault="007B4EF2" w:rsidP="00FF64EA">
            <w:pPr>
              <w:pStyle w:val="afd"/>
              <w:tabs>
                <w:tab w:val="left" w:pos="33"/>
                <w:tab w:val="left" w:pos="600"/>
              </w:tabs>
              <w:ind w:left="33" w:right="139"/>
              <w:rPr>
                <w:rFonts w:ascii="Times New Roman" w:hAnsi="Times New Roman"/>
                <w:b/>
                <w:sz w:val="24"/>
                <w:szCs w:val="24"/>
                <w:lang w:val="ru-RU" w:eastAsia="ko-KR"/>
              </w:rPr>
            </w:pPr>
            <w:r w:rsidRPr="00C5022D">
              <w:rPr>
                <w:rFonts w:ascii="Times New Roman" w:hAnsi="Times New Roman"/>
                <w:b/>
                <w:sz w:val="24"/>
                <w:szCs w:val="24"/>
                <w:lang w:val="ru-RU" w:eastAsia="ko-KR"/>
              </w:rPr>
              <w:t>Заказчик:  ТОО «Жамбыл Петролеум»</w:t>
            </w:r>
          </w:p>
          <w:p w14:paraId="293EB49C"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xml:space="preserve">ТОО «Жамбыл Петролеум» </w:t>
            </w:r>
          </w:p>
          <w:p w14:paraId="65A387CE"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xml:space="preserve">060005, г. Атырау, Республика Казахстан, ул. М. Утемисулы 132 А </w:t>
            </w:r>
          </w:p>
          <w:p w14:paraId="4D9DE072" w14:textId="77777777" w:rsidR="007B4EF2" w:rsidRPr="00C5022D" w:rsidRDefault="007B4EF2" w:rsidP="00FF64EA">
            <w:pPr>
              <w:pStyle w:val="afd"/>
              <w:tabs>
                <w:tab w:val="left" w:pos="33"/>
                <w:tab w:val="left" w:pos="600"/>
              </w:tabs>
              <w:ind w:left="33" w:right="139"/>
              <w:rPr>
                <w:rFonts w:ascii="Times New Roman" w:hAnsi="Times New Roman"/>
                <w:b/>
                <w:sz w:val="24"/>
                <w:szCs w:val="24"/>
                <w:lang w:val="ru-RU" w:eastAsia="ko-KR"/>
              </w:rPr>
            </w:pPr>
            <w:r w:rsidRPr="00C5022D">
              <w:rPr>
                <w:rFonts w:ascii="Times New Roman" w:hAnsi="Times New Roman"/>
                <w:b/>
                <w:sz w:val="24"/>
                <w:szCs w:val="24"/>
                <w:lang w:val="ru-RU" w:eastAsia="ko-KR"/>
              </w:rPr>
              <w:t>Генеральному директору</w:t>
            </w:r>
          </w:p>
          <w:p w14:paraId="3CB863DC" w14:textId="77777777" w:rsidR="007B4EF2" w:rsidRPr="00C5022D" w:rsidRDefault="007B4EF2" w:rsidP="00FF64EA">
            <w:pPr>
              <w:pStyle w:val="afd"/>
              <w:tabs>
                <w:tab w:val="left" w:pos="33"/>
                <w:tab w:val="left" w:pos="600"/>
              </w:tabs>
              <w:ind w:left="33" w:right="139"/>
              <w:rPr>
                <w:rFonts w:ascii="Times New Roman" w:hAnsi="Times New Roman"/>
                <w:b/>
                <w:sz w:val="24"/>
                <w:szCs w:val="24"/>
                <w:lang w:val="ru-RU" w:eastAsia="ko-KR"/>
              </w:rPr>
            </w:pPr>
            <w:r w:rsidRPr="00C5022D">
              <w:rPr>
                <w:rFonts w:ascii="Times New Roman" w:hAnsi="Times New Roman"/>
                <w:b/>
                <w:sz w:val="24"/>
                <w:szCs w:val="24"/>
                <w:lang w:val="ru-RU" w:eastAsia="ko-KR"/>
              </w:rPr>
              <w:t>г-ну Х.Т. Елевсинову</w:t>
            </w:r>
          </w:p>
          <w:p w14:paraId="08DBBEB9"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58AB1723" w14:textId="77777777" w:rsidR="007B4EF2" w:rsidRPr="00C5022D" w:rsidRDefault="007B4EF2" w:rsidP="00232AD1">
            <w:pPr>
              <w:pStyle w:val="afd"/>
              <w:tabs>
                <w:tab w:val="left" w:pos="33"/>
                <w:tab w:val="left" w:pos="600"/>
              </w:tabs>
              <w:ind w:left="33" w:right="139"/>
              <w:rPr>
                <w:rFonts w:ascii="Times New Roman" w:hAnsi="Times New Roman"/>
                <w:b/>
                <w:sz w:val="24"/>
                <w:szCs w:val="24"/>
                <w:lang w:val="ru-RU" w:eastAsia="ko-KR"/>
              </w:rPr>
            </w:pPr>
          </w:p>
          <w:p w14:paraId="526D38AF" w14:textId="48BF1B89"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b/>
                <w:sz w:val="24"/>
                <w:szCs w:val="24"/>
                <w:lang w:val="ru-RU" w:eastAsia="ko-KR"/>
              </w:rPr>
              <w:t xml:space="preserve">Исполнитель: </w:t>
            </w:r>
          </w:p>
          <w:p w14:paraId="74E38D27" w14:textId="36A3913A"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4324765A"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7.7. Любая Сторона может изменить свой адрес, известив об этом другую Сторону, и такие извещения вступают в силу с момента их получения.</w:t>
            </w:r>
          </w:p>
          <w:p w14:paraId="68DD404C"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7.8. Обмен оперативной информацией связанной с выполнением  Услуг должен производиться между Представителями и может производиться посредством телефонной связи, факса, электронной почты по адресам и телефонам, сообщаемым Сторонами для этих целей при назначении своих Представителей.</w:t>
            </w:r>
          </w:p>
          <w:p w14:paraId="0AF88924"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7.9. Радиоактивные источники, которые Исполнитель может использовать при осуществлении Работ, - потенциально опасны. В случае утери или прихвата в скважине каротажного инструмента с радиоактивным источником или радиоактивным материалом, используемым Исполнителем, Заказчик примет все меры и усилия для извлечения утерянного либо прихваченного в скважине ОБОРУДОВАНИЯ, а также  (i) своими силами извлечь указанный источник или материал и (ii) приложить свои и/или  максимальные усилия Группы Исполнителя во избежание повреждения самого источника или его контейнера. Все расходы по этим операциям относятся исключительно на счет Заказчика.</w:t>
            </w:r>
          </w:p>
          <w:p w14:paraId="7BB1E245" w14:textId="5F5EB906"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xml:space="preserve">В случае утери инструмента с радиоактивным источником или радиоактивным материалом без возможности извлечения, ущерб связанный с такой утратой возмещается Исполнителем за счет страхования произведенного Исполнителем.  </w:t>
            </w:r>
          </w:p>
          <w:p w14:paraId="054C9BB7" w14:textId="6740F79A" w:rsidR="007B4EF2" w:rsidRPr="00C5022D" w:rsidRDefault="007B4EF2" w:rsidP="00FF64EA">
            <w:pPr>
              <w:pStyle w:val="afd"/>
              <w:tabs>
                <w:tab w:val="left" w:pos="33"/>
                <w:tab w:val="left" w:pos="600"/>
              </w:tabs>
              <w:ind w:left="33" w:right="139"/>
              <w:rPr>
                <w:rFonts w:ascii="Times New Roman" w:hAnsi="Times New Roman"/>
                <w:b/>
                <w:sz w:val="24"/>
                <w:szCs w:val="24"/>
                <w:lang w:val="ru-RU" w:eastAsia="ko-KR"/>
              </w:rPr>
            </w:pPr>
          </w:p>
          <w:p w14:paraId="66FE6A89" w14:textId="77777777" w:rsidR="007B4EF2" w:rsidRPr="00C5022D" w:rsidRDefault="007B4EF2" w:rsidP="00FF64EA">
            <w:pPr>
              <w:pStyle w:val="afd"/>
              <w:tabs>
                <w:tab w:val="left" w:pos="33"/>
                <w:tab w:val="left" w:pos="600"/>
              </w:tabs>
              <w:ind w:left="33" w:right="139"/>
              <w:rPr>
                <w:rFonts w:ascii="Times New Roman" w:hAnsi="Times New Roman"/>
                <w:b/>
                <w:sz w:val="24"/>
                <w:szCs w:val="24"/>
                <w:lang w:val="ru-RU" w:eastAsia="ko-KR"/>
              </w:rPr>
            </w:pPr>
            <w:r w:rsidRPr="00C5022D">
              <w:rPr>
                <w:rFonts w:ascii="Times New Roman" w:hAnsi="Times New Roman"/>
                <w:b/>
                <w:sz w:val="24"/>
                <w:szCs w:val="24"/>
                <w:lang w:val="ru-RU" w:eastAsia="ko-KR"/>
              </w:rPr>
              <w:t>Статья 8. ПОРЯДОК ВЫПОЛНЕНИЯ  ПРИЕМА-ПЕРЕДАЧИ  УСЛУГ</w:t>
            </w:r>
          </w:p>
          <w:p w14:paraId="4949E64E" w14:textId="44B6E191"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8.1. Выполненные Услуги оформляются Актом оказанных  Услуг, подписанным уполномоченными представителями Сторон в 3-х (трех) экземплярах.</w:t>
            </w:r>
          </w:p>
          <w:p w14:paraId="331524B0"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8.2. Исполнитель в течение 3 (трех) календарных дней после окончания каждого календарного месяца, представляет Заказчику проект Акта оказанных  Услуг по месяцу по выполненным  Услугам в данном месяце.</w:t>
            </w:r>
          </w:p>
          <w:p w14:paraId="62EDFA83"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4D2D526C"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8.3. Заказчик, в течение 10 (десяти) календарных дней с даты получения проекта Акта оказанных  Услуг, принимает решение по вопросу приемки выполненных  Услуг, подписывает Акт оказанных  Услуг либо представляет Исполнителю мотивированный отказ в подписании Акта оказанных  Услуг с указанием причин такого отказа, обнаруженных недостатков и требований к Исполнителю об их устранении.</w:t>
            </w:r>
          </w:p>
          <w:p w14:paraId="5EBFD4F2" w14:textId="08DFCE46"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8.4. При отказе Заказчика от подписания Акта оказанных  Услуг, Исполнитель обязан устранить за свой счет, указанные в Уведомлении недостатки в течение 15 (пятнадцати) календарных дней (если иное не оговорено Сторонами) и представить Заказчику Акт оказанных  Услуг с указанием такого устранения, а Заказчик производит новую приемку выполненных  Услуг в порядке и сроки, установленные в статье 8.3Договора.</w:t>
            </w:r>
          </w:p>
          <w:p w14:paraId="5EB05405"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00592E58"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8.5.  В  случае если Исполнитель не исправил недостатки, указанные Заказчиком, в течение назначенного Заказчиком срока и не предоставил все необходимые обоснования результатов выполненных  Услуг, Заказчик имеет право отказаться от любой части выполненных  Услуг, не соответствующей Договору с соответствующим уменьшением стоимости  Услуг.</w:t>
            </w:r>
          </w:p>
          <w:p w14:paraId="7853A50E"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8.6. На любой стадии подписания Акта оказанных  Услуг Заказчик вправе по своему усмотрению признать часть  Услуг, которые не вызывают у Заказчика сомнений об их надлежащем выполнении, и, с учетом положений статьи 9 Договора, оплатить такую часть  Услуг при наличии всех подтверждающих документов. Вопрос о приемке оставшейся части  Услуг подлежит решению в соответствии со статьей 8 Договора.</w:t>
            </w:r>
            <w:r w:rsidRPr="00C5022D">
              <w:rPr>
                <w:rFonts w:ascii="Times New Roman" w:hAnsi="Times New Roman"/>
                <w:sz w:val="16"/>
                <w:szCs w:val="16"/>
                <w:lang w:val="ru-RU"/>
              </w:rPr>
              <w:t xml:space="preserve"> </w:t>
            </w:r>
            <w:r w:rsidRPr="00C5022D">
              <w:rPr>
                <w:rFonts w:ascii="Times New Roman" w:hAnsi="Times New Roman"/>
                <w:sz w:val="24"/>
                <w:szCs w:val="24"/>
                <w:lang w:val="ru-RU" w:eastAsia="ko-KR"/>
              </w:rPr>
              <w:t>В случае, если в установленные Договором сроки Заказчиком не подписан Акт оказанных Услуг, а также не предоставлен мотивированный отказ от подписания, то такой Акт будет считаться подписанным обеими сторонами без замечаний со стороны Заказчика, а Услуги принятыми по истечении 15 (пятнадцати) календарных дней с момента представления Исполнителем Акта оказанных Услуг.</w:t>
            </w:r>
          </w:p>
          <w:p w14:paraId="3BF0080B"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8.7.  Исполнитель гарантирует, что Услуги,  оборудование и материалы оказываемые Исполнителем соответствуют техническим условиям и спецификациям, указанным в Договоре и Техническому заданию, а в случае отсутствия таких спецификаций соответствуют опубликованным спецификациям Исполнителя. В случае, если Услуги, работа, материалы или оборудование не соответствуют вышеуказанным стандартам, то в качестве единственного способа устранения дефектов Исполнитель обязан за свой счет переделать некачественные Услуги и отремонтировать или заменить, оборудование, материалы, при условии, что Исполнитель получил от Заказчика заблаговременное письменное уведомление об этом: (1) в случае некачественных Услуг и работ - до того момента, как Исполнитель покинет площадку скважины; (2) в течение тридцати (30) дней со дня поставки оборудования, материалов.</w:t>
            </w:r>
          </w:p>
          <w:p w14:paraId="02715CE6"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8.8. Интерпретация, исследование, анализ, заключения и рекомендации («ИНТЕРПРЕТАЦИЯ И РЕКОМЕНДАЦИИ») предоставляемые Исполнителем, необходимо рассматривать как заключение, основанное на предположениях на базе замеров, эмпирических соотношений и допущений и промышленной практики, которые не могут считаться непогрешимыми, и по которым мнения специалистов могут расходиться. Соответственно, Исполнитель не гарантирует точность, правильность и полноту ИНТЕРПРЕТАЦИЙ И РЕКОМЕНДАЦИЙ, а также то, что доверие Заказчика или третьей стороны к ИНТЕРПРЕТАЦИИ И РЕКОМЕНДАЦИЯМ приведет к желаемым результатам. Заказчик обязан защищать, освободить от ответственности и возместить ущерб Исполнителя,  вызванный Претензиями (как описано в п.11.11), связанными с принятием Заказчиком решения на основе ИНТЕРПРЕТАЦИЙ И РЕКОМЕНДАЦИЙ и их использования.</w:t>
            </w:r>
          </w:p>
          <w:p w14:paraId="1B2428E7"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5205A14B"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8.9.  Гарантийные обязательства Исполнителя, обусловленные в настоящей статье, не распространяются на следующие случаи: если дефекты вызваны следующими факторами: 1) Заказчик не обеспечил хранение оборудования, материалов, или других позиций Исполнителя в нарушение рекомендаций Исполнителя; 2) аномальные условия скважины или неверные спецификации, представленные Заказчиком; (3) Заказчиком или третьим лицом произведены изменения, модификация или ремонт оборудования, материалов и других позиций Исполнителя; (4) Заказчиком не соблюдены рекомендации Исполнителя по  мероприятиям  подготовки ствола скважины и поддержки исполнения работы, согласно программе работ Заказчика,  использованию и транспортировке оборудования, материалов и других позиций Исполнителя.</w:t>
            </w:r>
          </w:p>
          <w:p w14:paraId="375FCC2E"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4A20A3EB"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613D4357"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064D39B3" w14:textId="77777777" w:rsidR="007B4EF2" w:rsidRPr="00C5022D" w:rsidRDefault="007B4EF2" w:rsidP="00FF64EA">
            <w:pPr>
              <w:pStyle w:val="afd"/>
              <w:tabs>
                <w:tab w:val="left" w:pos="33"/>
                <w:tab w:val="left" w:pos="600"/>
              </w:tabs>
              <w:ind w:left="33" w:right="139"/>
              <w:rPr>
                <w:rFonts w:ascii="Times New Roman" w:hAnsi="Times New Roman"/>
                <w:b/>
                <w:sz w:val="24"/>
                <w:szCs w:val="24"/>
                <w:lang w:val="ru-RU" w:eastAsia="ko-KR"/>
              </w:rPr>
            </w:pPr>
            <w:r w:rsidRPr="00C5022D">
              <w:rPr>
                <w:rFonts w:ascii="Times New Roman" w:hAnsi="Times New Roman"/>
                <w:b/>
                <w:sz w:val="24"/>
                <w:szCs w:val="24"/>
                <w:lang w:val="ru-RU" w:eastAsia="ko-KR"/>
              </w:rPr>
              <w:t>Статья 9. Стоимость  Услуг и порядок расчетов.</w:t>
            </w:r>
          </w:p>
          <w:p w14:paraId="5BAB3A61"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9.1. Стоимость Услуг по Договору не должна превышать __________ (__________)  тенге и включает в себя все налоги (с учетом НДС), сборы и другие обязательные платежи в бюджет, а также иные расходы, связанные с надлежащим исполнением  Исполнителем своих обязательств по Договору.</w:t>
            </w:r>
          </w:p>
          <w:p w14:paraId="5DF81E6D"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12B421E1"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52EB7779"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9.2.</w:t>
            </w:r>
            <w:r w:rsidRPr="00C5022D">
              <w:rPr>
                <w:rFonts w:ascii="Times New Roman" w:hAnsi="Times New Roman"/>
                <w:sz w:val="24"/>
                <w:szCs w:val="24"/>
                <w:lang w:val="ru-RU" w:eastAsia="ko-KR"/>
              </w:rPr>
              <w:tab/>
              <w:t>Все расценки и ставки каждого вида Услуг, включенных в объем работ по оказанию Услуг, согласно Приложению № 2 «Техническая спецификация» к Договору, отражены в Приложении № 3  «Таблица цен и тарифов» к Договору.</w:t>
            </w:r>
          </w:p>
          <w:p w14:paraId="238465E5"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2945BBAA"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733D2872"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2E534DCD" w14:textId="0CF916F2"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9.3</w:t>
            </w:r>
            <w:r w:rsidRPr="00C5022D">
              <w:rPr>
                <w:rFonts w:ascii="Times New Roman" w:hAnsi="Times New Roman"/>
                <w:sz w:val="24"/>
                <w:szCs w:val="24"/>
                <w:lang w:val="ru-RU" w:eastAsia="ko-KR"/>
              </w:rPr>
              <w:tab/>
              <w:t xml:space="preserve"> Оплата каждого вида Услуг, включенных в объем работ по оказанию Услуг производится в течение 30 (тридцати) календарных дней на основании подписанного Сторонами Акта  оказанных Услугах (Приложение № 5 к Договору) и выставленного Исполнителем счета-фактуры (Приложение № 4 к Договору). </w:t>
            </w:r>
          </w:p>
          <w:p w14:paraId="0C458664"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4CDC7A14" w14:textId="7772A985"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9.4</w:t>
            </w:r>
            <w:r w:rsidRPr="00C5022D">
              <w:rPr>
                <w:rFonts w:ascii="Times New Roman" w:hAnsi="Times New Roman"/>
                <w:sz w:val="24"/>
                <w:szCs w:val="24"/>
                <w:lang w:val="ru-RU" w:eastAsia="ko-KR"/>
              </w:rPr>
              <w:tab/>
              <w:t xml:space="preserve">  Счет-фактура и Акт оказанных Услуг представляются Исполнителем в 3 (трех) экземплярах для каждой из Сторон, а также для Недропользователя с указанием реквизитов Недропользователя, и суммы приобретения (в том числе суммы налога на добавленную стоимость, приходящуюся на Недропользователя), согласно статьи 233 Налогового Кодекса Республики Казахстан. Счет-фактура должна содержать ссылку на Договор и его реквизиты (номер, дата).</w:t>
            </w:r>
          </w:p>
          <w:p w14:paraId="41442B7B" w14:textId="6025A7D6"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Счета-фактуры и Акты оказанных Услуг предоставляются  Исполнителем в течение 3 (трех) календарных дней после окончания каждого календарного месяца, либо в случаях этапности в течение 3 (трех) календарных дней после окончания каждого этапа</w:t>
            </w:r>
          </w:p>
          <w:p w14:paraId="6241703C"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6F44DBD5"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9.5</w:t>
            </w:r>
            <w:r w:rsidRPr="00C5022D">
              <w:rPr>
                <w:rFonts w:ascii="Times New Roman" w:hAnsi="Times New Roman"/>
                <w:sz w:val="24"/>
                <w:szCs w:val="24"/>
                <w:lang w:val="ru-RU" w:eastAsia="ko-KR"/>
              </w:rPr>
              <w:tab/>
              <w:t xml:space="preserve"> Затирание или использование корректирующих жидкостей для внесения исправлений в первичную документацию не допускается.</w:t>
            </w:r>
          </w:p>
          <w:p w14:paraId="3FB26587"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9.6</w:t>
            </w:r>
            <w:r w:rsidRPr="00C5022D">
              <w:rPr>
                <w:rFonts w:ascii="Times New Roman" w:hAnsi="Times New Roman"/>
                <w:sz w:val="24"/>
                <w:szCs w:val="24"/>
                <w:lang w:val="ru-RU" w:eastAsia="ko-KR"/>
              </w:rPr>
              <w:tab/>
              <w:t>Любая счет-фактура, выставленная  Исполнителем без соблюдения условий выставления требований к реквизитам и (или) подтверждающей документации, которые указаны в данной Статье 9, будет отклонена Заказчиком.</w:t>
            </w:r>
          </w:p>
          <w:p w14:paraId="39EDBC4B"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9.7</w:t>
            </w:r>
            <w:r w:rsidRPr="00C5022D">
              <w:rPr>
                <w:rFonts w:ascii="Times New Roman" w:hAnsi="Times New Roman"/>
                <w:sz w:val="24"/>
                <w:szCs w:val="24"/>
                <w:lang w:val="ru-RU" w:eastAsia="ko-KR"/>
              </w:rPr>
              <w:tab/>
              <w:t>После получения Счетов-фактур Заказчик проводит проверку правильности их оформления. Суммы, указанные в Счетах-фактурах, должны точно соответствовать сумме подписанного обеими Сторонами Акта об оказанных Услугах.</w:t>
            </w:r>
          </w:p>
          <w:p w14:paraId="705D5153"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9.8</w:t>
            </w:r>
            <w:r w:rsidRPr="00C5022D">
              <w:rPr>
                <w:rFonts w:ascii="Times New Roman" w:hAnsi="Times New Roman"/>
                <w:sz w:val="24"/>
                <w:szCs w:val="24"/>
                <w:lang w:val="ru-RU" w:eastAsia="ko-KR"/>
              </w:rPr>
              <w:tab/>
              <w:t xml:space="preserve"> Исполнитель направляет счета-фактуры и акты об оказанных Услугах по следующему адресу:</w:t>
            </w:r>
          </w:p>
          <w:p w14:paraId="4705D350" w14:textId="77777777" w:rsidR="007B4EF2" w:rsidRPr="00C5022D" w:rsidRDefault="007B4EF2" w:rsidP="00FF64EA">
            <w:pPr>
              <w:pStyle w:val="afd"/>
              <w:tabs>
                <w:tab w:val="left" w:pos="33"/>
                <w:tab w:val="left" w:pos="600"/>
              </w:tabs>
              <w:ind w:left="33" w:right="139"/>
              <w:rPr>
                <w:rFonts w:ascii="Times New Roman" w:hAnsi="Times New Roman"/>
                <w:b/>
                <w:sz w:val="24"/>
                <w:szCs w:val="24"/>
                <w:lang w:val="ru-RU" w:eastAsia="ko-KR"/>
              </w:rPr>
            </w:pPr>
            <w:r w:rsidRPr="00C5022D">
              <w:rPr>
                <w:rFonts w:ascii="Times New Roman" w:hAnsi="Times New Roman"/>
                <w:b/>
                <w:sz w:val="24"/>
                <w:szCs w:val="24"/>
                <w:lang w:val="ru-RU" w:eastAsia="ko-KR"/>
              </w:rPr>
              <w:t xml:space="preserve">ТОО «Жамбыл Петролеум» </w:t>
            </w:r>
          </w:p>
          <w:p w14:paraId="45888F23" w14:textId="77777777" w:rsidR="007B4EF2" w:rsidRPr="00C5022D" w:rsidRDefault="007B4EF2" w:rsidP="00FF64EA">
            <w:pPr>
              <w:pStyle w:val="afd"/>
              <w:tabs>
                <w:tab w:val="left" w:pos="33"/>
                <w:tab w:val="left" w:pos="600"/>
              </w:tabs>
              <w:ind w:left="33" w:right="139"/>
              <w:rPr>
                <w:rFonts w:ascii="Times New Roman" w:hAnsi="Times New Roman"/>
                <w:b/>
                <w:sz w:val="24"/>
                <w:szCs w:val="24"/>
                <w:lang w:val="ru-RU" w:eastAsia="ko-KR"/>
              </w:rPr>
            </w:pPr>
            <w:r w:rsidRPr="00C5022D">
              <w:rPr>
                <w:rFonts w:ascii="Times New Roman" w:hAnsi="Times New Roman"/>
                <w:b/>
                <w:sz w:val="24"/>
                <w:szCs w:val="24"/>
                <w:lang w:val="ru-RU" w:eastAsia="ko-KR"/>
              </w:rPr>
              <w:t>060005, г. Атырау, Республика Казахстан, ул. Махамбета Утемисулы 132 А</w:t>
            </w:r>
          </w:p>
          <w:p w14:paraId="22E7FAD9"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9.9</w:t>
            </w:r>
            <w:r w:rsidRPr="00C5022D">
              <w:rPr>
                <w:rFonts w:ascii="Times New Roman" w:hAnsi="Times New Roman"/>
                <w:sz w:val="24"/>
                <w:szCs w:val="24"/>
                <w:lang w:val="ru-RU" w:eastAsia="ko-KR"/>
              </w:rPr>
              <w:tab/>
              <w:t>К обработке для платежа принимаются только оригиналы счетов-фактур, которые должны быть надлежащим образом оформлены, подтверждены и переданы Заказчику в соответствии с расценками и ставками, отраженными в Приложении № 3 к Договору.</w:t>
            </w:r>
          </w:p>
          <w:p w14:paraId="388F1519"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9.10</w:t>
            </w:r>
            <w:r w:rsidRPr="00C5022D">
              <w:rPr>
                <w:rFonts w:ascii="Times New Roman" w:hAnsi="Times New Roman"/>
                <w:sz w:val="24"/>
                <w:szCs w:val="24"/>
                <w:lang w:val="ru-RU" w:eastAsia="ko-KR"/>
              </w:rPr>
              <w:tab/>
              <w:t xml:space="preserve"> В случае если Заказчик оспаривает сумму выставленного счета-фактуры, Заказчик должен уведомить об этом  Исполнителя в течение 15 (пятнадцати) календарных дней с момента получения такого счета с указанием причин оспаривания. Заказчик может уменьшить размер выплат только на оспариваемую сумму. Обе стороны должны сделать все от них зависящее, чтобы в кратчайшие сроки урегулировать такой спор. В течение 15 (пятнадцати) рабочих дней после урегулирования спора Заказчик должен выплатить  Исполнителю согласованную сумму (если есть).</w:t>
            </w:r>
          </w:p>
          <w:p w14:paraId="642937BF" w14:textId="0CE04DE0"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9.11</w:t>
            </w:r>
            <w:r w:rsidRPr="00C5022D">
              <w:rPr>
                <w:rFonts w:ascii="Times New Roman" w:hAnsi="Times New Roman"/>
                <w:sz w:val="24"/>
                <w:szCs w:val="24"/>
                <w:lang w:val="ru-RU" w:eastAsia="ko-KR"/>
              </w:rPr>
              <w:tab/>
              <w:t>Заказчик вправе не производить оплату по настоящему Договору в случае не предоставления  Исполнителем документов (счета-фактуры, акта оказанных Услуг) оформленных и в количестве, указанном в настоящем Договоре.</w:t>
            </w:r>
          </w:p>
          <w:p w14:paraId="1C4C8829"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Отсутствие оплаты со стороны Заказчика в таком случае, не считается просрочкой исполнения обязательств по настоящему Договору по своевременной оплате, кроме этого на такую сумму не подлежит начисление каких бы то ни было штрафных санкций в обеспечение исполнения обязательств.</w:t>
            </w:r>
          </w:p>
          <w:p w14:paraId="3F104458" w14:textId="02263911"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9.12</w:t>
            </w:r>
            <w:r w:rsidRPr="00C5022D">
              <w:rPr>
                <w:rFonts w:ascii="Times New Roman" w:hAnsi="Times New Roman"/>
                <w:sz w:val="24"/>
                <w:szCs w:val="24"/>
                <w:lang w:val="ru-RU" w:eastAsia="ko-KR"/>
              </w:rPr>
              <w:tab/>
              <w:t xml:space="preserve"> В течение 15 (пятнадцати) календарных дней после завершения оказания Услуг  Исполнитель должен сообщить Заказчику в письменной форме позиции и суммы (ориентировочные или подтвержденные), которые  Исполнитель рассматривает как причитающиеся с Заказчика. Итоговый счет на данные оставшиеся позиции, о которых было сообщено таким образом, должен быть передан Заказчику в течение 20 (двадцати) календарных дней с даты завершения Услуг.</w:t>
            </w:r>
          </w:p>
          <w:p w14:paraId="6E1AA754"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9.13</w:t>
            </w:r>
            <w:r w:rsidRPr="00C5022D">
              <w:rPr>
                <w:rFonts w:ascii="Times New Roman" w:hAnsi="Times New Roman"/>
                <w:sz w:val="24"/>
                <w:szCs w:val="24"/>
                <w:lang w:val="ru-RU" w:eastAsia="ko-KR"/>
              </w:rPr>
              <w:tab/>
              <w:t xml:space="preserve"> Платежи по настоящему Договору могут быть уменьшены на сумму заявленных и признанных Сторонами требований (в том числе на сумму неустойки, штрафа, долга).</w:t>
            </w:r>
          </w:p>
          <w:p w14:paraId="0A66174F"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0F9226AC"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9.14</w:t>
            </w:r>
            <w:r w:rsidRPr="00C5022D">
              <w:rPr>
                <w:rFonts w:ascii="Times New Roman" w:hAnsi="Times New Roman"/>
                <w:sz w:val="24"/>
                <w:szCs w:val="24"/>
                <w:lang w:val="ru-RU" w:eastAsia="ko-KR"/>
              </w:rPr>
              <w:tab/>
              <w:t>С учетом положений Статьи 19 Договора ставки и расценки  Исполнителя рассматриваются как включающие все налоги (кроме НДС), пошлины, сборы, фискальные и другие выплаты любого рода, которые могут причитаться с  Исполнителя и его персонала в Республике Казахстан.  Исполнитель должен оградить и освободить Заказчика от ответственности по любым искам, требованиям, решениям суда и выплатам (включая судебные издержки) применительно к любым налогам, пошлинам, сборам, фискальным и другим выплатам любого рода.</w:t>
            </w:r>
          </w:p>
          <w:p w14:paraId="0998E63A"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49C4FF35"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257F80AD"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74E25059"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9.15</w:t>
            </w:r>
            <w:r w:rsidRPr="00C5022D">
              <w:rPr>
                <w:rFonts w:ascii="Times New Roman" w:hAnsi="Times New Roman"/>
                <w:sz w:val="24"/>
                <w:szCs w:val="24"/>
                <w:lang w:val="ru-RU" w:eastAsia="ko-KR"/>
              </w:rPr>
              <w:tab/>
              <w:t>В случае расторжения настоящего Договора до Даты начала оказания Услуг или в период оказания Услуг, взаиморасчеты Сторон производятся по основаниям и на условиях Статьи 14 настоящего Договора. Предусмотренные статьей 14 настоящего Договора выплаты в пользу Исполнителя являются единственными и исключительными суммами, подлежащими выплате Исполнителю в указанных Статьей случаях, и  Исполнитель соглашается, что только в отношении таких сумм у него могут быть притязания по настоящему Договору.</w:t>
            </w:r>
          </w:p>
          <w:p w14:paraId="29316B8E"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9.16</w:t>
            </w:r>
            <w:r w:rsidRPr="00C5022D">
              <w:rPr>
                <w:rFonts w:ascii="Times New Roman" w:hAnsi="Times New Roman"/>
                <w:sz w:val="24"/>
                <w:szCs w:val="24"/>
                <w:lang w:val="ru-RU" w:eastAsia="ko-KR"/>
              </w:rPr>
              <w:tab/>
              <w:t xml:space="preserve"> В случае расторжения настоящего Договора до направления уведомления (заказ-наряда), какая бы то ни была оплата Заказчиком не производится. В случае расторжения Договора по инициативе Заказчика в период с момента направления уведомления (Заказ-наряда) до Даты начала оказания услуг, оплата производится в размере ставки мобилизации. При расторжении Договора в период оказания Услуг при условии направления соответствующего Заказ-наряда оплата производится за фактический оказанные Услуги.</w:t>
            </w:r>
          </w:p>
          <w:p w14:paraId="0577FA6D" w14:textId="3AFF26D3"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xml:space="preserve">9.17. Все оплаты производятся в Национальной Валюте Республики Казахстан – тенге. </w:t>
            </w:r>
          </w:p>
          <w:p w14:paraId="2A776BEA"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6A0015F5"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205746AD" w14:textId="77777777" w:rsidR="007B4EF2" w:rsidRPr="00C5022D" w:rsidRDefault="007B4EF2" w:rsidP="00FF64EA">
            <w:pPr>
              <w:pStyle w:val="afd"/>
              <w:tabs>
                <w:tab w:val="left" w:pos="33"/>
                <w:tab w:val="left" w:pos="600"/>
              </w:tabs>
              <w:ind w:left="33" w:right="139"/>
              <w:rPr>
                <w:rFonts w:ascii="Times New Roman" w:hAnsi="Times New Roman"/>
                <w:b/>
                <w:sz w:val="24"/>
                <w:szCs w:val="24"/>
                <w:lang w:val="ru-RU" w:eastAsia="ko-KR"/>
              </w:rPr>
            </w:pPr>
            <w:r w:rsidRPr="00C5022D">
              <w:rPr>
                <w:rFonts w:ascii="Times New Roman" w:hAnsi="Times New Roman"/>
                <w:b/>
                <w:sz w:val="24"/>
                <w:szCs w:val="24"/>
                <w:lang w:val="ru-RU" w:eastAsia="ko-KR"/>
              </w:rPr>
              <w:t>Статья 10. ТРЕБОВАНИЯ по СТРАХОВАНИЮ</w:t>
            </w:r>
          </w:p>
          <w:p w14:paraId="4F3F1930" w14:textId="00532F55"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10.1. Исполнитель  обеспечивает за свой счет страхование всех рисков и ответственности в соответствии с Законодательством РК и обеспечить их полную силу в течение всего срока исполнения Договорных обязательств (или иного периода в соответствии с обоснованными указаниями Исполнителя), а так же предоставить копии страховых сертификатов Заказчику с обеспечением в них в качестве дополнительно застрахованных лиц Заказчика и Недропользователя, в течении 30 (тридцати) календарных дней со дня подписания Договора. Все страховые договоры, требуемые в соответствии с положениями данной Статьи 18, должны включать положения об отказе страховщиков от любых прав на регрессные требования, включая, в частности, регрессивные права против Заказчика и Недропользователя, по данному Договору в объеме обязательств, принятых Исполнителем по данному Договору. Где это возможно, данные договоры страхования должны включать также положение о том, что в случае их аннулирования или внесения в страховое покрытие существенных изменений  Исполнителя должно передаваться уведомление не позднее, чем за 30 (тридцать) дней до этого. Положения данной Статьи 10 ни в коей мере не должны ограничивать ответственность  Исполнителя по Договору.</w:t>
            </w:r>
          </w:p>
          <w:p w14:paraId="7D797BCD" w14:textId="124B8F45"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6D4A6F0B"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5B92E20B"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2CF6B350"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0F49CC72"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1D34F6BA"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13E9F1B9"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10EB09DF"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23E66450"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42B62512" w14:textId="05757FD2"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10.2.   Страховки, требуемые в соответствии с пунктом 10.1, должны быть следующими (в той степени, в которой они имеют отношение к Услугам, или иначе по согласованию с Заказчиком.</w:t>
            </w:r>
          </w:p>
          <w:p w14:paraId="60B90D30"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10.2.1 Страхование ответственности работодателя и (или) (если это требуется юрисдикцией на территории, где предоставляются Услуги, или юрисдикцией, под которой были наняты работники) компенсационное страхование работников, покрывающее травмы и смертельные случаи для работников Подрядчика, занятых в предоставлении Услуг;</w:t>
            </w:r>
          </w:p>
          <w:p w14:paraId="363BC8A0"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10.2.2 Страхование гражданско-правовой ответственности по возможным происшествиям или ряду происшествий, связанных с причинением вреда, ущерба Заказчику или третьим лицам в процессе выполнения Услуг в пределах ответственности Исполнителя по Договору со страховой суммой не менее стоимости Услуг по Договору.</w:t>
            </w:r>
          </w:p>
          <w:p w14:paraId="07B54747"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2E8C61F7" w14:textId="33B62F6C"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xml:space="preserve">10.2.3. </w:t>
            </w:r>
            <w:r w:rsidRPr="00C5022D">
              <w:rPr>
                <w:rFonts w:ascii="Times New Roman" w:hAnsi="Times New Roman"/>
                <w:sz w:val="24"/>
                <w:szCs w:val="24"/>
                <w:lang w:val="ru-RU"/>
              </w:rPr>
              <w:t>Исполнитель обязан застраховать Оборудование задействованное при оказании Услуг по настоящему Договору, в целях получения за счет такого страхования компенсации в случае его утраты и/или повреждения.</w:t>
            </w:r>
          </w:p>
          <w:p w14:paraId="06359161" w14:textId="77777777" w:rsidR="007B4EF2" w:rsidRPr="00C5022D" w:rsidRDefault="007B4EF2" w:rsidP="00FF64EA">
            <w:pPr>
              <w:pStyle w:val="afd"/>
              <w:tabs>
                <w:tab w:val="left" w:pos="33"/>
                <w:tab w:val="left" w:pos="600"/>
              </w:tabs>
              <w:ind w:left="33" w:right="139"/>
              <w:rPr>
                <w:rFonts w:ascii="Times New Roman" w:hAnsi="Times New Roman"/>
                <w:b/>
                <w:sz w:val="24"/>
                <w:szCs w:val="24"/>
                <w:lang w:val="ru-RU" w:eastAsia="ko-KR"/>
              </w:rPr>
            </w:pPr>
          </w:p>
          <w:p w14:paraId="5016F088" w14:textId="77777777" w:rsidR="007B4EF2" w:rsidRPr="00C5022D" w:rsidRDefault="007B4EF2" w:rsidP="00FF64EA">
            <w:pPr>
              <w:pStyle w:val="afd"/>
              <w:tabs>
                <w:tab w:val="left" w:pos="33"/>
                <w:tab w:val="left" w:pos="600"/>
              </w:tabs>
              <w:ind w:left="33" w:right="139"/>
              <w:rPr>
                <w:rFonts w:ascii="Times New Roman" w:hAnsi="Times New Roman"/>
                <w:b/>
                <w:sz w:val="24"/>
                <w:szCs w:val="24"/>
                <w:lang w:val="ru-RU" w:eastAsia="ko-KR"/>
              </w:rPr>
            </w:pPr>
            <w:r w:rsidRPr="00C5022D">
              <w:rPr>
                <w:rFonts w:ascii="Times New Roman" w:hAnsi="Times New Roman"/>
                <w:b/>
                <w:sz w:val="24"/>
                <w:szCs w:val="24"/>
                <w:lang w:val="ru-RU" w:eastAsia="ko-KR"/>
              </w:rPr>
              <w:t>Статья 11. ОТВЕТСТВЕННОСТЬ СТОРОН</w:t>
            </w:r>
          </w:p>
          <w:p w14:paraId="787C2384"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24123A83"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1B167763"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xml:space="preserve">11.1. Исполнитель несет ответственность за невыполнение либо ненадлежащее выполнение положений нормативных и подзаконных правовых актов своим Персоналом Исполнителя и требований к качеству и содержанию Оборудования Исполнителя, а также требований к выполнению  Услуг по Договору, с учетом положений настоящей статьи. </w:t>
            </w:r>
          </w:p>
          <w:p w14:paraId="51FAACEA"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47EECC9C"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bookmarkStart w:id="3" w:name="_Toc46825714"/>
            <w:bookmarkStart w:id="4" w:name="_Toc46825567"/>
            <w:bookmarkStart w:id="5" w:name="_Toc44756909"/>
            <w:bookmarkStart w:id="6" w:name="_Toc44750776"/>
            <w:bookmarkStart w:id="7" w:name="_Toc44749404"/>
            <w:r w:rsidRPr="00C5022D">
              <w:rPr>
                <w:rFonts w:ascii="Times New Roman" w:hAnsi="Times New Roman"/>
                <w:sz w:val="24"/>
                <w:szCs w:val="24"/>
                <w:lang w:val="ru-RU" w:eastAsia="ko-KR"/>
              </w:rPr>
              <w:t>11.2.  Ответственность Сторон за невыполнение условий Договора:</w:t>
            </w:r>
          </w:p>
          <w:p w14:paraId="43D50A45"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2F2C46A1" w14:textId="77777777" w:rsidR="007B4EF2" w:rsidRPr="00C5022D" w:rsidRDefault="007B4EF2" w:rsidP="004C28AD">
            <w:pPr>
              <w:pStyle w:val="afd"/>
              <w:numPr>
                <w:ilvl w:val="0"/>
                <w:numId w:val="24"/>
              </w:numPr>
              <w:tabs>
                <w:tab w:val="left" w:pos="33"/>
                <w:tab w:val="left" w:pos="389"/>
                <w:tab w:val="left" w:pos="600"/>
              </w:tabs>
              <w:ind w:left="33" w:right="139" w:firstLine="0"/>
              <w:rPr>
                <w:rFonts w:ascii="Times New Roman" w:hAnsi="Times New Roman"/>
                <w:sz w:val="24"/>
                <w:szCs w:val="24"/>
                <w:lang w:val="ru-RU" w:eastAsia="ko-KR"/>
              </w:rPr>
            </w:pPr>
            <w:r w:rsidRPr="00C5022D">
              <w:rPr>
                <w:rFonts w:ascii="Times New Roman" w:hAnsi="Times New Roman"/>
                <w:sz w:val="24"/>
                <w:szCs w:val="24"/>
                <w:lang w:val="ru-RU" w:eastAsia="ko-KR"/>
              </w:rPr>
              <w:t>В случае нарушения Исполнителем сроков:</w:t>
            </w:r>
          </w:p>
          <w:p w14:paraId="509E4CAE" w14:textId="46D3E3EA" w:rsidR="007B4EF2" w:rsidRPr="00C5022D" w:rsidRDefault="007B4EF2" w:rsidP="00E21223">
            <w:pPr>
              <w:pStyle w:val="afd"/>
              <w:tabs>
                <w:tab w:val="left" w:pos="33"/>
                <w:tab w:val="left" w:pos="389"/>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xml:space="preserve"> Даты начала оказания Услуг (мобилизация и инсталляция), Заказчик вправе предьявить к оплате а Исполнитель по такому требованию выплачивает Заказчику неустойку из расчета 0,1% от стоимости Договора за каждый календарный день просрочки, но не более 5% от стоимости Договора;</w:t>
            </w:r>
          </w:p>
          <w:p w14:paraId="63F07FE8" w14:textId="49DB5509" w:rsidR="007B4EF2" w:rsidRPr="00C5022D" w:rsidRDefault="007B4EF2" w:rsidP="00E21223">
            <w:pPr>
              <w:pStyle w:val="afd"/>
              <w:tabs>
                <w:tab w:val="left" w:pos="33"/>
                <w:tab w:val="left" w:pos="389"/>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xml:space="preserve">-  нарушения иных сроков, этапов, в том числе установленных Заказчиком, Заказчик вправе предьявить к оплате а Исполнитель по такому требованию выплачивает Заказчику неустойку из расчета 0,1% от стоимости не исполненного этапа и/или обязательства за каждый календарный день просрочки, но не более 5% от стоимости Договора. </w:t>
            </w:r>
          </w:p>
          <w:p w14:paraId="2FD1B517" w14:textId="77777777" w:rsidR="007B4EF2" w:rsidRPr="00C5022D" w:rsidRDefault="007B4EF2" w:rsidP="00E21223">
            <w:pPr>
              <w:pStyle w:val="afd"/>
              <w:tabs>
                <w:tab w:val="left" w:pos="33"/>
                <w:tab w:val="left" w:pos="389"/>
                <w:tab w:val="left" w:pos="600"/>
              </w:tabs>
              <w:ind w:left="33" w:right="139"/>
              <w:rPr>
                <w:rFonts w:ascii="Times New Roman" w:hAnsi="Times New Roman"/>
                <w:sz w:val="24"/>
                <w:szCs w:val="24"/>
                <w:lang w:val="ru-RU" w:eastAsia="ko-KR"/>
              </w:rPr>
            </w:pPr>
          </w:p>
          <w:p w14:paraId="1B1D00AF" w14:textId="77777777" w:rsidR="007B4EF2" w:rsidRPr="00C5022D" w:rsidRDefault="007B4EF2" w:rsidP="00E21223">
            <w:pPr>
              <w:pStyle w:val="afd"/>
              <w:tabs>
                <w:tab w:val="left" w:pos="33"/>
                <w:tab w:val="left" w:pos="389"/>
                <w:tab w:val="left" w:pos="600"/>
              </w:tabs>
              <w:ind w:left="33" w:right="139"/>
              <w:rPr>
                <w:rFonts w:ascii="Times New Roman" w:hAnsi="Times New Roman"/>
                <w:sz w:val="24"/>
                <w:szCs w:val="24"/>
                <w:lang w:val="ru-RU" w:eastAsia="ko-KR"/>
              </w:rPr>
            </w:pPr>
          </w:p>
          <w:p w14:paraId="42AFFE6F" w14:textId="77777777" w:rsidR="007B4EF2" w:rsidRPr="00C5022D" w:rsidRDefault="007B4EF2" w:rsidP="00E21223">
            <w:pPr>
              <w:pStyle w:val="afd"/>
              <w:tabs>
                <w:tab w:val="left" w:pos="33"/>
                <w:tab w:val="left" w:pos="389"/>
                <w:tab w:val="left" w:pos="600"/>
              </w:tabs>
              <w:ind w:left="33" w:right="139"/>
              <w:rPr>
                <w:rFonts w:ascii="Times New Roman" w:hAnsi="Times New Roman"/>
                <w:sz w:val="24"/>
                <w:szCs w:val="24"/>
                <w:lang w:val="ru-RU" w:eastAsia="ko-KR"/>
              </w:rPr>
            </w:pPr>
          </w:p>
          <w:p w14:paraId="7F53CAD0" w14:textId="77777777" w:rsidR="007B4EF2" w:rsidRPr="00C5022D" w:rsidRDefault="007B4EF2" w:rsidP="00E21223">
            <w:pPr>
              <w:pStyle w:val="afd"/>
              <w:tabs>
                <w:tab w:val="left" w:pos="33"/>
                <w:tab w:val="left" w:pos="389"/>
                <w:tab w:val="left" w:pos="600"/>
              </w:tabs>
              <w:ind w:left="33" w:right="139"/>
              <w:rPr>
                <w:rFonts w:ascii="Times New Roman" w:hAnsi="Times New Roman"/>
                <w:sz w:val="24"/>
                <w:szCs w:val="24"/>
                <w:lang w:val="ru-RU" w:eastAsia="ko-KR"/>
              </w:rPr>
            </w:pPr>
          </w:p>
          <w:p w14:paraId="74C0BF63" w14:textId="77777777" w:rsidR="007B4EF2" w:rsidRPr="00C5022D" w:rsidRDefault="007B4EF2" w:rsidP="00E21223">
            <w:pPr>
              <w:pStyle w:val="afd"/>
              <w:tabs>
                <w:tab w:val="left" w:pos="33"/>
                <w:tab w:val="left" w:pos="389"/>
                <w:tab w:val="left" w:pos="600"/>
              </w:tabs>
              <w:ind w:left="33" w:right="139"/>
              <w:rPr>
                <w:rFonts w:ascii="Times New Roman" w:hAnsi="Times New Roman"/>
                <w:sz w:val="24"/>
                <w:szCs w:val="24"/>
                <w:lang w:val="ru-RU" w:eastAsia="ko-KR"/>
              </w:rPr>
            </w:pPr>
          </w:p>
          <w:p w14:paraId="1C67D92D" w14:textId="77777777" w:rsidR="007B4EF2" w:rsidRPr="00C5022D" w:rsidRDefault="007B4EF2" w:rsidP="004C28AD">
            <w:pPr>
              <w:pStyle w:val="afd"/>
              <w:numPr>
                <w:ilvl w:val="0"/>
                <w:numId w:val="24"/>
              </w:numPr>
              <w:tabs>
                <w:tab w:val="left" w:pos="33"/>
                <w:tab w:val="left" w:pos="389"/>
                <w:tab w:val="left" w:pos="600"/>
              </w:tabs>
              <w:ind w:left="33" w:right="139" w:firstLine="0"/>
              <w:rPr>
                <w:rFonts w:ascii="Times New Roman" w:hAnsi="Times New Roman"/>
                <w:sz w:val="24"/>
                <w:szCs w:val="24"/>
                <w:lang w:val="ru-RU" w:eastAsia="ko-KR"/>
              </w:rPr>
            </w:pPr>
            <w:r w:rsidRPr="00C5022D">
              <w:rPr>
                <w:rFonts w:ascii="Times New Roman" w:hAnsi="Times New Roman"/>
                <w:sz w:val="24"/>
                <w:szCs w:val="24"/>
                <w:lang w:val="ru-RU" w:eastAsia="ko-KR"/>
              </w:rPr>
              <w:t>В случае просрочки Исполнителем устранения недостатков в оказанных Услугах, Исполнитель выплачивает Заказчику неустойку из расчета 0,01% от стоимости указанных Услуг за каждый календарный день просрочки устранения недостатков до полного устранения недостатков, но не более 5% от стоимости указанных Услуг;</w:t>
            </w:r>
          </w:p>
          <w:p w14:paraId="217B3BB8" w14:textId="77777777" w:rsidR="007B4EF2" w:rsidRPr="00C5022D" w:rsidRDefault="007B4EF2" w:rsidP="00E21223">
            <w:pPr>
              <w:pStyle w:val="afd"/>
              <w:tabs>
                <w:tab w:val="left" w:pos="33"/>
                <w:tab w:val="left" w:pos="389"/>
                <w:tab w:val="left" w:pos="600"/>
              </w:tabs>
              <w:ind w:left="33" w:right="139"/>
              <w:rPr>
                <w:rFonts w:ascii="Times New Roman" w:hAnsi="Times New Roman"/>
                <w:sz w:val="24"/>
                <w:szCs w:val="24"/>
                <w:lang w:val="ru-RU" w:eastAsia="ko-KR"/>
              </w:rPr>
            </w:pPr>
          </w:p>
          <w:p w14:paraId="109DCB52" w14:textId="77777777" w:rsidR="007B4EF2" w:rsidRPr="00C5022D" w:rsidRDefault="007B4EF2" w:rsidP="00E21223">
            <w:pPr>
              <w:pStyle w:val="afd"/>
              <w:tabs>
                <w:tab w:val="left" w:pos="33"/>
                <w:tab w:val="left" w:pos="389"/>
                <w:tab w:val="left" w:pos="600"/>
              </w:tabs>
              <w:ind w:left="33" w:right="139"/>
              <w:rPr>
                <w:rFonts w:ascii="Times New Roman" w:hAnsi="Times New Roman"/>
                <w:sz w:val="24"/>
                <w:szCs w:val="24"/>
                <w:lang w:val="ru-RU" w:eastAsia="ko-KR"/>
              </w:rPr>
            </w:pPr>
          </w:p>
          <w:p w14:paraId="57034A6B" w14:textId="7E5A099D" w:rsidR="007B4EF2" w:rsidRPr="00C5022D" w:rsidRDefault="007B4EF2" w:rsidP="004C28AD">
            <w:pPr>
              <w:pStyle w:val="afd"/>
              <w:numPr>
                <w:ilvl w:val="0"/>
                <w:numId w:val="24"/>
              </w:numPr>
              <w:tabs>
                <w:tab w:val="left" w:pos="33"/>
                <w:tab w:val="left" w:pos="389"/>
                <w:tab w:val="left" w:pos="600"/>
              </w:tabs>
              <w:ind w:left="33" w:right="139" w:firstLine="0"/>
              <w:rPr>
                <w:rFonts w:ascii="Times New Roman" w:hAnsi="Times New Roman"/>
                <w:sz w:val="24"/>
                <w:szCs w:val="24"/>
                <w:lang w:val="ru-RU" w:eastAsia="ko-KR"/>
              </w:rPr>
            </w:pPr>
            <w:r w:rsidRPr="00C5022D">
              <w:rPr>
                <w:rFonts w:ascii="Times New Roman" w:hAnsi="Times New Roman"/>
                <w:sz w:val="24"/>
                <w:szCs w:val="24"/>
                <w:lang w:val="ru-RU" w:eastAsia="ko-KR"/>
              </w:rPr>
              <w:t>В случае просрочки Заказчиком оплаты по Договору, Исполнитель вправе предъявить к оплате Заказчику, а Заказчик при этом выплачивает Исполнителю неустойку из расчета 0,1% от стоимости неисполненного обязательства за каждый календарный день просрочки, но не более 5% от Стоимости неисполненного обязательства по Договору.</w:t>
            </w:r>
            <w:bookmarkEnd w:id="3"/>
            <w:bookmarkEnd w:id="4"/>
            <w:bookmarkEnd w:id="5"/>
            <w:bookmarkEnd w:id="6"/>
            <w:bookmarkEnd w:id="7"/>
          </w:p>
          <w:p w14:paraId="16A72D29" w14:textId="77777777" w:rsidR="007B4EF2" w:rsidRPr="00C5022D" w:rsidRDefault="007B4EF2" w:rsidP="00E21223">
            <w:pPr>
              <w:pStyle w:val="afd"/>
              <w:tabs>
                <w:tab w:val="left" w:pos="33"/>
                <w:tab w:val="left" w:pos="389"/>
                <w:tab w:val="left" w:pos="600"/>
              </w:tabs>
              <w:ind w:left="33" w:right="139"/>
              <w:rPr>
                <w:rFonts w:ascii="Times New Roman" w:hAnsi="Times New Roman"/>
                <w:sz w:val="24"/>
                <w:szCs w:val="24"/>
                <w:lang w:val="ru-RU" w:eastAsia="ko-KR"/>
              </w:rPr>
            </w:pPr>
          </w:p>
          <w:p w14:paraId="0FAEB3F9" w14:textId="77777777" w:rsidR="007B4EF2" w:rsidRPr="00C5022D" w:rsidRDefault="007B4EF2" w:rsidP="00E21223">
            <w:pPr>
              <w:tabs>
                <w:tab w:val="left" w:pos="33"/>
                <w:tab w:val="left" w:pos="389"/>
                <w:tab w:val="left" w:pos="600"/>
              </w:tabs>
              <w:ind w:right="139"/>
              <w:rPr>
                <w:rFonts w:ascii="Times New Roman" w:hAnsi="Times New Roman"/>
                <w:sz w:val="24"/>
                <w:szCs w:val="24"/>
                <w:lang w:val="ru-RU" w:eastAsia="ko-KR"/>
              </w:rPr>
            </w:pPr>
          </w:p>
          <w:p w14:paraId="74E1D4A1" w14:textId="77777777" w:rsidR="007B4EF2" w:rsidRPr="00C5022D" w:rsidRDefault="007B4EF2" w:rsidP="00E21223">
            <w:pPr>
              <w:tabs>
                <w:tab w:val="left" w:pos="33"/>
                <w:tab w:val="left" w:pos="389"/>
                <w:tab w:val="left" w:pos="600"/>
              </w:tabs>
              <w:ind w:right="139"/>
              <w:rPr>
                <w:rFonts w:ascii="Times New Roman" w:hAnsi="Times New Roman"/>
                <w:sz w:val="24"/>
                <w:szCs w:val="24"/>
                <w:lang w:val="ru-RU" w:eastAsia="ko-KR"/>
              </w:rPr>
            </w:pPr>
          </w:p>
          <w:p w14:paraId="3651CA4B"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11.3. Уплата неустойки не освобождает Стороны от надлежащего исполнения обязательств по Договору в полном объеме. Неустойка взыскивается путем выставления счета Стороной-кредитором. Сторона – должник обязана уплатить сумму неустойки по первому требованию Стороны - кредитора в течение 30 (тридцати) рабочих дней с даты предъявления счета. Предъявление пени, неустойки, штрафа, наряду с другими способами обеспечения исполнения обязательств, предусмотренных настоящим Договором, является правом, но не обязанностью Стороны кредитора. Сторона освобождается от уплаты неустойки (штрафа, пени) если докажет, что просрочка исполнения указанного обязательства произошла вследствие непреодолимой силы или по вине другой Стороны.</w:t>
            </w:r>
          </w:p>
          <w:p w14:paraId="5223020B"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27D2B602"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7ACA7F73"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xml:space="preserve">11.4.  В случае утери, уничтожения и/или повреждения документов и/или данных, Исполнитель должен немедленно известить об этом Заказчика в письменном виде и незамедлительно, за собственный счет, сделать копию соответствующих данных с существующих документов и данных. В случае, если копии не восстанавливаются, то Исполнитель должен, на усмотрение Заказчика: либо вновь выполнить  Услуги  за свой счет, для получения соответствующих данных в течение Срока выполнения  Услуг или иной установленный Заказчиком срок, либо возместить Заказчику суммы, выплаченные им Исполнителю ранее, с учетом неустойки в размере 5% от Стоимости  Услуг, с учетом статьи 6.16 настоящего Договора. </w:t>
            </w:r>
          </w:p>
          <w:p w14:paraId="4CD8E677"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458867AC"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11.5.  В отношении ущерба или потери оборудования и имущества, возникающих из настоящего Договора, было решено следующее:</w:t>
            </w:r>
          </w:p>
          <w:p w14:paraId="380E3E45"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1CFE05EE" w14:textId="63E4FB9A"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11.5.1. С учетом иных положений Статьи 11, Исполнитель обязуется защищать, освобождать от ответственности и ограждать Группу Заказчика от всех претензий, требований, исков или поводов для судебных разбирательств в связи с повреждением или потерей любого Оборудования или имущества Группы Исполнителя в период оказания Услуг;</w:t>
            </w:r>
          </w:p>
          <w:p w14:paraId="1577AB25"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2AED6842"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58364A22"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11.5.2. Заказчик обязуется защищать, освобождать от ответственности и ограждать Группу Исполнителя от всех претензий, требований, исков или поводов для судебных разбирательств в связи с повреждением или потерей любого оборудования или имущества Группы Заказчика.</w:t>
            </w:r>
          </w:p>
          <w:p w14:paraId="35C6EFEA"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1B6EC9F8"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0446ED5D"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11.5.3. Несмотря на вышеприведенные положения, утрата или причинение ущерба оборудованию Исполнителя или Субподрядчика во время работ в скважине, а также в то время, когда оно находилось по соответствующему подписанному Сторонами Акту приема – передачи или в соответствии с иным другим документом, подтверждающим передачу оборудования Исполнителя или его Субподрядчика любому члену Группы Заказчика в распоряжении, на хранении или под контролем Заказчика и (или) Группы Заказчика, либо находилось на любом ином праве у Заказчика за исключением потерь или ущерба, возникших по Грубой небрежности Исполнителя, Группы Исполнителя или Субподрядчика, должны возмещаться (оплачиваться) Заказчиком согласно стоимости утерянного в скважине оборудования (стоимость утерянного в скважине) указанной в настоящем Договоре.</w:t>
            </w:r>
          </w:p>
          <w:p w14:paraId="300CBA17"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Возмещение предусмотренное настоящим пунктом не производится Заказчиком в случае осуществления Исполнителем страхования покрывающего реальный  ущерб и/или упущенную выгоду.</w:t>
            </w:r>
          </w:p>
          <w:p w14:paraId="1AB729E7"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7FCF50FD"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734BCBC2"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11.5.4.Несмотря на вышеприведенные положения, утрата или причинение ущерба Оборудованию Исполнителя или Субподрядчика во время крановых работ Заказчика, за исключением потерь или ущерба, возникших по Грубой небрежности Исполнителя или Субподрядчика должны возмещаться (оплачиваться) Заказчиком на основании фактических расходов на ремонт, либо по стоимости оборудования, указанного в Договоре если оно не подлежит ремонту. Заказчик обязуется возвратить Исполнителю поврежденное Оборудование, или потерянное Оборудование впоследствии извлеченное, не открывая и не осматривая такое Оборудование.</w:t>
            </w:r>
          </w:p>
          <w:p w14:paraId="3DD4D5A7"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В отношении телесных повреждений или смерти, возникших в связи с исполнением данного Договора, невзирая на другие условия, Стороны договорились о следующем:</w:t>
            </w:r>
          </w:p>
          <w:p w14:paraId="62E4947F"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7621B675"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29152B08" w14:textId="77777777" w:rsidR="007B4EF2" w:rsidRPr="00C5022D" w:rsidRDefault="007B4EF2" w:rsidP="004C28AD">
            <w:pPr>
              <w:pStyle w:val="Table"/>
              <w:numPr>
                <w:ilvl w:val="0"/>
                <w:numId w:val="72"/>
              </w:numPr>
              <w:spacing w:before="60"/>
              <w:ind w:left="33" w:firstLine="0"/>
              <w:jc w:val="both"/>
              <w:rPr>
                <w:rFonts w:ascii="Times New Roman" w:hAnsi="Times New Roman"/>
                <w:sz w:val="24"/>
                <w:szCs w:val="24"/>
              </w:rPr>
            </w:pPr>
            <w:r w:rsidRPr="00C5022D">
              <w:rPr>
                <w:rFonts w:ascii="Times New Roman" w:hAnsi="Times New Roman"/>
                <w:sz w:val="24"/>
                <w:szCs w:val="24"/>
              </w:rPr>
              <w:t>Исполнитель обязуется защищать, освобождать от ответственности и ограждать Группу Заказчика от всех претензий, требований, исков или оснований для предъявления иска, касающихся телесных повреждений или смерти любого члена Группы Исполнителя.</w:t>
            </w:r>
          </w:p>
          <w:p w14:paraId="2C2090B3" w14:textId="77777777" w:rsidR="007B4EF2" w:rsidRPr="00C5022D" w:rsidRDefault="007B4EF2" w:rsidP="00D43F6A">
            <w:pPr>
              <w:pStyle w:val="Table"/>
              <w:numPr>
                <w:ilvl w:val="0"/>
                <w:numId w:val="72"/>
              </w:numPr>
              <w:tabs>
                <w:tab w:val="left" w:pos="33"/>
                <w:tab w:val="left" w:pos="600"/>
              </w:tabs>
              <w:spacing w:before="60"/>
              <w:ind w:left="0" w:right="139" w:firstLine="0"/>
              <w:jc w:val="both"/>
              <w:rPr>
                <w:rFonts w:ascii="Times New Roman" w:hAnsi="Times New Roman"/>
                <w:sz w:val="24"/>
                <w:szCs w:val="24"/>
                <w:lang w:eastAsia="ko-KR"/>
              </w:rPr>
            </w:pPr>
            <w:r w:rsidRPr="00C5022D">
              <w:rPr>
                <w:rFonts w:ascii="Times New Roman" w:hAnsi="Times New Roman"/>
                <w:sz w:val="24"/>
                <w:szCs w:val="24"/>
              </w:rPr>
              <w:t>Заказчик обязуется защищать, освобождать от ответственности и ограждать Группу Исполнителя от всех претензий, требований, исков или оснований для предъявления иска, касающихся телесных повреждений или смерти любого члена Группы Заказчика.</w:t>
            </w:r>
          </w:p>
          <w:p w14:paraId="785BDEBE"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xml:space="preserve">11.6. </w:t>
            </w:r>
            <w:bookmarkStart w:id="8" w:name="_Ref350188812"/>
            <w:bookmarkStart w:id="9" w:name="_Ref349315388"/>
            <w:r w:rsidRPr="00C5022D">
              <w:rPr>
                <w:rFonts w:ascii="Times New Roman" w:hAnsi="Times New Roman"/>
                <w:sz w:val="24"/>
                <w:szCs w:val="24"/>
                <w:lang w:val="ru-RU" w:eastAsia="ko-KR"/>
              </w:rPr>
              <w:t xml:space="preserve"> Невзирая на любые утверждения противоположного, Заказчик обязуется нести ответственность самостоятельно, за убытки, расходы и затраты (включая судебные издержки), а также возмещать Исполнителю все расходы и суммы, понесенные и/или выплаченные Исполнителем в связи с исполнением Исполнителем законных требований иных лиц, возникающие из пунктов, указанных ниже:</w:t>
            </w:r>
            <w:bookmarkEnd w:id="8"/>
            <w:bookmarkEnd w:id="9"/>
          </w:p>
          <w:p w14:paraId="777D164E"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 нарушение конструкции, утрата, повреждение скважины, пласта или залежи, а также затраты на перебуривание скважины;</w:t>
            </w:r>
          </w:p>
          <w:p w14:paraId="14CDB523"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2. убытки, ущерб, причинение вреда здоровью и/или смерть вследствие пожара, взрыва, фонтанирующей скважины или неконтролируемого выброса из скважины, а также все затраты, связанные с такими событиями; включая (без ограничения):</w:t>
            </w:r>
          </w:p>
          <w:p w14:paraId="32AAAA80"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а) любой ущерб, причиненный буровой установке/судну, а также любой простой или время, затраченное на устранение последствий/восстановление; и/или</w:t>
            </w:r>
          </w:p>
          <w:p w14:paraId="585BBF79"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б) затраты на повторное оказание услуг или замену любого оборудования;</w:t>
            </w:r>
          </w:p>
          <w:p w14:paraId="52CD7007"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3. убытки, ущерб, причинение вреда здоровью и/или смерть вследствие загрязнения и/или заражения, в том числе происходящих от скважины и/или резервуара, включая все затраты на локализацию, очистку и удаление (включая локализацию и очистку розливов нефти), возмещение ущерба природным ресурсам;</w:t>
            </w:r>
          </w:p>
          <w:p w14:paraId="2E4FAC0A"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xml:space="preserve">4. убытки, ущерб (включая все затраты на локализацию, очистку и удаление), причинение вреда здоровью и/или смерть в результате радиоактивного заражения, возникшего в недрах и/или водах; или заражения, возникшего на или над поверхностью вод, на суше, в случае когда радиоактивный источник находится под прямым или косвенным надзором или контролем Заказчика; и убытки, ущерб, причинение вреда здоровью и/или смерть третьих лиц в результате любого из вышеперечисленных событий, включая утрату или ущерб, причиненный нефте- и/или газодобывающим сооружениям или нефте- и/или газотрубопроводам, либо любым сооружениям или буровым установкам/судам третьих лиц, находящимся в радиусе 500 метров от места оказания Услуг. </w:t>
            </w:r>
          </w:p>
          <w:p w14:paraId="4187B9E6"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Обязанности Заказчика в отношении ответственности и гарантии возмещения по данному Пункту 11.7 не распространяются на тот случай, когда события описанные выше в настоящем подпункте Договора, явились результатом или следствием умышленного проступка и/или Грубой небрежности, халатности или не соблюдением действующих и применимых требований по ОЗТОС со стороны Исполнителя или Группы Исполнителя. Заказчик обязуется исключительно за свой счет и на свой страх и риск осуществлять хранение, транспортировку и утилизацию любых отработанных или использованных хим. реагентов и (далее совокупно именуемых "опасные отходы"), получившихся в результате или свойственные для выполняемой операции. Исполнитель не несет ответственности за хранение,  транспортировку и утилизацию таких опасных отходов. Расходы и ответственность за транспортировку и утилизацию таких опасных отходов ложатся на Заказчика. Заказчик обязуется нести ответственность, а также полностью освобождать от ответственности Исполнителя в отношении любой ответственности, возлагаемой на Исполнителя по закону, по правилам или иным образом, возникающей в результате неспособности Заказчика осуществить надлежащим образом транспортировку и/или утилизацию таких опасных отходов.</w:t>
            </w:r>
          </w:p>
          <w:p w14:paraId="0EF38439"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Невзирая на любые утверждения противоположного, Заказчик и Исполнитель ни в коем случае не должны нести друг перед другом ответственность за любые косвенные убытки, обусловленные или связанные с исполнением Договора. Под косвенными убытками понимаются непрямые убытки, расходы и (или) потери продукции, потери продукта, утрата эксплуатационных качеств, упущенная прибыль, предполагаемые доходы, потерю времени бурения, и/или добычи/ производственных мощностей.</w:t>
            </w:r>
          </w:p>
          <w:p w14:paraId="73A04C12"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67934599"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17E1F08D"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51D60F43"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1C146677"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55ABB700"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379857B0"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6A68C8DC"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50EE9C87"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6CF7C381"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78140B3E"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34005291"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58BA70E1"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2F24461D"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11.7. В случае просрочки Исполнителем предоставления страховых полисов/сертификатов подтверждающих осуществление Исполнителем необходимого страхования по настоящему Договору, Заказчик вправе прекратить какую бы то ни было оплату по Договору при этом  Исполнитель не вправе предъявить требования по оплате каких бы то ни было штрафов, пени и т.д. в связи с такой не  оплатой.</w:t>
            </w:r>
          </w:p>
          <w:p w14:paraId="1DA2A459"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xml:space="preserve">11.8 Исполнитель по первому требованию Заказчика уплачивает штраф в размере 0,1 % от Общей стоимости Договора за каждый просроченный вид страхования указанный в Договоре.                 </w:t>
            </w:r>
          </w:p>
          <w:p w14:paraId="7C751EE4" w14:textId="0990383A"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11.9. В случае несвоевременной уплаты Исполнителем штрафных санкций, Заказчик оставляет за собой право прекратить дальнейшую оплату по настоящему Договору до оплаты  Исполнителя штрафных санкций, при этом такие действия не будут считаться просрочкой оплаты  Заказчиком.</w:t>
            </w:r>
          </w:p>
          <w:p w14:paraId="5BC7919D" w14:textId="77777777" w:rsidR="007B4EF2" w:rsidRPr="00C5022D" w:rsidRDefault="007B4EF2" w:rsidP="000F7ED2">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xml:space="preserve">11.10.  В случае утраты или повреждения оборудования, инструментов и приборов Исполнителя или его СоИсполнителей согласно положений настоящего пункта 11.10, единственной обязанностью Заказчика по отношению к Исполнителю будет </w:t>
            </w:r>
          </w:p>
          <w:p w14:paraId="122A1E23" w14:textId="77777777" w:rsidR="007B4EF2" w:rsidRPr="00C5022D" w:rsidRDefault="007B4EF2" w:rsidP="000F7ED2">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документальная фиксация факта утраты или повреждения Оборудования Исполнителя, с подписанием трехстороннего Акта.</w:t>
            </w:r>
          </w:p>
          <w:p w14:paraId="0E28A096" w14:textId="0F915BE3"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Убытки Исполнителя в связи с утратой или повреждением Оборудования возмещаются за счет страхования произведенного Исполнителем, согласно п.10.2.3</w:t>
            </w:r>
          </w:p>
          <w:p w14:paraId="47A54D98"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2B9E956A"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343BF06E"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5D4F84D8" w14:textId="77777777" w:rsidR="007B4EF2" w:rsidRPr="00C5022D" w:rsidRDefault="007B4EF2" w:rsidP="00FF64EA">
            <w:pPr>
              <w:pStyle w:val="afd"/>
              <w:tabs>
                <w:tab w:val="left" w:pos="33"/>
                <w:tab w:val="left" w:pos="600"/>
              </w:tabs>
              <w:ind w:left="33" w:right="139"/>
              <w:rPr>
                <w:rFonts w:ascii="Times New Roman" w:hAnsi="Times New Roman"/>
                <w:b/>
                <w:sz w:val="24"/>
                <w:szCs w:val="24"/>
                <w:lang w:val="ru-RU" w:eastAsia="ko-KR"/>
              </w:rPr>
            </w:pPr>
          </w:p>
          <w:p w14:paraId="4EA839A6" w14:textId="77777777" w:rsidR="007B4EF2" w:rsidRPr="00C5022D" w:rsidRDefault="007B4EF2" w:rsidP="00FF64EA">
            <w:pPr>
              <w:pStyle w:val="afd"/>
              <w:tabs>
                <w:tab w:val="left" w:pos="33"/>
                <w:tab w:val="left" w:pos="600"/>
              </w:tabs>
              <w:ind w:left="33" w:right="139"/>
              <w:rPr>
                <w:rFonts w:ascii="Times New Roman" w:hAnsi="Times New Roman"/>
                <w:b/>
                <w:sz w:val="24"/>
                <w:szCs w:val="24"/>
                <w:lang w:val="ru-RU" w:eastAsia="ko-KR"/>
              </w:rPr>
            </w:pPr>
            <w:r w:rsidRPr="00C5022D">
              <w:rPr>
                <w:rFonts w:ascii="Times New Roman" w:hAnsi="Times New Roman"/>
                <w:b/>
                <w:sz w:val="24"/>
                <w:szCs w:val="24"/>
                <w:lang w:val="ru-RU" w:eastAsia="ko-KR"/>
              </w:rPr>
              <w:t>Статья 12. ФОРС-МАЖОР</w:t>
            </w:r>
          </w:p>
          <w:p w14:paraId="26B8645B"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xml:space="preserve">12.1. Стороны не будут нести ответственность за частичное или полное неисполнение своих обязательств по Договору, если такое неисполнение явилось следствием обстоятельств непреодолимой силы, которые Стороны не могли предвидеть или предотвратить всеми разумными средствами. К таким обстоятельствам относятся: пожар, наводнение, землетрясение, цунами, взрывы, иные обстоятельства природного и техногенного происхождения, военные действия, массовые беспорядки, запретительные акты государственных органов и должностных лиц, если эти и иные обстоятельства, непосредственно повлияли на исполнение обязательств по Договору. В данном случае запретительные акты государственных органов и должностных лиц не должны быть связаны с обстоятельствами, за которые отвечают Стороны. </w:t>
            </w:r>
          </w:p>
          <w:p w14:paraId="0AEEC2BD"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xml:space="preserve">12.2. Сторона, ссылающаяся на Обстоятельства непреодолимой силы, должна немедленно в письменном виде известить другую Сторону о возникновении Обстоятельств непреодолимой силы (а также о прекращении действия таких обстоятельств) с приложением подтверждения уполномоченной организации о возникновении (прекращении) таких обстоятельств. Стороны должны приложить максимальные усилия с тем, чтобы в кратчайшие сроки выполнить объем  Услуг согласно Договору исходя из вопроса целесообразности при таких обстоятельствах. </w:t>
            </w:r>
          </w:p>
          <w:p w14:paraId="04B191AC"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xml:space="preserve">12.3. Сроки выполнения обязательств по Договору Стороны, подвергшейся влиянию форс-мажорных обстоятельств, продлеваются на период действия таких обстоятельств без каких либо дополнительных оплат со стороны Заказчика. После прекращения форс-мажорных обстоятельств, Сторона, подвергшаяся таким обстоятельствам, должна уведомить другую Сторону о предполагаемой дате возобновления  исполнения своих обязательств по Договору.  </w:t>
            </w:r>
          </w:p>
          <w:p w14:paraId="2B2E3220"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bookmarkStart w:id="10" w:name="_Toc46825733"/>
            <w:bookmarkStart w:id="11" w:name="_Toc46825586"/>
            <w:bookmarkStart w:id="12" w:name="_Toc44756928"/>
            <w:bookmarkStart w:id="13" w:name="_Toc44750795"/>
            <w:bookmarkStart w:id="14" w:name="_Toc44749423"/>
            <w:r w:rsidRPr="00C5022D">
              <w:rPr>
                <w:rFonts w:ascii="Times New Roman" w:hAnsi="Times New Roman"/>
                <w:sz w:val="24"/>
                <w:szCs w:val="24"/>
                <w:lang w:val="ru-RU" w:eastAsia="ko-KR"/>
              </w:rPr>
              <w:t>12.4. В отношении Исполнителя, к форс-мажорным обстоятельствам не должны относиться, в том числе (но без ограничения), следующие события:</w:t>
            </w:r>
          </w:p>
          <w:p w14:paraId="2645C9C5" w14:textId="77777777" w:rsidR="007B4EF2" w:rsidRPr="00C5022D" w:rsidRDefault="007B4EF2" w:rsidP="004C28AD">
            <w:pPr>
              <w:pStyle w:val="afd"/>
              <w:numPr>
                <w:ilvl w:val="0"/>
                <w:numId w:val="25"/>
              </w:numPr>
              <w:tabs>
                <w:tab w:val="left" w:pos="33"/>
                <w:tab w:val="left" w:pos="317"/>
              </w:tabs>
              <w:ind w:left="33" w:right="139" w:firstLine="0"/>
              <w:rPr>
                <w:rFonts w:ascii="Times New Roman" w:hAnsi="Times New Roman"/>
                <w:sz w:val="24"/>
                <w:szCs w:val="24"/>
                <w:lang w:val="ru-RU" w:eastAsia="ko-KR"/>
              </w:rPr>
            </w:pPr>
            <w:r w:rsidRPr="00C5022D">
              <w:rPr>
                <w:rFonts w:ascii="Times New Roman" w:hAnsi="Times New Roman"/>
                <w:sz w:val="24"/>
                <w:szCs w:val="24"/>
                <w:lang w:val="ru-RU" w:eastAsia="ko-KR"/>
              </w:rPr>
              <w:t>забастовка или мешающее, тормозящее или разрушительное поведение или другие рабочие волнения, запрещенные для Персонала Исполнителя и/или его Субподрядчиков;</w:t>
            </w:r>
          </w:p>
          <w:p w14:paraId="5E5A63BB" w14:textId="77777777" w:rsidR="007B4EF2" w:rsidRPr="00C5022D" w:rsidRDefault="007B4EF2" w:rsidP="004C28AD">
            <w:pPr>
              <w:pStyle w:val="afd"/>
              <w:numPr>
                <w:ilvl w:val="0"/>
                <w:numId w:val="25"/>
              </w:numPr>
              <w:tabs>
                <w:tab w:val="left" w:pos="33"/>
                <w:tab w:val="left" w:pos="317"/>
              </w:tabs>
              <w:ind w:left="33" w:right="139" w:firstLine="0"/>
              <w:rPr>
                <w:rFonts w:ascii="Times New Roman" w:hAnsi="Times New Roman"/>
                <w:sz w:val="24"/>
                <w:szCs w:val="24"/>
                <w:lang w:val="ru-RU" w:eastAsia="ko-KR"/>
              </w:rPr>
            </w:pPr>
            <w:r w:rsidRPr="00C5022D">
              <w:rPr>
                <w:rFonts w:ascii="Times New Roman" w:hAnsi="Times New Roman"/>
                <w:sz w:val="24"/>
                <w:szCs w:val="24"/>
                <w:lang w:val="ru-RU" w:eastAsia="ko-KR"/>
              </w:rPr>
              <w:t>поломка или отсутствие техники, инструмента или оборудования, используемого Исполнителем и/или его Субподрядчиками;</w:t>
            </w:r>
          </w:p>
          <w:p w14:paraId="4CB0DC9E" w14:textId="77777777" w:rsidR="007B4EF2" w:rsidRPr="00C5022D" w:rsidRDefault="007B4EF2" w:rsidP="004C28AD">
            <w:pPr>
              <w:pStyle w:val="afd"/>
              <w:numPr>
                <w:ilvl w:val="0"/>
                <w:numId w:val="25"/>
              </w:numPr>
              <w:tabs>
                <w:tab w:val="left" w:pos="33"/>
                <w:tab w:val="left" w:pos="317"/>
              </w:tabs>
              <w:ind w:left="33" w:right="139" w:firstLine="0"/>
              <w:rPr>
                <w:rFonts w:ascii="Times New Roman" w:hAnsi="Times New Roman"/>
                <w:sz w:val="24"/>
                <w:szCs w:val="24"/>
                <w:lang w:val="ru-RU" w:eastAsia="ko-KR"/>
              </w:rPr>
            </w:pPr>
            <w:r w:rsidRPr="00C5022D">
              <w:rPr>
                <w:rFonts w:ascii="Times New Roman" w:hAnsi="Times New Roman"/>
                <w:sz w:val="24"/>
                <w:szCs w:val="24"/>
                <w:lang w:val="ru-RU" w:eastAsia="ko-KR"/>
              </w:rPr>
              <w:t>обязательства Исполнителя перед другими сторонами, ограничивающие возможности Исполнителя выполнять  Услуг;</w:t>
            </w:r>
          </w:p>
          <w:p w14:paraId="380C7184" w14:textId="77777777" w:rsidR="007B4EF2" w:rsidRPr="00C5022D" w:rsidRDefault="007B4EF2" w:rsidP="004C28AD">
            <w:pPr>
              <w:pStyle w:val="afd"/>
              <w:numPr>
                <w:ilvl w:val="0"/>
                <w:numId w:val="25"/>
              </w:numPr>
              <w:tabs>
                <w:tab w:val="left" w:pos="33"/>
                <w:tab w:val="left" w:pos="317"/>
              </w:tabs>
              <w:ind w:left="33" w:right="139" w:firstLine="0"/>
              <w:rPr>
                <w:rFonts w:ascii="Times New Roman" w:hAnsi="Times New Roman"/>
                <w:sz w:val="24"/>
                <w:szCs w:val="24"/>
                <w:lang w:val="ru-RU" w:eastAsia="ko-KR"/>
              </w:rPr>
            </w:pPr>
            <w:r w:rsidRPr="00C5022D">
              <w:rPr>
                <w:rFonts w:ascii="Times New Roman" w:hAnsi="Times New Roman"/>
                <w:sz w:val="24"/>
                <w:szCs w:val="24"/>
                <w:lang w:val="ru-RU" w:eastAsia="ko-KR"/>
              </w:rPr>
              <w:t>отсутствие денежных фондов, действующих сертификатов или любых других документов, разрешений и лицензий;</w:t>
            </w:r>
          </w:p>
          <w:p w14:paraId="506B9FCE" w14:textId="77777777" w:rsidR="007B4EF2" w:rsidRPr="00C5022D" w:rsidRDefault="007B4EF2" w:rsidP="004C28AD">
            <w:pPr>
              <w:pStyle w:val="afd"/>
              <w:numPr>
                <w:ilvl w:val="0"/>
                <w:numId w:val="25"/>
              </w:numPr>
              <w:tabs>
                <w:tab w:val="left" w:pos="33"/>
                <w:tab w:val="left" w:pos="317"/>
              </w:tabs>
              <w:ind w:left="33" w:right="139" w:firstLine="0"/>
              <w:rPr>
                <w:rFonts w:ascii="Times New Roman" w:hAnsi="Times New Roman"/>
                <w:sz w:val="24"/>
                <w:szCs w:val="24"/>
                <w:lang w:val="ru-RU" w:eastAsia="ko-KR"/>
              </w:rPr>
            </w:pPr>
            <w:r w:rsidRPr="00C5022D">
              <w:rPr>
                <w:rFonts w:ascii="Times New Roman" w:hAnsi="Times New Roman"/>
                <w:sz w:val="24"/>
                <w:szCs w:val="24"/>
                <w:lang w:val="ru-RU" w:eastAsia="ko-KR"/>
              </w:rPr>
              <w:t>отсутствие на рынке рабочей силы, материалов, оборудования или  Услуг, если они не вызваны событиями или обстоятельствами, которые сами по себе являются обстоятельствами форс-мажора</w:t>
            </w:r>
            <w:bookmarkEnd w:id="10"/>
            <w:bookmarkEnd w:id="11"/>
            <w:bookmarkEnd w:id="12"/>
            <w:bookmarkEnd w:id="13"/>
            <w:bookmarkEnd w:id="14"/>
            <w:r w:rsidRPr="00C5022D">
              <w:rPr>
                <w:rFonts w:ascii="Times New Roman" w:hAnsi="Times New Roman"/>
                <w:sz w:val="24"/>
                <w:szCs w:val="24"/>
                <w:lang w:val="ru-RU" w:eastAsia="ko-KR"/>
              </w:rPr>
              <w:t>.</w:t>
            </w:r>
          </w:p>
          <w:p w14:paraId="4BDE8D48"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33DEEF21"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0A889504"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34C96DA1"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2E7F95A7"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6F9CEB2D" w14:textId="77777777" w:rsidR="007B4EF2" w:rsidRPr="00C5022D" w:rsidRDefault="007B4EF2" w:rsidP="00FF64EA">
            <w:pPr>
              <w:pStyle w:val="afd"/>
              <w:tabs>
                <w:tab w:val="left" w:pos="33"/>
                <w:tab w:val="left" w:pos="600"/>
              </w:tabs>
              <w:ind w:left="33" w:right="139"/>
              <w:rPr>
                <w:rFonts w:ascii="Times New Roman" w:hAnsi="Times New Roman"/>
                <w:b/>
                <w:sz w:val="24"/>
                <w:szCs w:val="24"/>
                <w:lang w:val="ru-RU" w:eastAsia="ko-KR"/>
              </w:rPr>
            </w:pPr>
            <w:r w:rsidRPr="00C5022D">
              <w:rPr>
                <w:rFonts w:ascii="Times New Roman" w:hAnsi="Times New Roman"/>
                <w:b/>
                <w:sz w:val="24"/>
                <w:szCs w:val="24"/>
                <w:lang w:val="ru-RU" w:eastAsia="ko-KR"/>
              </w:rPr>
              <w:t>Статья 13. КОНФИДЕНЦИАЛЬНОСТЬ</w:t>
            </w:r>
          </w:p>
          <w:p w14:paraId="71F7106F"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13.1. Ни одна из Сторон не должна разглашать любую Конфиденциальную информацию любому другому лицу без предварительного письменного согласия других Сторон.</w:t>
            </w:r>
          </w:p>
          <w:p w14:paraId="2E3E7287"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13.2. Вся полученная информация по результатам выполненных  Услуг принадлежит Заказчику. Исполнитель не имеет права использовать полученную информацию в собственных целях и передавать третьим лицам.</w:t>
            </w:r>
          </w:p>
          <w:p w14:paraId="2CBC76CB"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552603BD" w14:textId="77777777" w:rsidR="007B4EF2" w:rsidRPr="00C5022D" w:rsidRDefault="007B4EF2" w:rsidP="00FF64EA">
            <w:pPr>
              <w:pStyle w:val="afd"/>
              <w:tabs>
                <w:tab w:val="left" w:pos="33"/>
                <w:tab w:val="left" w:pos="600"/>
              </w:tabs>
              <w:ind w:left="33" w:right="139"/>
              <w:rPr>
                <w:rFonts w:ascii="Times New Roman" w:hAnsi="Times New Roman"/>
                <w:b/>
                <w:sz w:val="24"/>
                <w:szCs w:val="24"/>
                <w:lang w:val="ru-RU" w:eastAsia="ko-KR"/>
              </w:rPr>
            </w:pPr>
            <w:r w:rsidRPr="00C5022D">
              <w:rPr>
                <w:rFonts w:ascii="Times New Roman" w:hAnsi="Times New Roman"/>
                <w:b/>
                <w:sz w:val="24"/>
                <w:szCs w:val="24"/>
                <w:lang w:val="ru-RU" w:eastAsia="ko-KR"/>
              </w:rPr>
              <w:t>Статья 14. ДОСРОЧНОЕ ПРЕКРАЩЕНИЕ ДЕЙСТВИЯ ДОГОВОРА</w:t>
            </w:r>
            <w:bookmarkStart w:id="15" w:name="_Toc46825738"/>
            <w:bookmarkStart w:id="16" w:name="_Toc46825591"/>
            <w:bookmarkStart w:id="17" w:name="_Toc44756933"/>
            <w:bookmarkStart w:id="18" w:name="_Toc44750800"/>
            <w:bookmarkStart w:id="19" w:name="_Toc44749428"/>
            <w:bookmarkStart w:id="20" w:name="_Toc46825741"/>
            <w:bookmarkStart w:id="21" w:name="_Toc46825594"/>
            <w:bookmarkStart w:id="22" w:name="_Toc44756936"/>
            <w:bookmarkStart w:id="23" w:name="_Toc44750803"/>
            <w:bookmarkStart w:id="24" w:name="_Toc44749434"/>
          </w:p>
          <w:p w14:paraId="2E6A5A21" w14:textId="77777777" w:rsidR="007B4EF2" w:rsidRPr="00C5022D" w:rsidRDefault="007B4EF2" w:rsidP="00FF64EA">
            <w:pPr>
              <w:pStyle w:val="afd"/>
              <w:tabs>
                <w:tab w:val="left" w:pos="33"/>
                <w:tab w:val="left" w:pos="600"/>
              </w:tabs>
              <w:ind w:left="33" w:right="139"/>
              <w:rPr>
                <w:rFonts w:ascii="Times New Roman" w:hAnsi="Times New Roman"/>
                <w:b/>
                <w:sz w:val="24"/>
                <w:szCs w:val="24"/>
                <w:lang w:val="ru-RU" w:eastAsia="ko-KR"/>
              </w:rPr>
            </w:pPr>
            <w:r w:rsidRPr="00C5022D">
              <w:rPr>
                <w:rFonts w:ascii="Times New Roman" w:hAnsi="Times New Roman"/>
                <w:b/>
                <w:sz w:val="24"/>
                <w:szCs w:val="24"/>
                <w:lang w:val="ru-RU" w:eastAsia="ko-KR"/>
              </w:rPr>
              <w:t>14.1.  Досрочное расторжение Договора до Даты начала   Услуг</w:t>
            </w:r>
            <w:bookmarkEnd w:id="15"/>
            <w:bookmarkEnd w:id="16"/>
            <w:bookmarkEnd w:id="17"/>
            <w:bookmarkEnd w:id="18"/>
            <w:bookmarkEnd w:id="19"/>
            <w:r w:rsidRPr="00C5022D">
              <w:rPr>
                <w:rFonts w:ascii="Times New Roman" w:hAnsi="Times New Roman"/>
                <w:b/>
                <w:sz w:val="24"/>
                <w:szCs w:val="24"/>
                <w:lang w:val="ru-RU" w:eastAsia="ko-KR"/>
              </w:rPr>
              <w:t>.</w:t>
            </w:r>
            <w:bookmarkStart w:id="25" w:name="_Toc44749429"/>
          </w:p>
          <w:p w14:paraId="79FA3C28"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4110701E"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14.1.1. Заказчик имеет право расторгнуть настоящий Договор в любое время в одностороннем порядке до Даты начала Услуг, направив Исполнителю Уведомление. При этом Заказчик не несет ответственности по осуществлению каких-либо платежей Исполнителю, связанных с таким расторжением</w:t>
            </w:r>
            <w:bookmarkEnd w:id="25"/>
            <w:r w:rsidRPr="00C5022D">
              <w:rPr>
                <w:rFonts w:ascii="Times New Roman" w:hAnsi="Times New Roman"/>
                <w:sz w:val="24"/>
                <w:szCs w:val="24"/>
                <w:lang w:val="ru-RU" w:eastAsia="ko-KR"/>
              </w:rPr>
              <w:t>.</w:t>
            </w:r>
            <w:bookmarkStart w:id="26" w:name="_Toc44749430"/>
            <w:bookmarkEnd w:id="20"/>
            <w:bookmarkEnd w:id="21"/>
            <w:bookmarkEnd w:id="22"/>
            <w:bookmarkEnd w:id="23"/>
            <w:bookmarkEnd w:id="24"/>
            <w:bookmarkEnd w:id="26"/>
          </w:p>
          <w:p w14:paraId="2EA9F75B"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xml:space="preserve">14.1.2. Исполнитель имеет право расторгнуть настоящий Договор до Даты начала Услуг, если он имеет основания полагать или достоверно знает, что не будет готов предоставить соответствующий квалифицированный персонал или документы и/или разрешения, требуемые до Даты начала  Услуг. </w:t>
            </w:r>
            <w:bookmarkStart w:id="27" w:name="_Toc44749431"/>
            <w:bookmarkEnd w:id="27"/>
          </w:p>
          <w:p w14:paraId="08CF23DD" w14:textId="77777777" w:rsidR="007B4EF2" w:rsidRPr="00C5022D" w:rsidRDefault="007B4EF2" w:rsidP="00FF64EA">
            <w:pPr>
              <w:pStyle w:val="afd"/>
              <w:tabs>
                <w:tab w:val="left" w:pos="33"/>
                <w:tab w:val="left" w:pos="600"/>
              </w:tabs>
              <w:ind w:left="33" w:right="139"/>
              <w:rPr>
                <w:rFonts w:ascii="Times New Roman" w:hAnsi="Times New Roman"/>
                <w:b/>
                <w:sz w:val="24"/>
                <w:szCs w:val="24"/>
                <w:lang w:val="ru-RU" w:eastAsia="ko-KR"/>
              </w:rPr>
            </w:pPr>
          </w:p>
          <w:p w14:paraId="49832A56" w14:textId="77777777" w:rsidR="007B4EF2" w:rsidRPr="00C5022D" w:rsidRDefault="007B4EF2" w:rsidP="00FF64EA">
            <w:pPr>
              <w:pStyle w:val="afd"/>
              <w:tabs>
                <w:tab w:val="left" w:pos="33"/>
                <w:tab w:val="left" w:pos="600"/>
              </w:tabs>
              <w:ind w:left="33" w:right="139"/>
              <w:rPr>
                <w:rFonts w:ascii="Times New Roman" w:hAnsi="Times New Roman"/>
                <w:b/>
                <w:sz w:val="24"/>
                <w:szCs w:val="24"/>
                <w:lang w:val="ru-RU" w:eastAsia="ko-KR"/>
              </w:rPr>
            </w:pPr>
            <w:r w:rsidRPr="00C5022D">
              <w:rPr>
                <w:rFonts w:ascii="Times New Roman" w:hAnsi="Times New Roman"/>
                <w:b/>
                <w:sz w:val="24"/>
                <w:szCs w:val="24"/>
                <w:lang w:val="ru-RU" w:eastAsia="ko-KR"/>
              </w:rPr>
              <w:t>14.2.  Досрочное расторжение Договора в период выполнения  Услуг.</w:t>
            </w:r>
          </w:p>
          <w:p w14:paraId="47FBFBA2"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14.2.1.  Заказчик вправе, в любое время после того, как произошло любое из событий, указанных ниже, расторгнуть Договор сразу же после представления Исполнителю Уведомления о расторжении Договора в случае:</w:t>
            </w:r>
          </w:p>
          <w:p w14:paraId="28F16040" w14:textId="77777777" w:rsidR="007B4EF2" w:rsidRPr="00C5022D" w:rsidRDefault="007B4EF2" w:rsidP="004C28AD">
            <w:pPr>
              <w:pStyle w:val="afd"/>
              <w:numPr>
                <w:ilvl w:val="0"/>
                <w:numId w:val="26"/>
              </w:numPr>
              <w:tabs>
                <w:tab w:val="left" w:pos="33"/>
                <w:tab w:val="left" w:pos="389"/>
              </w:tabs>
              <w:ind w:left="33" w:right="139" w:firstLine="0"/>
              <w:rPr>
                <w:rFonts w:ascii="Times New Roman" w:hAnsi="Times New Roman"/>
                <w:sz w:val="24"/>
                <w:szCs w:val="24"/>
                <w:lang w:val="ru-RU" w:eastAsia="ko-KR"/>
              </w:rPr>
            </w:pPr>
            <w:r w:rsidRPr="00C5022D">
              <w:rPr>
                <w:rFonts w:ascii="Times New Roman" w:hAnsi="Times New Roman"/>
                <w:sz w:val="24"/>
                <w:szCs w:val="24"/>
                <w:lang w:val="ru-RU" w:eastAsia="ko-KR"/>
              </w:rPr>
              <w:t xml:space="preserve">признания Исполнителя банкротом; </w:t>
            </w:r>
          </w:p>
          <w:p w14:paraId="4F064E64" w14:textId="77777777" w:rsidR="007B4EF2" w:rsidRPr="00C5022D" w:rsidRDefault="007B4EF2" w:rsidP="004C28AD">
            <w:pPr>
              <w:pStyle w:val="afd"/>
              <w:numPr>
                <w:ilvl w:val="0"/>
                <w:numId w:val="26"/>
              </w:numPr>
              <w:tabs>
                <w:tab w:val="left" w:pos="33"/>
                <w:tab w:val="left" w:pos="389"/>
              </w:tabs>
              <w:ind w:left="33" w:right="139" w:firstLine="0"/>
              <w:rPr>
                <w:rFonts w:ascii="Times New Roman" w:hAnsi="Times New Roman"/>
                <w:sz w:val="24"/>
                <w:szCs w:val="24"/>
                <w:lang w:val="ru-RU" w:eastAsia="ko-KR"/>
              </w:rPr>
            </w:pPr>
            <w:r w:rsidRPr="00C5022D">
              <w:rPr>
                <w:rFonts w:ascii="Times New Roman" w:hAnsi="Times New Roman"/>
                <w:sz w:val="24"/>
                <w:szCs w:val="24"/>
                <w:lang w:val="ru-RU" w:eastAsia="ko-KR"/>
              </w:rPr>
              <w:t xml:space="preserve">уступки Исполнителем права собственности на все свое имущество в пользу кредиторов; </w:t>
            </w:r>
          </w:p>
          <w:p w14:paraId="3FFA35AF" w14:textId="77777777" w:rsidR="007B4EF2" w:rsidRPr="00C5022D" w:rsidRDefault="007B4EF2" w:rsidP="004C28AD">
            <w:pPr>
              <w:pStyle w:val="afd"/>
              <w:numPr>
                <w:ilvl w:val="0"/>
                <w:numId w:val="26"/>
              </w:numPr>
              <w:tabs>
                <w:tab w:val="left" w:pos="33"/>
                <w:tab w:val="left" w:pos="389"/>
              </w:tabs>
              <w:ind w:left="33" w:right="139" w:firstLine="0"/>
              <w:rPr>
                <w:rFonts w:ascii="Times New Roman" w:hAnsi="Times New Roman"/>
                <w:sz w:val="24"/>
                <w:szCs w:val="24"/>
                <w:lang w:val="ru-RU" w:eastAsia="ko-KR"/>
              </w:rPr>
            </w:pPr>
            <w:r w:rsidRPr="00C5022D">
              <w:rPr>
                <w:rFonts w:ascii="Times New Roman" w:hAnsi="Times New Roman"/>
                <w:sz w:val="24"/>
                <w:szCs w:val="24"/>
                <w:lang w:val="ru-RU" w:eastAsia="ko-KR"/>
              </w:rPr>
              <w:t>признания Исполнителя в письменной форме собственной несостоятельности в отношении общего погашения долгов в срок;</w:t>
            </w:r>
          </w:p>
          <w:p w14:paraId="7CEA4EDD" w14:textId="77777777" w:rsidR="007B4EF2" w:rsidRPr="00C5022D" w:rsidRDefault="007B4EF2" w:rsidP="004C28AD">
            <w:pPr>
              <w:pStyle w:val="afd"/>
              <w:numPr>
                <w:ilvl w:val="0"/>
                <w:numId w:val="26"/>
              </w:numPr>
              <w:tabs>
                <w:tab w:val="left" w:pos="33"/>
                <w:tab w:val="left" w:pos="389"/>
              </w:tabs>
              <w:ind w:left="33" w:right="139" w:firstLine="0"/>
              <w:rPr>
                <w:rFonts w:ascii="Times New Roman" w:hAnsi="Times New Roman"/>
                <w:sz w:val="24"/>
                <w:szCs w:val="24"/>
                <w:lang w:val="ru-RU" w:eastAsia="ko-KR"/>
              </w:rPr>
            </w:pPr>
            <w:r w:rsidRPr="00C5022D">
              <w:rPr>
                <w:rFonts w:ascii="Times New Roman" w:hAnsi="Times New Roman"/>
                <w:sz w:val="24"/>
                <w:szCs w:val="24"/>
                <w:lang w:val="ru-RU" w:eastAsia="ko-KR"/>
              </w:rPr>
              <w:t xml:space="preserve">возбуждения в отношении Исполнителя дела в соответствии с законами по назначению управляющих в рамках законодательства о банкротстве; </w:t>
            </w:r>
          </w:p>
          <w:p w14:paraId="43E081C0" w14:textId="77777777" w:rsidR="007B4EF2" w:rsidRPr="00C5022D" w:rsidRDefault="007B4EF2" w:rsidP="004C28AD">
            <w:pPr>
              <w:pStyle w:val="afd"/>
              <w:numPr>
                <w:ilvl w:val="0"/>
                <w:numId w:val="26"/>
              </w:numPr>
              <w:tabs>
                <w:tab w:val="left" w:pos="33"/>
                <w:tab w:val="left" w:pos="389"/>
              </w:tabs>
              <w:ind w:left="33" w:right="139" w:firstLine="0"/>
              <w:rPr>
                <w:rFonts w:ascii="Times New Roman" w:hAnsi="Times New Roman"/>
                <w:sz w:val="24"/>
                <w:szCs w:val="24"/>
                <w:lang w:val="ru-RU" w:eastAsia="ko-KR"/>
              </w:rPr>
            </w:pPr>
            <w:r w:rsidRPr="00C5022D">
              <w:rPr>
                <w:rFonts w:ascii="Times New Roman" w:hAnsi="Times New Roman"/>
                <w:sz w:val="24"/>
                <w:szCs w:val="24"/>
                <w:lang w:val="ru-RU" w:eastAsia="ko-KR"/>
              </w:rPr>
              <w:t>добровольного объявления Исполнителем себя банкротом или реорганизации Исполнителя, и/или иных других действий, ведущих к значительному затруднению в способности Исполнителя исполнить свои обязательства по Договору;</w:t>
            </w:r>
          </w:p>
          <w:p w14:paraId="16DE7A32"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14.2.2.   Заказчик вправе расторгнуть Договор в одностороннем порядке в случаях:</w:t>
            </w:r>
          </w:p>
          <w:p w14:paraId="700282AA"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в силу не целесообразности дальнейших договорных взаимоотношений с уведомлением за 10 (десять) рабочих дней до расторжения, оплатив фактический объем оказанных услуг на день такого расторжения ;</w:t>
            </w:r>
          </w:p>
          <w:p w14:paraId="2B5B9DEF"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приостановки выполнения  Услуг на период 20 календарных дней подряд по причине форс-мажорных обстоятельств. Такое расторжение Договора вступает в силу с момента остановки выполнения  Услуг в связи с обстоятельствами форс-мажор. В этом случае Исполнитель предоставляет Заказчику всю документацию в объеме фактически выполненных  Услуг. Исполнителю производится оплата выполненных  Услуг на день расторжения Договора с учетом выплаченных сумм.</w:t>
            </w:r>
          </w:p>
          <w:p w14:paraId="0D9F7835"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39D32F18"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74C69C22"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14.2.3. Расторжение Договора, кроме случаев, указанных в пункте 14.1. Договора, оформляется путем направления письменного уведомления о расторжении Договора. В уведомлении должен оговариваться объем аннулированных обязательств, а также дата, с которой Договор расторгается. Когда Договор аннулируется в силу таких обстоятельств (пункты 14.2.1, 14.2.2), Исполнитель вправе требовать оплату только за фактические затраты понесенные Исполнителем на дату расторжения Договора, с учетом условий Приложения №3 к настоящему Договору.</w:t>
            </w:r>
          </w:p>
          <w:p w14:paraId="75C27B24"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0260BB0B"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14.2.4.  Если Заказчик не оплачивает счет, в полном Объеме, в течение 10 (десяти) рабочих дней после числа истечения срока как предусмотрено условиями данного Договора, то Стороны, по требованию Исполнителя, проведут встречу в удобное время. На такой встрече Заказчик уведомляет Исполнителя о предпринимаемых мерах по оплате. Если по итогам проведенной встречи Заказчик продолжает не оплачивать Исполнителю в течение 10 (десяти) рабочих дней после даты встречи Исполнителя и Заказчика, то Исполнитель имеет право приостановить оказание Услуги до тех пор, пока оплата не будет произведена, или отказаться от исполнения Договора или расторгнуть Договор в одностороннем внесудебном порядке, направив письменное уведомление Заказчику не менее чем за 20 (двадцать) календарных дней до предполагаемой даты расторжения Договора или отказа от исполнения Договора. В случае досрочного расторжения Договора по основаниям, изложенным в настоящем Пункте 14.2.4; Заказчик обязуется полностью оплатить принятые Услуги, предоставленные до расторжения Договора либо даты, указанной в уведомлении о расторжении (в зависимости от более ранней даты).</w:t>
            </w:r>
          </w:p>
          <w:p w14:paraId="53F43DAE"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31F88BC0"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27161467" w14:textId="77777777" w:rsidR="007B4EF2" w:rsidRPr="00C5022D" w:rsidRDefault="007B4EF2" w:rsidP="00FF64EA">
            <w:pPr>
              <w:pStyle w:val="afd"/>
              <w:tabs>
                <w:tab w:val="left" w:pos="33"/>
                <w:tab w:val="left" w:pos="600"/>
              </w:tabs>
              <w:ind w:left="33" w:right="139"/>
              <w:rPr>
                <w:rFonts w:ascii="Times New Roman" w:hAnsi="Times New Roman"/>
                <w:b/>
                <w:sz w:val="24"/>
                <w:szCs w:val="24"/>
                <w:lang w:val="ru-RU" w:eastAsia="ko-KR"/>
              </w:rPr>
            </w:pPr>
            <w:r w:rsidRPr="00C5022D">
              <w:rPr>
                <w:rFonts w:ascii="Times New Roman" w:hAnsi="Times New Roman"/>
                <w:b/>
                <w:sz w:val="24"/>
                <w:szCs w:val="24"/>
                <w:lang w:val="ru-RU" w:eastAsia="ko-KR"/>
              </w:rPr>
              <w:t>Статья 15.  ПОРЯДОК РАЗРЕШЕНИЯ СПОРОВ И РАЗНОГЛАСИЙ</w:t>
            </w:r>
          </w:p>
          <w:p w14:paraId="06845A58" w14:textId="77777777" w:rsidR="007B4EF2" w:rsidRPr="00C5022D" w:rsidRDefault="007B4EF2" w:rsidP="00FF64EA">
            <w:pPr>
              <w:pStyle w:val="afd"/>
              <w:tabs>
                <w:tab w:val="left" w:pos="33"/>
                <w:tab w:val="left" w:pos="600"/>
              </w:tabs>
              <w:ind w:left="33" w:right="139"/>
              <w:rPr>
                <w:rFonts w:ascii="Times New Roman" w:hAnsi="Times New Roman"/>
                <w:b/>
                <w:sz w:val="24"/>
                <w:szCs w:val="24"/>
                <w:lang w:val="ru-RU" w:eastAsia="ko-KR"/>
              </w:rPr>
            </w:pPr>
          </w:p>
          <w:p w14:paraId="15196A1E"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15.1. Стороны приложат все усилия для разрешения по согласованию путем переговоров любых разногласий, вытекающих или связанных с данным Договором. Такие разногласия должны быть официально заявлены заинтересованной Стороной другой Стороне в письменной форме, с должной ссылкой на настоящую Статью, после чего Стороны постараются разрешить такой спор путем переговоров.</w:t>
            </w:r>
          </w:p>
          <w:p w14:paraId="1E8A98E5"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0B08CB4E" w14:textId="4AC63B89"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xml:space="preserve">15.2. Если в течение 30 (тридцати) рабочих дней после начала таких переговоров Заказчик и Исполнитель не смогут разрешить спор по Договору, то все споры, разногласия, требования, возникающие в связи с Договором подлежат разрешению в судах Республики Казахстан. </w:t>
            </w:r>
          </w:p>
          <w:p w14:paraId="6B6C30F9"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309F9ECB"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769B9F98" w14:textId="77777777" w:rsidR="007B4EF2" w:rsidRPr="00C5022D" w:rsidRDefault="007B4EF2" w:rsidP="00FF64EA">
            <w:pPr>
              <w:pStyle w:val="afd"/>
              <w:tabs>
                <w:tab w:val="left" w:pos="33"/>
                <w:tab w:val="left" w:pos="600"/>
              </w:tabs>
              <w:ind w:left="33" w:right="139"/>
              <w:rPr>
                <w:rFonts w:ascii="Times New Roman" w:hAnsi="Times New Roman"/>
                <w:b/>
                <w:sz w:val="24"/>
                <w:szCs w:val="24"/>
                <w:lang w:val="ru-RU" w:eastAsia="ko-KR"/>
              </w:rPr>
            </w:pPr>
            <w:r w:rsidRPr="00C5022D">
              <w:rPr>
                <w:rFonts w:ascii="Times New Roman" w:hAnsi="Times New Roman"/>
                <w:b/>
                <w:sz w:val="24"/>
                <w:szCs w:val="24"/>
                <w:lang w:val="ru-RU" w:eastAsia="ko-KR"/>
              </w:rPr>
              <w:t>Статья 16. ОСОБЫЕ УСЛОВИЯ</w:t>
            </w:r>
          </w:p>
          <w:p w14:paraId="4B467FDB"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16.1. Заказчик ТОО «Жамбыл Петролеум» является Оператором по освоению участка Жамбыл, расположенного в казахстанском секторе Каспийского моря. В случае если Уполномоченным Органом будет принято решение о замене Оператора по освоению участка Жамбыл, все права и обязанности ТОО «Жамбыл Петролеум» по Договору переходят к новому Оператору с момента принятия такого решения. Исполнитель не вправе осуществлять как полностью так и частично передачу прав требования к Заказчику без письменного согласия последнего.</w:t>
            </w:r>
          </w:p>
          <w:p w14:paraId="19BFE1BF"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6AA3D54A"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16.2. Изменения и дополнения условий Договора имеют юридическую силу для любой из Сторон лишь в том случае, если они совершены в письменном виде и подписаны уполномоченными на то представителями каждой Стороны. Такие изменения и дополнения являются неотъемлемыми частями Договора. Стороны не вправе вносить в настоящий Договор какие-либо изменения и дополнения, которые могут изменить условия, ставшие основанием для выбора Исполнителя на конкурсе по закупке  Услуг.</w:t>
            </w:r>
          </w:p>
          <w:p w14:paraId="2A3A64D5" w14:textId="1A0E1248"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16.3. Договор составлен на русском и казахском языках, в 3-х (трех) экземплярах по одному для каждой из Сторон и Недропользователя. В случае какого-либо несоответствия или спора в отношении Договора и приложений к данному Договору или в случае любого арбитража, версия на русском языке будет использоваться для разрешения такого несоответствия или спора.</w:t>
            </w:r>
          </w:p>
          <w:p w14:paraId="1D3AF6E7"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16.4. Каждая Сторона соглашается с тем, что все законы, правила и нормативные акты органов власти Республики Казахстан, которые действуют на данный момент или могут быть приняты после вступления Договора в силу, применимы к исполнению в рамках Договора. Если какое-либо положение Договора не соответствует или противоречит какому-либо закону, правилу или иному нормативному правовому акту, оно должно быть приведено в соответствие с требованиями таких актов.</w:t>
            </w:r>
          </w:p>
          <w:p w14:paraId="7A1EC63E"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71440D3D" w14:textId="77777777" w:rsidR="007B4EF2" w:rsidRPr="00C5022D" w:rsidRDefault="007B4EF2" w:rsidP="00FF64EA">
            <w:pPr>
              <w:pStyle w:val="afd"/>
              <w:tabs>
                <w:tab w:val="left" w:pos="33"/>
                <w:tab w:val="left" w:pos="600"/>
              </w:tabs>
              <w:ind w:left="33" w:right="139"/>
              <w:rPr>
                <w:rFonts w:ascii="Times New Roman" w:hAnsi="Times New Roman"/>
                <w:sz w:val="24"/>
                <w:szCs w:val="24"/>
                <w:lang w:val="ru-RU" w:eastAsia="ko-KR"/>
              </w:rPr>
            </w:pPr>
          </w:p>
          <w:p w14:paraId="09A83FEC" w14:textId="77777777" w:rsidR="007B4EF2" w:rsidRPr="00C5022D" w:rsidRDefault="007B4EF2" w:rsidP="006B600F">
            <w:pPr>
              <w:tabs>
                <w:tab w:val="clear" w:pos="1080"/>
                <w:tab w:val="left" w:pos="600"/>
              </w:tabs>
              <w:ind w:left="33" w:right="139" w:hanging="33"/>
              <w:rPr>
                <w:rFonts w:ascii="Times New Roman" w:eastAsia="Malgun Gothic" w:hAnsi="Times New Roman"/>
                <w:b/>
                <w:sz w:val="24"/>
                <w:szCs w:val="24"/>
                <w:lang w:val="ru-RU" w:eastAsia="en-US"/>
              </w:rPr>
            </w:pPr>
            <w:r w:rsidRPr="00C5022D">
              <w:rPr>
                <w:rFonts w:ascii="Times New Roman" w:eastAsia="Malgun Gothic" w:hAnsi="Times New Roman"/>
                <w:b/>
                <w:sz w:val="24"/>
                <w:szCs w:val="24"/>
                <w:lang w:val="ru-RU" w:eastAsia="en-US"/>
              </w:rPr>
              <w:t>Статья 17.  ОХРАНА ЗДОРОВЬЯ, ТРУДА И ОКРУЖАЮЩЕЙ СРЕДЫ</w:t>
            </w:r>
          </w:p>
          <w:p w14:paraId="5ABCC77B" w14:textId="77777777" w:rsidR="007B4EF2" w:rsidRPr="00C5022D" w:rsidRDefault="007B4EF2" w:rsidP="006B600F">
            <w:pPr>
              <w:tabs>
                <w:tab w:val="clear" w:pos="1080"/>
                <w:tab w:val="left" w:pos="600"/>
              </w:tabs>
              <w:ind w:left="33" w:right="139" w:hanging="33"/>
              <w:rPr>
                <w:rFonts w:ascii="Times New Roman" w:hAnsi="Times New Roman"/>
                <w:b/>
                <w:sz w:val="24"/>
                <w:szCs w:val="24"/>
                <w:lang w:val="ru-RU"/>
              </w:rPr>
            </w:pPr>
          </w:p>
          <w:p w14:paraId="16A8FCE8"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17.1. Статья по управлению охраной здоровья, труда и окружающей среды (далее – ОЗТОС) является неотъемлемой частью Договора и служит для определения порядка действий по идентификации, устранению и контролю тех опасных факторов и рисков, которые возникают вследствие выполнения Исполнителем основных условий Договора и представляют или могут представлять угрозу здоровью людей, окружающей среде, имуществу Заказчика и/или третьих лиц.</w:t>
            </w:r>
          </w:p>
          <w:p w14:paraId="173DB04C"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34A11BB1"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6BFAFE49"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xml:space="preserve">17.2.  Заказчик несет ответственность и уделяет особое внимание вопросам ОЗТОС при планировании и осуществлении производственных задач, в связи, с чем предъявляет ряд требований к привлекаемым подрядным и субподрядным организациям, а также полностью и/или частично переуступает ответственность за соблюдение требований законодательства РК и Договора в области ОЗТОС, в порядке, установленном законодательством РК и согласно условиями Договора.  </w:t>
            </w:r>
          </w:p>
          <w:p w14:paraId="23B0251A"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16FA2498"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17.3. В настоящем разделе изложены принципиальные требования Заказчика, предъявляемые к деятельности подрядных организаций в отношении ОЗТОС и основывающиеся на требованиях законодательства РК, целях и задачах Заказчика, его обязательствах, политиках, внутренних положениях и документах, а также общепринятой производственной практикой в данной сфере.</w:t>
            </w:r>
          </w:p>
          <w:p w14:paraId="155A8841"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17.4. С момента подписания Договора Исполнитель несет ответственность в соответствии с законодательством РК и согласно условиям Договора, в том числе в области ОЗТОС.</w:t>
            </w:r>
          </w:p>
          <w:p w14:paraId="4D29DF75"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xml:space="preserve">17.5. Исполнитель по осуществляемой им в рамках Договора производственной деятельности и на протяжении всего периода оказания услуг, гарантирует Заказчику самостоятельное (без дополнительной оплаты) выполнение изложенных в настоящей статье требований по ОЗТОС. </w:t>
            </w:r>
          </w:p>
          <w:p w14:paraId="5A6E6E09"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xml:space="preserve">17.6. В случае возникновения причин, не позволяющих Исполнителю обеспечить выполнение применимых к его деятельности требований по ОЗТОС изложенных в настоящем разделе Договора, Исполнитель незамедлительно, в письменном виде  информирует руководство Заказчика о  таких причинах. Более того Исполнитель также как и заказчик имеет право приостановить оказание Услуг в случае возникновения опасности их продолжения до момента, пока условия не станут безопасными. </w:t>
            </w:r>
          </w:p>
          <w:p w14:paraId="598023A3"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17.7. Исполнитель обеспечивает линейную ответственность в отношении ОЗТОС на всех уровнях, не возлагая ее на одного человека в рамках своей организационной структуры. Обязанности по ОЗТОС должны распределяться среди всех работников, привлекаемых Исполнителем для выполнения Договора, в том числе и работников привлекаемых Исполнителем  субподрядных организаций.</w:t>
            </w:r>
          </w:p>
          <w:p w14:paraId="378C1B15"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23E41249"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17.8. Исполнитель гарантирует привлечение квалифицированного персонала для выполнения Договора. Весь привлекаемый Исполнителем и его субподрядными организациями персонал должен соответствовать квалификационным требованиям по должности и пройти проверку знаний по профессии.</w:t>
            </w:r>
          </w:p>
          <w:p w14:paraId="14F7B6CB"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7F9E4DD6"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17.9. Исполнитель обязуется за собственный счет обеспечить все необходимое обучение, в том числе в области  промышленной безопасности и ОЗТОС, в соответствии со спецификацией работ для персонала Исполнителя и персонала его субподрядных организаций привлекаемых для предоставления услуг в рамках Договора. Весь персонал Исполнителя, работающий на морских объектах, должен пройти обязательное обучение, указанное ниже. Обучение должно проводиться в учебном центре, имеющем аккредитацию OPITO.</w:t>
            </w:r>
          </w:p>
          <w:p w14:paraId="5C511A46"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6A408BC1"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tbl>
            <w:tblPr>
              <w:tblpPr w:leftFromText="180" w:rightFromText="180" w:vertAnchor="text" w:horzAnchor="margin" w:tblpY="-124"/>
              <w:tblOverlap w:val="never"/>
              <w:tblW w:w="4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9"/>
              <w:gridCol w:w="1281"/>
              <w:gridCol w:w="1357"/>
              <w:gridCol w:w="1041"/>
            </w:tblGrid>
            <w:tr w:rsidR="007B4EF2" w:rsidRPr="00C5022D" w14:paraId="2AF8BBF0" w14:textId="77777777" w:rsidTr="00146734">
              <w:trPr>
                <w:trHeight w:val="732"/>
              </w:trPr>
              <w:tc>
                <w:tcPr>
                  <w:tcW w:w="1299" w:type="dxa"/>
                </w:tcPr>
                <w:p w14:paraId="493E6851"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Специальные навыки – название курса</w:t>
                  </w:r>
                </w:p>
              </w:tc>
              <w:tc>
                <w:tcPr>
                  <w:tcW w:w="1281" w:type="dxa"/>
                </w:tcPr>
                <w:p w14:paraId="7A34D944"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xml:space="preserve">Категории персонала, проходящие данный </w:t>
                  </w:r>
                  <w:r w:rsidRPr="00C5022D">
                    <w:rPr>
                      <w:rFonts w:ascii="Times New Roman" w:hAnsi="Times New Roman"/>
                      <w:sz w:val="24"/>
                      <w:szCs w:val="24"/>
                      <w:lang w:val="ru-RU" w:eastAsia="ko-KR"/>
                    </w:rPr>
                    <w:cr/>
                    <w:t>урс</w:t>
                  </w:r>
                </w:p>
              </w:tc>
              <w:tc>
                <w:tcPr>
                  <w:tcW w:w="1357" w:type="dxa"/>
                </w:tcPr>
                <w:p w14:paraId="588010D8"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Периодичность</w:t>
                  </w:r>
                </w:p>
              </w:tc>
              <w:tc>
                <w:tcPr>
                  <w:tcW w:w="1041" w:type="dxa"/>
                </w:tcPr>
                <w:p w14:paraId="44131426"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Сертификат</w:t>
                  </w:r>
                </w:p>
              </w:tc>
            </w:tr>
            <w:tr w:rsidR="007B4EF2" w:rsidRPr="00C5022D" w14:paraId="0448A05E" w14:textId="77777777" w:rsidTr="00146734">
              <w:trPr>
                <w:trHeight w:val="897"/>
              </w:trPr>
              <w:tc>
                <w:tcPr>
                  <w:tcW w:w="1299" w:type="dxa"/>
                </w:tcPr>
                <w:p w14:paraId="234EC0A1"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Правила выживания и техники безопасности в море</w:t>
                  </w:r>
                </w:p>
              </w:tc>
              <w:tc>
                <w:tcPr>
                  <w:tcW w:w="1281" w:type="dxa"/>
                </w:tcPr>
                <w:p w14:paraId="1F409D2F"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Вес персонал на рабочей площадке</w:t>
                  </w:r>
                </w:p>
              </w:tc>
              <w:tc>
                <w:tcPr>
                  <w:tcW w:w="1357" w:type="dxa"/>
                </w:tcPr>
                <w:p w14:paraId="0CDACC80"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Один раз в четыре года</w:t>
                  </w:r>
                </w:p>
              </w:tc>
              <w:tc>
                <w:tcPr>
                  <w:tcW w:w="1041" w:type="dxa"/>
                </w:tcPr>
                <w:p w14:paraId="40E3F55C"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Требуется</w:t>
                  </w:r>
                </w:p>
              </w:tc>
            </w:tr>
            <w:tr w:rsidR="007B4EF2" w:rsidRPr="007B4EF2" w14:paraId="0F480DCB" w14:textId="77777777" w:rsidTr="00146734">
              <w:trPr>
                <w:trHeight w:val="897"/>
              </w:trPr>
              <w:tc>
                <w:tcPr>
                  <w:tcW w:w="1299" w:type="dxa"/>
                </w:tcPr>
                <w:p w14:paraId="713CF6BC"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Обучение способам эвакуации с затонувшего вертолета</w:t>
                  </w:r>
                </w:p>
              </w:tc>
              <w:tc>
                <w:tcPr>
                  <w:tcW w:w="1281" w:type="dxa"/>
                </w:tcPr>
                <w:p w14:paraId="4AD27A2A"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Вес персонал на рабочей площадк</w:t>
                  </w:r>
                </w:p>
              </w:tc>
              <w:tc>
                <w:tcPr>
                  <w:tcW w:w="1357" w:type="dxa"/>
                </w:tcPr>
                <w:p w14:paraId="07A57E72"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xml:space="preserve">Один раз в </w:t>
                  </w:r>
                  <w:r w:rsidRPr="00C5022D">
                    <w:rPr>
                      <w:rFonts w:ascii="Times New Roman" w:hAnsi="Times New Roman"/>
                      <w:sz w:val="24"/>
                      <w:szCs w:val="24"/>
                      <w:lang w:val="ru-RU" w:eastAsia="ko-KR"/>
                    </w:rPr>
                    <w:cr/>
                    <w:t>етыре года</w:t>
                  </w:r>
                </w:p>
              </w:tc>
              <w:tc>
                <w:tcPr>
                  <w:tcW w:w="1041" w:type="dxa"/>
                </w:tcPr>
                <w:p w14:paraId="72F07F14"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Требуется</w:t>
                  </w:r>
                </w:p>
              </w:tc>
            </w:tr>
          </w:tbl>
          <w:p w14:paraId="2E69DF86" w14:textId="77777777" w:rsidR="007B4EF2" w:rsidRPr="00C5022D" w:rsidRDefault="007B4EF2" w:rsidP="00763E59">
            <w:pPr>
              <w:tabs>
                <w:tab w:val="left" w:pos="33"/>
                <w:tab w:val="left" w:pos="600"/>
              </w:tabs>
              <w:ind w:left="0" w:right="139" w:firstLine="0"/>
              <w:rPr>
                <w:rFonts w:ascii="Times New Roman" w:hAnsi="Times New Roman"/>
                <w:sz w:val="24"/>
                <w:szCs w:val="24"/>
                <w:lang w:val="ru-RU" w:eastAsia="ko-KR"/>
              </w:rPr>
            </w:pPr>
          </w:p>
          <w:p w14:paraId="5A45CB08" w14:textId="77777777" w:rsidR="007B4EF2" w:rsidRPr="00C5022D" w:rsidRDefault="007B4EF2" w:rsidP="00763E59">
            <w:pPr>
              <w:tabs>
                <w:tab w:val="left" w:pos="33"/>
                <w:tab w:val="left" w:pos="600"/>
              </w:tabs>
              <w:ind w:left="0" w:right="139" w:firstLine="0"/>
              <w:rPr>
                <w:rFonts w:ascii="Times New Roman" w:hAnsi="Times New Roman"/>
                <w:sz w:val="24"/>
                <w:szCs w:val="24"/>
                <w:lang w:val="ru-RU" w:eastAsia="ko-KR"/>
              </w:rPr>
            </w:pPr>
            <w:r w:rsidRPr="00C5022D">
              <w:rPr>
                <w:rFonts w:ascii="Times New Roman" w:hAnsi="Times New Roman"/>
                <w:sz w:val="24"/>
                <w:szCs w:val="24"/>
                <w:lang w:val="ru-RU" w:eastAsia="ko-KR"/>
              </w:rPr>
              <w:t>17.10. Исполнитель должен информировать Заказчика  и представлять отчет обо всех случаях производственного травматизма влекущих потерю трудоспособности персонала Исполнителя, а также прочих инцидентах и происшествиях произошедших по месту и в момент оказания услуг. Заказчик может потребовать от Исполнителя представления дополнительных разъяснений и принятия мер с целью недопущения повторения подобных случаев.</w:t>
            </w:r>
          </w:p>
          <w:p w14:paraId="428AEB24" w14:textId="77777777" w:rsidR="007B4EF2" w:rsidRPr="00C5022D" w:rsidRDefault="007B4EF2" w:rsidP="00763E59">
            <w:pPr>
              <w:tabs>
                <w:tab w:val="left" w:pos="33"/>
                <w:tab w:val="left" w:pos="600"/>
              </w:tabs>
              <w:ind w:left="0" w:right="139" w:firstLine="0"/>
              <w:rPr>
                <w:rFonts w:ascii="Times New Roman" w:hAnsi="Times New Roman"/>
                <w:sz w:val="24"/>
                <w:szCs w:val="24"/>
                <w:lang w:val="ru-RU" w:eastAsia="ko-KR"/>
              </w:rPr>
            </w:pPr>
          </w:p>
          <w:p w14:paraId="48FAD907" w14:textId="28E0108D"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17.11. До момента предоставления услуг в рамках настоящего договора Исполнитель за свой счет должен обеспечить медицинскую проверку привлекаемого персонала на предмет соответствия физического и психического здоровья условиям труда, а также получение специализированных санитарных, медицинских и иных разрешений для выполнения работ рамках настоящего Договора персоналом Исполнителя, в соответствии с требованиями законодательства РК.</w:t>
            </w:r>
          </w:p>
          <w:p w14:paraId="5A64B34A"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xml:space="preserve">17.12. Исполнитель гарантирует исполнение требований трудового законодательства РК и несет ответственность за исполнение применимых статей, в том числе по обязательному страхованию работников Исполнителя, обеспечивающему покрытие расходов на оказание медицинской помощи и/или использовании услуг медицинских учреждений в пределах г.Атырау, г.Актау на случай экстренной медицинской эвакуации пострадавшего персонала Исполнителя. </w:t>
            </w:r>
          </w:p>
          <w:p w14:paraId="643EFE3D"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xml:space="preserve"> </w:t>
            </w:r>
          </w:p>
          <w:p w14:paraId="5FAC5AA0"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xml:space="preserve">17.13. Исполнитель за свой счет обязуется обеспечить достаточным количеством квалифицированного персонала обученного предоставлению первой медицинской помощи и надлежащими средствами для ее оказания, в случае если Исполнитель оказывает услуги в или за пределами ПБУ (на территории своих, партнерских и/или арендуемых производственных баз, складов, учреждений и/или судах). Заказчик обязуется обеспечить возможностью экстренной медицинской эвакуации  пострадавших с Места выполнения Услуг (ПБУ), согласно совестно разрабатываемого План Экстренного Реагирования при Медицинских Эвакуациях (ПЭРМЭ) Заказчика. </w:t>
            </w:r>
          </w:p>
          <w:p w14:paraId="721D9E9D"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7F9BADDB"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755ADBDA"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17.14. Исполнитель обязуется в полной мере обеспечить соблюдение требований по противопожарной безопасности, в случае если Исполнитель оказывает услуги на территории объектов используемой им инфраструктуры (на территории своих, партнерских и/или арендуемых производственных баз, складов, учреждений и/или судах).</w:t>
            </w:r>
          </w:p>
          <w:p w14:paraId="1269993B"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39B12CE9"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463AD85E"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5D14C414"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17.15. Исполнитель и его субподрядные организации должны за свой счет обеспечить привлекаемый ими персонал спецодеждой, специальной обувью и другими необходимыми средствами индивидуальной защиты (далее – СИЗ). Более того Исполнитель должен осуществлять строгий контроль применения СИЗ привлеченным персоналом. Все используемые СИЗ, должны соответствовать требованиям РК и специфике выполняемых работ.</w:t>
            </w:r>
          </w:p>
          <w:p w14:paraId="00B32084"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78282AD9"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72F314FB"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17.16. Заказчик оставляет за собой право на проведение инспекций и аудитов по ОЗТОС на объектах Исполнителя задействованных в оказании Услуг. Исполнитель в ходе таких инспекций и аудитов обязуется предоставить все материалы и документацию по ОЗТОС по собственной деятельности и деятельности субподрядных организаций, вовлеченных в исполнение настоящего договора, и обеспечить сопровождение представителей Заказчика. В случае получения замечаний и предписаний со стороны Заказчика, Исполнитель обязуется устранить их в установленный срок. Более того, Заказчик вправе привлечь третью сторону для осуществления инспекции и/или аудита в области ОЗТОС. Заказчик должен предупредить Исполнителя о предполагаемом проведении аудитов или инспекций как минимум за 7 (семь) календарных дней до предполагаемой даты их проведения. Заказчик должен предварительно предоставить план для аудита.</w:t>
            </w:r>
          </w:p>
          <w:p w14:paraId="7278E7C1"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3800AC70"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0CE403DB"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235FC52F"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xml:space="preserve">17.17. Исполнитель обязуется самостоятельно, за свой счет обеспечить проведение инспекции, прохождение сертификации и получение необходимых разрешений на предоставляемое Исполнителем оборудование и используемого в ходе оказания услуг. При этом Исполнитель несет ответственность за исправность такого оборудования на весь срок действия договора, а также гарантирует предоставление равноценной его замены в случае отказа. </w:t>
            </w:r>
          </w:p>
          <w:p w14:paraId="59ED2ECD"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7B1567BB" w14:textId="36E7B422"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17.18. Исполнитель обеспечивает безопасное обращение с опасными материалами и веществами в соответствии с применимыми требованиями законодательства РК, отраслевыми нормами и международными стандартами, а также ведет их учет, осуществляет маркировку, соблюдает меры предосторожности и рекомендации производителя по использованию.</w:t>
            </w:r>
          </w:p>
          <w:p w14:paraId="57043C80" w14:textId="5E387C4E"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17.19. Исполнитель в обязательном порядке предоставляют информацию в области ОЗТОС, согласно Таблице (Сведения по ОЗТОС) Приложения № 2 к Договору. Отсутствие или неполное предоставление запрашиваемых сведений может послужить основанием для отклонения Исполнителя.</w:t>
            </w:r>
          </w:p>
          <w:p w14:paraId="6D46E261" w14:textId="138339E5"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xml:space="preserve">17.20. На основании сведений по ОЗТОС предоставленных Исполнителем согласно пункту 17.19. настоящей Статьи, Заказчик определяет приемлемость привлечения Исполнителя.  </w:t>
            </w:r>
          </w:p>
          <w:p w14:paraId="536792CE"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17.21. Исполнитель обязуется следовать требованиям Заказчика в области ОЗТОС изложенным в настоящем разделе, но не должен ограничиваться ими, проводя постоянный мониторинг изменений в законодательных и иных применимых требованиях связанных и/или способных повлиять на деятельность Исполнителя обеспечивающих их выполнение. В таком случае Исполнитель обязуется проинформировать Заказчика и предоставить схему/план последующей адаптации таких требований к ходу оказания услуг.</w:t>
            </w:r>
          </w:p>
          <w:p w14:paraId="4777D482"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589EABC1"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031F91B0" w14:textId="2C50D4F1"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17.22. Более того после подписания Договора, в момент оказания Исполнителем услуг по Договору, в силу изменения законодательных требований, производственной необходимости и/или с целью оптимизации механизмов обеспечения ОЗТОС на проекте, Заказчиком может быть выявлена потребность в изменении (дополнении, исключении и т.п.) состава настоящей статьи в соответствии с порядком установленным законодательством РК и условиями Договора.</w:t>
            </w:r>
          </w:p>
          <w:p w14:paraId="6D24C13C"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xml:space="preserve">17.23. С целью обеспечения надлежащего исполнения, мониторинга и контроля над выполнением применимых законодательных требований, в том числе требований по ОЗТОС Заказчик предъявляет к Исполнителю требование по предоставлению перечня применимых к их деятельности в рамках Договора законодательных требований, регламентов, разрешений, отчетности и платежей в бюджет, в том числе по страхованию и в области ОЗТОС. Исполнитель предоставляет такую информацию в своей конкурсной заявке, отражая ее в Приложении № 2 к Договору (Сведения по ОЗТОС). </w:t>
            </w:r>
          </w:p>
          <w:p w14:paraId="361612C3"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В порядке указанном в пункте 17.23. настоящей Статьи Исполнитель предоставляет в Приложении № 2 к Договору (Сведения по ОЗТОС) развернутую информацию в отношении политик, положений, процедур, инструкций, и прочих внутренних документах прямо или косвенно обеспечивающих выполнение применимых к деятельности в рамках Договора требований в области ОЗТОС, а также обеспечивающих безопасное выполнение работ в ходе оказания услуг.</w:t>
            </w:r>
          </w:p>
          <w:p w14:paraId="07DA85E8"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795B42B9"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3D1BBEF3"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6C7940F9"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02BE825A"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654FB832"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17.24. В порядке указанном в пункте 17.24. настоящей Статьи Исполнитель предоставляет в Приложении № 2 к Договору (Сведения по ОЗТОС) информацию по тем опасным производственным факторам и связанным с ними рискам, возникающим в ходе выполнения работ по оказанию услуг в рамках Договора, и представляющих угрозу здоровью людей, окружающей среде, имуществу Заказчика и/или третьих лиц. Более того, вместе с информацией по опасным факторам и связанным с ними рискам потенциальные поставщики предоставляют меры по их устранению и/или контролю, которые способны обеспечить снижение последствий таких опасных факторов и рисков.</w:t>
            </w:r>
          </w:p>
          <w:p w14:paraId="3E5A48BB"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619B6DC4"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22CEE574"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28A4FD5C"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17.25. Исполнитель со своей стороны назначает лиц ответственных за обеспечение исполнения договорных обязательств по вопросам ОЗТОС. Ответственное лицо обеспечивает поддержание коммуникации с представителями Заказчика, привлекаемыми Заказчиком или Исполнителем подрядными организациями, вовлеченными в производственную деятельность Заказчика и/или Исполнителя в рамках Договора, а также прочими сторонами и/или третьими лицами. Более того, ответственное лицо обеспечивает реализацию деятельности Исполнителя в отношении требований настоящего раздела и/или соответствующих приложений Договора.</w:t>
            </w:r>
          </w:p>
          <w:p w14:paraId="5C987A94"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7645572C"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5D2E307D"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50070ED7"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60A35688"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17.26. Халатность со стороны Исполнителя и/или привлекаемого Исполнителем персонала, а также неисполнение требований настоящего разделаи соответствующих приложений Договора может послужить для Заказчика основанием для расторжения Договора, тем более, если Исполнитель не устранил причины и/или не предпринял мер по адресованному Исполнителю предписанию со стороны контролирующих органов и/или представителей Заказчика в установленный срок.</w:t>
            </w:r>
          </w:p>
          <w:p w14:paraId="753B8648"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282CDE21"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079B610F"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17.27. С момента подписания Договора Исполнитель обязуется оказывать Заказчику содействие в вопросах ОЗТОС связанных с безопасной организацией и выполнением Исполнителем работ по оказанию услуг в рамках Договора, предоставляя сведения имеющие отношение к вопросам ОЗТОС, подготавливая отчеты и предоставляя сводный, аналитический и презентационный материал, принимая участие в рабочих встречах, совещаниях, семинарах и учениях Заказчика посвященных и/или относящихся к вопросам и деятельности по ОЗТОС в рамках проекта.</w:t>
            </w:r>
          </w:p>
          <w:p w14:paraId="6EE73B50"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5C526FCE"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6198072D"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37DB551D"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17.28. За грубое нарушение Исполнителем и/или его персоналом применимых к деятельности Исполнителя законодательных требований в области ОЗТОС, неисполнение требований Договора, настоящего раздела и соответствующих приложений, а также создание ситуаций влекущих за собой или представляющих очевидную угрозу здоровью людей, окружающей среде, имуществу Заказчика и/или третьих лиц, Заказчик в лице уполномоченных лиц в праве остановить работы связанные с оказанием Исполнителем услуг по Договору до устранения опасности и/или выяснения обстоятельств. При этом Исполнитель не вправе требовать с Заказчика оплаты за время остановки работ по таким причинам. Более того, если в результате такого нарушения и/или неисполнения применимых требований и условий Исполнителем был нанесен вред здоровью людей, окружающей среде, имуществу Заказчика и третьих лиц, а также повлекших  остановку и/или изменения хода работ осуществляемых Заказчиком и привлекаемыми Заказчиком и/или Исполнителем подрядных организаций, Исполнитель несет ответственность и возмещает убытки, в соответствии с законодательством РК и условиями Договора. При этом возмещение убытков и/или уплата штрафов не освобождает Исполнителя от обязательств по Договору.</w:t>
            </w:r>
          </w:p>
          <w:p w14:paraId="745D067C"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20584548"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75669F43"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7CF8D1CF"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7095F7CB"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445021DA"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27877E35" w14:textId="3405F7B8"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17.29. Исполнитель и субподрядные организации, предварительно согласовав с Заказчиком, самостоятельно должны предоставлять в компетентные органы отчеты в области охраны труда и промышленной безопасности согласно требованиям законодательства РК.</w:t>
            </w:r>
          </w:p>
          <w:p w14:paraId="1798E064" w14:textId="63FD2356"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17.30. Исполнитель должен предоставлять по запросу Заказчику ежедневные, еженедельные, ежемесячные, квартальные, годовые отчеты в области ОЗТОС в рамках настоящего Договора, а также итоговый отчет, предоставляемый по завершению Договора. Исполнитель должен представлять предварительные отчеты по показателям в области ОЗТОС по первому требованию Заказчика.</w:t>
            </w:r>
          </w:p>
          <w:p w14:paraId="5EE51160"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17.31. Исполнитель, представляя отчеты по ОЗТОС Заказчику должен отразить в них как минимум, следующее:</w:t>
            </w:r>
          </w:p>
          <w:p w14:paraId="14D880CB"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(a)</w:t>
            </w:r>
            <w:r w:rsidRPr="00C5022D">
              <w:rPr>
                <w:rFonts w:ascii="Times New Roman" w:hAnsi="Times New Roman"/>
                <w:sz w:val="24"/>
                <w:szCs w:val="24"/>
                <w:lang w:val="ru-RU" w:eastAsia="ko-KR"/>
              </w:rPr>
              <w:tab/>
              <w:t>Комментарии о состоянии системы управления ОЗТОС и ТБ и любых связанных документов;</w:t>
            </w:r>
          </w:p>
          <w:p w14:paraId="50D1BB52"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(b)</w:t>
            </w:r>
            <w:r w:rsidRPr="00C5022D">
              <w:rPr>
                <w:rFonts w:ascii="Times New Roman" w:hAnsi="Times New Roman"/>
                <w:sz w:val="24"/>
                <w:szCs w:val="24"/>
                <w:lang w:val="ru-RU" w:eastAsia="ko-KR"/>
              </w:rPr>
              <w:tab/>
              <w:t>План мероприятий по ОЗТОС и ТБ и статус по его исполнению;</w:t>
            </w:r>
          </w:p>
          <w:p w14:paraId="190C0EE2"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с)</w:t>
            </w:r>
            <w:r w:rsidRPr="00C5022D">
              <w:rPr>
                <w:rFonts w:ascii="Times New Roman" w:hAnsi="Times New Roman"/>
                <w:sz w:val="24"/>
                <w:szCs w:val="24"/>
                <w:lang w:val="ru-RU" w:eastAsia="ko-KR"/>
              </w:rPr>
              <w:tab/>
              <w:t>Данные по инспекционным и аудиторским проверкам системы ОЗТОС и ТБ;</w:t>
            </w:r>
          </w:p>
          <w:p w14:paraId="7EA3C29F"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(d)</w:t>
            </w:r>
            <w:r w:rsidRPr="00C5022D">
              <w:rPr>
                <w:rFonts w:ascii="Times New Roman" w:hAnsi="Times New Roman"/>
                <w:sz w:val="24"/>
                <w:szCs w:val="24"/>
                <w:lang w:val="ru-RU" w:eastAsia="ko-KR"/>
              </w:rPr>
              <w:tab/>
              <w:t>Перечень выявленных несоответствий и мер, предпринятых по их устранению;</w:t>
            </w:r>
          </w:p>
          <w:p w14:paraId="6B6E5BC0"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(e)</w:t>
            </w:r>
            <w:r w:rsidRPr="00C5022D">
              <w:rPr>
                <w:rFonts w:ascii="Times New Roman" w:hAnsi="Times New Roman"/>
                <w:sz w:val="24"/>
                <w:szCs w:val="24"/>
                <w:lang w:val="ru-RU" w:eastAsia="ko-KR"/>
              </w:rPr>
              <w:tab/>
              <w:t>Данные о несчастных случаях и происшествиях;</w:t>
            </w:r>
          </w:p>
          <w:p w14:paraId="03C2B6AF"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(f)</w:t>
            </w:r>
            <w:r w:rsidRPr="00C5022D">
              <w:rPr>
                <w:rFonts w:ascii="Times New Roman" w:hAnsi="Times New Roman"/>
                <w:sz w:val="24"/>
                <w:szCs w:val="24"/>
                <w:lang w:val="ru-RU" w:eastAsia="ko-KR"/>
              </w:rPr>
              <w:tab/>
              <w:t>Данные о потере рабочего времени;</w:t>
            </w:r>
          </w:p>
          <w:p w14:paraId="5FE71AA2"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(g)</w:t>
            </w:r>
            <w:r w:rsidRPr="00C5022D">
              <w:rPr>
                <w:rFonts w:ascii="Times New Roman" w:hAnsi="Times New Roman"/>
                <w:sz w:val="24"/>
                <w:szCs w:val="24"/>
                <w:lang w:val="ru-RU" w:eastAsia="ko-KR"/>
              </w:rPr>
              <w:tab/>
              <w:t>Данные о случаях оказания медицинской помощи;</w:t>
            </w:r>
          </w:p>
          <w:p w14:paraId="3FF5A87F"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(h)</w:t>
            </w:r>
            <w:r w:rsidRPr="00C5022D">
              <w:rPr>
                <w:rFonts w:ascii="Times New Roman" w:hAnsi="Times New Roman"/>
                <w:sz w:val="24"/>
                <w:szCs w:val="24"/>
                <w:lang w:val="ru-RU" w:eastAsia="ko-KR"/>
              </w:rPr>
              <w:tab/>
              <w:t>Данные по количеству персонала прошедшего соответствующее обучение, согласно требованиям законодательства РК в области ОЗТОС и ТБ;</w:t>
            </w:r>
          </w:p>
          <w:p w14:paraId="4E4DDC57"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(i)</w:t>
            </w:r>
            <w:r w:rsidRPr="00C5022D">
              <w:rPr>
                <w:rFonts w:ascii="Times New Roman" w:hAnsi="Times New Roman"/>
                <w:sz w:val="24"/>
                <w:szCs w:val="24"/>
                <w:lang w:val="ru-RU" w:eastAsia="ko-KR"/>
              </w:rPr>
              <w:tab/>
              <w:t>Данные по количеству персонала прошедшего вводный инструктаж по ОЗТОС и ТБ;</w:t>
            </w:r>
          </w:p>
          <w:p w14:paraId="1C0AC508"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(j)</w:t>
            </w:r>
            <w:r w:rsidRPr="00C5022D">
              <w:rPr>
                <w:rFonts w:ascii="Times New Roman" w:hAnsi="Times New Roman"/>
                <w:sz w:val="24"/>
                <w:szCs w:val="24"/>
                <w:lang w:val="ru-RU" w:eastAsia="ko-KR"/>
              </w:rPr>
              <w:tab/>
              <w:t>Данные о проведенных семинарах по ОЗТОС и ТБ;</w:t>
            </w:r>
          </w:p>
          <w:p w14:paraId="64358C0F"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(k)</w:t>
            </w:r>
            <w:r w:rsidRPr="00C5022D">
              <w:rPr>
                <w:rFonts w:ascii="Times New Roman" w:hAnsi="Times New Roman"/>
                <w:sz w:val="24"/>
                <w:szCs w:val="24"/>
                <w:lang w:val="ru-RU" w:eastAsia="ko-KR"/>
              </w:rPr>
              <w:tab/>
              <w:t>Данные о проведении учений по реагированию на чрезвычайные ситуации и ЛАРН, отчеты, извлеченные уроки и фотоматериалы;</w:t>
            </w:r>
          </w:p>
          <w:p w14:paraId="754B1894"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(l)</w:t>
            </w:r>
            <w:r w:rsidRPr="00C5022D">
              <w:rPr>
                <w:rFonts w:ascii="Times New Roman" w:hAnsi="Times New Roman"/>
                <w:sz w:val="24"/>
                <w:szCs w:val="24"/>
                <w:lang w:val="ru-RU" w:eastAsia="ko-KR"/>
              </w:rPr>
              <w:tab/>
              <w:t>Данные о проверках со стороны контролирующих органов;</w:t>
            </w:r>
          </w:p>
          <w:p w14:paraId="5CFACCA4"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(m)</w:t>
            </w:r>
            <w:r w:rsidRPr="00C5022D">
              <w:rPr>
                <w:rFonts w:ascii="Times New Roman" w:hAnsi="Times New Roman"/>
                <w:sz w:val="24"/>
                <w:szCs w:val="24"/>
                <w:lang w:val="ru-RU" w:eastAsia="ko-KR"/>
              </w:rPr>
              <w:tab/>
              <w:t>Данные о наличии, соответствии, исправности и инспекции грузоподъемного, противопожарного, аварийно-спасательного, медицинского, коммуникационного, оборудования для ЛАРН и прочего оборудования имеющего отношение к оказанию услуг и/или обеспечению исполнения требований по ОЗТОС;</w:t>
            </w:r>
          </w:p>
          <w:p w14:paraId="1C89988E"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(n)</w:t>
            </w:r>
            <w:r w:rsidRPr="00C5022D">
              <w:rPr>
                <w:rFonts w:ascii="Times New Roman" w:hAnsi="Times New Roman"/>
                <w:sz w:val="24"/>
                <w:szCs w:val="24"/>
                <w:lang w:val="ru-RU" w:eastAsia="ko-KR"/>
              </w:rPr>
              <w:tab/>
              <w:t>Данные о случайных загрязнениях окружающей среды;</w:t>
            </w:r>
          </w:p>
          <w:p w14:paraId="65AE456B"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(o)</w:t>
            </w:r>
            <w:r w:rsidRPr="00C5022D">
              <w:rPr>
                <w:rFonts w:ascii="Times New Roman" w:hAnsi="Times New Roman"/>
                <w:sz w:val="24"/>
                <w:szCs w:val="24"/>
                <w:lang w:val="ru-RU" w:eastAsia="ko-KR"/>
              </w:rPr>
              <w:tab/>
              <w:t>Данные об источниках выбросов в атмосферу;</w:t>
            </w:r>
          </w:p>
          <w:p w14:paraId="69A9FECC"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(p)</w:t>
            </w:r>
            <w:r w:rsidRPr="00C5022D">
              <w:rPr>
                <w:rFonts w:ascii="Times New Roman" w:hAnsi="Times New Roman"/>
                <w:sz w:val="24"/>
                <w:szCs w:val="24"/>
                <w:lang w:val="ru-RU" w:eastAsia="ko-KR"/>
              </w:rPr>
              <w:tab/>
              <w:t>Данные об объемах образования отходов и передачи отходов;</w:t>
            </w:r>
          </w:p>
          <w:p w14:paraId="39A0CBA6"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(q)</w:t>
            </w:r>
            <w:r w:rsidRPr="00C5022D">
              <w:rPr>
                <w:rFonts w:ascii="Times New Roman" w:hAnsi="Times New Roman"/>
                <w:sz w:val="24"/>
                <w:szCs w:val="24"/>
                <w:lang w:val="ru-RU" w:eastAsia="ko-KR"/>
              </w:rPr>
              <w:tab/>
              <w:t>Данные по водопользованию;</w:t>
            </w:r>
          </w:p>
          <w:p w14:paraId="68B17C97"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(r)</w:t>
            </w:r>
            <w:r w:rsidRPr="00C5022D">
              <w:rPr>
                <w:rFonts w:ascii="Times New Roman" w:hAnsi="Times New Roman"/>
                <w:sz w:val="24"/>
                <w:szCs w:val="24"/>
                <w:lang w:val="ru-RU" w:eastAsia="ko-KR"/>
              </w:rPr>
              <w:tab/>
              <w:t>Данные по инспекциям и сертификации используемого оборудования, морских и воздушных судов, специальной техники и транспорта;</w:t>
            </w:r>
          </w:p>
          <w:p w14:paraId="7C058C29"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1FF32DE0"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4F33ADBC"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0C9CEA74"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7BDF02E4"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17.32. Годовой отчет о показателях в области ОЗТОС должен быть скреплен подписью руководителя компании Исполнителя и переданы представителю Заказчика в течение 1 (одного) календарного месяца с момента окончания отчетного периода.</w:t>
            </w:r>
          </w:p>
          <w:p w14:paraId="357EEABA"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60FFABD3"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17.33. Квартальные отчеты о показателях должны скрепляться подписью старшего менеджера Исполнителя, ответственного за повседневное предоставление Услуг, и передаваться представителю Заказчика в течение 4 (четырех) дней с момента окончания отчетного периода.</w:t>
            </w:r>
          </w:p>
          <w:p w14:paraId="4B6F97B7"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131C2E0F"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17.34. По завершению договора Исполнитель обязуется представить итоговый отчёт, в котором будет отражена вся деятельность Исполнителя в области ОЗТОС в полном объеме за весь период оказания услуг по настоящему Договору, включая все перечисленное выше в Пункте 17.32. Прием Заказчиком такого итогового отчета при отсутствии замечаний по нему фиксируется Актом приема итоговой отчетности по ОЗТОС, на основании которого Заказчик осуществляет оставшиеся выплаты по Договору. В случае наличия у Заказчика замечаний к итоговой отчетности Исполнителя по ОЗТОС, Заказчик вправе приостановить выплаты до момента устранения таких замечаний Исполнителем. Более того, приостановления Заказчиком выплат по указанной выше причине не влечет для Заказчика никаких штрафных санкций.</w:t>
            </w:r>
          </w:p>
          <w:p w14:paraId="3B1FC27A"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4BDCB682"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6D526726"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0D4C196A"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p>
          <w:p w14:paraId="3B77ADAE" w14:textId="77777777" w:rsidR="007B4EF2" w:rsidRPr="00C5022D" w:rsidRDefault="007B4EF2" w:rsidP="00146734">
            <w:pPr>
              <w:ind w:left="0" w:right="139" w:firstLine="0"/>
              <w:rPr>
                <w:rFonts w:ascii="Times New Roman" w:hAnsi="Times New Roman"/>
                <w:b/>
                <w:bCs/>
                <w:sz w:val="24"/>
                <w:szCs w:val="24"/>
                <w:lang w:val="ru-RU"/>
              </w:rPr>
            </w:pPr>
            <w:r w:rsidRPr="00C5022D">
              <w:rPr>
                <w:rFonts w:ascii="Times New Roman" w:hAnsi="Times New Roman"/>
                <w:b/>
                <w:bCs/>
                <w:sz w:val="24"/>
                <w:szCs w:val="24"/>
                <w:lang w:val="ru-RU"/>
              </w:rPr>
              <w:t xml:space="preserve">СТАТЬЯ 18.  МЕСТНОЕ СОДЕРЖАНИЕ В УСЛУГАХ </w:t>
            </w:r>
          </w:p>
          <w:p w14:paraId="2D2C386C" w14:textId="7251932C" w:rsidR="007B4EF2" w:rsidRPr="00C5022D" w:rsidRDefault="007B4EF2" w:rsidP="00A33445">
            <w:pPr>
              <w:shd w:val="clear" w:color="auto" w:fill="FFFFFF"/>
              <w:tabs>
                <w:tab w:val="clear" w:pos="1080"/>
              </w:tabs>
              <w:spacing w:line="240" w:lineRule="auto"/>
              <w:ind w:left="0" w:firstLine="8"/>
              <w:rPr>
                <w:rFonts w:ascii="Times New Roman" w:eastAsia="Malgun Gothic" w:hAnsi="Times New Roman"/>
                <w:bCs/>
                <w:sz w:val="24"/>
                <w:szCs w:val="24"/>
                <w:lang w:val="ru-RU" w:eastAsia="en-US"/>
              </w:rPr>
            </w:pPr>
            <w:r w:rsidRPr="00C5022D">
              <w:rPr>
                <w:rFonts w:ascii="Times New Roman" w:eastAsia="Malgun Gothic" w:hAnsi="Times New Roman"/>
                <w:bCs/>
                <w:sz w:val="24"/>
                <w:szCs w:val="24"/>
                <w:lang w:val="ru-RU" w:eastAsia="en-US"/>
              </w:rPr>
              <w:t>18.1. Исполнитель, обязан представить Заказчику сведения по доле местное содержания в Услугах, рассчитанные согласно Единой методике расчета организациями местного содержания при закупке товаров, работ и услуг, утвержденной приказом Министра по инвестициям и развитию Республики Казахстан от 30 января 2015 года №87 (далее- Методика);</w:t>
            </w:r>
          </w:p>
          <w:p w14:paraId="147D5C6E" w14:textId="77777777" w:rsidR="007B4EF2" w:rsidRPr="00C5022D" w:rsidRDefault="007B4EF2" w:rsidP="00A33445">
            <w:pPr>
              <w:shd w:val="clear" w:color="auto" w:fill="FFFFFF"/>
              <w:tabs>
                <w:tab w:val="clear" w:pos="1080"/>
              </w:tabs>
              <w:spacing w:line="240" w:lineRule="auto"/>
              <w:ind w:left="0" w:firstLine="8"/>
              <w:rPr>
                <w:rFonts w:ascii="Times New Roman" w:eastAsia="Malgun Gothic" w:hAnsi="Times New Roman"/>
                <w:bCs/>
                <w:sz w:val="24"/>
                <w:szCs w:val="24"/>
                <w:lang w:val="ru-RU" w:eastAsia="en-US"/>
              </w:rPr>
            </w:pPr>
          </w:p>
          <w:p w14:paraId="0B19C082" w14:textId="77777777" w:rsidR="007B4EF2" w:rsidRPr="00C5022D" w:rsidRDefault="007B4EF2" w:rsidP="00A33445">
            <w:pPr>
              <w:shd w:val="clear" w:color="auto" w:fill="FFFFFF"/>
              <w:tabs>
                <w:tab w:val="clear" w:pos="1080"/>
              </w:tabs>
              <w:spacing w:line="240" w:lineRule="auto"/>
              <w:ind w:left="0" w:firstLine="8"/>
              <w:rPr>
                <w:rFonts w:ascii="Times New Roman" w:eastAsia="Malgun Gothic" w:hAnsi="Times New Roman"/>
                <w:bCs/>
                <w:sz w:val="24"/>
                <w:szCs w:val="24"/>
                <w:lang w:val="ru-RU" w:eastAsia="en-US"/>
              </w:rPr>
            </w:pPr>
          </w:p>
          <w:p w14:paraId="284FAF98" w14:textId="3E87E4BD" w:rsidR="007B4EF2" w:rsidRPr="00C5022D" w:rsidRDefault="007B4EF2" w:rsidP="00A33445">
            <w:pPr>
              <w:shd w:val="clear" w:color="auto" w:fill="FFFFFF"/>
              <w:tabs>
                <w:tab w:val="clear" w:pos="1080"/>
              </w:tabs>
              <w:spacing w:line="240" w:lineRule="auto"/>
              <w:ind w:left="0" w:firstLine="8"/>
              <w:rPr>
                <w:rFonts w:ascii="Times New Roman" w:eastAsia="Malgun Gothic" w:hAnsi="Times New Roman"/>
                <w:bCs/>
                <w:sz w:val="24"/>
                <w:szCs w:val="24"/>
                <w:lang w:val="ru-RU" w:eastAsia="en-US"/>
              </w:rPr>
            </w:pPr>
            <w:r w:rsidRPr="00C5022D">
              <w:rPr>
                <w:rFonts w:ascii="Times New Roman" w:eastAsia="Malgun Gothic" w:hAnsi="Times New Roman"/>
                <w:bCs/>
                <w:sz w:val="24"/>
                <w:szCs w:val="24"/>
                <w:lang w:val="ru-RU" w:eastAsia="en-US"/>
              </w:rPr>
              <w:t>18.2. Обязательство по доле местного содержания Исполнителя в Услугах составляет _____ (_______);</w:t>
            </w:r>
          </w:p>
          <w:p w14:paraId="3698C195" w14:textId="77777777" w:rsidR="007B4EF2" w:rsidRPr="00C5022D" w:rsidRDefault="007B4EF2" w:rsidP="00A33445">
            <w:pPr>
              <w:shd w:val="clear" w:color="auto" w:fill="FFFFFF"/>
              <w:tabs>
                <w:tab w:val="clear" w:pos="1080"/>
              </w:tabs>
              <w:spacing w:line="240" w:lineRule="auto"/>
              <w:ind w:left="0" w:firstLine="8"/>
              <w:rPr>
                <w:rFonts w:ascii="Times New Roman" w:eastAsia="Malgun Gothic" w:hAnsi="Times New Roman"/>
                <w:bCs/>
                <w:sz w:val="24"/>
                <w:szCs w:val="24"/>
                <w:lang w:val="ru-RU" w:eastAsia="en-US"/>
              </w:rPr>
            </w:pPr>
            <w:r w:rsidRPr="00C5022D">
              <w:rPr>
                <w:rFonts w:ascii="Times New Roman" w:eastAsia="Malgun Gothic" w:hAnsi="Times New Roman"/>
                <w:bCs/>
                <w:sz w:val="24"/>
                <w:szCs w:val="24"/>
                <w:lang w:val="ru-RU" w:eastAsia="en-US"/>
              </w:rPr>
              <w:t xml:space="preserve"> </w:t>
            </w:r>
          </w:p>
          <w:p w14:paraId="4AA48C66" w14:textId="1D4734CB" w:rsidR="007B4EF2" w:rsidRPr="00C5022D" w:rsidRDefault="007B4EF2" w:rsidP="00A33445">
            <w:pPr>
              <w:shd w:val="clear" w:color="auto" w:fill="FFFFFF"/>
              <w:tabs>
                <w:tab w:val="clear" w:pos="1080"/>
              </w:tabs>
              <w:spacing w:line="240" w:lineRule="auto"/>
              <w:ind w:left="0" w:firstLine="8"/>
              <w:rPr>
                <w:rFonts w:ascii="Times New Roman" w:eastAsia="Malgun Gothic" w:hAnsi="Times New Roman"/>
                <w:bCs/>
                <w:sz w:val="24"/>
                <w:szCs w:val="24"/>
                <w:lang w:val="ru-RU" w:eastAsia="en-US"/>
              </w:rPr>
            </w:pPr>
            <w:r w:rsidRPr="00C5022D">
              <w:rPr>
                <w:rFonts w:ascii="Times New Roman" w:eastAsia="Malgun Gothic" w:hAnsi="Times New Roman"/>
                <w:bCs/>
                <w:sz w:val="24"/>
                <w:szCs w:val="24"/>
                <w:lang w:val="ru-RU" w:eastAsia="en-US"/>
              </w:rPr>
              <w:t>18.3. Исполнитель обязан вместе с счет-фактурой и актом оказанных услуг представлять отчетность по местному содержания в Услугах с приведенным расчетом по формуле согласно Методике. В случае не предоставления отчетности по местному содержанию Заказчик в праве отказаться от подписания акта и производства оплаты, при этом такой отказ не влечет ответственности Заказчика предусмотренной в Законодательством и настоящим договором;</w:t>
            </w:r>
          </w:p>
          <w:p w14:paraId="25AB0B55" w14:textId="77777777" w:rsidR="007B4EF2" w:rsidRPr="00C5022D" w:rsidRDefault="007B4EF2" w:rsidP="00A33445">
            <w:pPr>
              <w:shd w:val="clear" w:color="auto" w:fill="FFFFFF"/>
              <w:tabs>
                <w:tab w:val="clear" w:pos="1080"/>
              </w:tabs>
              <w:spacing w:line="240" w:lineRule="auto"/>
              <w:ind w:left="0" w:firstLine="8"/>
              <w:rPr>
                <w:rFonts w:ascii="Times New Roman" w:eastAsia="Malgun Gothic" w:hAnsi="Times New Roman"/>
                <w:bCs/>
                <w:sz w:val="24"/>
                <w:szCs w:val="24"/>
                <w:lang w:val="ru-RU" w:eastAsia="en-US"/>
              </w:rPr>
            </w:pPr>
          </w:p>
          <w:p w14:paraId="2DDE9366" w14:textId="1BC015E7" w:rsidR="007B4EF2" w:rsidRPr="00C5022D" w:rsidRDefault="007B4EF2" w:rsidP="00A33445">
            <w:pPr>
              <w:shd w:val="clear" w:color="auto" w:fill="FFFFFF"/>
              <w:tabs>
                <w:tab w:val="clear" w:pos="1080"/>
              </w:tabs>
              <w:spacing w:line="240" w:lineRule="auto"/>
              <w:ind w:left="0" w:firstLine="8"/>
              <w:rPr>
                <w:rFonts w:ascii="Times New Roman" w:eastAsia="Malgun Gothic" w:hAnsi="Times New Roman"/>
                <w:bCs/>
                <w:sz w:val="24"/>
                <w:szCs w:val="24"/>
                <w:lang w:val="ru-RU" w:eastAsia="en-US"/>
              </w:rPr>
            </w:pPr>
            <w:r w:rsidRPr="00C5022D">
              <w:rPr>
                <w:rFonts w:ascii="Times New Roman" w:eastAsia="Malgun Gothic" w:hAnsi="Times New Roman"/>
                <w:bCs/>
                <w:sz w:val="24"/>
                <w:szCs w:val="24"/>
                <w:lang w:val="ru-RU" w:eastAsia="en-US"/>
              </w:rPr>
              <w:t>18.4. Исполнитель несет ответственность за неисполнение обязательств по доле местного содержания, несвоевременное предоставление отчетности по местному содержанию и предоставление недостоверной отчетности в виде штрафа в размере 5%, а также 0,15% за каждый 1% невыполненного местного содержания, от общей стоимости настоящего договора, но не более 15% от общей стоимости настоящего договора;</w:t>
            </w:r>
          </w:p>
          <w:p w14:paraId="4EC96986" w14:textId="77777777" w:rsidR="007B4EF2" w:rsidRPr="00C5022D" w:rsidRDefault="007B4EF2" w:rsidP="00A33445">
            <w:pPr>
              <w:shd w:val="clear" w:color="auto" w:fill="FFFFFF"/>
              <w:tabs>
                <w:tab w:val="clear" w:pos="1080"/>
              </w:tabs>
              <w:spacing w:line="240" w:lineRule="auto"/>
              <w:ind w:left="0" w:firstLine="8"/>
              <w:rPr>
                <w:rFonts w:ascii="Times New Roman" w:eastAsia="Malgun Gothic" w:hAnsi="Times New Roman"/>
                <w:bCs/>
                <w:sz w:val="24"/>
                <w:szCs w:val="24"/>
                <w:lang w:val="ru-RU" w:eastAsia="en-US"/>
              </w:rPr>
            </w:pPr>
          </w:p>
          <w:p w14:paraId="1FE21FBC" w14:textId="3314F3E5" w:rsidR="007B4EF2" w:rsidRPr="00C5022D" w:rsidRDefault="007B4EF2" w:rsidP="00A33445">
            <w:pPr>
              <w:shd w:val="clear" w:color="auto" w:fill="FFFFFF"/>
              <w:tabs>
                <w:tab w:val="clear" w:pos="1080"/>
              </w:tabs>
              <w:spacing w:line="240" w:lineRule="auto"/>
              <w:ind w:left="0" w:firstLine="8"/>
              <w:rPr>
                <w:rFonts w:ascii="Times New Roman" w:eastAsia="Malgun Gothic" w:hAnsi="Times New Roman"/>
                <w:bCs/>
                <w:sz w:val="24"/>
                <w:szCs w:val="24"/>
                <w:lang w:val="ru-RU" w:eastAsia="en-US"/>
              </w:rPr>
            </w:pPr>
            <w:r w:rsidRPr="00C5022D">
              <w:rPr>
                <w:rFonts w:ascii="Times New Roman" w:eastAsia="Malgun Gothic" w:hAnsi="Times New Roman"/>
                <w:bCs/>
                <w:sz w:val="24"/>
                <w:szCs w:val="24"/>
                <w:lang w:val="ru-RU" w:eastAsia="en-US"/>
              </w:rPr>
              <w:t>18.5. Заказчик вправе проводить проверку предоставленных Исполнителем сведений путем направления запросов как непосредственно Исполнителю, так и в любые организации и учреждения, а также путем проведения выездных аудитов в офис Исполнителя;</w:t>
            </w:r>
          </w:p>
          <w:p w14:paraId="40E831E9" w14:textId="77777777" w:rsidR="007B4EF2" w:rsidRPr="00C5022D" w:rsidRDefault="007B4EF2" w:rsidP="00A33445">
            <w:pPr>
              <w:shd w:val="clear" w:color="auto" w:fill="FFFFFF"/>
              <w:tabs>
                <w:tab w:val="clear" w:pos="1080"/>
              </w:tabs>
              <w:spacing w:line="240" w:lineRule="auto"/>
              <w:ind w:left="0" w:firstLine="8"/>
              <w:rPr>
                <w:rFonts w:ascii="Times New Roman" w:eastAsia="Malgun Gothic" w:hAnsi="Times New Roman"/>
                <w:bCs/>
                <w:sz w:val="24"/>
                <w:szCs w:val="24"/>
                <w:lang w:val="kk-KZ" w:eastAsia="en-US"/>
              </w:rPr>
            </w:pPr>
          </w:p>
          <w:p w14:paraId="4FC1040C" w14:textId="77777777" w:rsidR="007B4EF2" w:rsidRPr="00C5022D" w:rsidRDefault="007B4EF2" w:rsidP="00A33445">
            <w:pPr>
              <w:shd w:val="clear" w:color="auto" w:fill="FFFFFF"/>
              <w:tabs>
                <w:tab w:val="clear" w:pos="1080"/>
              </w:tabs>
              <w:spacing w:line="240" w:lineRule="auto"/>
              <w:ind w:left="0" w:firstLine="8"/>
              <w:rPr>
                <w:rFonts w:ascii="Times New Roman" w:eastAsia="Malgun Gothic" w:hAnsi="Times New Roman"/>
                <w:bCs/>
                <w:sz w:val="24"/>
                <w:szCs w:val="24"/>
                <w:lang w:val="ru-RU" w:eastAsia="en-US"/>
              </w:rPr>
            </w:pPr>
          </w:p>
          <w:p w14:paraId="26CF7D7B" w14:textId="45DD5BC7" w:rsidR="007B4EF2" w:rsidRPr="00C5022D" w:rsidRDefault="007B4EF2" w:rsidP="00A33445">
            <w:pPr>
              <w:shd w:val="clear" w:color="auto" w:fill="FFFFFF"/>
              <w:tabs>
                <w:tab w:val="clear" w:pos="1080"/>
              </w:tabs>
              <w:spacing w:line="240" w:lineRule="auto"/>
              <w:ind w:left="0" w:firstLine="8"/>
              <w:rPr>
                <w:rFonts w:ascii="Times New Roman" w:eastAsia="Malgun Gothic" w:hAnsi="Times New Roman"/>
                <w:bCs/>
                <w:sz w:val="24"/>
                <w:szCs w:val="24"/>
                <w:lang w:val="ru-RU" w:eastAsia="en-US"/>
              </w:rPr>
            </w:pPr>
            <w:r w:rsidRPr="00C5022D">
              <w:rPr>
                <w:rFonts w:ascii="Times New Roman" w:eastAsia="Malgun Gothic" w:hAnsi="Times New Roman"/>
                <w:bCs/>
                <w:sz w:val="24"/>
                <w:szCs w:val="24"/>
                <w:lang w:val="ru-RU" w:eastAsia="en-US"/>
              </w:rPr>
              <w:t>18.6. Заказчик имеет право в одностороннем порядке отказаться от исполнения настоящего договора и от лица Недропользователя требовать возмещения убытков в случае предоставления Исполнителем недостоверной информации по доле местного содержания в оказываемых Услугах. При этом настоящий договор, в части дальнейшего выполнения договорных обязательств, будет считаться прекращенным с момента получения Исполнителем письменного уведомления, в части взаиморасчетов по обязательствам, выполненным на момент получения уведомления, настоящий договор будет действовать до завершения взаиморасчетов;</w:t>
            </w:r>
          </w:p>
          <w:p w14:paraId="010D9641" w14:textId="77777777" w:rsidR="007B4EF2" w:rsidRPr="00C5022D" w:rsidRDefault="007B4EF2" w:rsidP="00A33445">
            <w:pPr>
              <w:shd w:val="clear" w:color="auto" w:fill="FFFFFF"/>
              <w:tabs>
                <w:tab w:val="clear" w:pos="1080"/>
              </w:tabs>
              <w:spacing w:line="240" w:lineRule="auto"/>
              <w:ind w:left="0" w:firstLine="8"/>
              <w:rPr>
                <w:rFonts w:ascii="Times New Roman" w:eastAsia="Malgun Gothic" w:hAnsi="Times New Roman"/>
                <w:bCs/>
                <w:sz w:val="24"/>
                <w:szCs w:val="24"/>
                <w:lang w:val="ru-RU" w:eastAsia="en-US"/>
              </w:rPr>
            </w:pPr>
          </w:p>
          <w:p w14:paraId="0149E26E" w14:textId="5816B4FD" w:rsidR="007B4EF2" w:rsidRPr="00C5022D" w:rsidRDefault="007B4EF2" w:rsidP="00A33445">
            <w:pPr>
              <w:shd w:val="clear" w:color="auto" w:fill="FFFFFF"/>
              <w:tabs>
                <w:tab w:val="clear" w:pos="1080"/>
              </w:tabs>
              <w:spacing w:line="240" w:lineRule="auto"/>
              <w:ind w:left="0" w:firstLine="8"/>
              <w:rPr>
                <w:rFonts w:ascii="Times New Roman" w:eastAsia="Malgun Gothic" w:hAnsi="Times New Roman"/>
                <w:bCs/>
                <w:sz w:val="24"/>
                <w:szCs w:val="24"/>
                <w:lang w:val="ru-RU" w:eastAsia="en-US"/>
              </w:rPr>
            </w:pPr>
            <w:r w:rsidRPr="00C5022D">
              <w:rPr>
                <w:rFonts w:ascii="Times New Roman" w:eastAsia="Malgun Gothic" w:hAnsi="Times New Roman"/>
                <w:bCs/>
                <w:sz w:val="24"/>
                <w:szCs w:val="24"/>
                <w:lang w:val="ru-RU" w:eastAsia="en-US"/>
              </w:rPr>
              <w:t>18.7. За неисполнение принятых обязательств по местному содержанию Заказчик имеет право без каких-либо санкций, штрафов, со стороны Исполнителя, расторгнуть настоящий договор, предупредив Исполнителя за 3 (три) календарных дня, оплатив фактический объем услуг;</w:t>
            </w:r>
          </w:p>
          <w:p w14:paraId="0A804CE3" w14:textId="77777777" w:rsidR="007B4EF2" w:rsidRPr="00C5022D" w:rsidRDefault="007B4EF2" w:rsidP="00A33445">
            <w:pPr>
              <w:shd w:val="clear" w:color="auto" w:fill="FFFFFF"/>
              <w:tabs>
                <w:tab w:val="clear" w:pos="1080"/>
              </w:tabs>
              <w:spacing w:line="240" w:lineRule="auto"/>
              <w:ind w:left="0" w:firstLine="8"/>
              <w:rPr>
                <w:rFonts w:ascii="Times New Roman" w:eastAsia="Malgun Gothic" w:hAnsi="Times New Roman"/>
                <w:bCs/>
                <w:sz w:val="24"/>
                <w:szCs w:val="24"/>
                <w:lang w:val="ru-RU" w:eastAsia="en-US"/>
              </w:rPr>
            </w:pPr>
          </w:p>
          <w:p w14:paraId="3DA5A989" w14:textId="77777777" w:rsidR="007B4EF2" w:rsidRPr="00C5022D" w:rsidRDefault="007B4EF2" w:rsidP="00A33445">
            <w:pPr>
              <w:shd w:val="clear" w:color="auto" w:fill="FFFFFF"/>
              <w:tabs>
                <w:tab w:val="clear" w:pos="1080"/>
              </w:tabs>
              <w:spacing w:line="240" w:lineRule="auto"/>
              <w:ind w:left="0" w:firstLine="8"/>
              <w:rPr>
                <w:rFonts w:ascii="Times New Roman" w:eastAsia="Malgun Gothic" w:hAnsi="Times New Roman"/>
                <w:bCs/>
                <w:sz w:val="24"/>
                <w:szCs w:val="24"/>
                <w:lang w:val="ru-RU" w:eastAsia="en-US"/>
              </w:rPr>
            </w:pPr>
          </w:p>
          <w:p w14:paraId="1765C2B7" w14:textId="77777777" w:rsidR="007B4EF2" w:rsidRPr="00C5022D" w:rsidRDefault="007B4EF2" w:rsidP="00A33445">
            <w:pPr>
              <w:shd w:val="clear" w:color="auto" w:fill="FFFFFF"/>
              <w:tabs>
                <w:tab w:val="clear" w:pos="1080"/>
              </w:tabs>
              <w:spacing w:line="240" w:lineRule="auto"/>
              <w:ind w:left="0" w:firstLine="8"/>
              <w:rPr>
                <w:rFonts w:ascii="Times New Roman" w:eastAsia="Malgun Gothic" w:hAnsi="Times New Roman"/>
                <w:bCs/>
                <w:sz w:val="24"/>
                <w:szCs w:val="24"/>
                <w:lang w:val="ru-RU" w:eastAsia="en-US"/>
              </w:rPr>
            </w:pPr>
          </w:p>
          <w:p w14:paraId="771264E8" w14:textId="7A2A23A0" w:rsidR="007B4EF2" w:rsidRPr="00C5022D" w:rsidRDefault="007B4EF2" w:rsidP="00A33445">
            <w:pPr>
              <w:shd w:val="clear" w:color="auto" w:fill="FFFFFF"/>
              <w:tabs>
                <w:tab w:val="clear" w:pos="1080"/>
              </w:tabs>
              <w:spacing w:line="240" w:lineRule="auto"/>
              <w:ind w:left="0" w:firstLine="8"/>
              <w:rPr>
                <w:rFonts w:ascii="Times New Roman" w:eastAsia="Malgun Gothic" w:hAnsi="Times New Roman"/>
                <w:bCs/>
                <w:sz w:val="24"/>
                <w:szCs w:val="24"/>
                <w:lang w:val="ru-RU" w:eastAsia="en-US"/>
              </w:rPr>
            </w:pPr>
            <w:r w:rsidRPr="00C5022D">
              <w:rPr>
                <w:rFonts w:ascii="Times New Roman" w:eastAsia="Malgun Gothic" w:hAnsi="Times New Roman"/>
                <w:bCs/>
                <w:sz w:val="24"/>
                <w:szCs w:val="24"/>
                <w:lang w:val="ru-RU" w:eastAsia="en-US"/>
              </w:rPr>
              <w:t xml:space="preserve">18.8. При выполнении обязательств по настоящему договору, </w:t>
            </w:r>
            <w:r w:rsidRPr="00C5022D">
              <w:rPr>
                <w:rFonts w:ascii="Times New Roman" w:eastAsia="Malgun Gothic" w:hAnsi="Times New Roman"/>
                <w:sz w:val="24"/>
                <w:szCs w:val="24"/>
                <w:lang w:val="ru-RU" w:eastAsia="en-US"/>
              </w:rPr>
              <w:t>Исполнитель</w:t>
            </w:r>
            <w:r w:rsidRPr="00C5022D">
              <w:rPr>
                <w:rFonts w:ascii="Times New Roman" w:eastAsia="Malgun Gothic" w:hAnsi="Times New Roman"/>
                <w:bCs/>
                <w:sz w:val="24"/>
                <w:szCs w:val="24"/>
                <w:lang w:val="ru-RU" w:eastAsia="en-US"/>
              </w:rPr>
              <w:t xml:space="preserve"> должен обеспечить равные условия и оплаты труда для Казахстанского персонала по отношению к привлеченным иностранным работникам, включая Казахстанский персонал, занятый на субподрядных работах за равный опыт, квалификацию, должность, задания и обязанности.</w:t>
            </w:r>
          </w:p>
          <w:p w14:paraId="5A8B7A45" w14:textId="77777777" w:rsidR="007B4EF2" w:rsidRPr="00C5022D" w:rsidRDefault="007B4EF2" w:rsidP="00146734">
            <w:pPr>
              <w:pStyle w:val="afd"/>
              <w:tabs>
                <w:tab w:val="left" w:pos="33"/>
                <w:tab w:val="left" w:pos="600"/>
              </w:tabs>
              <w:ind w:left="33" w:right="139"/>
              <w:rPr>
                <w:rFonts w:ascii="Times New Roman" w:hAnsi="Times New Roman"/>
                <w:b/>
                <w:sz w:val="24"/>
                <w:szCs w:val="24"/>
                <w:lang w:val="ru-RU" w:eastAsia="ko-KR"/>
              </w:rPr>
            </w:pPr>
          </w:p>
          <w:p w14:paraId="635E258E" w14:textId="77777777" w:rsidR="007B4EF2" w:rsidRPr="00C5022D" w:rsidRDefault="007B4EF2" w:rsidP="00146734">
            <w:pPr>
              <w:pStyle w:val="afd"/>
              <w:tabs>
                <w:tab w:val="left" w:pos="33"/>
                <w:tab w:val="left" w:pos="600"/>
              </w:tabs>
              <w:ind w:left="33" w:right="139"/>
              <w:rPr>
                <w:rFonts w:ascii="Times New Roman" w:hAnsi="Times New Roman"/>
                <w:b/>
                <w:sz w:val="24"/>
                <w:szCs w:val="24"/>
                <w:lang w:val="ru-RU" w:eastAsia="ko-KR"/>
              </w:rPr>
            </w:pPr>
            <w:r w:rsidRPr="00C5022D">
              <w:rPr>
                <w:rFonts w:ascii="Times New Roman" w:hAnsi="Times New Roman"/>
                <w:b/>
                <w:sz w:val="24"/>
                <w:szCs w:val="24"/>
                <w:lang w:val="ru-RU" w:eastAsia="ko-KR"/>
              </w:rPr>
              <w:t>СТАТЬЯ 19. НАЛОГИ И ПОШЛИНЫ</w:t>
            </w:r>
          </w:p>
          <w:p w14:paraId="444B9202" w14:textId="77777777" w:rsidR="007B4EF2" w:rsidRPr="00C5022D" w:rsidRDefault="007B4EF2" w:rsidP="00146734">
            <w:pPr>
              <w:pStyle w:val="afd"/>
              <w:tabs>
                <w:tab w:val="left" w:pos="33"/>
                <w:tab w:val="left" w:pos="600"/>
              </w:tabs>
              <w:ind w:left="33" w:right="139"/>
              <w:rPr>
                <w:rFonts w:ascii="Times New Roman" w:hAnsi="Times New Roman"/>
                <w:b/>
                <w:sz w:val="24"/>
                <w:szCs w:val="24"/>
                <w:lang w:val="ru-RU" w:eastAsia="ko-KR"/>
              </w:rPr>
            </w:pPr>
          </w:p>
          <w:p w14:paraId="2DD39499" w14:textId="77777777" w:rsidR="007B4EF2" w:rsidRPr="00C5022D" w:rsidRDefault="007B4EF2" w:rsidP="00146734">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19.1</w:t>
            </w:r>
            <w:r w:rsidRPr="00C5022D">
              <w:rPr>
                <w:rFonts w:ascii="Times New Roman" w:hAnsi="Times New Roman"/>
                <w:sz w:val="24"/>
                <w:szCs w:val="24"/>
                <w:lang w:val="ru-RU" w:eastAsia="ko-KR"/>
              </w:rPr>
              <w:tab/>
              <w:t>Стороны самостоятельно обязуются уплатить все налоги и пошлины и другие платежи, подлежащие уплате вследствие взятых на себя обязательств по Договору.</w:t>
            </w:r>
          </w:p>
          <w:p w14:paraId="28F88D85" w14:textId="77777777" w:rsidR="007B4EF2" w:rsidRPr="00C5022D" w:rsidRDefault="007B4EF2" w:rsidP="00F83E33">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19.2</w:t>
            </w:r>
            <w:r w:rsidRPr="00C5022D">
              <w:rPr>
                <w:rFonts w:ascii="Times New Roman" w:hAnsi="Times New Roman"/>
                <w:sz w:val="24"/>
                <w:szCs w:val="24"/>
                <w:lang w:val="ru-RU" w:eastAsia="ko-KR"/>
              </w:rPr>
              <w:tab/>
              <w:t>Принимая во внимание, что в случае если Исполнитель являясь нерезидентом Республики Казахстан, имеет зарегистрированный филиал в Республике Казахстан, надлежащим образом зарегистрированный в налоговых органах Республики Казахстан, Заказчик при оплате счетов Исполнителя обязуется не удерживать какие-либо налоги из платежей, причитающихся Исполнителю.</w:t>
            </w:r>
          </w:p>
          <w:p w14:paraId="6259FC49" w14:textId="77777777" w:rsidR="007B4EF2" w:rsidRPr="00C5022D" w:rsidRDefault="007B4EF2" w:rsidP="00F83E33">
            <w:pPr>
              <w:pStyle w:val="afd"/>
              <w:tabs>
                <w:tab w:val="left" w:pos="33"/>
                <w:tab w:val="left" w:pos="600"/>
              </w:tabs>
              <w:ind w:left="33" w:right="139"/>
              <w:rPr>
                <w:rFonts w:ascii="Times New Roman" w:hAnsi="Times New Roman"/>
                <w:sz w:val="24"/>
                <w:szCs w:val="24"/>
                <w:lang w:val="ru-RU" w:eastAsia="ko-KR"/>
              </w:rPr>
            </w:pPr>
          </w:p>
          <w:p w14:paraId="3130559C" w14:textId="77777777" w:rsidR="007B4EF2" w:rsidRPr="00C5022D" w:rsidRDefault="007B4EF2" w:rsidP="00F83E33">
            <w:pPr>
              <w:pStyle w:val="afd"/>
              <w:tabs>
                <w:tab w:val="left" w:pos="33"/>
                <w:tab w:val="left" w:pos="600"/>
              </w:tabs>
              <w:ind w:left="33" w:right="139"/>
              <w:rPr>
                <w:rFonts w:ascii="Times New Roman" w:hAnsi="Times New Roman"/>
                <w:sz w:val="24"/>
                <w:szCs w:val="24"/>
                <w:lang w:val="ru-RU" w:eastAsia="ko-KR"/>
              </w:rPr>
            </w:pPr>
          </w:p>
          <w:p w14:paraId="26511A64" w14:textId="77777777" w:rsidR="007B4EF2" w:rsidRPr="00C5022D" w:rsidRDefault="007B4EF2" w:rsidP="00F83E33">
            <w:pPr>
              <w:pStyle w:val="afd"/>
              <w:tabs>
                <w:tab w:val="left" w:pos="33"/>
                <w:tab w:val="left" w:pos="600"/>
              </w:tabs>
              <w:ind w:left="33" w:right="139"/>
              <w:rPr>
                <w:rFonts w:ascii="Times New Roman" w:hAnsi="Times New Roman"/>
                <w:b/>
                <w:sz w:val="24"/>
                <w:szCs w:val="24"/>
                <w:lang w:val="ru-RU" w:eastAsia="ko-KR"/>
              </w:rPr>
            </w:pPr>
            <w:r w:rsidRPr="00C5022D">
              <w:rPr>
                <w:rFonts w:ascii="Times New Roman" w:hAnsi="Times New Roman"/>
                <w:b/>
                <w:sz w:val="24"/>
                <w:szCs w:val="24"/>
                <w:lang w:val="ru-RU" w:eastAsia="ko-KR"/>
              </w:rPr>
              <w:t>Статья 20. ЮРИДИЧЕСКИЕ АДРЕСА, РЕКВИЗИТЫ И ПОДПИСИ СТОРОН</w:t>
            </w:r>
          </w:p>
          <w:p w14:paraId="106E2434" w14:textId="77777777" w:rsidR="007B4EF2" w:rsidRPr="00C5022D" w:rsidRDefault="007B4EF2" w:rsidP="00F83E33">
            <w:pPr>
              <w:pStyle w:val="afd"/>
              <w:tabs>
                <w:tab w:val="left" w:pos="33"/>
                <w:tab w:val="left" w:pos="600"/>
              </w:tabs>
              <w:ind w:left="33" w:right="139"/>
              <w:rPr>
                <w:rFonts w:ascii="Times New Roman" w:hAnsi="Times New Roman"/>
                <w:b/>
                <w:sz w:val="24"/>
                <w:szCs w:val="24"/>
                <w:lang w:val="ru-RU" w:eastAsia="ko-KR"/>
              </w:rPr>
            </w:pPr>
          </w:p>
          <w:p w14:paraId="6C6FA95E" w14:textId="77777777" w:rsidR="007B4EF2" w:rsidRPr="00C5022D" w:rsidRDefault="007B4EF2" w:rsidP="00F83E33">
            <w:pPr>
              <w:pStyle w:val="afd"/>
              <w:tabs>
                <w:tab w:val="left" w:pos="33"/>
                <w:tab w:val="left" w:pos="600"/>
              </w:tabs>
              <w:ind w:left="33" w:right="139"/>
              <w:rPr>
                <w:rFonts w:ascii="Times New Roman" w:hAnsi="Times New Roman"/>
                <w:b/>
                <w:sz w:val="24"/>
                <w:szCs w:val="24"/>
                <w:lang w:val="ru-RU" w:eastAsia="ko-KR"/>
              </w:rPr>
            </w:pPr>
            <w:r w:rsidRPr="00C5022D">
              <w:rPr>
                <w:rFonts w:ascii="Times New Roman" w:hAnsi="Times New Roman"/>
                <w:b/>
                <w:sz w:val="24"/>
                <w:szCs w:val="24"/>
                <w:lang w:val="ru-RU" w:eastAsia="ko-KR"/>
              </w:rPr>
              <w:t xml:space="preserve">Заказчик </w:t>
            </w:r>
          </w:p>
          <w:p w14:paraId="12C16A1F" w14:textId="77777777" w:rsidR="007B4EF2" w:rsidRPr="00C5022D" w:rsidRDefault="007B4EF2" w:rsidP="00F83E33">
            <w:pPr>
              <w:pStyle w:val="afd"/>
              <w:tabs>
                <w:tab w:val="left" w:pos="33"/>
                <w:tab w:val="left" w:pos="600"/>
              </w:tabs>
              <w:ind w:left="33" w:right="139"/>
              <w:rPr>
                <w:rFonts w:ascii="Times New Roman" w:hAnsi="Times New Roman"/>
                <w:b/>
                <w:sz w:val="24"/>
                <w:szCs w:val="24"/>
                <w:lang w:val="ru-RU" w:eastAsia="ko-KR"/>
              </w:rPr>
            </w:pPr>
            <w:r w:rsidRPr="00C5022D">
              <w:rPr>
                <w:rFonts w:ascii="Times New Roman" w:hAnsi="Times New Roman"/>
                <w:b/>
                <w:sz w:val="24"/>
                <w:szCs w:val="24"/>
                <w:lang w:val="ru-RU" w:eastAsia="ko-KR"/>
              </w:rPr>
              <w:t>ТОО  «Жамбыл   Петролеум»</w:t>
            </w:r>
          </w:p>
          <w:p w14:paraId="2110DB30" w14:textId="77777777" w:rsidR="007B4EF2" w:rsidRPr="00C5022D" w:rsidRDefault="007B4EF2" w:rsidP="00F83E33">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Республика Казахстан, 060005, г. Атырау</w:t>
            </w:r>
          </w:p>
          <w:p w14:paraId="1EB5958F" w14:textId="77777777" w:rsidR="007B4EF2" w:rsidRPr="00C5022D" w:rsidRDefault="007B4EF2" w:rsidP="00F83E33">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ул. Махамбета Утемисулы 132 А</w:t>
            </w:r>
          </w:p>
          <w:p w14:paraId="37374F9D" w14:textId="77777777" w:rsidR="007B4EF2" w:rsidRPr="00C5022D" w:rsidRDefault="007B4EF2" w:rsidP="00F83E33">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РНН 150100267426</w:t>
            </w:r>
          </w:p>
          <w:p w14:paraId="5FF60A82" w14:textId="77777777" w:rsidR="007B4EF2" w:rsidRPr="00C5022D" w:rsidRDefault="007B4EF2" w:rsidP="00F83E33">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БИН 090340002825</w:t>
            </w:r>
          </w:p>
          <w:p w14:paraId="7CFDFA36" w14:textId="77777777" w:rsidR="007B4EF2" w:rsidRPr="00C5022D" w:rsidRDefault="007B4EF2" w:rsidP="00F83E33">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ИИК KZ886010141000150021 в KZT</w:t>
            </w:r>
          </w:p>
          <w:p w14:paraId="3674D36B" w14:textId="1C3167A3" w:rsidR="007B4EF2" w:rsidRPr="00C5022D" w:rsidRDefault="007B4EF2" w:rsidP="00F83E33">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xml:space="preserve">в АО «Народный Банк Казахстана», </w:t>
            </w:r>
          </w:p>
          <w:p w14:paraId="3ADF75A1" w14:textId="77777777" w:rsidR="007B4EF2" w:rsidRPr="00C5022D" w:rsidRDefault="007B4EF2" w:rsidP="00F83E33">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 xml:space="preserve">БИК HSBKKZKX </w:t>
            </w:r>
          </w:p>
          <w:p w14:paraId="29B07F73" w14:textId="77777777" w:rsidR="007B4EF2" w:rsidRPr="00C5022D" w:rsidRDefault="007B4EF2" w:rsidP="00F83E33">
            <w:pPr>
              <w:pStyle w:val="afd"/>
              <w:tabs>
                <w:tab w:val="left" w:pos="33"/>
                <w:tab w:val="left" w:pos="600"/>
              </w:tabs>
              <w:ind w:left="33" w:right="139"/>
              <w:rPr>
                <w:rFonts w:ascii="Times New Roman" w:hAnsi="Times New Roman"/>
                <w:sz w:val="24"/>
                <w:szCs w:val="24"/>
                <w:lang w:val="ru-RU" w:eastAsia="ko-KR"/>
              </w:rPr>
            </w:pPr>
            <w:r w:rsidRPr="00C5022D">
              <w:rPr>
                <w:rFonts w:ascii="Times New Roman" w:hAnsi="Times New Roman"/>
                <w:sz w:val="24"/>
                <w:szCs w:val="24"/>
                <w:lang w:val="ru-RU" w:eastAsia="ko-KR"/>
              </w:rPr>
              <w:t>Кбе 17</w:t>
            </w:r>
          </w:p>
          <w:p w14:paraId="365BD86C" w14:textId="77777777" w:rsidR="007B4EF2" w:rsidRPr="00C5022D" w:rsidRDefault="007B4EF2" w:rsidP="00F83E33">
            <w:pPr>
              <w:pStyle w:val="afd"/>
              <w:tabs>
                <w:tab w:val="left" w:pos="33"/>
                <w:tab w:val="left" w:pos="600"/>
              </w:tabs>
              <w:ind w:left="33" w:right="139"/>
              <w:rPr>
                <w:rFonts w:ascii="Times New Roman" w:hAnsi="Times New Roman"/>
                <w:sz w:val="24"/>
                <w:szCs w:val="24"/>
                <w:lang w:val="ru-RU" w:eastAsia="ko-KR"/>
              </w:rPr>
            </w:pPr>
          </w:p>
          <w:p w14:paraId="73163012" w14:textId="77777777" w:rsidR="007B4EF2" w:rsidRPr="00C5022D" w:rsidRDefault="007B4EF2" w:rsidP="00F83E33">
            <w:pPr>
              <w:pStyle w:val="afd"/>
              <w:tabs>
                <w:tab w:val="left" w:pos="33"/>
                <w:tab w:val="left" w:pos="600"/>
              </w:tabs>
              <w:ind w:left="33" w:right="139"/>
              <w:rPr>
                <w:rFonts w:ascii="Times New Roman" w:hAnsi="Times New Roman"/>
                <w:b/>
                <w:sz w:val="24"/>
                <w:szCs w:val="24"/>
                <w:lang w:val="ru-RU" w:eastAsia="ko-KR"/>
              </w:rPr>
            </w:pPr>
          </w:p>
          <w:p w14:paraId="353F25D0" w14:textId="77777777" w:rsidR="007B4EF2" w:rsidRPr="00C5022D" w:rsidRDefault="007B4EF2" w:rsidP="00F83E33">
            <w:pPr>
              <w:pStyle w:val="afd"/>
              <w:tabs>
                <w:tab w:val="left" w:pos="33"/>
                <w:tab w:val="left" w:pos="600"/>
              </w:tabs>
              <w:ind w:left="33" w:right="139"/>
              <w:rPr>
                <w:rFonts w:ascii="Times New Roman" w:hAnsi="Times New Roman"/>
                <w:b/>
                <w:sz w:val="24"/>
                <w:szCs w:val="24"/>
                <w:lang w:val="ru-RU" w:eastAsia="ko-KR"/>
              </w:rPr>
            </w:pPr>
            <w:r w:rsidRPr="00C5022D">
              <w:rPr>
                <w:rFonts w:ascii="Times New Roman" w:hAnsi="Times New Roman"/>
                <w:b/>
                <w:sz w:val="24"/>
                <w:szCs w:val="24"/>
                <w:lang w:val="ru-RU" w:eastAsia="ko-KR"/>
              </w:rPr>
              <w:t>Генеральный директор</w:t>
            </w:r>
          </w:p>
          <w:p w14:paraId="529A7F64" w14:textId="77777777" w:rsidR="007B4EF2" w:rsidRPr="00C5022D" w:rsidRDefault="007B4EF2" w:rsidP="00F83E33">
            <w:pPr>
              <w:pStyle w:val="afd"/>
              <w:tabs>
                <w:tab w:val="left" w:pos="33"/>
                <w:tab w:val="left" w:pos="600"/>
              </w:tabs>
              <w:ind w:left="33" w:right="139"/>
              <w:rPr>
                <w:rFonts w:ascii="Times New Roman" w:hAnsi="Times New Roman"/>
                <w:b/>
                <w:sz w:val="24"/>
                <w:szCs w:val="24"/>
                <w:lang w:val="ru-RU" w:eastAsia="ko-KR"/>
              </w:rPr>
            </w:pPr>
            <w:r w:rsidRPr="00C5022D">
              <w:rPr>
                <w:rFonts w:ascii="Times New Roman" w:hAnsi="Times New Roman"/>
                <w:b/>
                <w:sz w:val="24"/>
                <w:szCs w:val="24"/>
                <w:lang w:val="ru-RU" w:eastAsia="ko-KR"/>
              </w:rPr>
              <w:t>_________________ Елевсинов Х.Т.</w:t>
            </w:r>
          </w:p>
          <w:p w14:paraId="0C160F93" w14:textId="77777777" w:rsidR="007B4EF2" w:rsidRPr="00C5022D" w:rsidRDefault="007B4EF2" w:rsidP="00F83E33">
            <w:pPr>
              <w:pStyle w:val="afd"/>
              <w:tabs>
                <w:tab w:val="left" w:pos="33"/>
                <w:tab w:val="left" w:pos="600"/>
              </w:tabs>
              <w:ind w:left="33" w:right="139"/>
              <w:rPr>
                <w:rFonts w:ascii="Times New Roman" w:hAnsi="Times New Roman"/>
                <w:b/>
                <w:sz w:val="24"/>
                <w:szCs w:val="24"/>
                <w:lang w:val="ru-RU" w:eastAsia="ko-KR"/>
              </w:rPr>
            </w:pPr>
          </w:p>
          <w:p w14:paraId="456031A0" w14:textId="77777777" w:rsidR="007B4EF2" w:rsidRPr="00C5022D" w:rsidRDefault="007B4EF2" w:rsidP="00F83E33">
            <w:pPr>
              <w:pStyle w:val="afd"/>
              <w:tabs>
                <w:tab w:val="left" w:pos="33"/>
                <w:tab w:val="left" w:pos="600"/>
              </w:tabs>
              <w:ind w:left="33" w:right="139"/>
              <w:rPr>
                <w:rFonts w:ascii="Times New Roman" w:hAnsi="Times New Roman"/>
                <w:b/>
                <w:sz w:val="24"/>
                <w:szCs w:val="24"/>
                <w:lang w:val="ru-RU" w:eastAsia="ko-KR"/>
              </w:rPr>
            </w:pPr>
            <w:r w:rsidRPr="00C5022D">
              <w:rPr>
                <w:rFonts w:ascii="Times New Roman" w:hAnsi="Times New Roman"/>
                <w:b/>
                <w:sz w:val="24"/>
                <w:szCs w:val="24"/>
                <w:lang w:val="ru-RU" w:eastAsia="ko-KR"/>
              </w:rPr>
              <w:t xml:space="preserve">Исполнитель                                                           </w:t>
            </w:r>
          </w:p>
          <w:p w14:paraId="33E0D4C7" w14:textId="77777777" w:rsidR="007B4EF2" w:rsidRPr="00C5022D" w:rsidRDefault="007B4EF2" w:rsidP="00FF64EA">
            <w:pPr>
              <w:pStyle w:val="afd"/>
              <w:tabs>
                <w:tab w:val="left" w:pos="33"/>
                <w:tab w:val="left" w:pos="600"/>
              </w:tabs>
              <w:ind w:left="33" w:right="139"/>
              <w:rPr>
                <w:rFonts w:ascii="Times New Roman" w:hAnsi="Times New Roman"/>
                <w:sz w:val="24"/>
                <w:szCs w:val="24"/>
                <w:lang w:val="en-US" w:eastAsia="ko-KR"/>
              </w:rPr>
            </w:pPr>
          </w:p>
          <w:p w14:paraId="534FB441" w14:textId="77777777" w:rsidR="007B4EF2" w:rsidRPr="00C5022D" w:rsidRDefault="007B4EF2" w:rsidP="00FF64EA">
            <w:pPr>
              <w:pStyle w:val="afd"/>
              <w:tabs>
                <w:tab w:val="left" w:pos="33"/>
                <w:tab w:val="left" w:pos="600"/>
              </w:tabs>
              <w:ind w:left="33" w:right="139"/>
              <w:rPr>
                <w:rFonts w:ascii="Times New Roman" w:hAnsi="Times New Roman"/>
                <w:sz w:val="24"/>
                <w:szCs w:val="24"/>
                <w:lang w:val="en-US" w:eastAsia="ko-KR"/>
              </w:rPr>
            </w:pPr>
          </w:p>
          <w:p w14:paraId="33C2F2E9" w14:textId="77777777" w:rsidR="007B4EF2" w:rsidRPr="00C5022D" w:rsidRDefault="007B4EF2" w:rsidP="00FF64EA">
            <w:pPr>
              <w:pStyle w:val="afd"/>
              <w:tabs>
                <w:tab w:val="left" w:pos="33"/>
                <w:tab w:val="left" w:pos="600"/>
              </w:tabs>
              <w:ind w:left="33" w:right="139"/>
              <w:rPr>
                <w:rFonts w:ascii="Times New Roman" w:hAnsi="Times New Roman"/>
                <w:sz w:val="24"/>
                <w:szCs w:val="24"/>
                <w:lang w:val="en-US" w:eastAsia="ko-KR"/>
              </w:rPr>
            </w:pPr>
          </w:p>
          <w:p w14:paraId="58EDB18E" w14:textId="77777777" w:rsidR="007B4EF2" w:rsidRPr="00C5022D" w:rsidRDefault="007B4EF2" w:rsidP="00FF64EA">
            <w:pPr>
              <w:pStyle w:val="afd"/>
              <w:tabs>
                <w:tab w:val="left" w:pos="33"/>
                <w:tab w:val="left" w:pos="600"/>
              </w:tabs>
              <w:ind w:left="33" w:right="139"/>
              <w:rPr>
                <w:rFonts w:ascii="Times New Roman" w:hAnsi="Times New Roman"/>
                <w:sz w:val="24"/>
                <w:szCs w:val="24"/>
                <w:lang w:val="en-US" w:eastAsia="ko-KR"/>
              </w:rPr>
            </w:pPr>
          </w:p>
        </w:tc>
      </w:tr>
    </w:tbl>
    <w:p w14:paraId="258C98B1" w14:textId="52945E27" w:rsidR="009F2E50" w:rsidRPr="00C5022D" w:rsidRDefault="009F2E50" w:rsidP="00E21223">
      <w:pPr>
        <w:ind w:right="-2"/>
        <w:rPr>
          <w:rFonts w:ascii="Times New Roman" w:hAnsi="Times New Roman"/>
          <w:sz w:val="24"/>
          <w:szCs w:val="24"/>
          <w:lang w:val="ru-RU"/>
        </w:rPr>
      </w:pPr>
      <w:r w:rsidRPr="00C5022D">
        <w:rPr>
          <w:rFonts w:ascii="Times New Roman" w:hAnsi="Times New Roman"/>
          <w:sz w:val="24"/>
          <w:szCs w:val="24"/>
          <w:lang w:val="en-US"/>
        </w:rPr>
        <w:tab/>
      </w:r>
    </w:p>
    <w:p w14:paraId="20F26BF5" w14:textId="2F621DA4" w:rsidR="00645BB1" w:rsidRPr="00C5022D" w:rsidRDefault="00645BB1" w:rsidP="009F2E50">
      <w:pPr>
        <w:widowControl w:val="0"/>
        <w:tabs>
          <w:tab w:val="left" w:pos="0"/>
        </w:tabs>
        <w:spacing w:line="240" w:lineRule="auto"/>
        <w:ind w:left="0" w:firstLine="0"/>
        <w:jc w:val="right"/>
        <w:rPr>
          <w:rFonts w:ascii="Times New Roman" w:hAnsi="Times New Roman"/>
          <w:b/>
          <w:sz w:val="24"/>
          <w:szCs w:val="24"/>
          <w:lang w:val="ru-RU"/>
        </w:rPr>
      </w:pPr>
    </w:p>
    <w:p w14:paraId="0F244BBB" w14:textId="77777777" w:rsidR="003363AE" w:rsidRPr="00C5022D" w:rsidRDefault="003363AE" w:rsidP="009F2E50">
      <w:pPr>
        <w:widowControl w:val="0"/>
        <w:tabs>
          <w:tab w:val="left" w:pos="0"/>
        </w:tabs>
        <w:spacing w:line="240" w:lineRule="auto"/>
        <w:ind w:left="0" w:firstLine="0"/>
        <w:jc w:val="right"/>
        <w:rPr>
          <w:rFonts w:ascii="Times New Roman" w:hAnsi="Times New Roman"/>
          <w:b/>
          <w:sz w:val="24"/>
          <w:szCs w:val="24"/>
          <w:lang w:val="ru-RU"/>
        </w:rPr>
        <w:sectPr w:rsidR="003363AE" w:rsidRPr="00C5022D" w:rsidSect="003363AE">
          <w:headerReference w:type="default" r:id="rId8"/>
          <w:footerReference w:type="default" r:id="rId9"/>
          <w:pgSz w:w="11906" w:h="16838" w:code="9"/>
          <w:pgMar w:top="1134" w:right="851" w:bottom="1134" w:left="1134" w:header="709" w:footer="425" w:gutter="0"/>
          <w:cols w:space="708"/>
          <w:docGrid w:linePitch="360"/>
        </w:sectPr>
      </w:pPr>
    </w:p>
    <w:p w14:paraId="7E7A0179" w14:textId="77777777" w:rsidR="003363AE" w:rsidRPr="00C5022D" w:rsidRDefault="003363AE" w:rsidP="003363AE">
      <w:pPr>
        <w:widowControl w:val="0"/>
        <w:tabs>
          <w:tab w:val="left" w:pos="0"/>
        </w:tabs>
        <w:ind w:right="113"/>
        <w:jc w:val="right"/>
        <w:rPr>
          <w:rFonts w:ascii="Times New Roman" w:hAnsi="Times New Roman"/>
          <w:b/>
          <w:sz w:val="24"/>
          <w:szCs w:val="24"/>
          <w:lang w:val="ru-RU" w:eastAsia="ko-KR"/>
        </w:rPr>
      </w:pPr>
      <w:bookmarkStart w:id="28" w:name="_Toc256698634"/>
      <w:r w:rsidRPr="00C5022D">
        <w:rPr>
          <w:rFonts w:ascii="Times New Roman" w:hAnsi="Times New Roman"/>
          <w:b/>
          <w:sz w:val="24"/>
          <w:szCs w:val="24"/>
          <w:lang w:val="ru-RU" w:eastAsia="ko-KR"/>
        </w:rPr>
        <w:tab/>
        <w:t xml:space="preserve">                                           </w:t>
      </w:r>
    </w:p>
    <w:p w14:paraId="2997762B" w14:textId="77777777" w:rsidR="003363AE" w:rsidRPr="00C5022D" w:rsidRDefault="003363AE" w:rsidP="003363AE">
      <w:pPr>
        <w:widowControl w:val="0"/>
        <w:tabs>
          <w:tab w:val="left" w:pos="0"/>
        </w:tabs>
        <w:ind w:right="113"/>
        <w:jc w:val="right"/>
        <w:rPr>
          <w:rFonts w:ascii="Times New Roman" w:hAnsi="Times New Roman"/>
          <w:b/>
          <w:sz w:val="24"/>
          <w:szCs w:val="24"/>
          <w:lang w:val="ru-RU"/>
        </w:rPr>
      </w:pPr>
      <w:r w:rsidRPr="00C5022D">
        <w:rPr>
          <w:rFonts w:ascii="Times New Roman" w:hAnsi="Times New Roman"/>
          <w:b/>
          <w:sz w:val="24"/>
          <w:szCs w:val="24"/>
          <w:lang w:val="ru-RU"/>
        </w:rPr>
        <w:t xml:space="preserve">Приложение № 1 </w:t>
      </w:r>
    </w:p>
    <w:p w14:paraId="329D2929" w14:textId="77777777" w:rsidR="003363AE" w:rsidRPr="00C5022D" w:rsidRDefault="003363AE" w:rsidP="003363AE">
      <w:pPr>
        <w:widowControl w:val="0"/>
        <w:tabs>
          <w:tab w:val="left" w:pos="0"/>
        </w:tabs>
        <w:ind w:right="113"/>
        <w:jc w:val="right"/>
        <w:rPr>
          <w:rFonts w:ascii="Times New Roman" w:hAnsi="Times New Roman"/>
          <w:b/>
          <w:sz w:val="24"/>
          <w:szCs w:val="24"/>
          <w:lang w:val="ru-RU"/>
        </w:rPr>
      </w:pPr>
      <w:r w:rsidRPr="00C5022D">
        <w:rPr>
          <w:rFonts w:ascii="Times New Roman" w:hAnsi="Times New Roman"/>
          <w:b/>
          <w:sz w:val="24"/>
          <w:szCs w:val="24"/>
          <w:lang w:val="ru-RU" w:eastAsia="ko-KR"/>
        </w:rPr>
        <w:t xml:space="preserve">к договору № ______ от _______________ 2018 г. </w:t>
      </w:r>
    </w:p>
    <w:p w14:paraId="5240E60E" w14:textId="77777777" w:rsidR="003363AE" w:rsidRPr="00C5022D" w:rsidRDefault="003363AE" w:rsidP="003363AE">
      <w:pPr>
        <w:autoSpaceDE w:val="0"/>
        <w:autoSpaceDN w:val="0"/>
        <w:adjustRightInd w:val="0"/>
        <w:ind w:right="113"/>
        <w:jc w:val="right"/>
        <w:rPr>
          <w:rFonts w:ascii="Times New Roman" w:hAnsi="Times New Roman"/>
          <w:b/>
          <w:sz w:val="24"/>
          <w:szCs w:val="24"/>
          <w:lang w:val="ru-RU"/>
        </w:rPr>
      </w:pPr>
      <w:r w:rsidRPr="00C5022D">
        <w:rPr>
          <w:rFonts w:ascii="Times New Roman" w:hAnsi="Times New Roman"/>
          <w:b/>
          <w:bCs/>
          <w:sz w:val="24"/>
          <w:szCs w:val="24"/>
          <w:lang w:val="ru-RU"/>
        </w:rPr>
        <w:t xml:space="preserve">на </w:t>
      </w:r>
      <w:r w:rsidRPr="00C5022D">
        <w:rPr>
          <w:rFonts w:ascii="Times New Roman" w:hAnsi="Times New Roman"/>
          <w:b/>
          <w:sz w:val="24"/>
          <w:szCs w:val="24"/>
          <w:lang w:val="ru-RU"/>
        </w:rPr>
        <w:t xml:space="preserve">закуп «Услуги по ГИС.» </w:t>
      </w:r>
    </w:p>
    <w:p w14:paraId="1EC690F6" w14:textId="77777777" w:rsidR="003363AE" w:rsidRPr="00C5022D" w:rsidRDefault="003363AE" w:rsidP="003363AE">
      <w:pPr>
        <w:widowControl w:val="0"/>
        <w:tabs>
          <w:tab w:val="left" w:pos="0"/>
        </w:tabs>
        <w:ind w:right="113"/>
        <w:jc w:val="right"/>
        <w:rPr>
          <w:rFonts w:ascii="Times New Roman" w:hAnsi="Times New Roman"/>
          <w:b/>
          <w:sz w:val="24"/>
          <w:szCs w:val="24"/>
          <w:lang w:val="ru-RU" w:eastAsia="ko-KR"/>
        </w:rPr>
      </w:pPr>
    </w:p>
    <w:p w14:paraId="42B3FA18" w14:textId="77777777" w:rsidR="003363AE" w:rsidRPr="00C5022D" w:rsidRDefault="003363AE" w:rsidP="00E21223">
      <w:pPr>
        <w:widowControl w:val="0"/>
        <w:tabs>
          <w:tab w:val="left" w:pos="0"/>
        </w:tabs>
        <w:ind w:right="113"/>
        <w:jc w:val="center"/>
        <w:rPr>
          <w:rFonts w:ascii="Times New Roman" w:hAnsi="Times New Roman"/>
          <w:b/>
          <w:sz w:val="24"/>
          <w:szCs w:val="24"/>
          <w:lang w:val="ru-RU" w:eastAsia="ko-KR"/>
        </w:rPr>
      </w:pPr>
      <w:r w:rsidRPr="00C5022D">
        <w:rPr>
          <w:rFonts w:ascii="Times New Roman" w:hAnsi="Times New Roman"/>
          <w:b/>
          <w:sz w:val="24"/>
          <w:szCs w:val="24"/>
          <w:lang w:val="ru-RU" w:eastAsia="ko-KR"/>
        </w:rPr>
        <w:t>Перечень закупаемых Услуг</w:t>
      </w:r>
    </w:p>
    <w:tbl>
      <w:tblPr>
        <w:tblW w:w="141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05"/>
        <w:gridCol w:w="2777"/>
        <w:gridCol w:w="3561"/>
        <w:gridCol w:w="1067"/>
        <w:gridCol w:w="1389"/>
        <w:gridCol w:w="1362"/>
        <w:gridCol w:w="1986"/>
      </w:tblGrid>
      <w:tr w:rsidR="003363AE" w:rsidRPr="00C5022D" w14:paraId="04477147" w14:textId="77777777" w:rsidTr="003363AE">
        <w:trPr>
          <w:trHeight w:val="1222"/>
        </w:trPr>
        <w:tc>
          <w:tcPr>
            <w:tcW w:w="2005" w:type="dxa"/>
            <w:tcBorders>
              <w:top w:val="single" w:sz="4" w:space="0" w:color="auto"/>
              <w:left w:val="single" w:sz="4" w:space="0" w:color="auto"/>
              <w:bottom w:val="single" w:sz="4" w:space="0" w:color="auto"/>
              <w:right w:val="single" w:sz="4" w:space="0" w:color="auto"/>
            </w:tcBorders>
            <w:vAlign w:val="center"/>
            <w:hideMark/>
          </w:tcPr>
          <w:p w14:paraId="0D8E4490" w14:textId="77777777" w:rsidR="003363AE" w:rsidRPr="00C5022D" w:rsidRDefault="003363AE" w:rsidP="007D70AF">
            <w:pPr>
              <w:ind w:left="0" w:right="-2" w:firstLine="0"/>
              <w:rPr>
                <w:rFonts w:ascii="Times New Roman" w:hAnsi="Times New Roman"/>
                <w:b/>
                <w:sz w:val="24"/>
                <w:szCs w:val="24"/>
                <w:lang w:val="ru-RU"/>
              </w:rPr>
            </w:pPr>
            <w:r w:rsidRPr="00C5022D">
              <w:rPr>
                <w:rFonts w:ascii="Times New Roman" w:hAnsi="Times New Roman"/>
                <w:b/>
                <w:sz w:val="24"/>
                <w:szCs w:val="24"/>
                <w:lang w:val="ru-RU"/>
              </w:rPr>
              <w:t>Наименование Заказчика</w:t>
            </w:r>
          </w:p>
        </w:tc>
        <w:tc>
          <w:tcPr>
            <w:tcW w:w="2777" w:type="dxa"/>
            <w:tcBorders>
              <w:top w:val="single" w:sz="4" w:space="0" w:color="auto"/>
              <w:left w:val="single" w:sz="4" w:space="0" w:color="auto"/>
              <w:bottom w:val="single" w:sz="4" w:space="0" w:color="auto"/>
              <w:right w:val="single" w:sz="4" w:space="0" w:color="auto"/>
            </w:tcBorders>
            <w:vAlign w:val="center"/>
            <w:hideMark/>
          </w:tcPr>
          <w:p w14:paraId="25E8F39F" w14:textId="77777777" w:rsidR="003363AE" w:rsidRPr="00C5022D" w:rsidRDefault="003363AE" w:rsidP="007D70AF">
            <w:pPr>
              <w:ind w:left="0" w:right="-2" w:firstLine="0"/>
              <w:rPr>
                <w:rFonts w:ascii="Times New Roman" w:hAnsi="Times New Roman"/>
                <w:b/>
                <w:sz w:val="24"/>
                <w:szCs w:val="24"/>
                <w:lang w:val="ru-RU"/>
              </w:rPr>
            </w:pPr>
            <w:r w:rsidRPr="00C5022D">
              <w:rPr>
                <w:rFonts w:ascii="Times New Roman" w:hAnsi="Times New Roman"/>
                <w:b/>
                <w:sz w:val="24"/>
                <w:szCs w:val="24"/>
                <w:lang w:val="ru-RU"/>
              </w:rPr>
              <w:t>Наименование</w:t>
            </w:r>
          </w:p>
          <w:p w14:paraId="74D6F426" w14:textId="77777777" w:rsidR="003363AE" w:rsidRPr="00C5022D" w:rsidRDefault="003363AE" w:rsidP="007D70AF">
            <w:pPr>
              <w:ind w:left="0" w:right="-2" w:firstLine="0"/>
              <w:rPr>
                <w:rFonts w:ascii="Times New Roman" w:hAnsi="Times New Roman"/>
                <w:b/>
                <w:sz w:val="24"/>
                <w:szCs w:val="24"/>
                <w:lang w:val="ru-RU"/>
              </w:rPr>
            </w:pPr>
            <w:r w:rsidRPr="00C5022D">
              <w:rPr>
                <w:rFonts w:ascii="Times New Roman" w:hAnsi="Times New Roman"/>
                <w:b/>
                <w:sz w:val="24"/>
                <w:szCs w:val="24"/>
                <w:lang w:val="ru-RU"/>
              </w:rPr>
              <w:t>закупаемых Работ</w:t>
            </w:r>
          </w:p>
        </w:tc>
        <w:tc>
          <w:tcPr>
            <w:tcW w:w="3561" w:type="dxa"/>
            <w:tcBorders>
              <w:top w:val="single" w:sz="4" w:space="0" w:color="auto"/>
              <w:left w:val="single" w:sz="4" w:space="0" w:color="auto"/>
              <w:bottom w:val="single" w:sz="4" w:space="0" w:color="auto"/>
              <w:right w:val="single" w:sz="4" w:space="0" w:color="auto"/>
            </w:tcBorders>
            <w:vAlign w:val="center"/>
            <w:hideMark/>
          </w:tcPr>
          <w:p w14:paraId="75614A64" w14:textId="77777777" w:rsidR="003363AE" w:rsidRPr="00C5022D" w:rsidRDefault="003363AE" w:rsidP="007D70AF">
            <w:pPr>
              <w:ind w:left="0" w:right="-2" w:firstLine="0"/>
              <w:rPr>
                <w:rFonts w:ascii="Times New Roman" w:hAnsi="Times New Roman"/>
                <w:b/>
                <w:sz w:val="24"/>
                <w:szCs w:val="24"/>
                <w:lang w:val="ru-RU"/>
              </w:rPr>
            </w:pPr>
            <w:r w:rsidRPr="00C5022D">
              <w:rPr>
                <w:rFonts w:ascii="Times New Roman" w:hAnsi="Times New Roman"/>
                <w:b/>
                <w:sz w:val="24"/>
                <w:szCs w:val="24"/>
                <w:lang w:val="ru-RU"/>
              </w:rPr>
              <w:t>Краткая характеристика Работ</w:t>
            </w:r>
          </w:p>
        </w:tc>
        <w:tc>
          <w:tcPr>
            <w:tcW w:w="1067" w:type="dxa"/>
            <w:tcBorders>
              <w:top w:val="single" w:sz="4" w:space="0" w:color="auto"/>
              <w:left w:val="single" w:sz="4" w:space="0" w:color="auto"/>
              <w:bottom w:val="single" w:sz="4" w:space="0" w:color="auto"/>
              <w:right w:val="single" w:sz="4" w:space="0" w:color="auto"/>
            </w:tcBorders>
            <w:vAlign w:val="center"/>
            <w:hideMark/>
          </w:tcPr>
          <w:p w14:paraId="306FD072" w14:textId="77777777" w:rsidR="003363AE" w:rsidRPr="00C5022D" w:rsidRDefault="003363AE" w:rsidP="007D70AF">
            <w:pPr>
              <w:ind w:left="0" w:right="-2" w:firstLine="0"/>
              <w:rPr>
                <w:rFonts w:ascii="Times New Roman" w:hAnsi="Times New Roman"/>
                <w:b/>
                <w:sz w:val="24"/>
                <w:szCs w:val="24"/>
                <w:lang w:val="ru-RU"/>
              </w:rPr>
            </w:pPr>
            <w:r w:rsidRPr="00C5022D">
              <w:rPr>
                <w:rFonts w:ascii="Times New Roman" w:hAnsi="Times New Roman"/>
                <w:b/>
                <w:sz w:val="24"/>
                <w:szCs w:val="24"/>
                <w:lang w:val="ru-RU"/>
              </w:rPr>
              <w:t>Ед.</w:t>
            </w:r>
          </w:p>
          <w:p w14:paraId="4C9C7177" w14:textId="77777777" w:rsidR="003363AE" w:rsidRPr="00C5022D" w:rsidRDefault="003363AE" w:rsidP="007D70AF">
            <w:pPr>
              <w:ind w:left="0" w:right="-2" w:firstLine="0"/>
              <w:rPr>
                <w:rFonts w:ascii="Times New Roman" w:hAnsi="Times New Roman"/>
                <w:b/>
                <w:sz w:val="24"/>
                <w:szCs w:val="24"/>
                <w:lang w:val="ru-RU"/>
              </w:rPr>
            </w:pPr>
            <w:r w:rsidRPr="00C5022D">
              <w:rPr>
                <w:rFonts w:ascii="Times New Roman" w:hAnsi="Times New Roman"/>
                <w:b/>
                <w:sz w:val="24"/>
                <w:szCs w:val="24"/>
                <w:lang w:val="ru-RU"/>
              </w:rPr>
              <w:t>изм</w:t>
            </w:r>
          </w:p>
        </w:tc>
        <w:tc>
          <w:tcPr>
            <w:tcW w:w="1389" w:type="dxa"/>
            <w:tcBorders>
              <w:top w:val="single" w:sz="4" w:space="0" w:color="auto"/>
              <w:left w:val="single" w:sz="4" w:space="0" w:color="auto"/>
              <w:bottom w:val="single" w:sz="4" w:space="0" w:color="auto"/>
              <w:right w:val="single" w:sz="4" w:space="0" w:color="auto"/>
            </w:tcBorders>
            <w:vAlign w:val="center"/>
            <w:hideMark/>
          </w:tcPr>
          <w:p w14:paraId="28B9CA15" w14:textId="77777777" w:rsidR="003363AE" w:rsidRPr="00C5022D" w:rsidRDefault="003363AE" w:rsidP="007D70AF">
            <w:pPr>
              <w:ind w:left="0" w:right="-2" w:firstLine="0"/>
              <w:rPr>
                <w:rFonts w:ascii="Times New Roman" w:hAnsi="Times New Roman"/>
                <w:b/>
                <w:sz w:val="24"/>
                <w:szCs w:val="24"/>
                <w:lang w:val="ru-RU"/>
              </w:rPr>
            </w:pPr>
            <w:r w:rsidRPr="00C5022D">
              <w:rPr>
                <w:rFonts w:ascii="Times New Roman" w:hAnsi="Times New Roman"/>
                <w:b/>
                <w:sz w:val="24"/>
                <w:szCs w:val="24"/>
                <w:lang w:val="ru-RU"/>
              </w:rPr>
              <w:t>Кол.</w:t>
            </w:r>
          </w:p>
          <w:p w14:paraId="7A8A5806" w14:textId="77777777" w:rsidR="003363AE" w:rsidRPr="00C5022D" w:rsidRDefault="003363AE" w:rsidP="007D70AF">
            <w:pPr>
              <w:ind w:left="0" w:right="-2" w:firstLine="0"/>
              <w:rPr>
                <w:rFonts w:ascii="Times New Roman" w:hAnsi="Times New Roman"/>
                <w:b/>
                <w:sz w:val="24"/>
                <w:szCs w:val="24"/>
                <w:lang w:val="ru-RU"/>
              </w:rPr>
            </w:pPr>
            <w:r w:rsidRPr="00C5022D">
              <w:rPr>
                <w:rFonts w:ascii="Times New Roman" w:hAnsi="Times New Roman"/>
                <w:b/>
                <w:sz w:val="24"/>
                <w:szCs w:val="24"/>
                <w:lang w:val="ru-RU"/>
              </w:rPr>
              <w:t>(не менее)</w:t>
            </w:r>
          </w:p>
        </w:tc>
        <w:tc>
          <w:tcPr>
            <w:tcW w:w="1362" w:type="dxa"/>
            <w:tcBorders>
              <w:top w:val="single" w:sz="4" w:space="0" w:color="auto"/>
              <w:left w:val="single" w:sz="4" w:space="0" w:color="auto"/>
              <w:bottom w:val="single" w:sz="4" w:space="0" w:color="auto"/>
              <w:right w:val="single" w:sz="4" w:space="0" w:color="auto"/>
            </w:tcBorders>
            <w:vAlign w:val="center"/>
            <w:hideMark/>
          </w:tcPr>
          <w:p w14:paraId="285FDA90" w14:textId="77777777" w:rsidR="003363AE" w:rsidRPr="00C5022D" w:rsidRDefault="003363AE" w:rsidP="007D70AF">
            <w:pPr>
              <w:ind w:left="0" w:right="-2" w:firstLine="0"/>
              <w:rPr>
                <w:rFonts w:ascii="Times New Roman" w:hAnsi="Times New Roman"/>
                <w:b/>
                <w:sz w:val="24"/>
                <w:szCs w:val="24"/>
                <w:lang w:val="ru-RU"/>
              </w:rPr>
            </w:pPr>
            <w:r w:rsidRPr="00C5022D">
              <w:rPr>
                <w:rFonts w:ascii="Times New Roman" w:hAnsi="Times New Roman"/>
                <w:b/>
                <w:sz w:val="24"/>
                <w:szCs w:val="24"/>
                <w:lang w:val="ru-RU"/>
              </w:rPr>
              <w:t>Сроки</w:t>
            </w:r>
          </w:p>
          <w:p w14:paraId="00508DE0" w14:textId="77777777" w:rsidR="003363AE" w:rsidRPr="00C5022D" w:rsidRDefault="003363AE" w:rsidP="007D70AF">
            <w:pPr>
              <w:ind w:left="0" w:right="-2" w:firstLine="0"/>
              <w:rPr>
                <w:rFonts w:ascii="Times New Roman" w:hAnsi="Times New Roman"/>
                <w:b/>
                <w:sz w:val="24"/>
                <w:szCs w:val="24"/>
                <w:lang w:val="ru-RU"/>
              </w:rPr>
            </w:pPr>
            <w:r w:rsidRPr="00C5022D">
              <w:rPr>
                <w:rFonts w:ascii="Times New Roman" w:hAnsi="Times New Roman"/>
                <w:b/>
                <w:sz w:val="24"/>
                <w:szCs w:val="24"/>
                <w:lang w:val="ru-RU"/>
              </w:rPr>
              <w:t>выполнения</w:t>
            </w:r>
          </w:p>
        </w:tc>
        <w:tc>
          <w:tcPr>
            <w:tcW w:w="1986" w:type="dxa"/>
            <w:tcBorders>
              <w:top w:val="single" w:sz="4" w:space="0" w:color="auto"/>
              <w:left w:val="single" w:sz="4" w:space="0" w:color="auto"/>
              <w:bottom w:val="single" w:sz="4" w:space="0" w:color="auto"/>
              <w:right w:val="single" w:sz="4" w:space="0" w:color="auto"/>
            </w:tcBorders>
            <w:vAlign w:val="center"/>
            <w:hideMark/>
          </w:tcPr>
          <w:p w14:paraId="2D5F6966" w14:textId="77777777" w:rsidR="003363AE" w:rsidRPr="00C5022D" w:rsidRDefault="003363AE" w:rsidP="007D70AF">
            <w:pPr>
              <w:ind w:left="0" w:right="-2" w:firstLine="0"/>
              <w:rPr>
                <w:rFonts w:ascii="Times New Roman" w:hAnsi="Times New Roman"/>
                <w:b/>
                <w:sz w:val="24"/>
                <w:szCs w:val="24"/>
                <w:lang w:val="ru-RU"/>
              </w:rPr>
            </w:pPr>
            <w:r w:rsidRPr="00C5022D">
              <w:rPr>
                <w:rFonts w:ascii="Times New Roman" w:hAnsi="Times New Roman"/>
                <w:b/>
                <w:sz w:val="24"/>
                <w:szCs w:val="24"/>
                <w:lang w:val="ru-RU"/>
              </w:rPr>
              <w:t>Место поставки</w:t>
            </w:r>
          </w:p>
          <w:p w14:paraId="405B292D" w14:textId="77777777" w:rsidR="003363AE" w:rsidRPr="00C5022D" w:rsidRDefault="003363AE" w:rsidP="007D70AF">
            <w:pPr>
              <w:ind w:left="0" w:right="-2" w:firstLine="0"/>
              <w:rPr>
                <w:rFonts w:ascii="Times New Roman" w:hAnsi="Times New Roman"/>
                <w:b/>
                <w:sz w:val="24"/>
                <w:szCs w:val="24"/>
                <w:lang w:val="ru-RU"/>
              </w:rPr>
            </w:pPr>
            <w:r w:rsidRPr="00C5022D">
              <w:rPr>
                <w:rFonts w:ascii="Times New Roman" w:hAnsi="Times New Roman"/>
                <w:b/>
                <w:sz w:val="24"/>
                <w:szCs w:val="24"/>
                <w:lang w:val="ru-RU"/>
              </w:rPr>
              <w:t>Работ</w:t>
            </w:r>
          </w:p>
        </w:tc>
      </w:tr>
      <w:tr w:rsidR="003363AE" w:rsidRPr="00C5022D" w14:paraId="2810BE0E" w14:textId="77777777" w:rsidTr="003363AE">
        <w:trPr>
          <w:trHeight w:val="229"/>
        </w:trPr>
        <w:tc>
          <w:tcPr>
            <w:tcW w:w="2005" w:type="dxa"/>
            <w:tcBorders>
              <w:top w:val="single" w:sz="4" w:space="0" w:color="auto"/>
              <w:left w:val="single" w:sz="4" w:space="0" w:color="auto"/>
              <w:bottom w:val="single" w:sz="4" w:space="0" w:color="auto"/>
              <w:right w:val="single" w:sz="4" w:space="0" w:color="auto"/>
            </w:tcBorders>
            <w:vAlign w:val="center"/>
            <w:hideMark/>
          </w:tcPr>
          <w:p w14:paraId="43D160AC" w14:textId="77777777" w:rsidR="003363AE" w:rsidRPr="00C5022D" w:rsidRDefault="003363AE" w:rsidP="007D70AF">
            <w:pPr>
              <w:ind w:right="-2"/>
              <w:jc w:val="center"/>
              <w:rPr>
                <w:rFonts w:ascii="Times New Roman" w:hAnsi="Times New Roman"/>
                <w:sz w:val="24"/>
                <w:szCs w:val="24"/>
              </w:rPr>
            </w:pPr>
            <w:r w:rsidRPr="00C5022D">
              <w:rPr>
                <w:rFonts w:ascii="Times New Roman" w:hAnsi="Times New Roman"/>
                <w:sz w:val="24"/>
                <w:szCs w:val="24"/>
              </w:rPr>
              <w:t>1</w:t>
            </w:r>
          </w:p>
        </w:tc>
        <w:tc>
          <w:tcPr>
            <w:tcW w:w="2777" w:type="dxa"/>
            <w:tcBorders>
              <w:top w:val="single" w:sz="4" w:space="0" w:color="auto"/>
              <w:left w:val="single" w:sz="4" w:space="0" w:color="auto"/>
              <w:bottom w:val="single" w:sz="4" w:space="0" w:color="auto"/>
              <w:right w:val="single" w:sz="4" w:space="0" w:color="auto"/>
            </w:tcBorders>
            <w:vAlign w:val="center"/>
            <w:hideMark/>
          </w:tcPr>
          <w:p w14:paraId="527682F2" w14:textId="77777777" w:rsidR="003363AE" w:rsidRPr="00C5022D" w:rsidRDefault="003363AE" w:rsidP="007D70AF">
            <w:pPr>
              <w:ind w:right="-2"/>
              <w:jc w:val="center"/>
              <w:rPr>
                <w:rFonts w:ascii="Times New Roman" w:hAnsi="Times New Roman"/>
                <w:sz w:val="24"/>
                <w:szCs w:val="24"/>
              </w:rPr>
            </w:pPr>
            <w:r w:rsidRPr="00C5022D">
              <w:rPr>
                <w:rFonts w:ascii="Times New Roman" w:hAnsi="Times New Roman"/>
                <w:sz w:val="24"/>
                <w:szCs w:val="24"/>
              </w:rPr>
              <w:t>2</w:t>
            </w:r>
          </w:p>
        </w:tc>
        <w:tc>
          <w:tcPr>
            <w:tcW w:w="3561" w:type="dxa"/>
            <w:tcBorders>
              <w:top w:val="single" w:sz="4" w:space="0" w:color="auto"/>
              <w:left w:val="single" w:sz="4" w:space="0" w:color="auto"/>
              <w:bottom w:val="single" w:sz="4" w:space="0" w:color="auto"/>
              <w:right w:val="single" w:sz="4" w:space="0" w:color="auto"/>
            </w:tcBorders>
            <w:vAlign w:val="center"/>
            <w:hideMark/>
          </w:tcPr>
          <w:p w14:paraId="278A5D4D" w14:textId="77777777" w:rsidR="003363AE" w:rsidRPr="00C5022D" w:rsidRDefault="003363AE" w:rsidP="007D70AF">
            <w:pPr>
              <w:ind w:right="-2"/>
              <w:jc w:val="center"/>
              <w:rPr>
                <w:rFonts w:ascii="Times New Roman" w:hAnsi="Times New Roman"/>
                <w:sz w:val="24"/>
                <w:szCs w:val="24"/>
              </w:rPr>
            </w:pPr>
            <w:r w:rsidRPr="00C5022D">
              <w:rPr>
                <w:rFonts w:ascii="Times New Roman" w:hAnsi="Times New Roman"/>
                <w:sz w:val="24"/>
                <w:szCs w:val="24"/>
              </w:rPr>
              <w:t>3</w:t>
            </w:r>
          </w:p>
        </w:tc>
        <w:tc>
          <w:tcPr>
            <w:tcW w:w="1067" w:type="dxa"/>
            <w:tcBorders>
              <w:top w:val="single" w:sz="4" w:space="0" w:color="auto"/>
              <w:left w:val="single" w:sz="4" w:space="0" w:color="auto"/>
              <w:bottom w:val="single" w:sz="4" w:space="0" w:color="auto"/>
              <w:right w:val="single" w:sz="4" w:space="0" w:color="auto"/>
            </w:tcBorders>
            <w:vAlign w:val="center"/>
            <w:hideMark/>
          </w:tcPr>
          <w:p w14:paraId="022A0F38" w14:textId="77777777" w:rsidR="003363AE" w:rsidRPr="00C5022D" w:rsidRDefault="003363AE" w:rsidP="007D70AF">
            <w:pPr>
              <w:ind w:right="-2"/>
              <w:jc w:val="center"/>
              <w:rPr>
                <w:rFonts w:ascii="Times New Roman" w:hAnsi="Times New Roman"/>
                <w:sz w:val="24"/>
                <w:szCs w:val="24"/>
              </w:rPr>
            </w:pPr>
            <w:r w:rsidRPr="00C5022D">
              <w:rPr>
                <w:rFonts w:ascii="Times New Roman" w:hAnsi="Times New Roman"/>
                <w:sz w:val="24"/>
                <w:szCs w:val="24"/>
              </w:rPr>
              <w:t>4</w:t>
            </w:r>
          </w:p>
        </w:tc>
        <w:tc>
          <w:tcPr>
            <w:tcW w:w="1389" w:type="dxa"/>
            <w:tcBorders>
              <w:top w:val="single" w:sz="4" w:space="0" w:color="auto"/>
              <w:left w:val="single" w:sz="4" w:space="0" w:color="auto"/>
              <w:bottom w:val="single" w:sz="4" w:space="0" w:color="auto"/>
              <w:right w:val="single" w:sz="4" w:space="0" w:color="auto"/>
            </w:tcBorders>
            <w:vAlign w:val="center"/>
            <w:hideMark/>
          </w:tcPr>
          <w:p w14:paraId="22968C52" w14:textId="77777777" w:rsidR="003363AE" w:rsidRPr="00C5022D" w:rsidRDefault="003363AE" w:rsidP="007D70AF">
            <w:pPr>
              <w:ind w:right="-2"/>
              <w:jc w:val="center"/>
              <w:rPr>
                <w:rFonts w:ascii="Times New Roman" w:hAnsi="Times New Roman"/>
                <w:sz w:val="24"/>
                <w:szCs w:val="24"/>
              </w:rPr>
            </w:pPr>
            <w:r w:rsidRPr="00C5022D">
              <w:rPr>
                <w:rFonts w:ascii="Times New Roman" w:hAnsi="Times New Roman"/>
                <w:sz w:val="24"/>
                <w:szCs w:val="24"/>
              </w:rPr>
              <w:t>5</w:t>
            </w:r>
          </w:p>
        </w:tc>
        <w:tc>
          <w:tcPr>
            <w:tcW w:w="1362" w:type="dxa"/>
            <w:tcBorders>
              <w:top w:val="single" w:sz="4" w:space="0" w:color="auto"/>
              <w:left w:val="single" w:sz="4" w:space="0" w:color="auto"/>
              <w:bottom w:val="single" w:sz="4" w:space="0" w:color="auto"/>
              <w:right w:val="single" w:sz="4" w:space="0" w:color="auto"/>
            </w:tcBorders>
            <w:vAlign w:val="center"/>
            <w:hideMark/>
          </w:tcPr>
          <w:p w14:paraId="0491E961" w14:textId="77777777" w:rsidR="003363AE" w:rsidRPr="00C5022D" w:rsidRDefault="003363AE" w:rsidP="007D70AF">
            <w:pPr>
              <w:ind w:right="-2"/>
              <w:jc w:val="center"/>
              <w:rPr>
                <w:rFonts w:ascii="Times New Roman" w:hAnsi="Times New Roman"/>
                <w:sz w:val="24"/>
                <w:szCs w:val="24"/>
              </w:rPr>
            </w:pPr>
            <w:r w:rsidRPr="00C5022D">
              <w:rPr>
                <w:rFonts w:ascii="Times New Roman" w:hAnsi="Times New Roman"/>
                <w:sz w:val="24"/>
                <w:szCs w:val="24"/>
              </w:rPr>
              <w:t>6</w:t>
            </w:r>
          </w:p>
        </w:tc>
        <w:tc>
          <w:tcPr>
            <w:tcW w:w="1986" w:type="dxa"/>
            <w:tcBorders>
              <w:top w:val="single" w:sz="4" w:space="0" w:color="auto"/>
              <w:left w:val="single" w:sz="4" w:space="0" w:color="auto"/>
              <w:bottom w:val="single" w:sz="4" w:space="0" w:color="auto"/>
              <w:right w:val="single" w:sz="4" w:space="0" w:color="auto"/>
            </w:tcBorders>
            <w:vAlign w:val="center"/>
            <w:hideMark/>
          </w:tcPr>
          <w:p w14:paraId="6CB2F292" w14:textId="77777777" w:rsidR="003363AE" w:rsidRPr="00C5022D" w:rsidRDefault="003363AE" w:rsidP="007D70AF">
            <w:pPr>
              <w:ind w:right="-2"/>
              <w:jc w:val="center"/>
              <w:rPr>
                <w:rFonts w:ascii="Times New Roman" w:hAnsi="Times New Roman"/>
                <w:sz w:val="24"/>
                <w:szCs w:val="24"/>
              </w:rPr>
            </w:pPr>
            <w:r w:rsidRPr="00C5022D">
              <w:rPr>
                <w:rFonts w:ascii="Times New Roman" w:hAnsi="Times New Roman"/>
                <w:sz w:val="24"/>
                <w:szCs w:val="24"/>
              </w:rPr>
              <w:t>7</w:t>
            </w:r>
          </w:p>
        </w:tc>
      </w:tr>
      <w:tr w:rsidR="003363AE" w:rsidRPr="007B4EF2" w14:paraId="544B1C13" w14:textId="77777777" w:rsidTr="003363AE">
        <w:trPr>
          <w:trHeight w:val="1559"/>
        </w:trPr>
        <w:tc>
          <w:tcPr>
            <w:tcW w:w="2005" w:type="dxa"/>
            <w:tcBorders>
              <w:top w:val="single" w:sz="4" w:space="0" w:color="auto"/>
              <w:left w:val="single" w:sz="4" w:space="0" w:color="auto"/>
              <w:bottom w:val="single" w:sz="4" w:space="0" w:color="auto"/>
              <w:right w:val="single" w:sz="4" w:space="0" w:color="auto"/>
            </w:tcBorders>
          </w:tcPr>
          <w:p w14:paraId="2557F209" w14:textId="77777777" w:rsidR="003363AE" w:rsidRPr="00C5022D" w:rsidRDefault="003363AE" w:rsidP="007D70AF">
            <w:pPr>
              <w:ind w:left="35" w:right="-2" w:hanging="35"/>
              <w:rPr>
                <w:rFonts w:ascii="Times New Roman" w:hAnsi="Times New Roman"/>
                <w:sz w:val="24"/>
                <w:szCs w:val="24"/>
                <w:lang w:val="ru-RU"/>
              </w:rPr>
            </w:pPr>
          </w:p>
          <w:p w14:paraId="39ECF9AB" w14:textId="77777777" w:rsidR="003363AE" w:rsidRPr="00C5022D" w:rsidRDefault="003363AE" w:rsidP="007D70AF">
            <w:pPr>
              <w:ind w:left="35" w:right="-2" w:hanging="35"/>
              <w:jc w:val="center"/>
              <w:rPr>
                <w:rFonts w:ascii="Times New Roman" w:hAnsi="Times New Roman"/>
                <w:sz w:val="24"/>
                <w:szCs w:val="24"/>
                <w:lang w:val="ru-RU"/>
              </w:rPr>
            </w:pPr>
          </w:p>
          <w:p w14:paraId="5332EA04" w14:textId="77777777" w:rsidR="003363AE" w:rsidRPr="00C5022D" w:rsidRDefault="003363AE" w:rsidP="007D70AF">
            <w:pPr>
              <w:ind w:left="35" w:right="-2" w:hanging="35"/>
              <w:jc w:val="center"/>
              <w:rPr>
                <w:rFonts w:ascii="Times New Roman" w:hAnsi="Times New Roman"/>
                <w:sz w:val="24"/>
                <w:szCs w:val="24"/>
                <w:lang w:val="ru-RU"/>
              </w:rPr>
            </w:pPr>
            <w:r w:rsidRPr="00C5022D">
              <w:rPr>
                <w:rFonts w:ascii="Times New Roman" w:hAnsi="Times New Roman"/>
                <w:sz w:val="24"/>
                <w:szCs w:val="24"/>
                <w:lang w:val="ru-RU"/>
              </w:rPr>
              <w:t>ТОО «Жамбыл Петролеум»</w:t>
            </w:r>
          </w:p>
        </w:tc>
        <w:tc>
          <w:tcPr>
            <w:tcW w:w="2777" w:type="dxa"/>
            <w:tcBorders>
              <w:top w:val="single" w:sz="4" w:space="0" w:color="auto"/>
              <w:left w:val="single" w:sz="4" w:space="0" w:color="auto"/>
              <w:bottom w:val="single" w:sz="4" w:space="0" w:color="auto"/>
              <w:right w:val="single" w:sz="4" w:space="0" w:color="auto"/>
            </w:tcBorders>
          </w:tcPr>
          <w:p w14:paraId="63486D93" w14:textId="77777777" w:rsidR="003363AE" w:rsidRPr="00C5022D" w:rsidRDefault="003363AE" w:rsidP="007D70AF">
            <w:pPr>
              <w:ind w:left="35" w:right="-2" w:hanging="35"/>
              <w:rPr>
                <w:rFonts w:ascii="Times New Roman" w:hAnsi="Times New Roman"/>
                <w:sz w:val="24"/>
                <w:szCs w:val="24"/>
                <w:lang w:val="ru-RU"/>
              </w:rPr>
            </w:pPr>
          </w:p>
          <w:p w14:paraId="6CA07D3C" w14:textId="77777777" w:rsidR="003363AE" w:rsidRPr="00C5022D" w:rsidRDefault="003363AE" w:rsidP="007D70AF">
            <w:pPr>
              <w:ind w:left="35" w:right="-2" w:hanging="35"/>
              <w:rPr>
                <w:rFonts w:ascii="Times New Roman" w:hAnsi="Times New Roman"/>
                <w:sz w:val="24"/>
                <w:szCs w:val="24"/>
                <w:lang w:val="ru-RU"/>
              </w:rPr>
            </w:pPr>
          </w:p>
          <w:p w14:paraId="63F16905" w14:textId="77777777" w:rsidR="003363AE" w:rsidRPr="00C5022D" w:rsidRDefault="003363AE" w:rsidP="007D70AF">
            <w:pPr>
              <w:ind w:left="35" w:right="-2" w:hanging="35"/>
              <w:rPr>
                <w:rFonts w:ascii="Times New Roman" w:hAnsi="Times New Roman"/>
                <w:sz w:val="24"/>
                <w:szCs w:val="24"/>
                <w:lang w:val="ru-RU"/>
              </w:rPr>
            </w:pPr>
            <w:r w:rsidRPr="00C5022D">
              <w:rPr>
                <w:rFonts w:ascii="Times New Roman" w:hAnsi="Times New Roman"/>
                <w:sz w:val="24"/>
                <w:szCs w:val="24"/>
                <w:lang w:val="ru-RU"/>
              </w:rPr>
              <w:t xml:space="preserve">Услуги по ГИС </w:t>
            </w:r>
          </w:p>
        </w:tc>
        <w:tc>
          <w:tcPr>
            <w:tcW w:w="3561" w:type="dxa"/>
            <w:tcBorders>
              <w:top w:val="single" w:sz="4" w:space="0" w:color="auto"/>
              <w:left w:val="single" w:sz="4" w:space="0" w:color="auto"/>
              <w:bottom w:val="single" w:sz="4" w:space="0" w:color="auto"/>
              <w:right w:val="single" w:sz="4" w:space="0" w:color="auto"/>
            </w:tcBorders>
          </w:tcPr>
          <w:p w14:paraId="3F56D955" w14:textId="77777777" w:rsidR="003363AE" w:rsidRPr="00C5022D" w:rsidRDefault="003363AE" w:rsidP="007D70AF">
            <w:pPr>
              <w:ind w:right="-2"/>
              <w:rPr>
                <w:rFonts w:ascii="Times New Roman" w:hAnsi="Times New Roman"/>
                <w:sz w:val="24"/>
                <w:szCs w:val="24"/>
                <w:lang w:val="ru-RU"/>
              </w:rPr>
            </w:pPr>
          </w:p>
          <w:p w14:paraId="01DC56AB" w14:textId="77777777" w:rsidR="003363AE" w:rsidRPr="00C5022D" w:rsidRDefault="003363AE" w:rsidP="007D70AF">
            <w:pPr>
              <w:ind w:left="0" w:right="-2" w:firstLine="0"/>
              <w:rPr>
                <w:rFonts w:ascii="Times New Roman" w:hAnsi="Times New Roman"/>
                <w:sz w:val="24"/>
                <w:szCs w:val="24"/>
                <w:lang w:val="ru-RU"/>
              </w:rPr>
            </w:pPr>
            <w:r w:rsidRPr="00C5022D">
              <w:rPr>
                <w:rFonts w:ascii="Times New Roman" w:hAnsi="Times New Roman"/>
                <w:sz w:val="24"/>
                <w:szCs w:val="24"/>
                <w:lang w:val="ru-RU"/>
              </w:rPr>
              <w:t xml:space="preserve">Геофизические исследования скважин (ГИС) в открытом и обсаженном стволе скважины, ВСП, а также отбор проб пластового флюида в продуктивных горизонтах скважины </w:t>
            </w:r>
            <w:r w:rsidRPr="00C5022D">
              <w:rPr>
                <w:rFonts w:ascii="Times New Roman" w:hAnsi="Times New Roman"/>
                <w:sz w:val="24"/>
                <w:szCs w:val="24"/>
                <w:lang w:val="en-US"/>
              </w:rPr>
              <w:t>ZT</w:t>
            </w:r>
            <w:r w:rsidRPr="00C5022D">
              <w:rPr>
                <w:rFonts w:ascii="Times New Roman" w:hAnsi="Times New Roman"/>
                <w:sz w:val="24"/>
                <w:szCs w:val="24"/>
                <w:lang w:val="ru-RU"/>
              </w:rPr>
              <w:t xml:space="preserve">-2.  </w:t>
            </w:r>
          </w:p>
          <w:p w14:paraId="7CF587DA" w14:textId="77777777" w:rsidR="003363AE" w:rsidRPr="00C5022D" w:rsidRDefault="003363AE" w:rsidP="007D70AF">
            <w:pPr>
              <w:ind w:right="-2"/>
              <w:rPr>
                <w:rFonts w:ascii="Times New Roman" w:hAnsi="Times New Roman"/>
                <w:sz w:val="24"/>
                <w:szCs w:val="24"/>
                <w:lang w:val="ru-RU"/>
              </w:rPr>
            </w:pPr>
          </w:p>
          <w:p w14:paraId="7269BD11" w14:textId="77777777" w:rsidR="003363AE" w:rsidRPr="00C5022D" w:rsidRDefault="003363AE" w:rsidP="007D70AF">
            <w:pPr>
              <w:ind w:right="-2"/>
              <w:rPr>
                <w:rFonts w:ascii="Times New Roman" w:hAnsi="Times New Roman"/>
                <w:sz w:val="24"/>
                <w:szCs w:val="24"/>
                <w:lang w:val="ru-RU"/>
              </w:rPr>
            </w:pPr>
          </w:p>
        </w:tc>
        <w:tc>
          <w:tcPr>
            <w:tcW w:w="1067" w:type="dxa"/>
            <w:tcBorders>
              <w:top w:val="single" w:sz="4" w:space="0" w:color="auto"/>
              <w:left w:val="single" w:sz="4" w:space="0" w:color="auto"/>
              <w:bottom w:val="single" w:sz="4" w:space="0" w:color="auto"/>
              <w:right w:val="single" w:sz="4" w:space="0" w:color="auto"/>
            </w:tcBorders>
          </w:tcPr>
          <w:p w14:paraId="5D87244B" w14:textId="77777777" w:rsidR="003363AE" w:rsidRPr="00C5022D" w:rsidRDefault="003363AE" w:rsidP="007D70AF">
            <w:pPr>
              <w:ind w:right="-2"/>
              <w:rPr>
                <w:rFonts w:ascii="Times New Roman" w:hAnsi="Times New Roman"/>
                <w:sz w:val="24"/>
                <w:szCs w:val="24"/>
                <w:lang w:val="ru-RU"/>
              </w:rPr>
            </w:pPr>
          </w:p>
          <w:p w14:paraId="24883979" w14:textId="77777777" w:rsidR="003363AE" w:rsidRPr="00C5022D" w:rsidRDefault="003363AE" w:rsidP="007D70AF">
            <w:pPr>
              <w:ind w:right="-2"/>
              <w:rPr>
                <w:rFonts w:ascii="Times New Roman" w:hAnsi="Times New Roman"/>
                <w:sz w:val="24"/>
                <w:szCs w:val="24"/>
                <w:lang w:val="ru-RU"/>
              </w:rPr>
            </w:pPr>
          </w:p>
          <w:p w14:paraId="1911A3D6" w14:textId="77777777" w:rsidR="003363AE" w:rsidRPr="00C5022D" w:rsidRDefault="003363AE" w:rsidP="007D70AF">
            <w:pPr>
              <w:ind w:right="-2"/>
              <w:rPr>
                <w:rFonts w:ascii="Times New Roman" w:hAnsi="Times New Roman"/>
                <w:sz w:val="24"/>
                <w:szCs w:val="24"/>
                <w:lang w:val="ru-RU"/>
              </w:rPr>
            </w:pPr>
          </w:p>
          <w:p w14:paraId="54C70A27" w14:textId="77777777" w:rsidR="003363AE" w:rsidRPr="00C5022D" w:rsidRDefault="003363AE" w:rsidP="007D70AF">
            <w:pPr>
              <w:ind w:right="-2"/>
              <w:rPr>
                <w:rFonts w:ascii="Times New Roman" w:hAnsi="Times New Roman"/>
                <w:sz w:val="24"/>
                <w:szCs w:val="24"/>
                <w:lang w:val="ru-RU"/>
              </w:rPr>
            </w:pPr>
          </w:p>
          <w:p w14:paraId="72DD69F5" w14:textId="77777777" w:rsidR="003363AE" w:rsidRPr="00C5022D" w:rsidRDefault="003363AE" w:rsidP="007D70AF">
            <w:pPr>
              <w:ind w:right="-2"/>
              <w:rPr>
                <w:rFonts w:ascii="Times New Roman" w:hAnsi="Times New Roman"/>
                <w:sz w:val="24"/>
                <w:szCs w:val="24"/>
              </w:rPr>
            </w:pPr>
            <w:r w:rsidRPr="00C5022D">
              <w:rPr>
                <w:rFonts w:ascii="Times New Roman" w:hAnsi="Times New Roman"/>
                <w:sz w:val="24"/>
                <w:szCs w:val="24"/>
              </w:rPr>
              <w:t>Услуги</w:t>
            </w:r>
          </w:p>
        </w:tc>
        <w:tc>
          <w:tcPr>
            <w:tcW w:w="1389" w:type="dxa"/>
            <w:tcBorders>
              <w:top w:val="single" w:sz="4" w:space="0" w:color="auto"/>
              <w:left w:val="single" w:sz="4" w:space="0" w:color="auto"/>
              <w:bottom w:val="single" w:sz="4" w:space="0" w:color="auto"/>
              <w:right w:val="single" w:sz="4" w:space="0" w:color="auto"/>
            </w:tcBorders>
          </w:tcPr>
          <w:p w14:paraId="3336DC82" w14:textId="77777777" w:rsidR="003363AE" w:rsidRPr="00C5022D" w:rsidRDefault="003363AE" w:rsidP="007D70AF">
            <w:pPr>
              <w:ind w:right="-2"/>
              <w:rPr>
                <w:rFonts w:ascii="Times New Roman" w:hAnsi="Times New Roman"/>
                <w:sz w:val="24"/>
                <w:szCs w:val="24"/>
              </w:rPr>
            </w:pPr>
          </w:p>
          <w:p w14:paraId="5AB62E7B" w14:textId="77777777" w:rsidR="003363AE" w:rsidRPr="00C5022D" w:rsidRDefault="003363AE" w:rsidP="007D70AF">
            <w:pPr>
              <w:ind w:right="-2"/>
              <w:rPr>
                <w:rFonts w:ascii="Times New Roman" w:hAnsi="Times New Roman"/>
                <w:sz w:val="24"/>
                <w:szCs w:val="24"/>
              </w:rPr>
            </w:pPr>
          </w:p>
          <w:p w14:paraId="1A221AEC" w14:textId="77777777" w:rsidR="003363AE" w:rsidRPr="00C5022D" w:rsidRDefault="003363AE" w:rsidP="007D70AF">
            <w:pPr>
              <w:ind w:right="-2"/>
              <w:rPr>
                <w:rFonts w:ascii="Times New Roman" w:hAnsi="Times New Roman"/>
                <w:sz w:val="24"/>
                <w:szCs w:val="24"/>
              </w:rPr>
            </w:pPr>
          </w:p>
          <w:p w14:paraId="296F9B57" w14:textId="77777777" w:rsidR="003363AE" w:rsidRPr="00C5022D" w:rsidRDefault="003363AE" w:rsidP="007D70AF">
            <w:pPr>
              <w:ind w:right="-2"/>
              <w:rPr>
                <w:rFonts w:ascii="Times New Roman" w:hAnsi="Times New Roman"/>
                <w:sz w:val="24"/>
                <w:szCs w:val="24"/>
              </w:rPr>
            </w:pPr>
          </w:p>
          <w:p w14:paraId="39A716A6" w14:textId="77777777" w:rsidR="003363AE" w:rsidRPr="00C5022D" w:rsidRDefault="003363AE" w:rsidP="007D70AF">
            <w:pPr>
              <w:ind w:right="-2"/>
              <w:rPr>
                <w:rFonts w:ascii="Times New Roman" w:hAnsi="Times New Roman"/>
                <w:sz w:val="24"/>
                <w:szCs w:val="24"/>
              </w:rPr>
            </w:pPr>
            <w:r w:rsidRPr="00C5022D">
              <w:rPr>
                <w:rFonts w:ascii="Times New Roman" w:hAnsi="Times New Roman"/>
                <w:sz w:val="24"/>
                <w:szCs w:val="24"/>
              </w:rPr>
              <w:t xml:space="preserve">    1 </w:t>
            </w:r>
          </w:p>
          <w:p w14:paraId="5A1CA111" w14:textId="77777777" w:rsidR="003363AE" w:rsidRPr="00C5022D" w:rsidRDefault="003363AE" w:rsidP="007D70AF">
            <w:pPr>
              <w:ind w:right="-2"/>
              <w:rPr>
                <w:rFonts w:ascii="Times New Roman" w:hAnsi="Times New Roman"/>
                <w:sz w:val="24"/>
                <w:szCs w:val="24"/>
              </w:rPr>
            </w:pPr>
          </w:p>
        </w:tc>
        <w:tc>
          <w:tcPr>
            <w:tcW w:w="1362" w:type="dxa"/>
            <w:tcBorders>
              <w:top w:val="single" w:sz="4" w:space="0" w:color="auto"/>
              <w:left w:val="single" w:sz="4" w:space="0" w:color="auto"/>
              <w:bottom w:val="single" w:sz="4" w:space="0" w:color="auto"/>
              <w:right w:val="single" w:sz="4" w:space="0" w:color="auto"/>
            </w:tcBorders>
            <w:vAlign w:val="center"/>
            <w:hideMark/>
          </w:tcPr>
          <w:p w14:paraId="175BDCF3" w14:textId="77777777" w:rsidR="003363AE" w:rsidRPr="00C5022D" w:rsidRDefault="003363AE" w:rsidP="007D70AF">
            <w:pPr>
              <w:ind w:left="0" w:right="-2" w:firstLine="0"/>
              <w:rPr>
                <w:rFonts w:ascii="Times New Roman" w:hAnsi="Times New Roman"/>
                <w:sz w:val="24"/>
                <w:szCs w:val="24"/>
                <w:lang w:val="ru-RU"/>
              </w:rPr>
            </w:pPr>
            <w:r w:rsidRPr="00C5022D">
              <w:rPr>
                <w:rFonts w:ascii="Times New Roman" w:hAnsi="Times New Roman"/>
                <w:sz w:val="24"/>
                <w:szCs w:val="24"/>
                <w:lang w:val="ru-RU"/>
              </w:rPr>
              <w:t>С даты указанной в Заказ-наряде - декабрь 2018 г.</w:t>
            </w:r>
          </w:p>
        </w:tc>
        <w:tc>
          <w:tcPr>
            <w:tcW w:w="1986" w:type="dxa"/>
            <w:tcBorders>
              <w:top w:val="single" w:sz="4" w:space="0" w:color="auto"/>
              <w:left w:val="single" w:sz="4" w:space="0" w:color="auto"/>
              <w:bottom w:val="single" w:sz="4" w:space="0" w:color="auto"/>
              <w:right w:val="single" w:sz="4" w:space="0" w:color="auto"/>
            </w:tcBorders>
          </w:tcPr>
          <w:p w14:paraId="3A380C9A" w14:textId="77777777" w:rsidR="003363AE" w:rsidRPr="00C5022D" w:rsidRDefault="003363AE" w:rsidP="007D70AF">
            <w:pPr>
              <w:ind w:left="0" w:right="-2" w:firstLine="0"/>
              <w:jc w:val="center"/>
              <w:rPr>
                <w:rFonts w:ascii="Times New Roman" w:hAnsi="Times New Roman"/>
                <w:sz w:val="24"/>
                <w:szCs w:val="24"/>
                <w:lang w:val="ru-RU"/>
              </w:rPr>
            </w:pPr>
          </w:p>
          <w:p w14:paraId="13483DE0" w14:textId="77777777" w:rsidR="003363AE" w:rsidRPr="00C5022D" w:rsidRDefault="003363AE" w:rsidP="007D70AF">
            <w:pPr>
              <w:ind w:left="0" w:right="-2" w:firstLine="0"/>
              <w:jc w:val="center"/>
              <w:rPr>
                <w:rFonts w:ascii="Times New Roman" w:hAnsi="Times New Roman"/>
                <w:sz w:val="24"/>
                <w:szCs w:val="24"/>
                <w:lang w:val="ru-RU"/>
              </w:rPr>
            </w:pPr>
          </w:p>
          <w:p w14:paraId="557A6A41" w14:textId="77777777" w:rsidR="003363AE" w:rsidRPr="00C5022D" w:rsidRDefault="003363AE" w:rsidP="007D70AF">
            <w:pPr>
              <w:ind w:left="0" w:right="-2" w:firstLine="0"/>
              <w:jc w:val="center"/>
              <w:rPr>
                <w:rFonts w:ascii="Times New Roman" w:hAnsi="Times New Roman"/>
                <w:sz w:val="24"/>
                <w:szCs w:val="24"/>
                <w:lang w:val="ru-RU"/>
              </w:rPr>
            </w:pPr>
            <w:r w:rsidRPr="00C5022D">
              <w:rPr>
                <w:rFonts w:ascii="Times New Roman" w:hAnsi="Times New Roman"/>
                <w:sz w:val="24"/>
                <w:szCs w:val="24"/>
                <w:lang w:val="ru-RU"/>
              </w:rPr>
              <w:t>Оценочная скважина № ZT-2 на участке Жамбыл в северо-западной части казахстанского сектора Каспийского моря</w:t>
            </w:r>
          </w:p>
        </w:tc>
      </w:tr>
    </w:tbl>
    <w:p w14:paraId="6080E449" w14:textId="77777777" w:rsidR="003363AE" w:rsidRPr="00C5022D" w:rsidRDefault="003363AE" w:rsidP="00E21223">
      <w:pPr>
        <w:pStyle w:val="22"/>
        <w:spacing w:after="0"/>
        <w:ind w:left="284" w:right="-2" w:firstLine="0"/>
        <w:rPr>
          <w:rFonts w:ascii="Times New Roman" w:hAnsi="Times New Roman"/>
          <w:b/>
          <w:sz w:val="24"/>
          <w:szCs w:val="24"/>
          <w:lang w:val="ru-RU"/>
        </w:rPr>
      </w:pPr>
      <w:r w:rsidRPr="00C5022D">
        <w:rPr>
          <w:rFonts w:ascii="Times New Roman" w:hAnsi="Times New Roman"/>
          <w:b/>
          <w:sz w:val="24"/>
          <w:szCs w:val="24"/>
          <w:lang w:val="ru-RU"/>
        </w:rPr>
        <w:t xml:space="preserve">     полное описание и характеристика Услуг указываются в технической спецификации (Приложение №2 к настоящему Договору) </w:t>
      </w:r>
    </w:p>
    <w:p w14:paraId="4BC2A720" w14:textId="77777777" w:rsidR="003363AE" w:rsidRPr="00C5022D" w:rsidRDefault="003363AE" w:rsidP="003363AE">
      <w:pPr>
        <w:keepNext/>
        <w:ind w:right="-2"/>
        <w:rPr>
          <w:rFonts w:ascii="Times New Roman" w:hAnsi="Times New Roman"/>
          <w:b/>
          <w:sz w:val="24"/>
          <w:szCs w:val="24"/>
          <w:lang w:val="ru-RU"/>
        </w:rPr>
      </w:pPr>
      <w:r w:rsidRPr="00C5022D">
        <w:rPr>
          <w:rFonts w:ascii="Times New Roman" w:hAnsi="Times New Roman"/>
          <w:b/>
          <w:sz w:val="24"/>
          <w:szCs w:val="24"/>
          <w:lang w:val="ru-RU"/>
        </w:rPr>
        <w:t xml:space="preserve">     </w:t>
      </w:r>
    </w:p>
    <w:p w14:paraId="059251F7" w14:textId="77777777" w:rsidR="003363AE" w:rsidRPr="00C5022D" w:rsidRDefault="003363AE" w:rsidP="003363AE">
      <w:pPr>
        <w:keepNext/>
        <w:ind w:right="-2"/>
        <w:rPr>
          <w:rFonts w:ascii="Times New Roman" w:hAnsi="Times New Roman"/>
          <w:b/>
          <w:sz w:val="24"/>
          <w:szCs w:val="24"/>
          <w:lang w:val="ru-RU"/>
        </w:rPr>
      </w:pPr>
      <w:r w:rsidRPr="00C5022D">
        <w:rPr>
          <w:rFonts w:ascii="Times New Roman" w:hAnsi="Times New Roman"/>
          <w:b/>
          <w:sz w:val="24"/>
          <w:szCs w:val="24"/>
          <w:lang w:val="ru-RU"/>
        </w:rPr>
        <w:t xml:space="preserve">                                          ЗАКАЗЧИК                                                                                                        ИСПОЛНИТЕЛЬ</w:t>
      </w:r>
    </w:p>
    <w:p w14:paraId="595F3451" w14:textId="77777777" w:rsidR="003363AE" w:rsidRPr="00C5022D" w:rsidRDefault="003363AE" w:rsidP="003363AE">
      <w:pPr>
        <w:keepNext/>
        <w:tabs>
          <w:tab w:val="left" w:pos="10716"/>
        </w:tabs>
        <w:ind w:right="-2"/>
        <w:rPr>
          <w:rFonts w:ascii="Times New Roman" w:hAnsi="Times New Roman"/>
          <w:b/>
          <w:sz w:val="24"/>
          <w:szCs w:val="24"/>
          <w:lang w:val="ru-RU"/>
        </w:rPr>
      </w:pPr>
      <w:r w:rsidRPr="00C5022D">
        <w:rPr>
          <w:rFonts w:ascii="Times New Roman" w:hAnsi="Times New Roman"/>
          <w:b/>
          <w:sz w:val="24"/>
          <w:szCs w:val="24"/>
          <w:lang w:val="ru-RU"/>
        </w:rPr>
        <w:t xml:space="preserve">                                          Генеральный директор                                                                                      </w:t>
      </w:r>
      <w:r w:rsidRPr="00C5022D">
        <w:rPr>
          <w:rFonts w:ascii="Times New Roman" w:hAnsi="Times New Roman"/>
          <w:b/>
          <w:sz w:val="24"/>
          <w:szCs w:val="24"/>
          <w:lang w:val="ru-RU"/>
        </w:rPr>
        <w:tab/>
      </w:r>
    </w:p>
    <w:p w14:paraId="3466DB1F" w14:textId="77777777" w:rsidR="003363AE" w:rsidRPr="00C5022D" w:rsidRDefault="003363AE" w:rsidP="003363AE">
      <w:pPr>
        <w:ind w:right="139"/>
        <w:rPr>
          <w:rFonts w:ascii="Times New Roman" w:hAnsi="Times New Roman"/>
          <w:b/>
          <w:sz w:val="24"/>
          <w:szCs w:val="24"/>
          <w:lang w:val="ru-RU" w:eastAsia="ko-KR"/>
        </w:rPr>
      </w:pPr>
      <w:r w:rsidRPr="00C5022D">
        <w:rPr>
          <w:rFonts w:ascii="Times New Roman" w:hAnsi="Times New Roman"/>
          <w:b/>
          <w:sz w:val="24"/>
          <w:szCs w:val="24"/>
          <w:lang w:val="ru-RU"/>
        </w:rPr>
        <w:t xml:space="preserve">                                         ТОО «Жамбыл Петролеум»                                                                               </w:t>
      </w:r>
    </w:p>
    <w:p w14:paraId="68F109FA" w14:textId="77777777" w:rsidR="003363AE" w:rsidRPr="00C5022D" w:rsidRDefault="003363AE" w:rsidP="003363AE">
      <w:pPr>
        <w:ind w:right="139"/>
        <w:rPr>
          <w:rFonts w:ascii="Times New Roman" w:hAnsi="Times New Roman"/>
          <w:b/>
          <w:sz w:val="24"/>
          <w:szCs w:val="24"/>
          <w:lang w:val="ru-RU" w:eastAsia="ko-KR"/>
        </w:rPr>
      </w:pPr>
    </w:p>
    <w:p w14:paraId="0218B43C" w14:textId="77777777" w:rsidR="003363AE" w:rsidRPr="00C5022D" w:rsidRDefault="003363AE" w:rsidP="00E21223">
      <w:pPr>
        <w:widowControl w:val="0"/>
        <w:tabs>
          <w:tab w:val="left" w:pos="0"/>
        </w:tabs>
        <w:ind w:right="113"/>
        <w:rPr>
          <w:rFonts w:ascii="Times New Roman" w:hAnsi="Times New Roman"/>
          <w:b/>
          <w:sz w:val="24"/>
          <w:szCs w:val="24"/>
          <w:lang w:val="ru-RU" w:eastAsia="ko-KR"/>
        </w:rPr>
      </w:pPr>
      <w:r w:rsidRPr="00C5022D">
        <w:rPr>
          <w:rFonts w:ascii="Times New Roman" w:hAnsi="Times New Roman"/>
          <w:b/>
          <w:sz w:val="24"/>
          <w:szCs w:val="24"/>
          <w:lang w:val="ru-RU" w:eastAsia="ko-KR"/>
        </w:rPr>
        <w:t xml:space="preserve">                                         __________________    Елевсинов Х.Т.                                                            _______________________</w:t>
      </w:r>
    </w:p>
    <w:p w14:paraId="08C7114E" w14:textId="77777777" w:rsidR="003363AE" w:rsidRPr="00C5022D" w:rsidRDefault="003363AE" w:rsidP="003363AE">
      <w:pPr>
        <w:widowControl w:val="0"/>
        <w:tabs>
          <w:tab w:val="left" w:pos="0"/>
        </w:tabs>
        <w:ind w:right="113"/>
        <w:jc w:val="right"/>
        <w:rPr>
          <w:rFonts w:ascii="Times New Roman" w:hAnsi="Times New Roman"/>
          <w:b/>
          <w:sz w:val="24"/>
          <w:szCs w:val="24"/>
          <w:lang w:val="ru-RU" w:eastAsia="ko-KR"/>
        </w:rPr>
      </w:pPr>
    </w:p>
    <w:p w14:paraId="57EF96F5" w14:textId="77777777" w:rsidR="003363AE" w:rsidRPr="00C5022D" w:rsidRDefault="003363AE" w:rsidP="003363AE">
      <w:pPr>
        <w:widowControl w:val="0"/>
        <w:tabs>
          <w:tab w:val="left" w:pos="0"/>
        </w:tabs>
        <w:ind w:right="113"/>
        <w:jc w:val="right"/>
        <w:rPr>
          <w:rFonts w:ascii="Times New Roman" w:hAnsi="Times New Roman"/>
          <w:b/>
          <w:sz w:val="24"/>
          <w:szCs w:val="24"/>
          <w:lang w:val="ru-RU" w:eastAsia="ko-KR"/>
        </w:rPr>
      </w:pPr>
    </w:p>
    <w:p w14:paraId="1D7F19A0" w14:textId="77777777" w:rsidR="003363AE" w:rsidRPr="00C5022D" w:rsidRDefault="003363AE" w:rsidP="003363AE">
      <w:pPr>
        <w:widowControl w:val="0"/>
        <w:tabs>
          <w:tab w:val="left" w:pos="0"/>
        </w:tabs>
        <w:ind w:right="113"/>
        <w:jc w:val="right"/>
        <w:rPr>
          <w:rFonts w:ascii="Times New Roman" w:hAnsi="Times New Roman"/>
          <w:b/>
          <w:sz w:val="24"/>
          <w:szCs w:val="24"/>
          <w:lang w:val="ru-RU" w:eastAsia="ko-KR"/>
        </w:rPr>
      </w:pPr>
    </w:p>
    <w:p w14:paraId="3006D782" w14:textId="77777777" w:rsidR="003363AE" w:rsidRPr="00C5022D" w:rsidRDefault="003363AE" w:rsidP="003363AE">
      <w:pPr>
        <w:widowControl w:val="0"/>
        <w:tabs>
          <w:tab w:val="left" w:pos="0"/>
        </w:tabs>
        <w:ind w:right="113"/>
        <w:jc w:val="right"/>
        <w:rPr>
          <w:rFonts w:ascii="Times New Roman" w:hAnsi="Times New Roman"/>
          <w:b/>
          <w:sz w:val="24"/>
          <w:szCs w:val="24"/>
          <w:lang w:val="ru-RU" w:eastAsia="ko-KR"/>
        </w:rPr>
        <w:sectPr w:rsidR="003363AE" w:rsidRPr="00C5022D" w:rsidSect="003363AE">
          <w:pgSz w:w="16838" w:h="11906" w:orient="landscape"/>
          <w:pgMar w:top="851" w:right="1134" w:bottom="1276" w:left="567" w:header="709" w:footer="709" w:gutter="0"/>
          <w:cols w:space="720"/>
        </w:sectPr>
      </w:pPr>
    </w:p>
    <w:p w14:paraId="11865B8A" w14:textId="75F9AF60" w:rsidR="009F2E50" w:rsidRPr="00C5022D" w:rsidDel="00C668E3" w:rsidRDefault="003363AE" w:rsidP="003363AE">
      <w:pPr>
        <w:widowControl w:val="0"/>
        <w:tabs>
          <w:tab w:val="left" w:pos="0"/>
        </w:tabs>
        <w:ind w:right="113"/>
        <w:jc w:val="right"/>
        <w:rPr>
          <w:del w:id="29" w:author="Азамат Абдыкани" w:date="2018-01-16T18:15:00Z"/>
          <w:rFonts w:ascii="Times New Roman" w:hAnsi="Times New Roman"/>
          <w:b/>
          <w:sz w:val="24"/>
          <w:szCs w:val="24"/>
          <w:lang w:val="ru-RU"/>
        </w:rPr>
      </w:pPr>
      <w:del w:id="30" w:author="Азамат Абдыкани" w:date="2018-01-16T18:15:00Z">
        <w:r w:rsidRPr="00C5022D" w:rsidDel="00C668E3">
          <w:rPr>
            <w:rFonts w:ascii="Times New Roman" w:hAnsi="Times New Roman"/>
            <w:b/>
            <w:sz w:val="24"/>
            <w:szCs w:val="24"/>
            <w:lang w:val="ru-RU" w:eastAsia="ko-KR"/>
          </w:rPr>
          <w:delText xml:space="preserve"> </w:delText>
        </w:r>
        <w:r w:rsidR="009F2E50" w:rsidRPr="00C5022D" w:rsidDel="00C668E3">
          <w:rPr>
            <w:rFonts w:ascii="Times New Roman" w:hAnsi="Times New Roman"/>
            <w:b/>
            <w:sz w:val="24"/>
            <w:szCs w:val="24"/>
            <w:lang w:val="ru-RU"/>
          </w:rPr>
          <w:delText xml:space="preserve">Приложение № 2 </w:delText>
        </w:r>
      </w:del>
    </w:p>
    <w:p w14:paraId="6A727148" w14:textId="05162DC4" w:rsidR="009F2E50" w:rsidRPr="00C5022D" w:rsidDel="00C668E3" w:rsidRDefault="009F2E50" w:rsidP="009F2E50">
      <w:pPr>
        <w:widowControl w:val="0"/>
        <w:tabs>
          <w:tab w:val="left" w:pos="0"/>
        </w:tabs>
        <w:ind w:right="113"/>
        <w:jc w:val="right"/>
        <w:rPr>
          <w:del w:id="31" w:author="Азамат Абдыкани" w:date="2018-01-16T18:15:00Z"/>
          <w:rFonts w:ascii="Times New Roman" w:hAnsi="Times New Roman"/>
          <w:b/>
          <w:sz w:val="24"/>
          <w:szCs w:val="24"/>
          <w:lang w:val="ru-RU"/>
        </w:rPr>
      </w:pPr>
      <w:del w:id="32" w:author="Азамат Абдыкани" w:date="2018-01-16T18:15:00Z">
        <w:r w:rsidRPr="00C5022D" w:rsidDel="00C668E3">
          <w:rPr>
            <w:rFonts w:ascii="Times New Roman" w:hAnsi="Times New Roman"/>
            <w:b/>
            <w:sz w:val="24"/>
            <w:szCs w:val="24"/>
            <w:lang w:val="ru-RU" w:eastAsia="ko-KR"/>
          </w:rPr>
          <w:delText>к договору № ______ от _______________ 201</w:delText>
        </w:r>
        <w:r w:rsidR="002543DF" w:rsidRPr="00C5022D" w:rsidDel="00C668E3">
          <w:rPr>
            <w:rFonts w:ascii="Times New Roman" w:hAnsi="Times New Roman"/>
            <w:b/>
            <w:sz w:val="24"/>
            <w:szCs w:val="24"/>
            <w:lang w:val="ru-RU" w:eastAsia="ko-KR"/>
          </w:rPr>
          <w:delText>8</w:delText>
        </w:r>
        <w:r w:rsidRPr="00C5022D" w:rsidDel="00C668E3">
          <w:rPr>
            <w:rFonts w:ascii="Times New Roman" w:hAnsi="Times New Roman"/>
            <w:b/>
            <w:sz w:val="24"/>
            <w:szCs w:val="24"/>
            <w:lang w:val="ru-RU" w:eastAsia="ko-KR"/>
          </w:rPr>
          <w:delText xml:space="preserve"> г. </w:delText>
        </w:r>
      </w:del>
    </w:p>
    <w:p w14:paraId="75EFE2F1" w14:textId="3EE667DC" w:rsidR="006C0BF5" w:rsidDel="00C668E3" w:rsidRDefault="006C0BF5" w:rsidP="009F2E50">
      <w:pPr>
        <w:ind w:right="-2"/>
        <w:jc w:val="center"/>
        <w:rPr>
          <w:del w:id="33" w:author="Азамат Абдыкани" w:date="2018-01-16T18:15:00Z"/>
          <w:rFonts w:ascii="Times New Roman" w:hAnsi="Times New Roman"/>
          <w:b/>
          <w:sz w:val="24"/>
          <w:szCs w:val="24"/>
          <w:lang w:val="ru-RU"/>
        </w:rPr>
      </w:pPr>
    </w:p>
    <w:p w14:paraId="10A6207A" w14:textId="1B097612" w:rsidR="009F2E50" w:rsidRPr="00C5022D" w:rsidDel="00C668E3" w:rsidRDefault="009F2E50" w:rsidP="009F2E50">
      <w:pPr>
        <w:ind w:right="-2"/>
        <w:jc w:val="center"/>
        <w:rPr>
          <w:del w:id="34" w:author="Азамат Абдыкани" w:date="2018-01-16T18:15:00Z"/>
          <w:rFonts w:ascii="Times New Roman" w:hAnsi="Times New Roman"/>
          <w:b/>
          <w:sz w:val="24"/>
          <w:szCs w:val="24"/>
          <w:lang w:val="ru-RU"/>
        </w:rPr>
      </w:pPr>
      <w:del w:id="35" w:author="Азамат Абдыкани" w:date="2018-01-16T18:15:00Z">
        <w:r w:rsidRPr="00C5022D" w:rsidDel="00C668E3">
          <w:rPr>
            <w:rFonts w:ascii="Times New Roman" w:hAnsi="Times New Roman"/>
            <w:b/>
            <w:sz w:val="24"/>
            <w:szCs w:val="24"/>
            <w:lang w:val="ru-RU"/>
          </w:rPr>
          <w:delText>ТЕХНИЧЕСКАЯ СПЕЦИФИКАЦИЯ</w:delText>
        </w:r>
      </w:del>
    </w:p>
    <w:p w14:paraId="50389461" w14:textId="1C14A470" w:rsidR="009F2E50" w:rsidRPr="00C5022D" w:rsidDel="00C668E3" w:rsidRDefault="009F2E50" w:rsidP="009F2E50">
      <w:pPr>
        <w:ind w:right="-2"/>
        <w:jc w:val="center"/>
        <w:rPr>
          <w:del w:id="36" w:author="Азамат Абдыкани" w:date="2018-01-16T18:15:00Z"/>
          <w:rFonts w:ascii="Times New Roman" w:hAnsi="Times New Roman"/>
          <w:b/>
          <w:sz w:val="24"/>
          <w:szCs w:val="24"/>
          <w:lang w:val="ru-RU"/>
        </w:rPr>
      </w:pPr>
      <w:del w:id="37" w:author="Азамат Абдыкани" w:date="2018-01-16T18:15:00Z">
        <w:r w:rsidRPr="00C5022D" w:rsidDel="00C668E3">
          <w:rPr>
            <w:rFonts w:ascii="Times New Roman" w:hAnsi="Times New Roman"/>
            <w:b/>
            <w:sz w:val="24"/>
            <w:szCs w:val="24"/>
            <w:lang w:val="ru-RU"/>
          </w:rPr>
          <w:delText xml:space="preserve">Услуги </w:delText>
        </w:r>
        <w:r w:rsidR="00913D52" w:rsidRPr="00C5022D" w:rsidDel="00C668E3">
          <w:rPr>
            <w:rFonts w:ascii="Times New Roman" w:hAnsi="Times New Roman"/>
            <w:b/>
            <w:sz w:val="24"/>
            <w:szCs w:val="24"/>
            <w:lang w:val="ru-RU"/>
          </w:rPr>
          <w:delText xml:space="preserve">по </w:delText>
        </w:r>
        <w:r w:rsidRPr="00C5022D" w:rsidDel="00C668E3">
          <w:rPr>
            <w:rFonts w:ascii="Times New Roman" w:hAnsi="Times New Roman"/>
            <w:b/>
            <w:sz w:val="24"/>
            <w:szCs w:val="24"/>
            <w:lang w:val="ru-RU"/>
          </w:rPr>
          <w:delText>ГИС.</w:delText>
        </w:r>
      </w:del>
    </w:p>
    <w:p w14:paraId="25A11F96" w14:textId="5EF52178" w:rsidR="009F2E50" w:rsidRPr="00C5022D" w:rsidDel="00C668E3" w:rsidRDefault="009F2E50" w:rsidP="009F2E50">
      <w:pPr>
        <w:pStyle w:val="ac"/>
        <w:ind w:right="-2"/>
        <w:jc w:val="center"/>
        <w:rPr>
          <w:del w:id="38" w:author="Азамат Абдыкани" w:date="2018-01-16T18:15:00Z"/>
          <w:rFonts w:ascii="Times New Roman" w:hAnsi="Times New Roman"/>
          <w:b/>
          <w:sz w:val="24"/>
          <w:szCs w:val="24"/>
          <w:lang w:val="ru-RU"/>
        </w:rPr>
      </w:pPr>
    </w:p>
    <w:p w14:paraId="314588DF" w14:textId="4549BD3A" w:rsidR="009F2E50" w:rsidRPr="00C5022D" w:rsidDel="00C668E3" w:rsidRDefault="009F2E50" w:rsidP="009F2E50">
      <w:pPr>
        <w:ind w:right="-2"/>
        <w:rPr>
          <w:del w:id="39" w:author="Азамат Абдыкани" w:date="2018-01-16T18:15:00Z"/>
          <w:rFonts w:ascii="Times New Roman" w:hAnsi="Times New Roman"/>
          <w:sz w:val="24"/>
          <w:szCs w:val="24"/>
          <w:lang w:val="ru-RU"/>
        </w:rPr>
      </w:pPr>
      <w:del w:id="40" w:author="Азамат Абдыкани" w:date="2018-01-16T18:15:00Z">
        <w:r w:rsidRPr="00C5022D" w:rsidDel="00C668E3">
          <w:rPr>
            <w:rFonts w:ascii="Times New Roman" w:hAnsi="Times New Roman"/>
            <w:sz w:val="24"/>
            <w:szCs w:val="24"/>
            <w:lang w:val="ru-RU"/>
          </w:rPr>
          <w:delText xml:space="preserve">Участок Жамбыл </w:delText>
        </w:r>
        <w:r w:rsidRPr="00C5022D" w:rsidDel="00C668E3">
          <w:rPr>
            <w:rFonts w:ascii="Times New Roman" w:eastAsia="Calibri" w:hAnsi="Times New Roman"/>
            <w:sz w:val="24"/>
            <w:szCs w:val="24"/>
            <w:lang w:val="ru-RU"/>
          </w:rPr>
          <w:delText>северная часть казахстанского сектора акватории Каспийского моря.</w:delText>
        </w:r>
        <w:r w:rsidRPr="00C5022D" w:rsidDel="00C668E3">
          <w:rPr>
            <w:rFonts w:ascii="Times New Roman" w:hAnsi="Times New Roman"/>
            <w:sz w:val="24"/>
            <w:szCs w:val="24"/>
            <w:lang w:val="ru-RU"/>
          </w:rPr>
          <w:delText xml:space="preserve"> </w:delText>
        </w:r>
      </w:del>
    </w:p>
    <w:p w14:paraId="53A0A282" w14:textId="7C6F2006" w:rsidR="009F2E50" w:rsidRPr="00C5022D" w:rsidDel="00C668E3" w:rsidRDefault="009F2E50" w:rsidP="009F2E50">
      <w:pPr>
        <w:ind w:right="-2"/>
        <w:rPr>
          <w:del w:id="41" w:author="Азамат Абдыкани" w:date="2018-01-16T18:15:00Z"/>
          <w:rFonts w:ascii="Times New Roman" w:hAnsi="Times New Roman"/>
          <w:sz w:val="24"/>
          <w:szCs w:val="24"/>
          <w:lang w:val="ru-RU"/>
        </w:rPr>
      </w:pPr>
      <w:del w:id="42" w:author="Азамат Абдыкани" w:date="2018-01-16T18:15:00Z">
        <w:r w:rsidRPr="00C5022D" w:rsidDel="00C668E3">
          <w:rPr>
            <w:rFonts w:ascii="Times New Roman" w:hAnsi="Times New Roman"/>
            <w:sz w:val="24"/>
            <w:szCs w:val="24"/>
            <w:lang w:val="ru-RU"/>
          </w:rPr>
          <w:delText>Атырауская область, Республика Казахстан</w:delText>
        </w:r>
      </w:del>
    </w:p>
    <w:p w14:paraId="54874AB7" w14:textId="4E2C8016" w:rsidR="009F2E50" w:rsidRPr="00C5022D" w:rsidDel="00C668E3" w:rsidRDefault="009F2E50" w:rsidP="009F2E50">
      <w:pPr>
        <w:ind w:left="720" w:right="-2" w:hanging="720"/>
        <w:rPr>
          <w:del w:id="43" w:author="Азамат Абдыкани" w:date="2018-01-16T18:15:00Z"/>
          <w:rFonts w:ascii="Times New Roman" w:hAnsi="Times New Roman"/>
          <w:sz w:val="24"/>
          <w:szCs w:val="24"/>
          <w:lang w:val="ru-RU"/>
        </w:rPr>
      </w:pPr>
    </w:p>
    <w:p w14:paraId="654A2120" w14:textId="14068AE1" w:rsidR="009F2E50" w:rsidRPr="00C5022D" w:rsidDel="00C668E3" w:rsidRDefault="009F2E50" w:rsidP="009F2E50">
      <w:pPr>
        <w:ind w:right="-2"/>
        <w:rPr>
          <w:del w:id="44" w:author="Азамат Абдыкани" w:date="2018-01-16T18:15:00Z"/>
          <w:rFonts w:ascii="Times New Roman" w:eastAsiaTheme="minorEastAsia" w:hAnsi="Times New Roman"/>
          <w:b/>
          <w:sz w:val="24"/>
          <w:szCs w:val="24"/>
          <w:lang w:val="ru-RU" w:eastAsia="ko-KR"/>
        </w:rPr>
      </w:pPr>
      <w:del w:id="45" w:author="Азамат Абдыкани" w:date="2018-01-16T18:15:00Z">
        <w:r w:rsidRPr="00C5022D" w:rsidDel="00C668E3">
          <w:rPr>
            <w:rFonts w:ascii="Times New Roman" w:hAnsi="Times New Roman"/>
            <w:b/>
            <w:sz w:val="24"/>
            <w:szCs w:val="24"/>
            <w:lang w:val="ru-RU"/>
          </w:rPr>
          <w:delText>ОБЩИЕ ПОЛОЖЕНИЯ</w:delText>
        </w:r>
      </w:del>
    </w:p>
    <w:p w14:paraId="67E5AFE0" w14:textId="5A0A845F" w:rsidR="009F2E50" w:rsidRPr="00C5022D" w:rsidDel="00C668E3" w:rsidRDefault="009F2E50" w:rsidP="009F2E50">
      <w:pPr>
        <w:ind w:right="-2"/>
        <w:rPr>
          <w:del w:id="46" w:author="Азамат Абдыкани" w:date="2018-01-16T18:15:00Z"/>
          <w:rFonts w:ascii="Times New Roman" w:hAnsi="Times New Roman"/>
          <w:b/>
          <w:sz w:val="24"/>
          <w:szCs w:val="24"/>
          <w:lang w:val="ru-RU"/>
        </w:rPr>
      </w:pPr>
    </w:p>
    <w:p w14:paraId="719909C0" w14:textId="6B96EFE1" w:rsidR="009F2E50" w:rsidRPr="00C5022D" w:rsidDel="00C668E3" w:rsidRDefault="009F2E50" w:rsidP="009F2E50">
      <w:pPr>
        <w:numPr>
          <w:ilvl w:val="0"/>
          <w:numId w:val="34"/>
        </w:numPr>
        <w:tabs>
          <w:tab w:val="clear" w:pos="1080"/>
        </w:tabs>
        <w:spacing w:line="240" w:lineRule="auto"/>
        <w:ind w:right="-2"/>
        <w:jc w:val="left"/>
        <w:rPr>
          <w:del w:id="47" w:author="Азамат Абдыкани" w:date="2018-01-16T18:15:00Z"/>
          <w:rFonts w:ascii="Times New Roman" w:hAnsi="Times New Roman"/>
          <w:sz w:val="24"/>
          <w:szCs w:val="24"/>
          <w:lang w:val="ru-RU"/>
        </w:rPr>
      </w:pPr>
      <w:del w:id="48" w:author="Азамат Абдыкани" w:date="2018-01-16T18:15:00Z">
        <w:r w:rsidRPr="00C5022D" w:rsidDel="00C668E3">
          <w:rPr>
            <w:rFonts w:ascii="Times New Roman" w:hAnsi="Times New Roman"/>
            <w:b/>
            <w:sz w:val="24"/>
            <w:szCs w:val="24"/>
            <w:lang w:val="ru-RU"/>
          </w:rPr>
          <w:delText>Объем работ:</w:delText>
        </w:r>
        <w:r w:rsidRPr="00C5022D" w:rsidDel="00C668E3">
          <w:rPr>
            <w:rFonts w:ascii="Times New Roman" w:hAnsi="Times New Roman"/>
            <w:sz w:val="24"/>
            <w:szCs w:val="24"/>
            <w:lang w:val="ru-RU"/>
          </w:rPr>
          <w:delText xml:space="preserve"> </w:delText>
        </w:r>
        <w:r w:rsidR="002543DF" w:rsidRPr="00C5022D" w:rsidDel="00C668E3">
          <w:rPr>
            <w:rFonts w:ascii="Times New Roman" w:hAnsi="Times New Roman"/>
            <w:sz w:val="24"/>
            <w:szCs w:val="24"/>
            <w:lang w:val="ru-RU"/>
          </w:rPr>
          <w:delText>Оцен</w:delText>
        </w:r>
        <w:r w:rsidRPr="00C5022D" w:rsidDel="00C668E3">
          <w:rPr>
            <w:rFonts w:ascii="Times New Roman" w:hAnsi="Times New Roman"/>
            <w:sz w:val="24"/>
            <w:szCs w:val="24"/>
            <w:lang w:val="ru-RU"/>
          </w:rPr>
          <w:delText xml:space="preserve">очная скважина № </w:delText>
        </w:r>
        <w:r w:rsidRPr="00C5022D" w:rsidDel="00C668E3">
          <w:rPr>
            <w:rFonts w:ascii="Times New Roman" w:hAnsi="Times New Roman"/>
            <w:sz w:val="24"/>
            <w:szCs w:val="24"/>
            <w:lang w:val="en-US"/>
          </w:rPr>
          <w:delText>ZT</w:delText>
        </w:r>
        <w:r w:rsidRPr="00C5022D" w:rsidDel="00C668E3">
          <w:rPr>
            <w:rFonts w:ascii="Times New Roman" w:hAnsi="Times New Roman"/>
            <w:sz w:val="24"/>
            <w:szCs w:val="24"/>
            <w:lang w:val="ru-RU"/>
          </w:rPr>
          <w:delText>-</w:delText>
        </w:r>
        <w:r w:rsidR="002543DF" w:rsidRPr="00C5022D" w:rsidDel="00C668E3">
          <w:rPr>
            <w:rFonts w:ascii="Times New Roman" w:hAnsi="Times New Roman"/>
            <w:sz w:val="24"/>
            <w:szCs w:val="24"/>
            <w:lang w:val="ru-RU"/>
          </w:rPr>
          <w:delText>2</w:delText>
        </w:r>
        <w:r w:rsidRPr="00C5022D" w:rsidDel="00C668E3">
          <w:rPr>
            <w:rFonts w:ascii="Times New Roman" w:hAnsi="Times New Roman"/>
            <w:sz w:val="24"/>
            <w:szCs w:val="24"/>
            <w:lang w:val="ru-RU"/>
          </w:rPr>
          <w:delText xml:space="preserve"> (каротаж</w:delText>
        </w:r>
        <w:r w:rsidR="00D46F1B" w:rsidRPr="00C5022D" w:rsidDel="00C668E3">
          <w:rPr>
            <w:rFonts w:ascii="Times New Roman" w:hAnsi="Times New Roman"/>
            <w:sz w:val="24"/>
            <w:szCs w:val="24"/>
            <w:lang w:val="ru-RU"/>
          </w:rPr>
          <w:delText xml:space="preserve"> в открытом/обсаженном стволе,</w:delText>
        </w:r>
        <w:r w:rsidRPr="00C5022D" w:rsidDel="00C668E3">
          <w:rPr>
            <w:rFonts w:ascii="Times New Roman" w:hAnsi="Times New Roman"/>
            <w:sz w:val="24"/>
            <w:szCs w:val="24"/>
            <w:lang w:val="ru-RU"/>
          </w:rPr>
          <w:delText xml:space="preserve"> перфорация</w:delText>
        </w:r>
        <w:r w:rsidR="00D46F1B" w:rsidRPr="00C5022D" w:rsidDel="00C668E3">
          <w:rPr>
            <w:rFonts w:ascii="Times New Roman" w:hAnsi="Times New Roman"/>
            <w:sz w:val="24"/>
            <w:szCs w:val="24"/>
            <w:lang w:val="ru-RU"/>
          </w:rPr>
          <w:delText>, каротаж при испытании</w:delText>
        </w:r>
        <w:r w:rsidRPr="00C5022D" w:rsidDel="00C668E3">
          <w:rPr>
            <w:rFonts w:ascii="Times New Roman" w:hAnsi="Times New Roman"/>
            <w:sz w:val="24"/>
            <w:szCs w:val="24"/>
            <w:lang w:val="ru-RU"/>
          </w:rPr>
          <w:delText xml:space="preserve">) проектная глубина  </w:delText>
        </w:r>
        <w:r w:rsidR="00D46F1B" w:rsidRPr="00C5022D" w:rsidDel="00C668E3">
          <w:rPr>
            <w:rFonts w:ascii="Times New Roman" w:hAnsi="Times New Roman"/>
            <w:sz w:val="24"/>
            <w:szCs w:val="24"/>
            <w:lang w:val="ru-RU"/>
          </w:rPr>
          <w:delText>20</w:delText>
        </w:r>
        <w:r w:rsidRPr="00C5022D" w:rsidDel="00C668E3">
          <w:rPr>
            <w:rFonts w:ascii="Times New Roman" w:hAnsi="Times New Roman"/>
            <w:sz w:val="24"/>
            <w:szCs w:val="24"/>
            <w:lang w:val="ru-RU"/>
          </w:rPr>
          <w:delText xml:space="preserve">00 м. </w:delText>
        </w:r>
      </w:del>
    </w:p>
    <w:p w14:paraId="171801BD" w14:textId="1B130D42" w:rsidR="009F2E50" w:rsidRPr="00C5022D" w:rsidDel="00C668E3" w:rsidRDefault="009F2E50" w:rsidP="009F2E50">
      <w:pPr>
        <w:pStyle w:val="ac"/>
        <w:numPr>
          <w:ilvl w:val="0"/>
          <w:numId w:val="35"/>
        </w:numPr>
        <w:autoSpaceDN w:val="0"/>
        <w:spacing w:after="0"/>
        <w:ind w:right="-2"/>
        <w:rPr>
          <w:del w:id="49" w:author="Азамат Абдыкани" w:date="2018-01-16T18:15:00Z"/>
          <w:rFonts w:ascii="Times New Roman" w:hAnsi="Times New Roman"/>
          <w:bCs/>
          <w:sz w:val="24"/>
          <w:szCs w:val="24"/>
          <w:lang w:val="ru-RU"/>
        </w:rPr>
      </w:pPr>
      <w:del w:id="50" w:author="Азамат Абдыкани" w:date="2018-01-16T18:15:00Z">
        <w:r w:rsidRPr="00C5022D" w:rsidDel="00C668E3">
          <w:rPr>
            <w:rFonts w:ascii="Times New Roman" w:hAnsi="Times New Roman"/>
            <w:bCs/>
            <w:spacing w:val="-6"/>
            <w:sz w:val="24"/>
            <w:szCs w:val="24"/>
            <w:lang w:val="ru-RU"/>
          </w:rPr>
          <w:delText xml:space="preserve">Исполнитель обязуется предоставить оборудование, квалифицированный персонал и материалы </w:delText>
        </w:r>
        <w:r w:rsidRPr="00C5022D" w:rsidDel="00C668E3">
          <w:rPr>
            <w:rFonts w:ascii="Times New Roman" w:hAnsi="Times New Roman"/>
            <w:spacing w:val="-6"/>
            <w:sz w:val="24"/>
            <w:szCs w:val="24"/>
            <w:lang w:val="ru-RU"/>
          </w:rPr>
          <w:delText>с целью эффективного оказания услуг по каротажу и</w:delText>
        </w:r>
        <w:r w:rsidRPr="00C5022D" w:rsidDel="00C668E3">
          <w:rPr>
            <w:rFonts w:ascii="Times New Roman" w:hAnsi="Times New Roman"/>
            <w:spacing w:val="-6"/>
            <w:sz w:val="24"/>
            <w:szCs w:val="24"/>
            <w:lang w:val="hu-HU"/>
          </w:rPr>
          <w:delText>/</w:delText>
        </w:r>
        <w:r w:rsidRPr="00C5022D" w:rsidDel="00C668E3">
          <w:rPr>
            <w:rFonts w:ascii="Times New Roman" w:hAnsi="Times New Roman"/>
            <w:spacing w:val="-6"/>
            <w:sz w:val="24"/>
            <w:szCs w:val="24"/>
            <w:lang w:val="ru-RU"/>
          </w:rPr>
          <w:delText>или перфорации на кабеле в ходе бурения, капитального ремонта, заканчивания, испытания, скважины на Участке операций</w:delText>
        </w:r>
      </w:del>
    </w:p>
    <w:p w14:paraId="0F077439" w14:textId="48CD26A4" w:rsidR="009F2E50" w:rsidRPr="00C5022D" w:rsidDel="00C668E3" w:rsidRDefault="009F2E50" w:rsidP="009F2E50">
      <w:pPr>
        <w:pStyle w:val="ac"/>
        <w:numPr>
          <w:ilvl w:val="0"/>
          <w:numId w:val="36"/>
        </w:numPr>
        <w:autoSpaceDN w:val="0"/>
        <w:spacing w:after="0"/>
        <w:ind w:right="-2"/>
        <w:rPr>
          <w:del w:id="51" w:author="Азамат Абдыкани" w:date="2018-01-16T18:15:00Z"/>
          <w:rFonts w:ascii="Times New Roman" w:hAnsi="Times New Roman"/>
          <w:bCs/>
          <w:sz w:val="24"/>
          <w:szCs w:val="24"/>
        </w:rPr>
      </w:pPr>
      <w:del w:id="52" w:author="Азамат Абдыкани" w:date="2018-01-16T18:15:00Z">
        <w:r w:rsidRPr="00C5022D" w:rsidDel="00C668E3">
          <w:rPr>
            <w:rFonts w:ascii="Times New Roman" w:hAnsi="Times New Roman"/>
            <w:bCs/>
            <w:spacing w:val="-6"/>
            <w:sz w:val="24"/>
            <w:szCs w:val="24"/>
            <w:lang w:val="ru-RU"/>
          </w:rPr>
          <w:delText xml:space="preserve">Исполнитель проведет Услуги в соответствии с программой и процедурами, предоставленными Заказчиком. Заказчик оставляет за собой право менять программу и процедуры в любое время и прекратить Услуги на скважине. </w:delText>
        </w:r>
        <w:r w:rsidRPr="00C5022D" w:rsidDel="00C668E3">
          <w:rPr>
            <w:rFonts w:ascii="Times New Roman" w:hAnsi="Times New Roman"/>
            <w:bCs/>
            <w:spacing w:val="-6"/>
            <w:sz w:val="24"/>
            <w:szCs w:val="24"/>
          </w:rPr>
          <w:delText>Рабочие процедуры по эксплуатации оборудования Исполнителя предоставляются Исполнителем</w:delText>
        </w:r>
      </w:del>
    </w:p>
    <w:p w14:paraId="2C0269E7" w14:textId="039F4ED4" w:rsidR="009F2E50" w:rsidRPr="00C5022D" w:rsidDel="00C668E3" w:rsidRDefault="009F2E50" w:rsidP="009F2E50">
      <w:pPr>
        <w:pStyle w:val="ac"/>
        <w:numPr>
          <w:ilvl w:val="0"/>
          <w:numId w:val="37"/>
        </w:numPr>
        <w:autoSpaceDN w:val="0"/>
        <w:spacing w:after="0"/>
        <w:ind w:right="-2"/>
        <w:rPr>
          <w:del w:id="53" w:author="Азамат Абдыкани" w:date="2018-01-16T18:15:00Z"/>
          <w:rFonts w:ascii="Times New Roman" w:hAnsi="Times New Roman"/>
          <w:bCs/>
          <w:sz w:val="24"/>
          <w:szCs w:val="24"/>
          <w:lang w:val="ru-RU"/>
        </w:rPr>
      </w:pPr>
      <w:del w:id="54" w:author="Азамат Абдыкани" w:date="2018-01-16T18:15:00Z">
        <w:r w:rsidRPr="00C5022D" w:rsidDel="00C668E3">
          <w:rPr>
            <w:rFonts w:ascii="Times New Roman" w:hAnsi="Times New Roman"/>
            <w:bCs/>
            <w:spacing w:val="-6"/>
            <w:sz w:val="24"/>
            <w:szCs w:val="24"/>
            <w:lang w:val="ru-RU"/>
          </w:rPr>
          <w:delText>Исполнитель отвечает за доставку и немедленный возврат своего оборудования с буровой площадки. Заказчик не несет ответственности за неучтенные или оставленные на площадке по какой-либо причине единицы оборудования Исполнителя.</w:delText>
        </w:r>
      </w:del>
    </w:p>
    <w:p w14:paraId="73A5896C" w14:textId="24403F7C" w:rsidR="009F2E50" w:rsidRPr="00C5022D" w:rsidDel="00C668E3" w:rsidRDefault="009F2E50" w:rsidP="009F2E50">
      <w:pPr>
        <w:pStyle w:val="ac"/>
        <w:numPr>
          <w:ilvl w:val="0"/>
          <w:numId w:val="37"/>
        </w:numPr>
        <w:autoSpaceDN w:val="0"/>
        <w:spacing w:after="0"/>
        <w:ind w:right="-2"/>
        <w:rPr>
          <w:del w:id="55" w:author="Азамат Абдыкани" w:date="2018-01-16T18:15:00Z"/>
          <w:rFonts w:ascii="Times New Roman" w:hAnsi="Times New Roman"/>
          <w:bCs/>
          <w:sz w:val="24"/>
          <w:szCs w:val="24"/>
          <w:lang w:val="ru-RU"/>
        </w:rPr>
      </w:pPr>
      <w:del w:id="56" w:author="Азамат Абдыкани" w:date="2018-01-16T18:15:00Z">
        <w:r w:rsidRPr="00C5022D" w:rsidDel="00C668E3">
          <w:rPr>
            <w:rFonts w:ascii="Times New Roman" w:hAnsi="Times New Roman"/>
            <w:bCs/>
            <w:spacing w:val="-6"/>
            <w:sz w:val="24"/>
            <w:szCs w:val="24"/>
            <w:lang w:val="ru-RU"/>
          </w:rPr>
          <w:delText>Исполнитель подтверждает наличие оборудования, квалифицированного персонала и организации работ, удовлетворяющих ТОО «Жамбыл Петролеум» и предоставит оборудование, персонал и материалы, необходимые для выполнения вышеприведенных работ, укажет стоимость работ с учетом мобилизации до района работ. Исполнитель обязан за свой счет обеспечить свой персонал защитной одеждой в соответствии с нормативными требованиями.</w:delText>
        </w:r>
      </w:del>
    </w:p>
    <w:p w14:paraId="3095F184" w14:textId="44453DEE" w:rsidR="009F2E50" w:rsidRPr="00C5022D" w:rsidDel="00C668E3" w:rsidRDefault="009F2E50" w:rsidP="009F2E50">
      <w:pPr>
        <w:pStyle w:val="ac"/>
        <w:numPr>
          <w:ilvl w:val="0"/>
          <w:numId w:val="37"/>
        </w:numPr>
        <w:autoSpaceDN w:val="0"/>
        <w:spacing w:after="0"/>
        <w:ind w:right="-2"/>
        <w:rPr>
          <w:del w:id="57" w:author="Азамат Абдыкани" w:date="2018-01-16T18:15:00Z"/>
          <w:rFonts w:ascii="Times New Roman" w:hAnsi="Times New Roman"/>
          <w:bCs/>
          <w:sz w:val="24"/>
          <w:szCs w:val="24"/>
          <w:lang w:val="ru-RU"/>
        </w:rPr>
      </w:pPr>
      <w:del w:id="58" w:author="Азамат Абдыкани" w:date="2018-01-16T18:15:00Z">
        <w:r w:rsidRPr="00C5022D" w:rsidDel="00C668E3">
          <w:rPr>
            <w:rFonts w:ascii="Times New Roman" w:hAnsi="Times New Roman"/>
            <w:bCs/>
            <w:spacing w:val="-6"/>
            <w:sz w:val="24"/>
            <w:szCs w:val="24"/>
            <w:lang w:val="ru-RU"/>
          </w:rPr>
          <w:delText xml:space="preserve">Исполнитель должен </w:delText>
        </w:r>
        <w:r w:rsidRPr="00C5022D" w:rsidDel="00C668E3">
          <w:rPr>
            <w:rFonts w:ascii="Times New Roman" w:hAnsi="Times New Roman"/>
            <w:spacing w:val="-3"/>
            <w:sz w:val="24"/>
            <w:szCs w:val="24"/>
            <w:lang w:val="ru-RU"/>
          </w:rPr>
          <w:delText xml:space="preserve">предоставить подробную информацию о системе обеспечения качества в соответствии с </w:delText>
        </w:r>
        <w:r w:rsidRPr="00C5022D" w:rsidDel="00C668E3">
          <w:rPr>
            <w:rFonts w:ascii="Times New Roman" w:hAnsi="Times New Roman"/>
            <w:spacing w:val="-3"/>
            <w:sz w:val="24"/>
            <w:szCs w:val="24"/>
          </w:rPr>
          <w:delText>ISO</w:delText>
        </w:r>
        <w:r w:rsidRPr="00C5022D" w:rsidDel="00C668E3">
          <w:rPr>
            <w:rFonts w:ascii="Times New Roman" w:hAnsi="Times New Roman"/>
            <w:spacing w:val="-3"/>
            <w:sz w:val="24"/>
            <w:szCs w:val="24"/>
            <w:lang w:val="ru-RU"/>
          </w:rPr>
          <w:delText xml:space="preserve"> 9000 или аналогичными стандартами. Также должны быть предоставлены Политика в области качества, Программа обеспечения качества и План обеспечения качества.</w:delText>
        </w:r>
      </w:del>
    </w:p>
    <w:p w14:paraId="035F2368" w14:textId="423E98AF" w:rsidR="009F2E50" w:rsidRPr="00C5022D" w:rsidDel="00C668E3" w:rsidRDefault="009F2E50" w:rsidP="009F2E50">
      <w:pPr>
        <w:pStyle w:val="ac"/>
        <w:numPr>
          <w:ilvl w:val="0"/>
          <w:numId w:val="37"/>
        </w:numPr>
        <w:autoSpaceDN w:val="0"/>
        <w:spacing w:after="0"/>
        <w:ind w:right="-2"/>
        <w:rPr>
          <w:del w:id="59" w:author="Азамат Абдыкани" w:date="2018-01-16T18:15:00Z"/>
          <w:rFonts w:ascii="Times New Roman" w:hAnsi="Times New Roman"/>
          <w:bCs/>
          <w:sz w:val="24"/>
          <w:szCs w:val="24"/>
          <w:lang w:val="ru-RU"/>
        </w:rPr>
      </w:pPr>
      <w:del w:id="60" w:author="Азамат Абдыкани" w:date="2018-01-16T18:15:00Z">
        <w:r w:rsidRPr="00C5022D" w:rsidDel="00C668E3">
          <w:rPr>
            <w:rFonts w:ascii="Times New Roman" w:hAnsi="Times New Roman"/>
            <w:bCs/>
            <w:spacing w:val="-6"/>
            <w:sz w:val="24"/>
            <w:szCs w:val="24"/>
            <w:lang w:val="ru-RU"/>
          </w:rPr>
          <w:delText xml:space="preserve">Исполнитель должен предоставить </w:delText>
        </w:r>
        <w:r w:rsidRPr="00C5022D" w:rsidDel="00C668E3">
          <w:rPr>
            <w:rFonts w:ascii="Times New Roman" w:hAnsi="Times New Roman"/>
            <w:spacing w:val="-3"/>
            <w:sz w:val="24"/>
            <w:szCs w:val="24"/>
            <w:lang w:val="ru-RU"/>
          </w:rPr>
          <w:delText>сертификацию, испытания и инспектирование всего основного оборудования. Сертификаты на все основное оборудование должны быть в наличии или получены до начала его использования.</w:delText>
        </w:r>
      </w:del>
    </w:p>
    <w:p w14:paraId="73DE0713" w14:textId="1C686252" w:rsidR="009F2E50" w:rsidRPr="00C5022D" w:rsidDel="00C668E3" w:rsidRDefault="009F2E50" w:rsidP="009F2E50">
      <w:pPr>
        <w:pStyle w:val="214"/>
        <w:numPr>
          <w:ilvl w:val="0"/>
          <w:numId w:val="38"/>
        </w:numPr>
        <w:tabs>
          <w:tab w:val="num" w:pos="360"/>
        </w:tabs>
        <w:snapToGrid w:val="0"/>
        <w:ind w:left="360" w:right="-2"/>
        <w:rPr>
          <w:del w:id="61" w:author="Азамат Абдыкани" w:date="2018-01-16T18:15:00Z"/>
          <w:szCs w:val="24"/>
        </w:rPr>
      </w:pPr>
      <w:del w:id="62" w:author="Азамат Абдыкани" w:date="2018-01-16T18:15:00Z">
        <w:r w:rsidRPr="00C5022D" w:rsidDel="00C668E3">
          <w:rPr>
            <w:szCs w:val="24"/>
          </w:rPr>
          <w:delText>Базой для проведения работ будет являться порт Баутино в Мангистауской области, Республика Казахстан.</w:delText>
        </w:r>
      </w:del>
    </w:p>
    <w:p w14:paraId="27C249E2" w14:textId="6B9098B0" w:rsidR="009F2E50" w:rsidRPr="00C5022D" w:rsidDel="00C668E3" w:rsidRDefault="009F2E50" w:rsidP="009F2E50">
      <w:pPr>
        <w:ind w:right="-2"/>
        <w:rPr>
          <w:del w:id="63" w:author="Азамат Абдыкани" w:date="2018-01-16T18:15:00Z"/>
          <w:rFonts w:ascii="Times New Roman" w:hAnsi="Times New Roman"/>
          <w:b/>
          <w:sz w:val="24"/>
          <w:szCs w:val="24"/>
          <w:lang w:val="ru-RU"/>
        </w:rPr>
      </w:pPr>
    </w:p>
    <w:p w14:paraId="63991ED1" w14:textId="74F28F1D" w:rsidR="009F2E50" w:rsidRPr="00C5022D" w:rsidDel="00C668E3" w:rsidRDefault="009F2E50" w:rsidP="009F2E50">
      <w:pPr>
        <w:ind w:right="-2"/>
        <w:rPr>
          <w:del w:id="64" w:author="Азамат Абдыкани" w:date="2018-01-16T18:15:00Z"/>
          <w:rFonts w:ascii="Times New Roman" w:hAnsi="Times New Roman"/>
          <w:b/>
          <w:sz w:val="24"/>
          <w:szCs w:val="24"/>
          <w:lang w:val="ru-RU"/>
        </w:rPr>
      </w:pPr>
      <w:del w:id="65" w:author="Азамат Абдыкани" w:date="2018-01-16T18:15:00Z">
        <w:r w:rsidRPr="00C5022D" w:rsidDel="00C668E3">
          <w:rPr>
            <w:rFonts w:ascii="Times New Roman" w:hAnsi="Times New Roman"/>
            <w:b/>
            <w:sz w:val="24"/>
            <w:szCs w:val="24"/>
            <w:lang w:val="ru-RU"/>
          </w:rPr>
          <w:delText xml:space="preserve">ЧАСТЬ </w:delText>
        </w:r>
        <w:r w:rsidRPr="00C5022D" w:rsidDel="00C668E3">
          <w:rPr>
            <w:rFonts w:ascii="Times New Roman" w:hAnsi="Times New Roman"/>
            <w:b/>
            <w:sz w:val="24"/>
            <w:szCs w:val="24"/>
            <w:lang w:val="en-US"/>
          </w:rPr>
          <w:delText>I</w:delText>
        </w:r>
        <w:r w:rsidRPr="00C5022D" w:rsidDel="00C668E3">
          <w:rPr>
            <w:rFonts w:ascii="Times New Roman" w:hAnsi="Times New Roman"/>
            <w:b/>
            <w:sz w:val="24"/>
            <w:szCs w:val="24"/>
            <w:lang w:val="ru-RU"/>
          </w:rPr>
          <w:delText xml:space="preserve">. ОСНОВНЫЕ ДАННЫЕ О СКВАЖИНЕ </w:delText>
        </w:r>
      </w:del>
    </w:p>
    <w:p w14:paraId="04402F37" w14:textId="18693663" w:rsidR="009F2E50" w:rsidRPr="00C5022D" w:rsidDel="00C668E3" w:rsidRDefault="009F2E50" w:rsidP="009F2E50">
      <w:pPr>
        <w:ind w:left="720" w:right="-2"/>
        <w:rPr>
          <w:del w:id="66" w:author="Азамат Абдыкани" w:date="2018-01-16T18:15:00Z"/>
          <w:rFonts w:ascii="Times New Roman" w:hAnsi="Times New Roman"/>
          <w:b/>
          <w:sz w:val="24"/>
          <w:szCs w:val="24"/>
          <w:lang w:val="ru-RU"/>
        </w:rPr>
      </w:pPr>
    </w:p>
    <w:p w14:paraId="2D600B0D" w14:textId="2F800299" w:rsidR="009F2E50" w:rsidRPr="00C5022D" w:rsidDel="00C668E3" w:rsidRDefault="009F2E50" w:rsidP="009F2E50">
      <w:pPr>
        <w:ind w:left="720" w:right="-2"/>
        <w:rPr>
          <w:del w:id="67" w:author="Азамат Абдыкани" w:date="2018-01-16T18:15:00Z"/>
          <w:rFonts w:ascii="Times New Roman" w:hAnsi="Times New Roman"/>
          <w:b/>
          <w:sz w:val="24"/>
          <w:szCs w:val="24"/>
          <w:lang w:val="ru-RU"/>
        </w:rPr>
      </w:pPr>
      <w:del w:id="68" w:author="Азамат Абдыкани" w:date="2018-01-16T18:15:00Z">
        <w:r w:rsidRPr="00C5022D" w:rsidDel="00C668E3">
          <w:rPr>
            <w:rFonts w:ascii="Times New Roman" w:hAnsi="Times New Roman"/>
            <w:b/>
            <w:sz w:val="24"/>
            <w:szCs w:val="24"/>
            <w:lang w:val="ru-RU"/>
          </w:rPr>
          <w:delText>Общие сведения</w:delText>
        </w:r>
      </w:del>
    </w:p>
    <w:p w14:paraId="5894C2CB" w14:textId="25C490DE" w:rsidR="009F2E50" w:rsidRPr="00C5022D" w:rsidDel="00C668E3" w:rsidRDefault="009F2E50" w:rsidP="009F2E50">
      <w:pPr>
        <w:ind w:right="-2"/>
        <w:rPr>
          <w:del w:id="69" w:author="Азамат Абдыкани" w:date="2018-01-16T18:15:00Z"/>
          <w:rFonts w:ascii="Times New Roman" w:hAnsi="Times New Roman"/>
          <w:sz w:val="24"/>
          <w:szCs w:val="24"/>
          <w:lang w:val="ru-RU"/>
        </w:rPr>
      </w:pPr>
      <w:del w:id="70" w:author="Азамат Абдыкани" w:date="2018-01-16T18:15:00Z">
        <w:r w:rsidRPr="00C5022D" w:rsidDel="00C668E3">
          <w:rPr>
            <w:rFonts w:ascii="Times New Roman" w:hAnsi="Times New Roman"/>
            <w:sz w:val="24"/>
            <w:szCs w:val="24"/>
            <w:lang w:val="ru-RU"/>
          </w:rPr>
          <w:delText>Участок</w:delText>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delText xml:space="preserve">       </w:delText>
        </w:r>
        <w:r w:rsidR="003363AE" w:rsidRPr="00C5022D" w:rsidDel="00C668E3">
          <w:rPr>
            <w:rFonts w:ascii="Times New Roman" w:hAnsi="Times New Roman"/>
            <w:sz w:val="24"/>
            <w:szCs w:val="24"/>
            <w:lang w:val="ru-RU"/>
          </w:rPr>
          <w:delText xml:space="preserve">                       </w:delText>
        </w:r>
        <w:r w:rsidRPr="00C5022D" w:rsidDel="00C668E3">
          <w:rPr>
            <w:rFonts w:ascii="Times New Roman" w:hAnsi="Times New Roman"/>
            <w:sz w:val="24"/>
            <w:szCs w:val="24"/>
            <w:lang w:val="ru-RU"/>
          </w:rPr>
          <w:delText xml:space="preserve">     Жамбыл</w:delText>
        </w:r>
      </w:del>
    </w:p>
    <w:p w14:paraId="5E01D41D" w14:textId="12DED2A9" w:rsidR="009F2E50" w:rsidRPr="00C5022D" w:rsidDel="00C668E3" w:rsidRDefault="009F2E50" w:rsidP="009F2E50">
      <w:pPr>
        <w:ind w:right="-2"/>
        <w:rPr>
          <w:del w:id="71" w:author="Азамат Абдыкани" w:date="2018-01-16T18:15:00Z"/>
          <w:rFonts w:ascii="Times New Roman" w:hAnsi="Times New Roman"/>
          <w:sz w:val="24"/>
          <w:szCs w:val="24"/>
          <w:lang w:val="ru-RU"/>
        </w:rPr>
      </w:pPr>
      <w:del w:id="72" w:author="Азамат Абдыкани" w:date="2018-01-16T18:15:00Z">
        <w:r w:rsidRPr="00C5022D" w:rsidDel="00C668E3">
          <w:rPr>
            <w:rFonts w:ascii="Times New Roman" w:hAnsi="Times New Roman"/>
            <w:sz w:val="24"/>
            <w:szCs w:val="24"/>
            <w:lang w:val="ru-RU"/>
          </w:rPr>
          <w:delText xml:space="preserve">Цель бурения и назначения скважин </w:delText>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r w:rsidR="00B42ECD" w:rsidRPr="00C5022D" w:rsidDel="00C668E3">
          <w:rPr>
            <w:rFonts w:ascii="Times New Roman" w:hAnsi="Times New Roman"/>
            <w:sz w:val="24"/>
            <w:szCs w:val="24"/>
            <w:lang w:val="ru-RU"/>
          </w:rPr>
          <w:delText>Оцен</w:delText>
        </w:r>
        <w:r w:rsidRPr="00C5022D" w:rsidDel="00C668E3">
          <w:rPr>
            <w:rFonts w:ascii="Times New Roman" w:hAnsi="Times New Roman"/>
            <w:sz w:val="24"/>
            <w:szCs w:val="24"/>
            <w:lang w:val="ru-RU"/>
          </w:rPr>
          <w:delText xml:space="preserve">очная </w:delText>
        </w:r>
        <w:r w:rsidRPr="00C5022D" w:rsidDel="00C668E3">
          <w:rPr>
            <w:rFonts w:ascii="Times New Roman" w:hAnsi="Times New Roman"/>
            <w:sz w:val="24"/>
            <w:szCs w:val="24"/>
            <w:lang w:val="en-US"/>
          </w:rPr>
          <w:delText>ZT</w:delText>
        </w:r>
        <w:r w:rsidRPr="00C5022D" w:rsidDel="00C668E3">
          <w:rPr>
            <w:rFonts w:ascii="Times New Roman" w:hAnsi="Times New Roman"/>
            <w:sz w:val="24"/>
            <w:szCs w:val="24"/>
            <w:lang w:val="ru-RU"/>
          </w:rPr>
          <w:delText>-</w:delText>
        </w:r>
        <w:r w:rsidR="002543DF" w:rsidRPr="00C5022D" w:rsidDel="00C668E3">
          <w:rPr>
            <w:rFonts w:ascii="Times New Roman" w:hAnsi="Times New Roman"/>
            <w:sz w:val="24"/>
            <w:szCs w:val="24"/>
            <w:lang w:val="ru-RU"/>
          </w:rPr>
          <w:delText>2</w:delText>
        </w:r>
      </w:del>
    </w:p>
    <w:p w14:paraId="07334BBC" w14:textId="1B699D80" w:rsidR="009F2E50" w:rsidRPr="00C5022D" w:rsidDel="00C668E3" w:rsidRDefault="009F2E50" w:rsidP="009F2E50">
      <w:pPr>
        <w:ind w:right="-2"/>
        <w:rPr>
          <w:del w:id="73" w:author="Азамат Абдыкани" w:date="2018-01-16T18:15:00Z"/>
          <w:rFonts w:ascii="Times New Roman" w:hAnsi="Times New Roman"/>
          <w:sz w:val="24"/>
          <w:szCs w:val="24"/>
          <w:lang w:val="ru-RU"/>
        </w:rPr>
      </w:pPr>
      <w:del w:id="74" w:author="Азамат Абдыкани" w:date="2018-01-16T18:15:00Z">
        <w:r w:rsidRPr="00C5022D" w:rsidDel="00C668E3">
          <w:rPr>
            <w:rFonts w:ascii="Times New Roman" w:hAnsi="Times New Roman"/>
            <w:sz w:val="24"/>
            <w:szCs w:val="24"/>
            <w:lang w:val="ru-RU"/>
          </w:rPr>
          <w:delText>Количество скважин</w:delText>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delText xml:space="preserve">1 </w:delText>
        </w:r>
      </w:del>
    </w:p>
    <w:p w14:paraId="55ED0DB0" w14:textId="6FA29D9D" w:rsidR="009F2E50" w:rsidRPr="00C5022D" w:rsidDel="00C668E3" w:rsidRDefault="009F2E50" w:rsidP="009F2E50">
      <w:pPr>
        <w:ind w:left="5760" w:right="-2" w:hanging="5760"/>
        <w:rPr>
          <w:del w:id="75" w:author="Азамат Абдыкани" w:date="2018-01-16T18:15:00Z"/>
          <w:rFonts w:ascii="Times New Roman" w:hAnsi="Times New Roman"/>
          <w:b/>
          <w:sz w:val="24"/>
          <w:szCs w:val="24"/>
          <w:lang w:val="ru-RU"/>
        </w:rPr>
      </w:pPr>
      <w:del w:id="76" w:author="Азамат Абдыкани" w:date="2018-01-16T18:15:00Z">
        <w:r w:rsidRPr="00C5022D" w:rsidDel="00C668E3">
          <w:rPr>
            <w:rFonts w:ascii="Times New Roman" w:hAnsi="Times New Roman"/>
            <w:sz w:val="24"/>
            <w:szCs w:val="24"/>
            <w:lang w:val="ru-RU"/>
          </w:rPr>
          <w:delText xml:space="preserve">Проектная глубина                                                             </w:delText>
        </w:r>
        <w:r w:rsidR="003363AE" w:rsidRPr="00C5022D" w:rsidDel="00C668E3">
          <w:rPr>
            <w:rFonts w:ascii="Times New Roman" w:hAnsi="Times New Roman"/>
            <w:sz w:val="24"/>
            <w:szCs w:val="24"/>
            <w:lang w:val="ru-RU"/>
          </w:rPr>
          <w:delText>20</w:delText>
        </w:r>
        <w:r w:rsidRPr="00C5022D" w:rsidDel="00C668E3">
          <w:rPr>
            <w:rFonts w:ascii="Times New Roman" w:hAnsi="Times New Roman"/>
            <w:sz w:val="24"/>
            <w:szCs w:val="24"/>
            <w:lang w:val="ru-RU"/>
          </w:rPr>
          <w:delText xml:space="preserve">00 м                                                                                               </w:delText>
        </w:r>
      </w:del>
    </w:p>
    <w:p w14:paraId="02330118" w14:textId="0B0D40B6" w:rsidR="009F2E50" w:rsidRPr="00C5022D" w:rsidDel="00C668E3" w:rsidRDefault="009F2E50" w:rsidP="009F2E50">
      <w:pPr>
        <w:ind w:right="-2"/>
        <w:rPr>
          <w:del w:id="77" w:author="Азамат Абдыкани" w:date="2018-01-16T18:15:00Z"/>
          <w:rFonts w:ascii="Times New Roman" w:hAnsi="Times New Roman"/>
          <w:sz w:val="24"/>
          <w:szCs w:val="24"/>
          <w:lang w:val="ru-RU"/>
        </w:rPr>
      </w:pPr>
      <w:del w:id="78" w:author="Азамат Абдыкани" w:date="2018-01-16T18:15:00Z">
        <w:r w:rsidRPr="00C5022D" w:rsidDel="00C668E3">
          <w:rPr>
            <w:rFonts w:ascii="Times New Roman" w:hAnsi="Times New Roman"/>
            <w:sz w:val="24"/>
            <w:szCs w:val="24"/>
            <w:lang w:val="ru-RU"/>
          </w:rPr>
          <w:delText xml:space="preserve">Проектный горизонт </w:delText>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delText xml:space="preserve">           </w:delText>
        </w:r>
        <w:r w:rsidR="003363AE" w:rsidRPr="00C5022D" w:rsidDel="00C668E3">
          <w:rPr>
            <w:rFonts w:ascii="Times New Roman" w:hAnsi="Times New Roman"/>
            <w:sz w:val="24"/>
            <w:szCs w:val="24"/>
            <w:lang w:val="ru-RU"/>
          </w:rPr>
          <w:delText>кровля триасовых отложений</w:delText>
        </w:r>
        <w:r w:rsidRPr="00C5022D" w:rsidDel="00C668E3">
          <w:rPr>
            <w:rFonts w:ascii="Times New Roman" w:hAnsi="Times New Roman"/>
            <w:sz w:val="24"/>
            <w:szCs w:val="24"/>
            <w:lang w:val="ru-RU"/>
          </w:rPr>
          <w:delText xml:space="preserve">                                                                                               </w:delText>
        </w:r>
      </w:del>
    </w:p>
    <w:p w14:paraId="79BD9543" w14:textId="1B57E423" w:rsidR="009F2E50" w:rsidRPr="00C5022D" w:rsidDel="00C668E3" w:rsidRDefault="009F2E50" w:rsidP="009F2E50">
      <w:pPr>
        <w:ind w:right="-2"/>
        <w:rPr>
          <w:del w:id="79" w:author="Азамат Абдыкани" w:date="2018-01-16T18:15:00Z"/>
          <w:rFonts w:ascii="Times New Roman" w:hAnsi="Times New Roman"/>
          <w:sz w:val="24"/>
          <w:szCs w:val="24"/>
          <w:lang w:val="ru-RU"/>
        </w:rPr>
      </w:pPr>
      <w:del w:id="80" w:author="Азамат Абдыкани" w:date="2018-01-16T18:15:00Z">
        <w:r w:rsidRPr="00C5022D" w:rsidDel="00C668E3">
          <w:rPr>
            <w:rFonts w:ascii="Times New Roman" w:hAnsi="Times New Roman"/>
            <w:sz w:val="24"/>
            <w:szCs w:val="24"/>
            <w:lang w:val="ru-RU"/>
          </w:rPr>
          <w:delText xml:space="preserve">Вид скважины             </w:delText>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delText>вертикальная</w:delText>
        </w:r>
      </w:del>
    </w:p>
    <w:p w14:paraId="7914173C" w14:textId="148738B2" w:rsidR="009F2E50" w:rsidRPr="00C5022D" w:rsidDel="00C668E3" w:rsidRDefault="009F2E50" w:rsidP="009F2E50">
      <w:pPr>
        <w:ind w:right="-2"/>
        <w:rPr>
          <w:del w:id="81" w:author="Азамат Абдыкани" w:date="2018-01-16T18:15:00Z"/>
          <w:rFonts w:ascii="Times New Roman" w:hAnsi="Times New Roman"/>
          <w:sz w:val="24"/>
          <w:szCs w:val="24"/>
          <w:lang w:val="ru-RU"/>
        </w:rPr>
      </w:pPr>
      <w:del w:id="82" w:author="Азамат Абдыкани" w:date="2018-01-16T18:15:00Z">
        <w:r w:rsidRPr="00C5022D" w:rsidDel="00C668E3">
          <w:rPr>
            <w:rFonts w:ascii="Times New Roman" w:hAnsi="Times New Roman"/>
            <w:sz w:val="24"/>
            <w:szCs w:val="24"/>
            <w:lang w:val="ru-RU"/>
          </w:rPr>
          <w:delText>Число горизонтов испытания:</w:delText>
        </w:r>
      </w:del>
    </w:p>
    <w:p w14:paraId="12CC5F4C" w14:textId="0D8FF2D2" w:rsidR="009F2E50" w:rsidRPr="00C5022D" w:rsidDel="00C668E3" w:rsidRDefault="009F2E50" w:rsidP="009F2E50">
      <w:pPr>
        <w:pStyle w:val="2f6"/>
        <w:tabs>
          <w:tab w:val="num" w:pos="360"/>
          <w:tab w:val="left" w:pos="1080"/>
        </w:tabs>
        <w:ind w:left="360" w:right="-2" w:hanging="360"/>
        <w:outlineLvl w:val="1"/>
        <w:rPr>
          <w:del w:id="83" w:author="Азамат Абдыкани" w:date="2018-01-16T18:15:00Z"/>
          <w:szCs w:val="24"/>
        </w:rPr>
      </w:pPr>
      <w:del w:id="84" w:author="Азамат Абдыкани" w:date="2018-01-16T18:15:00Z">
        <w:r w:rsidRPr="00C5022D" w:rsidDel="00C668E3">
          <w:rPr>
            <w:szCs w:val="24"/>
          </w:rPr>
          <w:delText xml:space="preserve">в колонне </w:delText>
        </w:r>
        <w:r w:rsidRPr="00C5022D" w:rsidDel="00C668E3">
          <w:rPr>
            <w:szCs w:val="24"/>
          </w:rPr>
          <w:tab/>
        </w:r>
        <w:r w:rsidRPr="00C5022D" w:rsidDel="00C668E3">
          <w:rPr>
            <w:szCs w:val="24"/>
          </w:rPr>
          <w:tab/>
        </w:r>
        <w:r w:rsidRPr="00C5022D" w:rsidDel="00C668E3">
          <w:rPr>
            <w:szCs w:val="24"/>
          </w:rPr>
          <w:tab/>
        </w:r>
        <w:r w:rsidRPr="00C5022D" w:rsidDel="00C668E3">
          <w:rPr>
            <w:szCs w:val="24"/>
          </w:rPr>
          <w:tab/>
        </w:r>
        <w:r w:rsidRPr="00C5022D" w:rsidDel="00C668E3">
          <w:rPr>
            <w:szCs w:val="24"/>
          </w:rPr>
          <w:tab/>
        </w:r>
        <w:r w:rsidRPr="00C5022D" w:rsidDel="00C668E3">
          <w:rPr>
            <w:szCs w:val="24"/>
          </w:rPr>
          <w:tab/>
          <w:delText xml:space="preserve">                       ориентировочно - 4 объекта</w:delText>
        </w:r>
      </w:del>
    </w:p>
    <w:p w14:paraId="45709BE2" w14:textId="6855A56B" w:rsidR="009F2E50" w:rsidRPr="00C5022D" w:rsidDel="00C668E3" w:rsidRDefault="009F2E50" w:rsidP="009F2E50">
      <w:pPr>
        <w:pStyle w:val="3f"/>
        <w:ind w:right="-2"/>
        <w:rPr>
          <w:del w:id="85" w:author="Азамат Абдыкани" w:date="2018-01-16T18:15:00Z"/>
          <w:szCs w:val="24"/>
        </w:rPr>
      </w:pPr>
      <w:del w:id="86" w:author="Азамат Абдыкани" w:date="2018-01-16T18:15:00Z">
        <w:r w:rsidRPr="00C5022D" w:rsidDel="00C668E3">
          <w:rPr>
            <w:szCs w:val="24"/>
          </w:rPr>
          <w:delText xml:space="preserve">Способ бурения </w:delText>
        </w:r>
        <w:r w:rsidRPr="00C5022D" w:rsidDel="00C668E3">
          <w:rPr>
            <w:szCs w:val="24"/>
          </w:rPr>
          <w:tab/>
        </w:r>
        <w:r w:rsidRPr="00C5022D" w:rsidDel="00C668E3">
          <w:rPr>
            <w:szCs w:val="24"/>
          </w:rPr>
          <w:tab/>
        </w:r>
        <w:r w:rsidRPr="00C5022D" w:rsidDel="00C668E3">
          <w:rPr>
            <w:szCs w:val="24"/>
          </w:rPr>
          <w:tab/>
        </w:r>
        <w:r w:rsidRPr="00C5022D" w:rsidDel="00C668E3">
          <w:rPr>
            <w:szCs w:val="24"/>
          </w:rPr>
          <w:tab/>
        </w:r>
        <w:r w:rsidRPr="00C5022D" w:rsidDel="00C668E3">
          <w:rPr>
            <w:szCs w:val="24"/>
          </w:rPr>
          <w:tab/>
          <w:delText xml:space="preserve">           ВСП, BOMCO </w:delText>
        </w:r>
        <w:r w:rsidRPr="00C5022D" w:rsidDel="00C668E3">
          <w:rPr>
            <w:szCs w:val="24"/>
            <w:lang w:val="en-US"/>
          </w:rPr>
          <w:delText>JC</w:delText>
        </w:r>
        <w:r w:rsidRPr="00C5022D" w:rsidDel="00C668E3">
          <w:rPr>
            <w:szCs w:val="24"/>
          </w:rPr>
          <w:delText>70</w:delText>
        </w:r>
        <w:r w:rsidRPr="00C5022D" w:rsidDel="00C668E3">
          <w:rPr>
            <w:szCs w:val="24"/>
            <w:lang w:val="en-US"/>
          </w:rPr>
          <w:delText>DB</w:delText>
        </w:r>
        <w:r w:rsidRPr="00C5022D" w:rsidDel="00C668E3">
          <w:rPr>
            <w:szCs w:val="24"/>
          </w:rPr>
          <w:delText>,1-1/2"</w:delText>
        </w:r>
      </w:del>
    </w:p>
    <w:p w14:paraId="0C190C90" w14:textId="0055B261" w:rsidR="009F2E50" w:rsidRPr="00C5022D" w:rsidDel="00C668E3" w:rsidRDefault="009F2E50" w:rsidP="009F2E50">
      <w:pPr>
        <w:pStyle w:val="3f"/>
        <w:ind w:right="-2"/>
        <w:jc w:val="right"/>
        <w:rPr>
          <w:del w:id="87" w:author="Азамат Абдыкани" w:date="2018-01-16T18:15:00Z"/>
          <w:szCs w:val="24"/>
        </w:rPr>
      </w:pPr>
      <w:del w:id="88" w:author="Азамат Абдыкани" w:date="2018-01-16T18:15:00Z">
        <w:r w:rsidRPr="00C5022D" w:rsidDel="00C668E3">
          <w:rPr>
            <w:szCs w:val="24"/>
          </w:rPr>
          <w:delText xml:space="preserve">      с  приводом от гидравлического мотора </w:delText>
        </w:r>
      </w:del>
    </w:p>
    <w:p w14:paraId="3803B386" w14:textId="52CAA19F" w:rsidR="009F2E50" w:rsidRPr="00C5022D" w:rsidDel="00C668E3" w:rsidRDefault="009F2E50" w:rsidP="009F2E50">
      <w:pPr>
        <w:pStyle w:val="3f"/>
        <w:ind w:right="-2"/>
        <w:jc w:val="right"/>
        <w:rPr>
          <w:del w:id="89" w:author="Азамат Абдыкани" w:date="2018-01-16T18:15:00Z"/>
          <w:szCs w:val="24"/>
        </w:rPr>
      </w:pPr>
      <w:del w:id="90" w:author="Азамат Абдыкани" w:date="2018-01-16T18:15:00Z">
        <w:r w:rsidRPr="00C5022D" w:rsidDel="00C668E3">
          <w:rPr>
            <w:szCs w:val="24"/>
          </w:rPr>
          <w:delText>45кВт</w:delText>
        </w:r>
      </w:del>
    </w:p>
    <w:p w14:paraId="010AF2E6" w14:textId="23399AB0" w:rsidR="009F2E50" w:rsidRPr="00C5022D" w:rsidDel="00C668E3" w:rsidRDefault="009F2E50" w:rsidP="009F2E50">
      <w:pPr>
        <w:ind w:right="-2"/>
        <w:rPr>
          <w:del w:id="91" w:author="Азамат Абдыкани" w:date="2018-01-16T18:15:00Z"/>
          <w:rFonts w:ascii="Times New Roman" w:hAnsi="Times New Roman"/>
          <w:sz w:val="24"/>
          <w:szCs w:val="24"/>
          <w:lang w:val="ru-RU"/>
        </w:rPr>
      </w:pPr>
      <w:del w:id="92" w:author="Азамат Абдыкани" w:date="2018-01-16T18:15:00Z">
        <w:r w:rsidRPr="00C5022D" w:rsidDel="00C668E3">
          <w:rPr>
            <w:rFonts w:ascii="Times New Roman" w:hAnsi="Times New Roman"/>
            <w:sz w:val="24"/>
            <w:szCs w:val="24"/>
            <w:lang w:val="ru-RU"/>
          </w:rPr>
          <w:delText xml:space="preserve">Диаметр эксплуатационной колонны,  </w:delText>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delText xml:space="preserve">             177,8 мм</w:delText>
        </w:r>
      </w:del>
    </w:p>
    <w:p w14:paraId="1C152584" w14:textId="5B76B4E2" w:rsidR="009F2E50" w:rsidRPr="00C5022D" w:rsidDel="00C668E3" w:rsidRDefault="009F2E50" w:rsidP="009F2E50">
      <w:pPr>
        <w:ind w:right="-2"/>
        <w:rPr>
          <w:del w:id="93" w:author="Азамат Абдыкани" w:date="2018-01-16T18:15:00Z"/>
          <w:rFonts w:ascii="Times New Roman" w:hAnsi="Times New Roman"/>
          <w:sz w:val="24"/>
          <w:szCs w:val="24"/>
          <w:lang w:val="ru-RU"/>
        </w:rPr>
      </w:pPr>
      <w:del w:id="94" w:author="Азамат Абдыкани" w:date="2018-01-16T18:15:00Z">
        <w:r w:rsidRPr="00C5022D" w:rsidDel="00C668E3">
          <w:rPr>
            <w:rFonts w:ascii="Times New Roman" w:hAnsi="Times New Roman"/>
            <w:sz w:val="24"/>
            <w:szCs w:val="24"/>
            <w:lang w:val="ru-RU"/>
          </w:rPr>
          <w:delText>Класс буровой установки</w:delText>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delText xml:space="preserve"> Открытый, тип-К с конструкцией</w:delText>
        </w:r>
      </w:del>
    </w:p>
    <w:p w14:paraId="724D0920" w14:textId="3B7F16FE" w:rsidR="009F2E50" w:rsidRPr="00C5022D" w:rsidDel="00C668E3" w:rsidRDefault="009F2E50" w:rsidP="009F2E50">
      <w:pPr>
        <w:ind w:right="-2"/>
        <w:jc w:val="right"/>
        <w:rPr>
          <w:del w:id="95" w:author="Азамат Абдыкани" w:date="2018-01-16T18:15:00Z"/>
          <w:rFonts w:ascii="Times New Roman" w:hAnsi="Times New Roman"/>
          <w:sz w:val="24"/>
          <w:szCs w:val="24"/>
          <w:lang w:val="ru-RU"/>
        </w:rPr>
      </w:pPr>
      <w:del w:id="96" w:author="Азамат Абдыкани" w:date="2018-01-16T18:15:00Z">
        <w:r w:rsidRPr="00C5022D" w:rsidDel="00C668E3">
          <w:rPr>
            <w:rFonts w:ascii="Times New Roman" w:hAnsi="Times New Roman"/>
            <w:sz w:val="24"/>
            <w:szCs w:val="24"/>
            <w:lang w:val="ru-RU"/>
          </w:rPr>
          <w:delText xml:space="preserve">     по    спецификации </w:delText>
        </w:r>
        <w:r w:rsidRPr="00C5022D" w:rsidDel="00C668E3">
          <w:rPr>
            <w:rFonts w:ascii="Times New Roman" w:hAnsi="Times New Roman"/>
            <w:sz w:val="24"/>
            <w:szCs w:val="24"/>
          </w:rPr>
          <w:delText>API</w:delText>
        </w:r>
        <w:r w:rsidRPr="00C5022D" w:rsidDel="00C668E3">
          <w:rPr>
            <w:rFonts w:ascii="Times New Roman" w:hAnsi="Times New Roman"/>
            <w:sz w:val="24"/>
            <w:szCs w:val="24"/>
            <w:lang w:val="ru-RU"/>
          </w:rPr>
          <w:delText xml:space="preserve"> 4</w:delText>
        </w:r>
        <w:r w:rsidRPr="00C5022D" w:rsidDel="00C668E3">
          <w:rPr>
            <w:rFonts w:ascii="Times New Roman" w:hAnsi="Times New Roman"/>
            <w:sz w:val="24"/>
            <w:szCs w:val="24"/>
          </w:rPr>
          <w:delText>F</w:delText>
        </w:r>
      </w:del>
    </w:p>
    <w:p w14:paraId="1064039B" w14:textId="7029B38D" w:rsidR="009F2E50" w:rsidRPr="00C5022D" w:rsidDel="00C668E3" w:rsidRDefault="009F2E50" w:rsidP="009F2E50">
      <w:pPr>
        <w:tabs>
          <w:tab w:val="left" w:pos="360"/>
        </w:tabs>
        <w:ind w:left="360" w:right="-2" w:hanging="360"/>
        <w:rPr>
          <w:del w:id="97" w:author="Азамат Абдыкани" w:date="2018-01-16T18:15:00Z"/>
          <w:rFonts w:ascii="Times New Roman" w:hAnsi="Times New Roman"/>
          <w:sz w:val="24"/>
          <w:szCs w:val="24"/>
          <w:lang w:val="ru-RU"/>
        </w:rPr>
      </w:pPr>
      <w:del w:id="98" w:author="Азамат Абдыкани" w:date="2018-01-16T18:15:00Z">
        <w:r w:rsidRPr="00C5022D" w:rsidDel="00C668E3">
          <w:rPr>
            <w:rFonts w:ascii="Times New Roman" w:hAnsi="Times New Roman"/>
            <w:sz w:val="24"/>
            <w:szCs w:val="24"/>
            <w:lang w:val="ru-RU"/>
          </w:rPr>
          <w:delText xml:space="preserve">вид привода </w:delText>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delText xml:space="preserve">                </w:delText>
        </w:r>
        <w:r w:rsidRPr="00C5022D" w:rsidDel="00C668E3">
          <w:rPr>
            <w:rFonts w:ascii="Times New Roman" w:hAnsi="Times New Roman"/>
            <w:sz w:val="24"/>
            <w:szCs w:val="24"/>
            <w:lang w:val="ru-RU"/>
          </w:rPr>
          <w:tab/>
          <w:delText xml:space="preserve"> дизельный</w:delText>
        </w:r>
      </w:del>
    </w:p>
    <w:p w14:paraId="67EB0DA0" w14:textId="6CE93F61" w:rsidR="009F2E50" w:rsidRPr="00C5022D" w:rsidDel="00C668E3" w:rsidRDefault="009F2E50" w:rsidP="009F2E50">
      <w:pPr>
        <w:tabs>
          <w:tab w:val="left" w:pos="360"/>
        </w:tabs>
        <w:ind w:left="360" w:right="-2" w:hanging="360"/>
        <w:rPr>
          <w:del w:id="99" w:author="Азамат Абдыкани" w:date="2018-01-16T18:15:00Z"/>
          <w:rFonts w:ascii="Times New Roman" w:hAnsi="Times New Roman"/>
          <w:sz w:val="24"/>
          <w:szCs w:val="24"/>
          <w:lang w:val="ru-RU"/>
        </w:rPr>
      </w:pPr>
      <w:del w:id="100" w:author="Азамат Абдыкани" w:date="2018-01-16T18:15:00Z">
        <w:r w:rsidRPr="00C5022D" w:rsidDel="00C668E3">
          <w:rPr>
            <w:rFonts w:ascii="Times New Roman" w:hAnsi="Times New Roman"/>
            <w:sz w:val="24"/>
            <w:szCs w:val="24"/>
            <w:lang w:val="ru-RU"/>
          </w:rPr>
          <w:delText>допускаемая нагрузка, кН.</w:delText>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delText xml:space="preserve">                </w:delText>
        </w:r>
        <w:r w:rsidRPr="00C5022D" w:rsidDel="00C668E3">
          <w:rPr>
            <w:rFonts w:ascii="Times New Roman" w:hAnsi="Times New Roman"/>
            <w:sz w:val="24"/>
            <w:szCs w:val="24"/>
            <w:lang w:val="ru-RU"/>
          </w:rPr>
          <w:tab/>
          <w:delText xml:space="preserve"> 4500</w:delText>
        </w:r>
      </w:del>
    </w:p>
    <w:p w14:paraId="3F76956E" w14:textId="0C3CE8E1" w:rsidR="009F2E50" w:rsidRPr="00C5022D" w:rsidDel="00C668E3" w:rsidRDefault="009F2E50" w:rsidP="009F2E50">
      <w:pPr>
        <w:tabs>
          <w:tab w:val="left" w:pos="360"/>
        </w:tabs>
        <w:ind w:left="360" w:right="-2" w:hanging="360"/>
        <w:rPr>
          <w:del w:id="101" w:author="Азамат Абдыкани" w:date="2018-01-16T18:15:00Z"/>
          <w:rFonts w:ascii="Times New Roman" w:hAnsi="Times New Roman"/>
          <w:sz w:val="24"/>
          <w:szCs w:val="24"/>
          <w:lang w:val="ru-RU"/>
        </w:rPr>
      </w:pPr>
      <w:del w:id="102" w:author="Азамат Абдыкани" w:date="2018-01-16T18:15:00Z">
        <w:r w:rsidRPr="00C5022D" w:rsidDel="00C668E3">
          <w:rPr>
            <w:rFonts w:ascii="Times New Roman" w:hAnsi="Times New Roman"/>
            <w:sz w:val="24"/>
            <w:szCs w:val="24"/>
            <w:lang w:val="ru-RU"/>
          </w:rPr>
          <w:delText>диапазон бурения, м.</w:delText>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delText xml:space="preserve"> 0-</w:delText>
        </w:r>
        <w:r w:rsidR="003363AE" w:rsidRPr="00C5022D" w:rsidDel="00C668E3">
          <w:rPr>
            <w:rFonts w:ascii="Times New Roman" w:hAnsi="Times New Roman"/>
            <w:sz w:val="24"/>
            <w:szCs w:val="24"/>
            <w:lang w:val="ru-RU"/>
          </w:rPr>
          <w:delText>2000</w:delText>
        </w:r>
      </w:del>
    </w:p>
    <w:p w14:paraId="434F82CA" w14:textId="098C5B0E" w:rsidR="009F2E50" w:rsidRPr="00C5022D" w:rsidDel="00C668E3" w:rsidRDefault="009F2E50" w:rsidP="009F2E50">
      <w:pPr>
        <w:tabs>
          <w:tab w:val="left" w:pos="360"/>
        </w:tabs>
        <w:ind w:left="360" w:right="-2" w:hanging="360"/>
        <w:rPr>
          <w:del w:id="103" w:author="Азамат Абдыкани" w:date="2018-01-16T18:15:00Z"/>
          <w:rFonts w:ascii="Times New Roman" w:hAnsi="Times New Roman"/>
          <w:sz w:val="24"/>
          <w:szCs w:val="24"/>
          <w:lang w:val="ru-RU"/>
        </w:rPr>
      </w:pPr>
      <w:del w:id="104" w:author="Азамат Абдыкани" w:date="2018-01-16T18:15:00Z">
        <w:r w:rsidRPr="00C5022D" w:rsidDel="00C668E3">
          <w:rPr>
            <w:rFonts w:ascii="Times New Roman" w:hAnsi="Times New Roman"/>
            <w:sz w:val="24"/>
            <w:szCs w:val="24"/>
            <w:lang w:val="ru-RU"/>
          </w:rPr>
          <w:delText>оснастка талевой системы</w:delText>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delText xml:space="preserve">             6х7</w:delText>
        </w:r>
      </w:del>
    </w:p>
    <w:p w14:paraId="5C595373" w14:textId="231C0CC8" w:rsidR="009F2E50" w:rsidRPr="00C5022D" w:rsidDel="00C668E3" w:rsidRDefault="009F2E50" w:rsidP="009F2E50">
      <w:pPr>
        <w:tabs>
          <w:tab w:val="left" w:pos="360"/>
        </w:tabs>
        <w:ind w:left="360" w:right="-2" w:hanging="360"/>
        <w:rPr>
          <w:del w:id="105" w:author="Азамат Абдыкани" w:date="2018-01-16T18:15:00Z"/>
          <w:rFonts w:ascii="Times New Roman" w:hAnsi="Times New Roman"/>
          <w:sz w:val="24"/>
          <w:szCs w:val="24"/>
          <w:lang w:val="ru-RU"/>
        </w:rPr>
      </w:pPr>
      <w:del w:id="106" w:author="Азамат Абдыкани" w:date="2018-01-16T18:15:00Z">
        <w:r w:rsidRPr="00C5022D" w:rsidDel="00C668E3">
          <w:rPr>
            <w:rFonts w:ascii="Times New Roman" w:hAnsi="Times New Roman"/>
            <w:sz w:val="24"/>
            <w:szCs w:val="24"/>
            <w:lang w:val="ru-RU"/>
          </w:rPr>
          <w:delText>проходной диаметр ротора, мм</w:delText>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delText xml:space="preserve">             950</w:delText>
        </w:r>
      </w:del>
    </w:p>
    <w:p w14:paraId="69E35B56" w14:textId="0D51601B" w:rsidR="009F2E50" w:rsidRPr="00C5022D" w:rsidDel="00C668E3" w:rsidRDefault="009F2E50" w:rsidP="009F2E50">
      <w:pPr>
        <w:tabs>
          <w:tab w:val="left" w:pos="360"/>
        </w:tabs>
        <w:ind w:left="360" w:right="-2" w:hanging="360"/>
        <w:rPr>
          <w:del w:id="107" w:author="Азамат Абдыкани" w:date="2018-01-16T18:15:00Z"/>
          <w:rFonts w:ascii="Times New Roman" w:hAnsi="Times New Roman"/>
          <w:sz w:val="24"/>
          <w:szCs w:val="24"/>
          <w:lang w:val="ru-RU"/>
        </w:rPr>
      </w:pPr>
      <w:del w:id="108" w:author="Азамат Абдыкани" w:date="2018-01-16T18:15:00Z">
        <w:r w:rsidRPr="00C5022D" w:rsidDel="00C668E3">
          <w:rPr>
            <w:rFonts w:ascii="Times New Roman" w:hAnsi="Times New Roman"/>
            <w:sz w:val="24"/>
            <w:szCs w:val="24"/>
            <w:lang w:val="ru-RU"/>
          </w:rPr>
          <w:delText>допускаемая нагрузка на стол ротора, кН.</w:delText>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delText xml:space="preserve"> 4500</w:delText>
        </w:r>
      </w:del>
    </w:p>
    <w:p w14:paraId="5233D60C" w14:textId="7EF85CE2" w:rsidR="009F2E50" w:rsidRPr="00C5022D" w:rsidDel="00C668E3" w:rsidRDefault="009F2E50" w:rsidP="009F2E50">
      <w:pPr>
        <w:tabs>
          <w:tab w:val="left" w:pos="360"/>
        </w:tabs>
        <w:ind w:left="360" w:right="-2" w:hanging="360"/>
        <w:rPr>
          <w:del w:id="109" w:author="Азамат Абдыкани" w:date="2018-01-16T18:15:00Z"/>
          <w:rFonts w:ascii="Times New Roman" w:hAnsi="Times New Roman"/>
          <w:sz w:val="24"/>
          <w:szCs w:val="24"/>
          <w:lang w:val="ru-RU"/>
        </w:rPr>
      </w:pPr>
      <w:del w:id="110" w:author="Азамат Абдыкани" w:date="2018-01-16T18:15:00Z">
        <w:r w:rsidRPr="00C5022D" w:rsidDel="00C668E3">
          <w:rPr>
            <w:rFonts w:ascii="Times New Roman" w:hAnsi="Times New Roman"/>
            <w:sz w:val="24"/>
            <w:szCs w:val="24"/>
            <w:lang w:val="ru-RU"/>
          </w:rPr>
          <w:delText>число буровых насосов, не менее</w:delText>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delText xml:space="preserve">             2</w:delText>
        </w:r>
      </w:del>
    </w:p>
    <w:p w14:paraId="29A7621A" w14:textId="22CE2F30" w:rsidR="009F2E50" w:rsidRPr="00C5022D" w:rsidDel="00C668E3" w:rsidRDefault="009F2E50" w:rsidP="009F2E50">
      <w:pPr>
        <w:tabs>
          <w:tab w:val="left" w:pos="360"/>
        </w:tabs>
        <w:ind w:left="360" w:right="-2" w:hanging="360"/>
        <w:rPr>
          <w:del w:id="111" w:author="Азамат Абдыкани" w:date="2018-01-16T18:15:00Z"/>
          <w:rFonts w:ascii="Times New Roman" w:hAnsi="Times New Roman"/>
          <w:sz w:val="24"/>
          <w:szCs w:val="24"/>
          <w:lang w:val="ru-RU"/>
        </w:rPr>
      </w:pPr>
      <w:del w:id="112" w:author="Азамат Абдыкани" w:date="2018-01-16T18:15:00Z">
        <w:r w:rsidRPr="00C5022D" w:rsidDel="00C668E3">
          <w:rPr>
            <w:rFonts w:ascii="Times New Roman" w:hAnsi="Times New Roman"/>
            <w:sz w:val="24"/>
            <w:szCs w:val="24"/>
            <w:lang w:val="ru-RU"/>
          </w:rPr>
          <w:delText>высота основания, не менее, м.</w:delText>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delText xml:space="preserve"> 6,0</w:delText>
        </w:r>
      </w:del>
    </w:p>
    <w:p w14:paraId="156B4DD3" w14:textId="06D40FC6" w:rsidR="009F2E50" w:rsidRPr="00C5022D" w:rsidDel="00C668E3" w:rsidRDefault="009F2E50" w:rsidP="009F2E50">
      <w:pPr>
        <w:pStyle w:val="ac"/>
        <w:ind w:right="-2"/>
        <w:rPr>
          <w:del w:id="113" w:author="Азамат Абдыкани" w:date="2018-01-16T18:15:00Z"/>
          <w:rFonts w:ascii="Times New Roman" w:hAnsi="Times New Roman"/>
          <w:bCs/>
          <w:sz w:val="24"/>
          <w:szCs w:val="24"/>
          <w:lang w:val="ru-RU"/>
        </w:rPr>
      </w:pPr>
      <w:del w:id="114" w:author="Азамат Абдыкани" w:date="2018-01-16T18:15:00Z">
        <w:r w:rsidRPr="00C5022D" w:rsidDel="00C668E3">
          <w:rPr>
            <w:rFonts w:ascii="Times New Roman" w:hAnsi="Times New Roman"/>
            <w:bCs/>
            <w:spacing w:val="-6"/>
            <w:sz w:val="24"/>
            <w:szCs w:val="24"/>
            <w:lang w:val="ru-RU"/>
          </w:rPr>
          <w:delText>Вид монтажа</w:delText>
        </w:r>
        <w:r w:rsidRPr="00C5022D" w:rsidDel="00C668E3">
          <w:rPr>
            <w:rFonts w:ascii="Times New Roman" w:hAnsi="Times New Roman"/>
            <w:bCs/>
            <w:spacing w:val="-6"/>
            <w:sz w:val="24"/>
            <w:szCs w:val="24"/>
            <w:lang w:val="ru-RU"/>
          </w:rPr>
          <w:tab/>
        </w:r>
        <w:r w:rsidRPr="00C5022D" w:rsidDel="00C668E3">
          <w:rPr>
            <w:rFonts w:ascii="Times New Roman" w:hAnsi="Times New Roman"/>
            <w:bCs/>
            <w:spacing w:val="-6"/>
            <w:sz w:val="24"/>
            <w:szCs w:val="24"/>
            <w:lang w:val="ru-RU"/>
          </w:rPr>
          <w:tab/>
        </w:r>
        <w:r w:rsidRPr="00C5022D" w:rsidDel="00C668E3">
          <w:rPr>
            <w:rFonts w:ascii="Times New Roman" w:hAnsi="Times New Roman"/>
            <w:bCs/>
            <w:spacing w:val="-6"/>
            <w:sz w:val="24"/>
            <w:szCs w:val="24"/>
            <w:lang w:val="ru-RU"/>
          </w:rPr>
          <w:tab/>
        </w:r>
        <w:r w:rsidRPr="00C5022D" w:rsidDel="00C668E3">
          <w:rPr>
            <w:rFonts w:ascii="Times New Roman" w:hAnsi="Times New Roman"/>
            <w:bCs/>
            <w:spacing w:val="-6"/>
            <w:sz w:val="24"/>
            <w:szCs w:val="24"/>
            <w:lang w:val="ru-RU"/>
          </w:rPr>
          <w:tab/>
        </w:r>
        <w:r w:rsidRPr="00C5022D" w:rsidDel="00C668E3">
          <w:rPr>
            <w:rFonts w:ascii="Times New Roman" w:hAnsi="Times New Roman"/>
            <w:bCs/>
            <w:spacing w:val="-6"/>
            <w:sz w:val="24"/>
            <w:szCs w:val="24"/>
            <w:lang w:val="ru-RU"/>
          </w:rPr>
          <w:tab/>
        </w:r>
        <w:r w:rsidRPr="00C5022D" w:rsidDel="00C668E3">
          <w:rPr>
            <w:rFonts w:ascii="Times New Roman" w:hAnsi="Times New Roman"/>
            <w:bCs/>
            <w:spacing w:val="-6"/>
            <w:sz w:val="24"/>
            <w:szCs w:val="24"/>
            <w:lang w:val="ru-RU"/>
          </w:rPr>
          <w:tab/>
        </w:r>
        <w:r w:rsidRPr="00C5022D" w:rsidDel="00C668E3">
          <w:rPr>
            <w:rFonts w:ascii="Times New Roman" w:hAnsi="Times New Roman"/>
            <w:bCs/>
            <w:spacing w:val="-6"/>
            <w:sz w:val="24"/>
            <w:szCs w:val="24"/>
            <w:lang w:val="ru-RU"/>
          </w:rPr>
          <w:tab/>
          <w:delText xml:space="preserve"> первичный</w:delText>
        </w:r>
      </w:del>
    </w:p>
    <w:p w14:paraId="50954AFA" w14:textId="5F561B27" w:rsidR="009F2E50" w:rsidRPr="00C5022D" w:rsidDel="00C668E3" w:rsidRDefault="009F2E50" w:rsidP="009F2E50">
      <w:pPr>
        <w:ind w:left="4320" w:right="-2" w:hanging="4320"/>
        <w:rPr>
          <w:del w:id="115" w:author="Азамат Абдыкани" w:date="2018-01-16T18:15:00Z"/>
          <w:rFonts w:ascii="Times New Roman" w:hAnsi="Times New Roman"/>
          <w:sz w:val="24"/>
          <w:szCs w:val="24"/>
          <w:lang w:val="ru-RU"/>
        </w:rPr>
      </w:pPr>
      <w:del w:id="116" w:author="Азамат Абдыкани" w:date="2018-01-16T18:15:00Z">
        <w:r w:rsidRPr="00C5022D" w:rsidDel="00C668E3">
          <w:rPr>
            <w:rFonts w:ascii="Times New Roman" w:hAnsi="Times New Roman"/>
            <w:sz w:val="24"/>
            <w:szCs w:val="24"/>
            <w:lang w:val="ru-RU"/>
          </w:rPr>
          <w:delText xml:space="preserve">Рельеф местности </w:delText>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delText xml:space="preserve"> море</w:delText>
        </w:r>
      </w:del>
    </w:p>
    <w:p w14:paraId="0A6A42EC" w14:textId="6E46854D" w:rsidR="009F2E50" w:rsidRPr="00C5022D" w:rsidDel="00C668E3" w:rsidRDefault="009F2E50" w:rsidP="009F2E50">
      <w:pPr>
        <w:ind w:left="4320" w:right="-2" w:hanging="4320"/>
        <w:rPr>
          <w:del w:id="117" w:author="Азамат Абдыкани" w:date="2018-01-16T18:15:00Z"/>
          <w:rFonts w:ascii="Times New Roman" w:hAnsi="Times New Roman"/>
          <w:sz w:val="24"/>
          <w:szCs w:val="24"/>
          <w:lang w:val="ru-RU"/>
        </w:rPr>
      </w:pPr>
      <w:del w:id="118" w:author="Азамат Абдыкани" w:date="2018-01-16T18:15:00Z">
        <w:r w:rsidRPr="00C5022D" w:rsidDel="00C668E3">
          <w:rPr>
            <w:rFonts w:ascii="Times New Roman" w:hAnsi="Times New Roman"/>
            <w:sz w:val="24"/>
            <w:szCs w:val="24"/>
            <w:lang w:val="ru-RU"/>
          </w:rPr>
          <w:delText xml:space="preserve">Температура воздуха </w:delText>
        </w:r>
        <w:r w:rsidRPr="00C5022D" w:rsidDel="00C668E3">
          <w:rPr>
            <w:rFonts w:ascii="Times New Roman" w:hAnsi="Times New Roman"/>
            <w:sz w:val="24"/>
            <w:szCs w:val="24"/>
            <w:vertAlign w:val="superscript"/>
            <w:lang w:val="ru-RU"/>
          </w:rPr>
          <w:delText>0</w:delText>
        </w:r>
        <w:r w:rsidRPr="00C5022D" w:rsidDel="00C668E3">
          <w:rPr>
            <w:rFonts w:ascii="Times New Roman" w:hAnsi="Times New Roman"/>
            <w:sz w:val="24"/>
            <w:szCs w:val="24"/>
            <w:lang w:val="ru-RU"/>
          </w:rPr>
          <w:delText>С:</w:delText>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del>
    </w:p>
    <w:p w14:paraId="29961301" w14:textId="444BBDBC" w:rsidR="009F2E50" w:rsidRPr="00C5022D" w:rsidDel="00C668E3" w:rsidRDefault="009F2E50" w:rsidP="009F2E50">
      <w:pPr>
        <w:tabs>
          <w:tab w:val="left" w:pos="360"/>
        </w:tabs>
        <w:ind w:left="360" w:right="-2" w:hanging="360"/>
        <w:rPr>
          <w:del w:id="119" w:author="Азамат Абдыкани" w:date="2018-01-16T18:15:00Z"/>
          <w:rFonts w:ascii="Times New Roman" w:hAnsi="Times New Roman"/>
          <w:sz w:val="24"/>
          <w:szCs w:val="24"/>
          <w:lang w:val="ru-RU"/>
        </w:rPr>
      </w:pPr>
      <w:del w:id="120" w:author="Азамат Абдыкани" w:date="2018-01-16T18:15:00Z">
        <w:r w:rsidRPr="00C5022D" w:rsidDel="00C668E3">
          <w:rPr>
            <w:rFonts w:ascii="Times New Roman" w:hAnsi="Times New Roman"/>
            <w:sz w:val="24"/>
            <w:szCs w:val="24"/>
            <w:lang w:val="ru-RU"/>
          </w:rPr>
          <w:delText>наибольшая летняя</w:delText>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delText xml:space="preserve">             40 </w:delText>
        </w:r>
        <w:r w:rsidRPr="00C5022D" w:rsidDel="00C668E3">
          <w:rPr>
            <w:rFonts w:ascii="Times New Roman" w:hAnsi="Times New Roman"/>
            <w:sz w:val="24"/>
            <w:szCs w:val="24"/>
            <w:vertAlign w:val="superscript"/>
            <w:lang w:val="ru-RU"/>
          </w:rPr>
          <w:delText>0</w:delText>
        </w:r>
        <w:r w:rsidRPr="00C5022D" w:rsidDel="00C668E3">
          <w:rPr>
            <w:rFonts w:ascii="Times New Roman" w:hAnsi="Times New Roman"/>
            <w:sz w:val="24"/>
            <w:szCs w:val="24"/>
            <w:lang w:val="ru-RU"/>
          </w:rPr>
          <w:delText>С</w:delText>
        </w:r>
      </w:del>
    </w:p>
    <w:p w14:paraId="7D63DAD6" w14:textId="2E1F86EB" w:rsidR="009F2E50" w:rsidRPr="00C5022D" w:rsidDel="00C668E3" w:rsidRDefault="009F2E50" w:rsidP="009F2E50">
      <w:pPr>
        <w:tabs>
          <w:tab w:val="left" w:pos="360"/>
        </w:tabs>
        <w:ind w:left="360" w:right="-2" w:hanging="360"/>
        <w:rPr>
          <w:del w:id="121" w:author="Азамат Абдыкани" w:date="2018-01-16T18:15:00Z"/>
          <w:rFonts w:ascii="Times New Roman" w:hAnsi="Times New Roman"/>
          <w:sz w:val="24"/>
          <w:szCs w:val="24"/>
          <w:lang w:val="ru-RU"/>
        </w:rPr>
      </w:pPr>
      <w:del w:id="122" w:author="Азамат Абдыкани" w:date="2018-01-16T18:15:00Z">
        <w:r w:rsidRPr="00C5022D" w:rsidDel="00C668E3">
          <w:rPr>
            <w:rFonts w:ascii="Times New Roman" w:hAnsi="Times New Roman"/>
            <w:sz w:val="24"/>
            <w:szCs w:val="24"/>
            <w:lang w:val="ru-RU"/>
          </w:rPr>
          <w:delText>наименьшая зимняя</w:delText>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delText xml:space="preserve">                         - 30 </w:delText>
        </w:r>
        <w:r w:rsidRPr="00C5022D" w:rsidDel="00C668E3">
          <w:rPr>
            <w:rFonts w:ascii="Times New Roman" w:hAnsi="Times New Roman"/>
            <w:sz w:val="24"/>
            <w:szCs w:val="24"/>
            <w:vertAlign w:val="superscript"/>
            <w:lang w:val="ru-RU"/>
          </w:rPr>
          <w:delText>0</w:delText>
        </w:r>
        <w:r w:rsidRPr="00C5022D" w:rsidDel="00C668E3">
          <w:rPr>
            <w:rFonts w:ascii="Times New Roman" w:hAnsi="Times New Roman"/>
            <w:sz w:val="24"/>
            <w:szCs w:val="24"/>
            <w:lang w:val="ru-RU"/>
          </w:rPr>
          <w:delText>С</w:delText>
        </w:r>
      </w:del>
    </w:p>
    <w:p w14:paraId="7ACF3CE6" w14:textId="157A23E3" w:rsidR="009F2E50" w:rsidRPr="00C5022D" w:rsidDel="00C668E3" w:rsidRDefault="009F2E50" w:rsidP="009F2E50">
      <w:pPr>
        <w:pStyle w:val="3f"/>
        <w:ind w:right="-2"/>
        <w:outlineLvl w:val="2"/>
        <w:rPr>
          <w:del w:id="123" w:author="Азамат Абдыкани" w:date="2018-01-16T18:15:00Z"/>
          <w:szCs w:val="24"/>
        </w:rPr>
      </w:pPr>
      <w:del w:id="124" w:author="Азамат Абдыкани" w:date="2018-01-16T18:15:00Z">
        <w:r w:rsidRPr="00C5022D" w:rsidDel="00C668E3">
          <w:rPr>
            <w:szCs w:val="24"/>
          </w:rPr>
          <w:delText>Наибольшая скорость ветра, м/сек.</w:delText>
        </w:r>
        <w:r w:rsidRPr="00C5022D" w:rsidDel="00C668E3">
          <w:rPr>
            <w:szCs w:val="24"/>
          </w:rPr>
          <w:tab/>
        </w:r>
        <w:r w:rsidRPr="00C5022D" w:rsidDel="00C668E3">
          <w:rPr>
            <w:szCs w:val="24"/>
          </w:rPr>
          <w:tab/>
        </w:r>
        <w:r w:rsidRPr="00C5022D" w:rsidDel="00C668E3">
          <w:rPr>
            <w:szCs w:val="24"/>
          </w:rPr>
          <w:tab/>
          <w:delText xml:space="preserve"> 25</w:delText>
        </w:r>
      </w:del>
    </w:p>
    <w:p w14:paraId="7B6038D0" w14:textId="101884D7" w:rsidR="009F2E50" w:rsidRPr="00C5022D" w:rsidDel="00C668E3" w:rsidRDefault="009F2E50" w:rsidP="009F2E50">
      <w:pPr>
        <w:ind w:right="-2"/>
        <w:rPr>
          <w:del w:id="125" w:author="Азамат Абдыкани" w:date="2018-01-16T18:15:00Z"/>
          <w:rFonts w:ascii="Times New Roman" w:hAnsi="Times New Roman"/>
          <w:sz w:val="24"/>
          <w:szCs w:val="24"/>
          <w:lang w:val="ru-RU"/>
        </w:rPr>
      </w:pPr>
      <w:del w:id="126" w:author="Азамат Абдыкани" w:date="2018-01-16T18:15:00Z">
        <w:r w:rsidRPr="00C5022D" w:rsidDel="00C668E3">
          <w:rPr>
            <w:rFonts w:ascii="Times New Roman" w:hAnsi="Times New Roman"/>
            <w:sz w:val="24"/>
            <w:szCs w:val="24"/>
            <w:lang w:val="ru-RU"/>
          </w:rPr>
          <w:delText>Водоснабжение:</w:delText>
        </w:r>
      </w:del>
    </w:p>
    <w:p w14:paraId="35708E1B" w14:textId="5C1E9EEA" w:rsidR="009F2E50" w:rsidRPr="00C5022D" w:rsidDel="00C668E3" w:rsidRDefault="009F2E50" w:rsidP="009F2E50">
      <w:pPr>
        <w:tabs>
          <w:tab w:val="left" w:pos="360"/>
        </w:tabs>
        <w:ind w:left="360" w:right="-2" w:hanging="360"/>
        <w:rPr>
          <w:del w:id="127" w:author="Азамат Абдыкани" w:date="2018-01-16T18:15:00Z"/>
          <w:rFonts w:ascii="Times New Roman" w:hAnsi="Times New Roman"/>
          <w:sz w:val="24"/>
          <w:szCs w:val="24"/>
          <w:lang w:val="ru-RU"/>
        </w:rPr>
      </w:pPr>
      <w:del w:id="128" w:author="Азамат Абдыкани" w:date="2018-01-16T18:15:00Z">
        <w:r w:rsidRPr="00C5022D" w:rsidDel="00C668E3">
          <w:rPr>
            <w:rFonts w:ascii="Times New Roman" w:hAnsi="Times New Roman"/>
            <w:sz w:val="24"/>
            <w:szCs w:val="24"/>
            <w:lang w:val="ru-RU"/>
          </w:rPr>
          <w:delText>для технических нужд</w:delText>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delText>опресненная забортная морская вода</w:delText>
        </w:r>
      </w:del>
    </w:p>
    <w:p w14:paraId="3A08761B" w14:textId="6B0F6ED6" w:rsidR="009F2E50" w:rsidRPr="00C5022D" w:rsidDel="00C668E3" w:rsidRDefault="009F2E50" w:rsidP="009F2E50">
      <w:pPr>
        <w:tabs>
          <w:tab w:val="left" w:pos="360"/>
        </w:tabs>
        <w:ind w:left="360" w:right="-2" w:hanging="360"/>
        <w:rPr>
          <w:del w:id="129" w:author="Азамат Абдыкани" w:date="2018-01-16T18:15:00Z"/>
          <w:rFonts w:ascii="Times New Roman" w:hAnsi="Times New Roman"/>
          <w:sz w:val="24"/>
          <w:szCs w:val="24"/>
          <w:lang w:val="ru-RU"/>
        </w:rPr>
      </w:pPr>
      <w:del w:id="130" w:author="Азамат Абдыкани" w:date="2018-01-16T18:15:00Z">
        <w:r w:rsidRPr="00C5022D" w:rsidDel="00C668E3">
          <w:rPr>
            <w:rFonts w:ascii="Times New Roman" w:hAnsi="Times New Roman"/>
            <w:sz w:val="24"/>
            <w:szCs w:val="24"/>
            <w:lang w:val="ru-RU"/>
          </w:rPr>
          <w:delText>для бытовых нужд</w:delText>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delText>доставляется в цистернах</w:delText>
        </w:r>
      </w:del>
    </w:p>
    <w:p w14:paraId="71A7AA8B" w14:textId="2C8FACF2" w:rsidR="009F2E50" w:rsidRPr="00C5022D" w:rsidDel="00C668E3" w:rsidRDefault="009F2E50" w:rsidP="009F2E50">
      <w:pPr>
        <w:pStyle w:val="3f"/>
        <w:keepNext w:val="0"/>
        <w:ind w:right="-2"/>
        <w:rPr>
          <w:del w:id="131" w:author="Азамат Абдыкани" w:date="2018-01-16T18:15:00Z"/>
          <w:szCs w:val="24"/>
        </w:rPr>
      </w:pPr>
      <w:del w:id="132" w:author="Азамат Абдыкани" w:date="2018-01-16T18:15:00Z">
        <w:r w:rsidRPr="00C5022D" w:rsidDel="00C668E3">
          <w:rPr>
            <w:szCs w:val="24"/>
          </w:rPr>
          <w:delText>Дорога (морской путь):</w:delText>
        </w:r>
      </w:del>
    </w:p>
    <w:p w14:paraId="4846944D" w14:textId="2E2899B4" w:rsidR="009F2E50" w:rsidRPr="00C5022D" w:rsidDel="00C668E3" w:rsidRDefault="009F2E50" w:rsidP="009F2E50">
      <w:pPr>
        <w:tabs>
          <w:tab w:val="left" w:pos="360"/>
        </w:tabs>
        <w:ind w:left="360" w:right="-2" w:hanging="360"/>
        <w:rPr>
          <w:del w:id="133" w:author="Азамат Абдыкани" w:date="2018-01-16T18:15:00Z"/>
          <w:rFonts w:ascii="Times New Roman" w:hAnsi="Times New Roman"/>
          <w:sz w:val="24"/>
          <w:szCs w:val="24"/>
          <w:lang w:val="ru-RU"/>
        </w:rPr>
      </w:pPr>
      <w:del w:id="134" w:author="Азамат Абдыкани" w:date="2018-01-16T18:15:00Z">
        <w:r w:rsidRPr="00C5022D" w:rsidDel="00C668E3">
          <w:rPr>
            <w:rFonts w:ascii="Times New Roman" w:hAnsi="Times New Roman"/>
            <w:sz w:val="24"/>
            <w:szCs w:val="24"/>
            <w:lang w:val="ru-RU"/>
          </w:rPr>
          <w:delText>Протяженность до порта Баутино, км</w:delText>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delText>около 200</w:delText>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delText xml:space="preserve">            </w:delText>
        </w:r>
      </w:del>
    </w:p>
    <w:p w14:paraId="56B426E9" w14:textId="3EF0F9E6" w:rsidR="009F2E50" w:rsidRPr="00C5022D" w:rsidDel="00C668E3" w:rsidRDefault="009F2E50" w:rsidP="009F2E50">
      <w:pPr>
        <w:pStyle w:val="3f"/>
        <w:ind w:right="-2"/>
        <w:outlineLvl w:val="2"/>
        <w:rPr>
          <w:del w:id="135" w:author="Азамат Абдыкани" w:date="2018-01-16T18:15:00Z"/>
          <w:szCs w:val="24"/>
        </w:rPr>
      </w:pPr>
      <w:del w:id="136" w:author="Азамат Абдыкани" w:date="2018-01-16T18:15:00Z">
        <w:r w:rsidRPr="00C5022D" w:rsidDel="00C668E3">
          <w:rPr>
            <w:szCs w:val="24"/>
          </w:rPr>
          <w:delText xml:space="preserve">Полевая лаборатория по контролю </w:delText>
        </w:r>
      </w:del>
    </w:p>
    <w:p w14:paraId="5845A9C9" w14:textId="1D0A0EF8" w:rsidR="009F2E50" w:rsidRPr="00C5022D" w:rsidDel="00C668E3" w:rsidRDefault="009F2E50" w:rsidP="009F2E50">
      <w:pPr>
        <w:pStyle w:val="3f"/>
        <w:keepNext w:val="0"/>
        <w:ind w:right="-2"/>
        <w:rPr>
          <w:del w:id="137" w:author="Азамат Абдыкани" w:date="2018-01-16T18:15:00Z"/>
          <w:szCs w:val="24"/>
        </w:rPr>
      </w:pPr>
      <w:del w:id="138" w:author="Азамат Абдыкани" w:date="2018-01-16T18:15:00Z">
        <w:r w:rsidRPr="00C5022D" w:rsidDel="00C668E3">
          <w:rPr>
            <w:szCs w:val="24"/>
          </w:rPr>
          <w:delText>геолого-технологических параметров бурения</w:delText>
        </w:r>
        <w:r w:rsidRPr="00C5022D" w:rsidDel="00C668E3">
          <w:rPr>
            <w:szCs w:val="24"/>
          </w:rPr>
          <w:tab/>
        </w:r>
        <w:r w:rsidRPr="00C5022D" w:rsidDel="00C668E3">
          <w:rPr>
            <w:szCs w:val="24"/>
          </w:rPr>
          <w:tab/>
          <w:delText xml:space="preserve">станция СГТ, на весь период </w:delText>
        </w:r>
      </w:del>
    </w:p>
    <w:p w14:paraId="038F6881" w14:textId="2FD10F47" w:rsidR="009F2E50" w:rsidRPr="00C5022D" w:rsidDel="00C668E3" w:rsidRDefault="009F2E50" w:rsidP="009F2E50">
      <w:pPr>
        <w:ind w:left="5040" w:right="-2"/>
        <w:rPr>
          <w:del w:id="139" w:author="Азамат Абдыкани" w:date="2018-01-16T18:15:00Z"/>
          <w:rFonts w:ascii="Times New Roman" w:hAnsi="Times New Roman"/>
          <w:sz w:val="24"/>
          <w:szCs w:val="24"/>
        </w:rPr>
      </w:pPr>
      <w:del w:id="140" w:author="Азамат Абдыкани" w:date="2018-01-16T18:15:00Z">
        <w:r w:rsidRPr="00C5022D" w:rsidDel="00C668E3">
          <w:rPr>
            <w:rFonts w:ascii="Times New Roman" w:hAnsi="Times New Roman"/>
            <w:sz w:val="24"/>
            <w:szCs w:val="24"/>
            <w:lang w:val="ru-RU"/>
          </w:rPr>
          <w:delText xml:space="preserve">          </w:delText>
        </w:r>
        <w:r w:rsidR="003363AE" w:rsidRPr="00C5022D" w:rsidDel="00C668E3">
          <w:rPr>
            <w:rFonts w:ascii="Times New Roman" w:hAnsi="Times New Roman"/>
            <w:sz w:val="24"/>
            <w:szCs w:val="24"/>
            <w:lang w:val="ru-RU"/>
          </w:rPr>
          <w:delText xml:space="preserve">              </w:delText>
        </w:r>
        <w:r w:rsidRPr="00C5022D" w:rsidDel="00C668E3">
          <w:rPr>
            <w:rFonts w:ascii="Times New Roman" w:hAnsi="Times New Roman"/>
            <w:sz w:val="24"/>
            <w:szCs w:val="24"/>
            <w:lang w:val="ru-RU"/>
          </w:rPr>
          <w:delText xml:space="preserve"> </w:delText>
        </w:r>
        <w:r w:rsidRPr="00C5022D" w:rsidDel="00C668E3">
          <w:rPr>
            <w:rFonts w:ascii="Times New Roman" w:hAnsi="Times New Roman"/>
            <w:sz w:val="24"/>
            <w:szCs w:val="24"/>
          </w:rPr>
          <w:delText>строительства.</w:delText>
        </w:r>
      </w:del>
    </w:p>
    <w:p w14:paraId="2FA8C03B" w14:textId="038A477E" w:rsidR="009F2E50" w:rsidRPr="00C5022D" w:rsidDel="00C668E3" w:rsidRDefault="009F2E50" w:rsidP="009F2E50">
      <w:pPr>
        <w:pStyle w:val="ac"/>
        <w:numPr>
          <w:ilvl w:val="0"/>
          <w:numId w:val="39"/>
        </w:numPr>
        <w:autoSpaceDN w:val="0"/>
        <w:spacing w:after="0"/>
        <w:ind w:right="-2"/>
        <w:rPr>
          <w:del w:id="141" w:author="Азамат Абдыкани" w:date="2018-01-16T18:15:00Z"/>
          <w:rFonts w:ascii="Times New Roman" w:hAnsi="Times New Roman"/>
          <w:b/>
          <w:bCs/>
          <w:sz w:val="24"/>
          <w:szCs w:val="24"/>
        </w:rPr>
      </w:pPr>
      <w:del w:id="142" w:author="Азамат Абдыкани" w:date="2018-01-16T18:15:00Z">
        <w:r w:rsidRPr="00C5022D" w:rsidDel="00C668E3">
          <w:rPr>
            <w:rFonts w:ascii="Times New Roman" w:hAnsi="Times New Roman"/>
            <w:b/>
            <w:bCs/>
            <w:spacing w:val="-6"/>
            <w:sz w:val="24"/>
            <w:szCs w:val="24"/>
          </w:rPr>
          <w:delText>Территория деятельности</w:delText>
        </w:r>
      </w:del>
    </w:p>
    <w:p w14:paraId="77E36714" w14:textId="0B450431" w:rsidR="009F2E50" w:rsidRPr="00C5022D" w:rsidDel="00C668E3" w:rsidRDefault="009F2E50" w:rsidP="009F2E50">
      <w:pPr>
        <w:shd w:val="clear" w:color="auto" w:fill="FFFFFF"/>
        <w:tabs>
          <w:tab w:val="left" w:pos="0"/>
        </w:tabs>
        <w:spacing w:line="274" w:lineRule="exact"/>
        <w:ind w:left="0" w:right="-2" w:firstLine="567"/>
        <w:rPr>
          <w:del w:id="143" w:author="Азамат Абдыкани" w:date="2018-01-16T18:15:00Z"/>
          <w:rFonts w:ascii="Times New Roman" w:eastAsia="Calibri" w:hAnsi="Times New Roman"/>
          <w:spacing w:val="-1"/>
          <w:sz w:val="24"/>
          <w:szCs w:val="24"/>
          <w:lang w:val="ru-RU"/>
        </w:rPr>
      </w:pPr>
      <w:del w:id="144" w:author="Азамат Абдыкани" w:date="2018-01-16T18:15:00Z">
        <w:r w:rsidRPr="00C5022D" w:rsidDel="00C668E3">
          <w:rPr>
            <w:rFonts w:ascii="Times New Roman" w:eastAsia="Calibri" w:hAnsi="Times New Roman"/>
            <w:sz w:val="24"/>
            <w:szCs w:val="24"/>
            <w:lang w:val="ru-RU"/>
          </w:rPr>
          <w:delText xml:space="preserve">Исследуемый участок Жамбыл расположен в северной части казахстанского сектора акватории Каспийского моря и включают морские блоки: </w:delText>
        </w:r>
        <w:r w:rsidRPr="00C5022D" w:rsidDel="00C668E3">
          <w:rPr>
            <w:rFonts w:ascii="Times New Roman" w:eastAsia="Calibri" w:hAnsi="Times New Roman"/>
            <w:sz w:val="24"/>
            <w:szCs w:val="24"/>
            <w:lang w:val="en-US"/>
          </w:rPr>
          <w:delText>K</w:delText>
        </w:r>
        <w:r w:rsidRPr="00C5022D" w:rsidDel="00C668E3">
          <w:rPr>
            <w:rFonts w:ascii="Times New Roman" w:eastAsia="Calibri" w:hAnsi="Times New Roman"/>
            <w:sz w:val="24"/>
            <w:szCs w:val="24"/>
            <w:lang w:val="ru-RU"/>
          </w:rPr>
          <w:delText>-</w:delText>
        </w:r>
        <w:r w:rsidRPr="00C5022D" w:rsidDel="00C668E3">
          <w:rPr>
            <w:rFonts w:ascii="Times New Roman" w:eastAsia="Calibri" w:hAnsi="Times New Roman"/>
            <w:sz w:val="24"/>
            <w:szCs w:val="24"/>
            <w:lang w:val="en-US"/>
          </w:rPr>
          <w:delText>IV</w:delText>
        </w:r>
        <w:r w:rsidRPr="00C5022D" w:rsidDel="00C668E3">
          <w:rPr>
            <w:rFonts w:ascii="Times New Roman" w:eastAsia="Calibri" w:hAnsi="Times New Roman"/>
            <w:sz w:val="24"/>
            <w:szCs w:val="24"/>
            <w:lang w:val="ru-RU"/>
          </w:rPr>
          <w:delText xml:space="preserve">-16 (частично), </w:delText>
        </w:r>
        <w:r w:rsidRPr="00C5022D" w:rsidDel="00C668E3">
          <w:rPr>
            <w:rFonts w:ascii="Times New Roman" w:eastAsia="Calibri" w:hAnsi="Times New Roman"/>
            <w:sz w:val="24"/>
            <w:szCs w:val="24"/>
            <w:lang w:val="en-US"/>
          </w:rPr>
          <w:delText>KV</w:delText>
        </w:r>
        <w:r w:rsidRPr="00C5022D" w:rsidDel="00C668E3">
          <w:rPr>
            <w:rFonts w:ascii="Times New Roman" w:eastAsia="Calibri" w:hAnsi="Times New Roman"/>
            <w:sz w:val="24"/>
            <w:szCs w:val="24"/>
            <w:lang w:val="ru-RU"/>
          </w:rPr>
          <w:delText xml:space="preserve">-13 </w:delText>
        </w:r>
        <w:r w:rsidRPr="00C5022D" w:rsidDel="00C668E3">
          <w:rPr>
            <w:rFonts w:ascii="Times New Roman" w:eastAsia="Calibri" w:hAnsi="Times New Roman"/>
            <w:spacing w:val="6"/>
            <w:sz w:val="24"/>
            <w:szCs w:val="24"/>
            <w:lang w:val="ru-RU"/>
          </w:rPr>
          <w:delText xml:space="preserve">(частично), 14 (частично), 15 (частично), </w:delText>
        </w:r>
        <w:r w:rsidRPr="00C5022D" w:rsidDel="00C668E3">
          <w:rPr>
            <w:rFonts w:ascii="Times New Roman" w:eastAsia="Calibri" w:hAnsi="Times New Roman"/>
            <w:spacing w:val="6"/>
            <w:sz w:val="24"/>
            <w:szCs w:val="24"/>
            <w:lang w:val="en-US"/>
          </w:rPr>
          <w:delText>K</w:delText>
        </w:r>
        <w:r w:rsidRPr="00C5022D" w:rsidDel="00C668E3">
          <w:rPr>
            <w:rFonts w:ascii="Times New Roman" w:eastAsia="Calibri" w:hAnsi="Times New Roman"/>
            <w:spacing w:val="6"/>
            <w:sz w:val="24"/>
            <w:szCs w:val="24"/>
            <w:lang w:val="ru-RU"/>
          </w:rPr>
          <w:delText>-</w:delText>
        </w:r>
        <w:r w:rsidRPr="00C5022D" w:rsidDel="00C668E3">
          <w:rPr>
            <w:rFonts w:ascii="Times New Roman" w:eastAsia="Calibri" w:hAnsi="Times New Roman"/>
            <w:spacing w:val="6"/>
            <w:sz w:val="24"/>
            <w:szCs w:val="24"/>
            <w:lang w:val="en-US"/>
          </w:rPr>
          <w:delText>IX</w:delText>
        </w:r>
        <w:r w:rsidRPr="00C5022D" w:rsidDel="00C668E3">
          <w:rPr>
            <w:rFonts w:ascii="Times New Roman" w:eastAsia="Calibri" w:hAnsi="Times New Roman"/>
            <w:spacing w:val="6"/>
            <w:sz w:val="24"/>
            <w:szCs w:val="24"/>
            <w:lang w:val="ru-RU"/>
          </w:rPr>
          <w:delText xml:space="preserve">-4 (частично), </w:delText>
        </w:r>
        <w:r w:rsidRPr="00C5022D" w:rsidDel="00C668E3">
          <w:rPr>
            <w:rFonts w:ascii="Times New Roman" w:eastAsia="Calibri" w:hAnsi="Times New Roman"/>
            <w:spacing w:val="6"/>
            <w:sz w:val="24"/>
            <w:szCs w:val="24"/>
          </w:rPr>
          <w:delText>K</w:delText>
        </w:r>
        <w:r w:rsidRPr="00C5022D" w:rsidDel="00C668E3">
          <w:rPr>
            <w:rFonts w:ascii="Times New Roman" w:eastAsia="Calibri" w:hAnsi="Times New Roman"/>
            <w:spacing w:val="6"/>
            <w:sz w:val="24"/>
            <w:szCs w:val="24"/>
            <w:lang w:val="ru-RU"/>
          </w:rPr>
          <w:delText>-</w:delText>
        </w:r>
        <w:r w:rsidRPr="00C5022D" w:rsidDel="00C668E3">
          <w:rPr>
            <w:rFonts w:ascii="Times New Roman" w:eastAsia="Calibri" w:hAnsi="Times New Roman"/>
            <w:spacing w:val="6"/>
            <w:sz w:val="24"/>
            <w:szCs w:val="24"/>
          </w:rPr>
          <w:delText>X</w:delText>
        </w:r>
        <w:r w:rsidRPr="00C5022D" w:rsidDel="00C668E3">
          <w:rPr>
            <w:rFonts w:ascii="Times New Roman" w:eastAsia="Calibri" w:hAnsi="Times New Roman"/>
            <w:spacing w:val="6"/>
            <w:sz w:val="24"/>
            <w:szCs w:val="24"/>
            <w:lang w:val="ru-RU"/>
          </w:rPr>
          <w:delText xml:space="preserve">-1 (частично), 2 </w:delText>
        </w:r>
        <w:r w:rsidRPr="00C5022D" w:rsidDel="00C668E3">
          <w:rPr>
            <w:rFonts w:ascii="Times New Roman" w:eastAsia="Calibri" w:hAnsi="Times New Roman"/>
            <w:sz w:val="24"/>
            <w:szCs w:val="24"/>
            <w:lang w:val="ru-RU"/>
          </w:rPr>
          <w:delText>(частично), 3 (частично), с общей площадью -1935 кв. км.</w:delText>
        </w:r>
        <w:r w:rsidRPr="00C5022D" w:rsidDel="00C668E3">
          <w:rPr>
            <w:rFonts w:ascii="Times New Roman" w:eastAsia="Calibri" w:hAnsi="Times New Roman"/>
            <w:spacing w:val="-1"/>
            <w:sz w:val="24"/>
            <w:szCs w:val="24"/>
            <w:lang w:val="ru-RU"/>
          </w:rPr>
          <w:delText xml:space="preserve"> В административном отношении территория относится к Атырауской области Республики </w:delText>
        </w:r>
        <w:r w:rsidRPr="00C5022D" w:rsidDel="00C668E3">
          <w:rPr>
            <w:rFonts w:ascii="Times New Roman" w:eastAsia="Calibri" w:hAnsi="Times New Roman"/>
            <w:spacing w:val="-2"/>
            <w:sz w:val="24"/>
            <w:szCs w:val="24"/>
            <w:lang w:val="ru-RU"/>
          </w:rPr>
          <w:delText>Казахстан</w:delText>
        </w:r>
        <w:r w:rsidRPr="00C5022D" w:rsidDel="00C668E3">
          <w:rPr>
            <w:rFonts w:ascii="Times New Roman" w:hAnsi="Times New Roman"/>
            <w:spacing w:val="-2"/>
            <w:sz w:val="24"/>
            <w:szCs w:val="24"/>
            <w:lang w:val="ru-RU"/>
          </w:rPr>
          <w:delText>.</w:delText>
        </w:r>
        <w:r w:rsidRPr="00C5022D" w:rsidDel="00C668E3">
          <w:rPr>
            <w:rFonts w:ascii="Times New Roman" w:eastAsia="Calibri" w:hAnsi="Times New Roman"/>
            <w:spacing w:val="-2"/>
            <w:sz w:val="24"/>
            <w:szCs w:val="24"/>
            <w:lang w:val="ru-RU"/>
          </w:rPr>
          <w:delText xml:space="preserve"> </w:delText>
        </w:r>
      </w:del>
    </w:p>
    <w:p w14:paraId="69F66DB0" w14:textId="39F55335" w:rsidR="009F2E50" w:rsidRPr="00C5022D" w:rsidDel="00C668E3" w:rsidRDefault="009F2E50" w:rsidP="009F2E50">
      <w:pPr>
        <w:shd w:val="clear" w:color="auto" w:fill="FFFFFF"/>
        <w:tabs>
          <w:tab w:val="left" w:pos="0"/>
        </w:tabs>
        <w:spacing w:line="274" w:lineRule="exact"/>
        <w:ind w:left="0" w:right="-2" w:firstLine="567"/>
        <w:rPr>
          <w:del w:id="145" w:author="Азамат Абдыкани" w:date="2018-01-16T18:15:00Z"/>
          <w:rFonts w:ascii="Times New Roman" w:hAnsi="Times New Roman"/>
          <w:sz w:val="24"/>
          <w:szCs w:val="24"/>
          <w:lang w:val="ru-RU"/>
        </w:rPr>
      </w:pPr>
      <w:del w:id="146" w:author="Азамат Абдыкани" w:date="2018-01-16T18:15:00Z">
        <w:r w:rsidRPr="00C5022D" w:rsidDel="00C668E3">
          <w:rPr>
            <w:rFonts w:ascii="Times New Roman" w:eastAsia="Calibri" w:hAnsi="Times New Roman"/>
            <w:spacing w:val="4"/>
            <w:sz w:val="24"/>
            <w:szCs w:val="24"/>
            <w:lang w:val="ru-RU"/>
          </w:rPr>
          <w:delText>Ближайшими портами для судов являются Атырау (180 км), Астрахань (130 км) и</w:delText>
        </w:r>
        <w:r w:rsidRPr="00C5022D" w:rsidDel="00C668E3">
          <w:rPr>
            <w:rFonts w:ascii="Times New Roman" w:eastAsia="Calibri" w:hAnsi="Times New Roman"/>
            <w:sz w:val="24"/>
            <w:szCs w:val="24"/>
            <w:lang w:val="ru-RU"/>
          </w:rPr>
          <w:delText xml:space="preserve"> Баутино (200 км). На суше ближайшими населенными пунктами является поселок </w:delText>
        </w:r>
        <w:r w:rsidRPr="00C5022D" w:rsidDel="00C668E3">
          <w:rPr>
            <w:rFonts w:ascii="Times New Roman" w:eastAsia="Calibri" w:hAnsi="Times New Roman"/>
            <w:spacing w:val="-1"/>
            <w:sz w:val="24"/>
            <w:szCs w:val="24"/>
            <w:lang w:val="ru-RU"/>
          </w:rPr>
          <w:delText xml:space="preserve">Ганюшкино (110 км). </w:delText>
        </w:r>
        <w:r w:rsidRPr="00C5022D" w:rsidDel="00C668E3">
          <w:rPr>
            <w:rFonts w:ascii="Times New Roman" w:eastAsia="Calibri" w:hAnsi="Times New Roman"/>
            <w:sz w:val="24"/>
            <w:szCs w:val="24"/>
            <w:lang w:val="ru-RU"/>
          </w:rPr>
          <w:delText>Расстояние от центра участка до берега - 60 км.</w:delText>
        </w:r>
      </w:del>
    </w:p>
    <w:p w14:paraId="2DDAE9DB" w14:textId="0B6DAEC1" w:rsidR="009F2E50" w:rsidRPr="00C5022D" w:rsidDel="00C668E3" w:rsidRDefault="009F2E50" w:rsidP="009F2E50">
      <w:pPr>
        <w:numPr>
          <w:ilvl w:val="0"/>
          <w:numId w:val="40"/>
        </w:numPr>
        <w:tabs>
          <w:tab w:val="clear" w:pos="720"/>
          <w:tab w:val="clear" w:pos="1080"/>
          <w:tab w:val="num" w:pos="426"/>
        </w:tabs>
        <w:spacing w:line="240" w:lineRule="auto"/>
        <w:ind w:left="426" w:right="-2" w:hanging="426"/>
        <w:rPr>
          <w:del w:id="147" w:author="Азамат Абдыкани" w:date="2018-01-16T18:15:00Z"/>
          <w:rFonts w:ascii="Times New Roman" w:hAnsi="Times New Roman"/>
          <w:sz w:val="24"/>
          <w:szCs w:val="24"/>
        </w:rPr>
      </w:pPr>
      <w:del w:id="148" w:author="Азамат Абдыкани" w:date="2018-01-16T18:15:00Z">
        <w:r w:rsidRPr="00C5022D" w:rsidDel="00C668E3">
          <w:rPr>
            <w:rFonts w:ascii="Times New Roman" w:hAnsi="Times New Roman"/>
            <w:b/>
            <w:sz w:val="24"/>
            <w:szCs w:val="24"/>
          </w:rPr>
          <w:delText xml:space="preserve">Конструкция скважины </w:delText>
        </w:r>
        <w:r w:rsidRPr="00C5022D" w:rsidDel="00C668E3">
          <w:rPr>
            <w:rFonts w:ascii="Times New Roman" w:hAnsi="Times New Roman"/>
            <w:b/>
            <w:sz w:val="24"/>
            <w:szCs w:val="24"/>
            <w:lang w:val="en-US"/>
          </w:rPr>
          <w:delText>ZT-</w:delText>
        </w:r>
        <w:r w:rsidR="00B42ECD" w:rsidRPr="00C5022D" w:rsidDel="00C668E3">
          <w:rPr>
            <w:rFonts w:ascii="Times New Roman" w:hAnsi="Times New Roman"/>
            <w:b/>
            <w:sz w:val="24"/>
            <w:szCs w:val="24"/>
            <w:lang w:val="en-US"/>
          </w:rPr>
          <w:delText>2</w:delText>
        </w:r>
      </w:del>
    </w:p>
    <w:p w14:paraId="424A4622" w14:textId="7597C35D" w:rsidR="009F2E50" w:rsidRPr="00C5022D" w:rsidDel="00C668E3" w:rsidRDefault="009F2E50" w:rsidP="009F2E50">
      <w:pPr>
        <w:tabs>
          <w:tab w:val="num" w:pos="0"/>
        </w:tabs>
        <w:ind w:left="0" w:right="-2" w:firstLine="0"/>
        <w:rPr>
          <w:del w:id="149" w:author="Азамат Абдыкани" w:date="2018-01-16T18:15:00Z"/>
          <w:rFonts w:ascii="Times New Roman" w:hAnsi="Times New Roman"/>
          <w:sz w:val="24"/>
          <w:szCs w:val="24"/>
        </w:rPr>
      </w:pPr>
      <w:del w:id="150" w:author="Азамат Абдыкани" w:date="2018-01-16T18:15:00Z">
        <w:r w:rsidRPr="00C5022D" w:rsidDel="00C668E3">
          <w:rPr>
            <w:rFonts w:ascii="Times New Roman" w:hAnsi="Times New Roman"/>
            <w:sz w:val="24"/>
            <w:szCs w:val="24"/>
            <w:lang w:val="ru-RU"/>
          </w:rPr>
          <w:delText xml:space="preserve">Конструкция скважины выбрана с учетом различия геолого–технологических условий бурения в основных комплексах вскрываемых пород, а также величин пластовых давлений и давлений гидроразрыва пластов. </w:delText>
        </w:r>
        <w:r w:rsidRPr="00C5022D" w:rsidDel="00C668E3">
          <w:rPr>
            <w:rFonts w:ascii="Times New Roman" w:hAnsi="Times New Roman"/>
            <w:sz w:val="24"/>
            <w:szCs w:val="24"/>
          </w:rPr>
          <w:delText>Принята следующая конструкция скважин:</w:delText>
        </w:r>
      </w:del>
    </w:p>
    <w:p w14:paraId="36715C72" w14:textId="5A2ECA82" w:rsidR="009F2E50" w:rsidRPr="00C5022D" w:rsidDel="00C668E3" w:rsidRDefault="009F2E50" w:rsidP="009F2E50">
      <w:pPr>
        <w:tabs>
          <w:tab w:val="num" w:pos="426"/>
        </w:tabs>
        <w:ind w:left="426" w:right="-2" w:hanging="426"/>
        <w:rPr>
          <w:del w:id="151" w:author="Азамат Абдыкани" w:date="2018-01-16T18:15:00Z"/>
          <w:rFonts w:ascii="Times New Roman" w:hAnsi="Times New Roman"/>
          <w:sz w:val="24"/>
          <w:szCs w:val="24"/>
        </w:rPr>
      </w:pPr>
    </w:p>
    <w:p w14:paraId="35F44FF1" w14:textId="7AA353DA" w:rsidR="009F2E50" w:rsidRPr="00C5022D" w:rsidDel="00C668E3" w:rsidRDefault="009F2E50" w:rsidP="009F2E50">
      <w:pPr>
        <w:numPr>
          <w:ilvl w:val="0"/>
          <w:numId w:val="41"/>
        </w:numPr>
        <w:tabs>
          <w:tab w:val="clear" w:pos="1080"/>
          <w:tab w:val="num" w:pos="426"/>
          <w:tab w:val="num" w:pos="567"/>
          <w:tab w:val="left" w:pos="780"/>
        </w:tabs>
        <w:spacing w:line="240" w:lineRule="auto"/>
        <w:ind w:left="426" w:right="-2" w:hanging="426"/>
        <w:rPr>
          <w:del w:id="152" w:author="Азамат Абдыкани" w:date="2018-01-16T18:15:00Z"/>
          <w:rFonts w:ascii="Times New Roman" w:hAnsi="Times New Roman"/>
          <w:sz w:val="24"/>
          <w:szCs w:val="24"/>
          <w:lang w:val="ru-RU"/>
        </w:rPr>
      </w:pPr>
      <w:del w:id="153" w:author="Азамат Абдыкани" w:date="2018-01-16T18:15:00Z">
        <w:r w:rsidRPr="00C5022D" w:rsidDel="00C668E3">
          <w:rPr>
            <w:rFonts w:ascii="Times New Roman" w:hAnsi="Times New Roman"/>
            <w:sz w:val="24"/>
            <w:szCs w:val="24"/>
            <w:u w:val="single"/>
            <w:lang w:val="ru-RU"/>
          </w:rPr>
          <w:delText>Направление – 762 мм (30”),</w:delText>
        </w:r>
        <w:r w:rsidRPr="00C5022D" w:rsidDel="00C668E3">
          <w:rPr>
            <w:rFonts w:ascii="Times New Roman" w:hAnsi="Times New Roman"/>
            <w:sz w:val="24"/>
            <w:szCs w:val="24"/>
            <w:lang w:val="ru-RU"/>
          </w:rPr>
          <w:delText xml:space="preserve">  спускается на глубину 100 м с целью предохранения устья скважины от размыва.</w:delText>
        </w:r>
      </w:del>
    </w:p>
    <w:p w14:paraId="78AB91CF" w14:textId="30235C2E" w:rsidR="009F2E50" w:rsidRPr="00C5022D" w:rsidDel="00C668E3" w:rsidRDefault="009F2E50" w:rsidP="009F2E50">
      <w:pPr>
        <w:numPr>
          <w:ilvl w:val="0"/>
          <w:numId w:val="41"/>
        </w:numPr>
        <w:tabs>
          <w:tab w:val="clear" w:pos="1080"/>
          <w:tab w:val="num" w:pos="426"/>
          <w:tab w:val="num" w:pos="567"/>
          <w:tab w:val="left" w:pos="780"/>
        </w:tabs>
        <w:spacing w:line="240" w:lineRule="auto"/>
        <w:ind w:left="426" w:right="-2" w:hanging="426"/>
        <w:rPr>
          <w:del w:id="154" w:author="Азамат Абдыкани" w:date="2018-01-16T18:15:00Z"/>
          <w:rFonts w:ascii="Times New Roman" w:hAnsi="Times New Roman"/>
          <w:sz w:val="24"/>
          <w:szCs w:val="24"/>
        </w:rPr>
      </w:pPr>
      <w:del w:id="155" w:author="Азамат Абдыкани" w:date="2018-01-16T18:15:00Z">
        <w:r w:rsidRPr="00C5022D" w:rsidDel="00C668E3">
          <w:rPr>
            <w:rFonts w:ascii="Times New Roman" w:hAnsi="Times New Roman"/>
            <w:sz w:val="24"/>
            <w:szCs w:val="24"/>
            <w:u w:val="single"/>
            <w:lang w:val="ru-RU"/>
          </w:rPr>
          <w:delText>Кондуктор – 339,7 мм (13 3/8”),</w:delText>
        </w:r>
        <w:r w:rsidRPr="00C5022D" w:rsidDel="00C668E3">
          <w:rPr>
            <w:rFonts w:ascii="Times New Roman" w:hAnsi="Times New Roman"/>
            <w:sz w:val="24"/>
            <w:szCs w:val="24"/>
            <w:lang w:val="ru-RU"/>
          </w:rPr>
          <w:delText xml:space="preserve"> спускается на глубину </w:delText>
        </w:r>
        <w:r w:rsidR="003363AE" w:rsidRPr="00C5022D" w:rsidDel="00C668E3">
          <w:rPr>
            <w:rFonts w:ascii="Times New Roman" w:hAnsi="Times New Roman"/>
            <w:sz w:val="24"/>
            <w:szCs w:val="24"/>
            <w:lang w:val="ru-RU"/>
          </w:rPr>
          <w:delText xml:space="preserve">690 </w:delText>
        </w:r>
        <w:r w:rsidRPr="00C5022D" w:rsidDel="00C668E3">
          <w:rPr>
            <w:rFonts w:ascii="Times New Roman" w:hAnsi="Times New Roman"/>
            <w:sz w:val="24"/>
            <w:szCs w:val="24"/>
            <w:lang w:val="ru-RU"/>
          </w:rPr>
          <w:delText xml:space="preserve">м, для перекрытия неустойчивых отложений неогеновой, четвертичной и верхней части меловой систем. Устье оборудуется противовыбросовым превентором 13-5/8” </w:delText>
        </w:r>
        <w:r w:rsidRPr="00C5022D" w:rsidDel="00C668E3">
          <w:rPr>
            <w:rFonts w:ascii="Times New Roman" w:hAnsi="Times New Roman"/>
            <w:sz w:val="24"/>
            <w:szCs w:val="24"/>
          </w:rPr>
          <w:delText>x</w:delText>
        </w:r>
        <w:r w:rsidRPr="00C5022D" w:rsidDel="00C668E3">
          <w:rPr>
            <w:rFonts w:ascii="Times New Roman" w:hAnsi="Times New Roman"/>
            <w:sz w:val="24"/>
            <w:szCs w:val="24"/>
            <w:lang w:val="ru-RU"/>
          </w:rPr>
          <w:delText xml:space="preserve"> 10</w:delText>
        </w:r>
        <w:r w:rsidRPr="00C5022D" w:rsidDel="00C668E3">
          <w:rPr>
            <w:rFonts w:ascii="Times New Roman" w:hAnsi="Times New Roman"/>
            <w:sz w:val="24"/>
            <w:szCs w:val="24"/>
          </w:rPr>
          <w:delText>M</w:delText>
        </w:r>
        <w:r w:rsidRPr="00C5022D" w:rsidDel="00C668E3">
          <w:rPr>
            <w:rFonts w:ascii="Times New Roman" w:hAnsi="Times New Roman"/>
            <w:sz w:val="24"/>
            <w:szCs w:val="24"/>
            <w:lang w:val="ru-RU"/>
          </w:rPr>
          <w:delText>, боковой фланец 3-1/16-10</w:delText>
        </w:r>
        <w:r w:rsidRPr="00C5022D" w:rsidDel="00C668E3">
          <w:rPr>
            <w:rFonts w:ascii="Times New Roman" w:hAnsi="Times New Roman"/>
            <w:sz w:val="24"/>
            <w:szCs w:val="24"/>
          </w:rPr>
          <w:delText>M</w:delText>
        </w:r>
        <w:r w:rsidRPr="00C5022D" w:rsidDel="00C668E3">
          <w:rPr>
            <w:rFonts w:ascii="Times New Roman" w:hAnsi="Times New Roman"/>
            <w:sz w:val="24"/>
            <w:szCs w:val="24"/>
            <w:lang w:val="ru-RU"/>
          </w:rPr>
          <w:delText xml:space="preserve"> с рабочим давлением 10,000 </w:delText>
        </w:r>
        <w:r w:rsidRPr="00C5022D" w:rsidDel="00C668E3">
          <w:rPr>
            <w:rFonts w:ascii="Times New Roman" w:hAnsi="Times New Roman"/>
            <w:sz w:val="24"/>
            <w:szCs w:val="24"/>
            <w:lang w:val="en-US"/>
          </w:rPr>
          <w:delText>psi</w:delText>
        </w:r>
        <w:r w:rsidRPr="00C5022D" w:rsidDel="00C668E3">
          <w:rPr>
            <w:rFonts w:ascii="Times New Roman" w:hAnsi="Times New Roman"/>
            <w:sz w:val="24"/>
            <w:szCs w:val="24"/>
            <w:lang w:val="ru-RU"/>
          </w:rPr>
          <w:delText xml:space="preserve">. </w:delText>
        </w:r>
        <w:r w:rsidRPr="00C5022D" w:rsidDel="00C668E3">
          <w:rPr>
            <w:rFonts w:ascii="Times New Roman" w:hAnsi="Times New Roman"/>
            <w:sz w:val="24"/>
            <w:szCs w:val="24"/>
          </w:rPr>
          <w:delText>Бурение в интервале 100-</w:delText>
        </w:r>
        <w:r w:rsidR="003363AE" w:rsidRPr="00C5022D" w:rsidDel="00C668E3">
          <w:rPr>
            <w:rFonts w:ascii="Times New Roman" w:hAnsi="Times New Roman"/>
            <w:sz w:val="24"/>
            <w:szCs w:val="24"/>
          </w:rPr>
          <w:delText>6</w:delText>
        </w:r>
        <w:r w:rsidR="003363AE" w:rsidRPr="00C5022D" w:rsidDel="00C668E3">
          <w:rPr>
            <w:rFonts w:ascii="Times New Roman" w:hAnsi="Times New Roman"/>
            <w:sz w:val="24"/>
            <w:szCs w:val="24"/>
            <w:lang w:val="ru-RU"/>
          </w:rPr>
          <w:delText>9</w:delText>
        </w:r>
        <w:r w:rsidR="003363AE" w:rsidRPr="00C5022D" w:rsidDel="00C668E3">
          <w:rPr>
            <w:rFonts w:ascii="Times New Roman" w:hAnsi="Times New Roman"/>
            <w:sz w:val="24"/>
            <w:szCs w:val="24"/>
          </w:rPr>
          <w:delText xml:space="preserve">0 </w:delText>
        </w:r>
        <w:r w:rsidRPr="00C5022D" w:rsidDel="00C668E3">
          <w:rPr>
            <w:rFonts w:ascii="Times New Roman" w:hAnsi="Times New Roman"/>
            <w:sz w:val="24"/>
            <w:szCs w:val="24"/>
          </w:rPr>
          <w:delText>долотом диаметра  406,4 мм.</w:delText>
        </w:r>
      </w:del>
    </w:p>
    <w:p w14:paraId="6905BA6B" w14:textId="38C4A8B3" w:rsidR="009F2E50" w:rsidRPr="00C5022D" w:rsidDel="00C668E3" w:rsidRDefault="009F2E50" w:rsidP="009F2E50">
      <w:pPr>
        <w:numPr>
          <w:ilvl w:val="0"/>
          <w:numId w:val="41"/>
        </w:numPr>
        <w:tabs>
          <w:tab w:val="clear" w:pos="1080"/>
          <w:tab w:val="num" w:pos="426"/>
          <w:tab w:val="num" w:pos="567"/>
          <w:tab w:val="left" w:pos="780"/>
        </w:tabs>
        <w:spacing w:line="240" w:lineRule="auto"/>
        <w:ind w:left="426" w:right="-2" w:hanging="426"/>
        <w:rPr>
          <w:del w:id="156" w:author="Азамат Абдыкани" w:date="2018-01-16T18:15:00Z"/>
          <w:rFonts w:ascii="Times New Roman" w:hAnsi="Times New Roman"/>
          <w:sz w:val="24"/>
          <w:szCs w:val="24"/>
        </w:rPr>
      </w:pPr>
      <w:del w:id="157" w:author="Азамат Абдыкани" w:date="2018-01-16T18:15:00Z">
        <w:r w:rsidRPr="00C5022D" w:rsidDel="00C668E3">
          <w:rPr>
            <w:rFonts w:ascii="Times New Roman" w:hAnsi="Times New Roman"/>
            <w:sz w:val="24"/>
            <w:szCs w:val="24"/>
            <w:u w:val="single"/>
            <w:lang w:val="ru-RU"/>
          </w:rPr>
          <w:delText>Эксплуатационная колонна – 244,5 мм (9 5/8”),</w:delText>
        </w:r>
        <w:r w:rsidRPr="00C5022D" w:rsidDel="00C668E3">
          <w:rPr>
            <w:rFonts w:ascii="Times New Roman" w:hAnsi="Times New Roman"/>
            <w:sz w:val="24"/>
            <w:szCs w:val="24"/>
            <w:lang w:val="ru-RU"/>
          </w:rPr>
          <w:delText xml:space="preserve"> спускается на глубину </w:delText>
        </w:r>
        <w:r w:rsidR="003363AE" w:rsidRPr="00C5022D" w:rsidDel="00C668E3">
          <w:rPr>
            <w:rFonts w:ascii="Times New Roman" w:hAnsi="Times New Roman"/>
            <w:sz w:val="24"/>
            <w:szCs w:val="24"/>
            <w:lang w:val="ru-RU"/>
          </w:rPr>
          <w:delText xml:space="preserve">1200 </w:delText>
        </w:r>
        <w:r w:rsidRPr="00C5022D" w:rsidDel="00C668E3">
          <w:rPr>
            <w:rFonts w:ascii="Times New Roman" w:hAnsi="Times New Roman"/>
            <w:sz w:val="24"/>
            <w:szCs w:val="24"/>
            <w:lang w:val="ru-RU"/>
          </w:rPr>
          <w:delText xml:space="preserve">м в кровлю плотных известняков верхней юры с целью перекрытия нижнемеловых и верхнеюрских отложений склонных к осыпям и обвалам, а также для изоляции водоносных горизонтов. Устье скважины оборудуется комплектом противовыбросового оборудования 13 </w:delText>
        </w:r>
        <w:r w:rsidRPr="00C5022D" w:rsidDel="00C668E3">
          <w:rPr>
            <w:rFonts w:ascii="Times New Roman" w:hAnsi="Times New Roman"/>
            <w:sz w:val="24"/>
            <w:szCs w:val="24"/>
            <w:vertAlign w:val="superscript"/>
            <w:lang w:val="ru-RU"/>
          </w:rPr>
          <w:delText>5</w:delText>
        </w:r>
        <w:r w:rsidRPr="00C5022D" w:rsidDel="00C668E3">
          <w:rPr>
            <w:rFonts w:ascii="Times New Roman" w:hAnsi="Times New Roman"/>
            <w:sz w:val="24"/>
            <w:szCs w:val="24"/>
            <w:lang w:val="ru-RU"/>
          </w:rPr>
          <w:delText>/</w:delText>
        </w:r>
        <w:r w:rsidRPr="00C5022D" w:rsidDel="00C668E3">
          <w:rPr>
            <w:rFonts w:ascii="Times New Roman" w:hAnsi="Times New Roman"/>
            <w:sz w:val="24"/>
            <w:szCs w:val="24"/>
            <w:vertAlign w:val="subscript"/>
            <w:lang w:val="ru-RU"/>
          </w:rPr>
          <w:delText>8</w:delText>
        </w:r>
        <w:r w:rsidRPr="00C5022D" w:rsidDel="00C668E3">
          <w:rPr>
            <w:rFonts w:ascii="Times New Roman" w:hAnsi="Times New Roman"/>
            <w:sz w:val="24"/>
            <w:szCs w:val="24"/>
            <w:lang w:val="ru-RU"/>
          </w:rPr>
          <w:delText xml:space="preserve">" с рабочим давлением на 10000 </w:delText>
        </w:r>
        <w:r w:rsidRPr="00C5022D" w:rsidDel="00C668E3">
          <w:rPr>
            <w:rFonts w:ascii="Times New Roman" w:hAnsi="Times New Roman"/>
            <w:sz w:val="24"/>
            <w:szCs w:val="24"/>
            <w:lang w:val="en-US"/>
          </w:rPr>
          <w:delText>psi</w:delText>
        </w:r>
        <w:r w:rsidRPr="00C5022D" w:rsidDel="00C668E3">
          <w:rPr>
            <w:rFonts w:ascii="Times New Roman" w:hAnsi="Times New Roman"/>
            <w:sz w:val="24"/>
            <w:szCs w:val="24"/>
            <w:lang w:val="ru-RU"/>
          </w:rPr>
          <w:delText xml:space="preserve"> (включает 2 плашечных превентора и 1 универсальный превентор с рабочим давлением на 5000 </w:delText>
        </w:r>
        <w:r w:rsidRPr="00C5022D" w:rsidDel="00C668E3">
          <w:rPr>
            <w:rFonts w:ascii="Times New Roman" w:hAnsi="Times New Roman"/>
            <w:sz w:val="24"/>
            <w:szCs w:val="24"/>
            <w:lang w:val="en-US"/>
          </w:rPr>
          <w:delText>psi</w:delText>
        </w:r>
        <w:r w:rsidRPr="00C5022D" w:rsidDel="00C668E3">
          <w:rPr>
            <w:rFonts w:ascii="Times New Roman" w:hAnsi="Times New Roman"/>
            <w:sz w:val="24"/>
            <w:szCs w:val="24"/>
            <w:lang w:val="ru-RU"/>
          </w:rPr>
          <w:delText xml:space="preserve">). </w:delText>
        </w:r>
        <w:r w:rsidRPr="00C5022D" w:rsidDel="00C668E3">
          <w:rPr>
            <w:rFonts w:ascii="Times New Roman" w:hAnsi="Times New Roman"/>
            <w:sz w:val="24"/>
            <w:szCs w:val="24"/>
          </w:rPr>
          <w:delText xml:space="preserve">Бурение в интервале </w:delText>
        </w:r>
        <w:r w:rsidR="003363AE" w:rsidRPr="00C5022D" w:rsidDel="00C668E3">
          <w:rPr>
            <w:rFonts w:ascii="Times New Roman" w:hAnsi="Times New Roman"/>
            <w:sz w:val="24"/>
            <w:szCs w:val="24"/>
          </w:rPr>
          <w:delText>6</w:delText>
        </w:r>
        <w:r w:rsidR="003363AE" w:rsidRPr="00C5022D" w:rsidDel="00C668E3">
          <w:rPr>
            <w:rFonts w:ascii="Times New Roman" w:hAnsi="Times New Roman"/>
            <w:sz w:val="24"/>
            <w:szCs w:val="24"/>
            <w:lang w:val="ru-RU"/>
          </w:rPr>
          <w:delText>90</w:delText>
        </w:r>
        <w:r w:rsidRPr="00C5022D" w:rsidDel="00C668E3">
          <w:rPr>
            <w:rFonts w:ascii="Times New Roman" w:hAnsi="Times New Roman"/>
            <w:sz w:val="24"/>
            <w:szCs w:val="24"/>
          </w:rPr>
          <w:delText>-</w:delText>
        </w:r>
        <w:r w:rsidR="003363AE" w:rsidRPr="00C5022D" w:rsidDel="00C668E3">
          <w:rPr>
            <w:rFonts w:ascii="Times New Roman" w:hAnsi="Times New Roman"/>
            <w:sz w:val="24"/>
            <w:szCs w:val="24"/>
          </w:rPr>
          <w:delText>1</w:delText>
        </w:r>
        <w:r w:rsidR="003363AE" w:rsidRPr="00C5022D" w:rsidDel="00C668E3">
          <w:rPr>
            <w:rFonts w:ascii="Times New Roman" w:hAnsi="Times New Roman"/>
            <w:sz w:val="24"/>
            <w:szCs w:val="24"/>
            <w:lang w:val="ru-RU"/>
          </w:rPr>
          <w:delText>20</w:delText>
        </w:r>
        <w:r w:rsidR="003363AE" w:rsidRPr="00C5022D" w:rsidDel="00C668E3">
          <w:rPr>
            <w:rFonts w:ascii="Times New Roman" w:hAnsi="Times New Roman"/>
            <w:sz w:val="24"/>
            <w:szCs w:val="24"/>
          </w:rPr>
          <w:delText xml:space="preserve">0м </w:delText>
        </w:r>
        <w:r w:rsidRPr="00C5022D" w:rsidDel="00C668E3">
          <w:rPr>
            <w:rFonts w:ascii="Times New Roman" w:hAnsi="Times New Roman"/>
            <w:sz w:val="24"/>
            <w:szCs w:val="24"/>
          </w:rPr>
          <w:delText>долотом диаметра 311,2 мм.</w:delText>
        </w:r>
      </w:del>
    </w:p>
    <w:p w14:paraId="1BCD7D68" w14:textId="1CCEEA17" w:rsidR="009F2E50" w:rsidRPr="00C5022D" w:rsidDel="00C668E3" w:rsidRDefault="009F2E50" w:rsidP="009F2E50">
      <w:pPr>
        <w:numPr>
          <w:ilvl w:val="0"/>
          <w:numId w:val="41"/>
        </w:numPr>
        <w:tabs>
          <w:tab w:val="clear" w:pos="1080"/>
          <w:tab w:val="num" w:pos="426"/>
          <w:tab w:val="num" w:pos="567"/>
          <w:tab w:val="left" w:pos="780"/>
        </w:tabs>
        <w:spacing w:line="240" w:lineRule="auto"/>
        <w:ind w:left="426" w:right="-2" w:hanging="426"/>
        <w:rPr>
          <w:del w:id="158" w:author="Азамат Абдыкани" w:date="2018-01-16T18:15:00Z"/>
          <w:rFonts w:ascii="Times New Roman" w:hAnsi="Times New Roman"/>
          <w:sz w:val="24"/>
          <w:szCs w:val="24"/>
          <w:lang w:val="ru-RU"/>
        </w:rPr>
      </w:pPr>
      <w:del w:id="159" w:author="Азамат Абдыкани" w:date="2018-01-16T18:15:00Z">
        <w:r w:rsidRPr="00C5022D" w:rsidDel="00C668E3">
          <w:rPr>
            <w:rFonts w:ascii="Times New Roman" w:hAnsi="Times New Roman"/>
            <w:sz w:val="24"/>
            <w:szCs w:val="24"/>
            <w:u w:val="single"/>
            <w:lang w:val="ru-RU"/>
          </w:rPr>
          <w:delText>Эксплуатационный хвостовик – 177,8 мм (7’),</w:delText>
        </w:r>
        <w:r w:rsidRPr="00C5022D" w:rsidDel="00C668E3">
          <w:rPr>
            <w:rFonts w:ascii="Times New Roman" w:hAnsi="Times New Roman"/>
            <w:sz w:val="24"/>
            <w:szCs w:val="24"/>
            <w:lang w:val="ru-RU"/>
          </w:rPr>
          <w:delText xml:space="preserve"> спускается в интервале </w:delText>
        </w:r>
        <w:r w:rsidR="003363AE" w:rsidRPr="00C5022D" w:rsidDel="00C668E3">
          <w:rPr>
            <w:rFonts w:ascii="Times New Roman" w:hAnsi="Times New Roman"/>
            <w:sz w:val="24"/>
            <w:szCs w:val="24"/>
            <w:lang w:val="ru-RU"/>
          </w:rPr>
          <w:delText>1100</w:delText>
        </w:r>
        <w:r w:rsidRPr="00C5022D" w:rsidDel="00C668E3">
          <w:rPr>
            <w:rFonts w:ascii="Times New Roman" w:hAnsi="Times New Roman"/>
            <w:sz w:val="24"/>
            <w:szCs w:val="24"/>
            <w:lang w:val="ru-RU"/>
          </w:rPr>
          <w:delText>-</w:delText>
        </w:r>
        <w:r w:rsidR="003363AE" w:rsidRPr="00C5022D" w:rsidDel="00C668E3">
          <w:rPr>
            <w:rFonts w:ascii="Times New Roman" w:hAnsi="Times New Roman"/>
            <w:sz w:val="24"/>
            <w:szCs w:val="24"/>
            <w:lang w:val="ru-RU"/>
          </w:rPr>
          <w:delText xml:space="preserve">2000 </w:delText>
        </w:r>
        <w:r w:rsidRPr="00C5022D" w:rsidDel="00C668E3">
          <w:rPr>
            <w:rFonts w:ascii="Times New Roman" w:hAnsi="Times New Roman"/>
            <w:sz w:val="24"/>
            <w:szCs w:val="24"/>
            <w:lang w:val="ru-RU"/>
          </w:rPr>
          <w:delText>м, с целью разобщения продуктивных горизонтов средней юры, верхнего триаса</w:delText>
        </w:r>
        <w:r w:rsidR="003363AE" w:rsidRPr="00C5022D" w:rsidDel="00C668E3">
          <w:rPr>
            <w:rFonts w:ascii="Times New Roman" w:hAnsi="Times New Roman"/>
            <w:sz w:val="24"/>
            <w:szCs w:val="24"/>
            <w:lang w:val="ru-RU"/>
          </w:rPr>
          <w:delText>,</w:delText>
        </w:r>
        <w:r w:rsidRPr="00C5022D" w:rsidDel="00C668E3">
          <w:rPr>
            <w:rFonts w:ascii="Times New Roman" w:hAnsi="Times New Roman"/>
            <w:sz w:val="24"/>
            <w:szCs w:val="24"/>
            <w:lang w:val="ru-RU"/>
          </w:rPr>
          <w:delText xml:space="preserve">  испытания скважины</w:delText>
        </w:r>
        <w:r w:rsidR="003363AE" w:rsidRPr="00C5022D" w:rsidDel="00C668E3">
          <w:rPr>
            <w:rFonts w:ascii="Times New Roman" w:hAnsi="Times New Roman"/>
            <w:sz w:val="24"/>
            <w:szCs w:val="24"/>
            <w:lang w:val="ru-RU"/>
          </w:rPr>
          <w:delText xml:space="preserve"> и работ по ликвидации скважин</w:delText>
        </w:r>
        <w:r w:rsidRPr="00C5022D" w:rsidDel="00C668E3">
          <w:rPr>
            <w:rFonts w:ascii="Times New Roman" w:hAnsi="Times New Roman"/>
            <w:sz w:val="24"/>
            <w:szCs w:val="24"/>
            <w:lang w:val="ru-RU"/>
          </w:rPr>
          <w:delText xml:space="preserve">. Спускается в случае обнаружения залежей УВС. Бурение в интервале </w:delText>
        </w:r>
        <w:r w:rsidR="003363AE" w:rsidRPr="00C5022D" w:rsidDel="00C668E3">
          <w:rPr>
            <w:rFonts w:ascii="Times New Roman" w:hAnsi="Times New Roman"/>
            <w:sz w:val="24"/>
            <w:szCs w:val="24"/>
            <w:lang w:val="ru-RU"/>
          </w:rPr>
          <w:delText>1200</w:delText>
        </w:r>
        <w:r w:rsidRPr="00C5022D" w:rsidDel="00C668E3">
          <w:rPr>
            <w:rFonts w:ascii="Times New Roman" w:hAnsi="Times New Roman"/>
            <w:sz w:val="24"/>
            <w:szCs w:val="24"/>
            <w:lang w:val="ru-RU"/>
          </w:rPr>
          <w:delText>-</w:delText>
        </w:r>
        <w:r w:rsidR="003363AE" w:rsidRPr="00C5022D" w:rsidDel="00C668E3">
          <w:rPr>
            <w:rFonts w:ascii="Times New Roman" w:hAnsi="Times New Roman"/>
            <w:sz w:val="24"/>
            <w:szCs w:val="24"/>
            <w:lang w:val="ru-RU"/>
          </w:rPr>
          <w:delText xml:space="preserve">2000 </w:delText>
        </w:r>
        <w:r w:rsidRPr="00C5022D" w:rsidDel="00C668E3">
          <w:rPr>
            <w:rFonts w:ascii="Times New Roman" w:hAnsi="Times New Roman"/>
            <w:sz w:val="24"/>
            <w:szCs w:val="24"/>
            <w:lang w:val="ru-RU"/>
          </w:rPr>
          <w:delText>м долотом диаметра 215,9 мм.</w:delText>
        </w:r>
      </w:del>
    </w:p>
    <w:p w14:paraId="3550ACCA" w14:textId="4E46D676" w:rsidR="009F2E50" w:rsidRPr="00C5022D" w:rsidDel="00C668E3" w:rsidRDefault="009F2E50" w:rsidP="009F2E50">
      <w:pPr>
        <w:tabs>
          <w:tab w:val="num" w:pos="-142"/>
          <w:tab w:val="left" w:pos="0"/>
          <w:tab w:val="num" w:pos="426"/>
        </w:tabs>
        <w:ind w:right="-2"/>
        <w:rPr>
          <w:del w:id="160" w:author="Азамат Абдыкани" w:date="2018-01-16T18:15:00Z"/>
          <w:rFonts w:ascii="Times New Roman" w:hAnsi="Times New Roman"/>
          <w:sz w:val="24"/>
          <w:szCs w:val="24"/>
          <w:lang w:val="ru-RU"/>
        </w:rPr>
      </w:pPr>
      <w:del w:id="161" w:author="Азамат Абдыкани" w:date="2018-01-16T18:15:00Z">
        <w:r w:rsidRPr="00C5022D" w:rsidDel="00C668E3">
          <w:rPr>
            <w:rFonts w:ascii="Times New Roman" w:hAnsi="Times New Roman"/>
            <w:sz w:val="24"/>
            <w:szCs w:val="24"/>
            <w:lang w:val="ru-RU"/>
          </w:rPr>
          <w:delText xml:space="preserve">Устье скважины оборудуется колонной головкой КГ 35,0х340х245  и фонтанной арматурой АФК 6В-80/65-700 К2.  </w:delText>
        </w:r>
      </w:del>
    </w:p>
    <w:p w14:paraId="73018916" w14:textId="0E9E553F" w:rsidR="009F2E50" w:rsidRPr="00C5022D" w:rsidDel="00C668E3" w:rsidRDefault="009F2E50" w:rsidP="009F2E50">
      <w:pPr>
        <w:tabs>
          <w:tab w:val="num" w:pos="-142"/>
          <w:tab w:val="left" w:pos="0"/>
          <w:tab w:val="num" w:pos="426"/>
        </w:tabs>
        <w:ind w:right="-2"/>
        <w:rPr>
          <w:del w:id="162" w:author="Азамат Абдыкани" w:date="2018-01-16T18:15:00Z"/>
          <w:rFonts w:ascii="Times New Roman" w:hAnsi="Times New Roman"/>
          <w:sz w:val="24"/>
          <w:szCs w:val="24"/>
          <w:lang w:val="ru-RU"/>
        </w:rPr>
      </w:pPr>
    </w:p>
    <w:p w14:paraId="1CF50AAE" w14:textId="719B744F" w:rsidR="009F2E50" w:rsidRPr="00C5022D" w:rsidDel="00C668E3" w:rsidRDefault="009F2E50" w:rsidP="009F2E50">
      <w:pPr>
        <w:ind w:right="-2"/>
        <w:rPr>
          <w:del w:id="163" w:author="Азамат Абдыкани" w:date="2018-01-16T18:15:00Z"/>
          <w:rFonts w:ascii="Times New Roman" w:hAnsi="Times New Roman"/>
          <w:sz w:val="24"/>
          <w:szCs w:val="24"/>
          <w:lang w:val="ru-RU"/>
        </w:rPr>
      </w:pPr>
      <w:del w:id="164" w:author="Азамат Абдыкани" w:date="2018-01-16T18:15:00Z">
        <w:r w:rsidRPr="00C5022D" w:rsidDel="00C668E3">
          <w:rPr>
            <w:rFonts w:ascii="Times New Roman" w:hAnsi="Times New Roman"/>
            <w:b/>
            <w:sz w:val="24"/>
            <w:szCs w:val="24"/>
            <w:lang w:val="ru-RU"/>
          </w:rPr>
          <w:delText xml:space="preserve">ЧАСТЬ </w:delText>
        </w:r>
        <w:r w:rsidRPr="00C5022D" w:rsidDel="00C668E3">
          <w:rPr>
            <w:rFonts w:ascii="Times New Roman" w:hAnsi="Times New Roman"/>
            <w:b/>
            <w:sz w:val="24"/>
            <w:szCs w:val="24"/>
            <w:lang w:val="en-US"/>
          </w:rPr>
          <w:delText>II</w:delText>
        </w:r>
        <w:r w:rsidRPr="00C5022D" w:rsidDel="00C668E3">
          <w:rPr>
            <w:rFonts w:ascii="Times New Roman" w:hAnsi="Times New Roman"/>
            <w:b/>
            <w:sz w:val="24"/>
            <w:szCs w:val="24"/>
            <w:lang w:val="ru-RU"/>
          </w:rPr>
          <w:delText>. ТЕХНИЧЕСКИЕ УСЛОВИЯ И ТРЕБОВАНИЯ</w:delText>
        </w:r>
      </w:del>
    </w:p>
    <w:p w14:paraId="7FA76815" w14:textId="24C297A7" w:rsidR="009F2E50" w:rsidRPr="00C5022D" w:rsidDel="00C668E3" w:rsidRDefault="009F2E50" w:rsidP="009F2E50">
      <w:pPr>
        <w:pStyle w:val="ac"/>
        <w:ind w:right="-2" w:firstLine="360"/>
        <w:rPr>
          <w:del w:id="165" w:author="Азамат Абдыкани" w:date="2018-01-16T18:15:00Z"/>
          <w:rFonts w:ascii="Times New Roman" w:hAnsi="Times New Roman"/>
          <w:bCs/>
          <w:sz w:val="24"/>
          <w:szCs w:val="24"/>
          <w:lang w:val="ru-RU"/>
        </w:rPr>
      </w:pPr>
      <w:del w:id="166" w:author="Азамат Абдыкани" w:date="2018-01-16T18:15:00Z">
        <w:r w:rsidRPr="00C5022D" w:rsidDel="00C668E3">
          <w:rPr>
            <w:rFonts w:ascii="Times New Roman" w:hAnsi="Times New Roman"/>
            <w:bCs/>
            <w:spacing w:val="-6"/>
            <w:sz w:val="24"/>
            <w:szCs w:val="24"/>
            <w:lang w:val="ru-RU"/>
          </w:rPr>
          <w:delText>Приведенные ниже технические условия и требования являются, по мнению Компании, минимальными требованиями к выполнению каротажных исследований и/или перфорации в соответствии с техническими условиями конкурса.</w:delText>
        </w:r>
      </w:del>
    </w:p>
    <w:p w14:paraId="5450FAA5" w14:textId="6F50CBA6" w:rsidR="009F2E50" w:rsidRPr="00C5022D" w:rsidDel="00C668E3" w:rsidRDefault="009F2E50" w:rsidP="009F2E50">
      <w:pPr>
        <w:pStyle w:val="ac"/>
        <w:ind w:left="426" w:right="-2"/>
        <w:rPr>
          <w:del w:id="167" w:author="Азамат Абдыкани" w:date="2018-01-16T18:15:00Z"/>
          <w:rFonts w:ascii="Times New Roman" w:hAnsi="Times New Roman"/>
          <w:b/>
          <w:bCs/>
          <w:sz w:val="24"/>
          <w:szCs w:val="24"/>
          <w:lang w:val="ru-RU"/>
        </w:rPr>
      </w:pPr>
      <w:del w:id="168" w:author="Азамат Абдыкани" w:date="2018-01-16T18:15:00Z">
        <w:r w:rsidRPr="00C5022D" w:rsidDel="00C668E3">
          <w:rPr>
            <w:rFonts w:ascii="Times New Roman" w:hAnsi="Times New Roman"/>
            <w:b/>
            <w:bCs/>
            <w:spacing w:val="-6"/>
            <w:sz w:val="24"/>
            <w:szCs w:val="24"/>
            <w:lang w:val="ru-RU"/>
          </w:rPr>
          <w:delText>Каротажная станция</w:delText>
        </w:r>
      </w:del>
    </w:p>
    <w:p w14:paraId="41AC6016" w14:textId="54141EEE" w:rsidR="009F2E50" w:rsidRPr="00C5022D" w:rsidDel="00C668E3" w:rsidRDefault="009F2E50" w:rsidP="009F2E50">
      <w:pPr>
        <w:pStyle w:val="ac"/>
        <w:tabs>
          <w:tab w:val="num" w:pos="0"/>
        </w:tabs>
        <w:ind w:right="-2"/>
        <w:rPr>
          <w:del w:id="169" w:author="Азамат Абдыкани" w:date="2018-01-16T18:15:00Z"/>
          <w:rFonts w:ascii="Times New Roman" w:hAnsi="Times New Roman"/>
          <w:bCs/>
          <w:sz w:val="24"/>
          <w:szCs w:val="24"/>
        </w:rPr>
      </w:pPr>
      <w:del w:id="170" w:author="Азамат Абдыкани" w:date="2018-01-16T18:15:00Z">
        <w:r w:rsidRPr="00C5022D" w:rsidDel="00C668E3">
          <w:rPr>
            <w:rFonts w:ascii="Times New Roman" w:hAnsi="Times New Roman"/>
            <w:bCs/>
            <w:spacing w:val="-6"/>
            <w:sz w:val="24"/>
            <w:szCs w:val="24"/>
            <w:lang w:val="ru-RU"/>
          </w:rPr>
          <w:delText xml:space="preserve">Смонтированная на специальном основании большой грузоподъемности автоматизированная каротажная станция с кондиционированием и осушкой воздуха для проведения геофизических исследований в нефтяных и газовых скважинах максимальной глубиной 6000 метров (каротаж в необсаженных и обсаженных скважинах). </w:delText>
        </w:r>
        <w:r w:rsidRPr="00C5022D" w:rsidDel="00C668E3">
          <w:rPr>
            <w:rFonts w:ascii="Times New Roman" w:hAnsi="Times New Roman"/>
            <w:bCs/>
            <w:spacing w:val="-6"/>
            <w:sz w:val="24"/>
            <w:szCs w:val="24"/>
          </w:rPr>
          <w:delText>Каротажная станция должна быть оснащена:</w:delText>
        </w:r>
      </w:del>
    </w:p>
    <w:p w14:paraId="0CEF0529" w14:textId="6F2DBE8C" w:rsidR="009F2E50" w:rsidRPr="00C5022D" w:rsidDel="00C668E3" w:rsidRDefault="009F2E50" w:rsidP="009F2E50">
      <w:pPr>
        <w:pStyle w:val="ac"/>
        <w:widowControl w:val="0"/>
        <w:numPr>
          <w:ilvl w:val="0"/>
          <w:numId w:val="52"/>
        </w:numPr>
        <w:shd w:val="clear" w:color="auto" w:fill="FFFFFF"/>
        <w:autoSpaceDE w:val="0"/>
        <w:autoSpaceDN w:val="0"/>
        <w:adjustRightInd w:val="0"/>
        <w:spacing w:after="0" w:line="269" w:lineRule="exact"/>
        <w:ind w:left="426" w:right="-2" w:hanging="426"/>
        <w:rPr>
          <w:del w:id="171" w:author="Азамат Абдыкани" w:date="2018-01-16T18:15:00Z"/>
          <w:rFonts w:ascii="Times New Roman" w:hAnsi="Times New Roman"/>
          <w:bCs/>
          <w:sz w:val="24"/>
          <w:szCs w:val="24"/>
          <w:lang w:val="ru-RU"/>
        </w:rPr>
      </w:pPr>
      <w:del w:id="172" w:author="Азамат Абдыкани" w:date="2018-01-16T18:15:00Z">
        <w:r w:rsidRPr="00C5022D" w:rsidDel="00C668E3">
          <w:rPr>
            <w:rFonts w:ascii="Times New Roman" w:hAnsi="Times New Roman"/>
            <w:bCs/>
            <w:spacing w:val="-6"/>
            <w:sz w:val="24"/>
            <w:szCs w:val="24"/>
            <w:lang w:val="ru-RU"/>
          </w:rPr>
          <w:delText>стандартным выводом данных в реальном масштабе времени АНИ /аналоговым выводом при масштабе глубин 1:100, 1:200, 1:500, 1:1000 по метрической системе;</w:delText>
        </w:r>
      </w:del>
    </w:p>
    <w:p w14:paraId="48A5AF37" w14:textId="1292EEB9" w:rsidR="009F2E50" w:rsidRPr="00C5022D" w:rsidDel="00C668E3" w:rsidRDefault="009F2E50" w:rsidP="009F2E50">
      <w:pPr>
        <w:pStyle w:val="ac"/>
        <w:widowControl w:val="0"/>
        <w:numPr>
          <w:ilvl w:val="0"/>
          <w:numId w:val="52"/>
        </w:numPr>
        <w:shd w:val="clear" w:color="auto" w:fill="FFFFFF"/>
        <w:autoSpaceDE w:val="0"/>
        <w:autoSpaceDN w:val="0"/>
        <w:adjustRightInd w:val="0"/>
        <w:spacing w:after="0" w:line="269" w:lineRule="exact"/>
        <w:ind w:left="426" w:right="-2" w:hanging="426"/>
        <w:rPr>
          <w:del w:id="173" w:author="Азамат Абдыкани" w:date="2018-01-16T18:15:00Z"/>
          <w:rFonts w:ascii="Times New Roman" w:hAnsi="Times New Roman"/>
          <w:bCs/>
          <w:sz w:val="24"/>
          <w:szCs w:val="24"/>
          <w:lang w:val="ru-RU"/>
        </w:rPr>
      </w:pPr>
      <w:del w:id="174" w:author="Азамат Абдыкани" w:date="2018-01-16T18:15:00Z">
        <w:r w:rsidRPr="00C5022D" w:rsidDel="00C668E3">
          <w:rPr>
            <w:rFonts w:ascii="Times New Roman" w:hAnsi="Times New Roman"/>
            <w:bCs/>
            <w:spacing w:val="-6"/>
            <w:sz w:val="24"/>
            <w:szCs w:val="24"/>
            <w:lang w:val="ru-RU"/>
          </w:rPr>
          <w:delText>устройством регистрации кривых скорости и натяжения кабеля на всех диаграммах;</w:delText>
        </w:r>
      </w:del>
    </w:p>
    <w:p w14:paraId="173FA919" w14:textId="1AFF5918" w:rsidR="009F2E50" w:rsidRPr="00C5022D" w:rsidDel="00C668E3" w:rsidRDefault="009F2E50" w:rsidP="009F2E50">
      <w:pPr>
        <w:pStyle w:val="ac"/>
        <w:widowControl w:val="0"/>
        <w:numPr>
          <w:ilvl w:val="0"/>
          <w:numId w:val="52"/>
        </w:numPr>
        <w:shd w:val="clear" w:color="auto" w:fill="FFFFFF"/>
        <w:autoSpaceDE w:val="0"/>
        <w:autoSpaceDN w:val="0"/>
        <w:adjustRightInd w:val="0"/>
        <w:spacing w:after="0" w:line="269" w:lineRule="exact"/>
        <w:ind w:left="426" w:right="-2" w:hanging="426"/>
        <w:rPr>
          <w:del w:id="175" w:author="Азамат Абдыкани" w:date="2018-01-16T18:15:00Z"/>
          <w:rFonts w:ascii="Times New Roman" w:hAnsi="Times New Roman"/>
          <w:bCs/>
          <w:sz w:val="24"/>
          <w:szCs w:val="24"/>
          <w:lang w:val="ru-RU"/>
        </w:rPr>
      </w:pPr>
      <w:del w:id="176" w:author="Азамат Абдыкани" w:date="2018-01-16T18:15:00Z">
        <w:r w:rsidRPr="00C5022D" w:rsidDel="00C668E3">
          <w:rPr>
            <w:rFonts w:ascii="Times New Roman" w:hAnsi="Times New Roman"/>
            <w:bCs/>
            <w:spacing w:val="-6"/>
            <w:sz w:val="24"/>
            <w:szCs w:val="24"/>
            <w:lang w:val="ru-RU"/>
          </w:rPr>
          <w:delText>устройством для сохранения необработанных данных на лентах и жестких носителях;</w:delText>
        </w:r>
      </w:del>
    </w:p>
    <w:p w14:paraId="0046EEF1" w14:textId="78D8D413" w:rsidR="009F2E50" w:rsidRPr="00C5022D" w:rsidDel="00C668E3" w:rsidRDefault="009F2E50" w:rsidP="009F2E50">
      <w:pPr>
        <w:pStyle w:val="ac"/>
        <w:widowControl w:val="0"/>
        <w:numPr>
          <w:ilvl w:val="0"/>
          <w:numId w:val="52"/>
        </w:numPr>
        <w:shd w:val="clear" w:color="auto" w:fill="FFFFFF"/>
        <w:autoSpaceDE w:val="0"/>
        <w:autoSpaceDN w:val="0"/>
        <w:adjustRightInd w:val="0"/>
        <w:spacing w:after="0" w:line="269" w:lineRule="exact"/>
        <w:ind w:left="426" w:right="-2" w:hanging="426"/>
        <w:rPr>
          <w:del w:id="177" w:author="Азамат Абдыкани" w:date="2018-01-16T18:15:00Z"/>
          <w:rFonts w:ascii="Times New Roman" w:hAnsi="Times New Roman"/>
          <w:bCs/>
          <w:sz w:val="24"/>
          <w:szCs w:val="24"/>
          <w:lang w:val="ru-RU"/>
        </w:rPr>
      </w:pPr>
      <w:del w:id="178" w:author="Азамат Абдыкани" w:date="2018-01-16T18:15:00Z">
        <w:r w:rsidRPr="00C5022D" w:rsidDel="00C668E3">
          <w:rPr>
            <w:rFonts w:ascii="Times New Roman" w:hAnsi="Times New Roman"/>
            <w:bCs/>
            <w:spacing w:val="-6"/>
            <w:sz w:val="24"/>
            <w:szCs w:val="24"/>
            <w:lang w:val="ru-RU"/>
          </w:rPr>
          <w:delText>опцией поправок на влияние скважины и окружающей среды для каротажных диаграмм в автоматическом режиме;</w:delText>
        </w:r>
      </w:del>
    </w:p>
    <w:p w14:paraId="3C493246" w14:textId="251FC9BA" w:rsidR="009F2E50" w:rsidRPr="00C5022D" w:rsidDel="00C668E3" w:rsidRDefault="009F2E50" w:rsidP="009F2E50">
      <w:pPr>
        <w:pStyle w:val="ac"/>
        <w:widowControl w:val="0"/>
        <w:numPr>
          <w:ilvl w:val="0"/>
          <w:numId w:val="52"/>
        </w:numPr>
        <w:shd w:val="clear" w:color="auto" w:fill="FFFFFF"/>
        <w:autoSpaceDE w:val="0"/>
        <w:autoSpaceDN w:val="0"/>
        <w:adjustRightInd w:val="0"/>
        <w:spacing w:after="0" w:line="269" w:lineRule="exact"/>
        <w:ind w:left="426" w:right="-2" w:hanging="426"/>
        <w:rPr>
          <w:del w:id="179" w:author="Азамат Абдыкани" w:date="2018-01-16T18:15:00Z"/>
          <w:rFonts w:ascii="Times New Roman" w:hAnsi="Times New Roman"/>
          <w:bCs/>
          <w:sz w:val="24"/>
          <w:szCs w:val="24"/>
          <w:lang w:val="ru-RU"/>
        </w:rPr>
      </w:pPr>
      <w:del w:id="180" w:author="Азамат Абдыкани" w:date="2018-01-16T18:15:00Z">
        <w:r w:rsidRPr="00C5022D" w:rsidDel="00C668E3">
          <w:rPr>
            <w:rFonts w:ascii="Times New Roman" w:hAnsi="Times New Roman"/>
            <w:bCs/>
            <w:spacing w:val="-6"/>
            <w:sz w:val="24"/>
            <w:szCs w:val="24"/>
            <w:lang w:val="ru-RU"/>
          </w:rPr>
          <w:delText>устройством воспроизведения данных, согласования по глубине, повторной калибровки, объединения, получения среднего при группировании, выбора данных и т.д.;</w:delText>
        </w:r>
      </w:del>
    </w:p>
    <w:p w14:paraId="5F1A6D0A" w14:textId="2EABD82F" w:rsidR="009F2E50" w:rsidRPr="00C5022D" w:rsidDel="00C668E3" w:rsidRDefault="009F2E50" w:rsidP="009F2E50">
      <w:pPr>
        <w:pStyle w:val="ac"/>
        <w:widowControl w:val="0"/>
        <w:numPr>
          <w:ilvl w:val="0"/>
          <w:numId w:val="52"/>
        </w:numPr>
        <w:shd w:val="clear" w:color="auto" w:fill="FFFFFF"/>
        <w:autoSpaceDE w:val="0"/>
        <w:autoSpaceDN w:val="0"/>
        <w:adjustRightInd w:val="0"/>
        <w:spacing w:after="0" w:line="269" w:lineRule="exact"/>
        <w:ind w:left="426" w:right="-2" w:hanging="426"/>
        <w:rPr>
          <w:del w:id="181" w:author="Азамат Абдыкани" w:date="2018-01-16T18:15:00Z"/>
          <w:rFonts w:ascii="Times New Roman" w:hAnsi="Times New Roman"/>
          <w:bCs/>
          <w:sz w:val="24"/>
          <w:szCs w:val="24"/>
          <w:lang w:val="ru-RU"/>
        </w:rPr>
      </w:pPr>
      <w:del w:id="182" w:author="Азамат Абдыкани" w:date="2018-01-16T18:15:00Z">
        <w:r w:rsidRPr="00C5022D" w:rsidDel="00C668E3">
          <w:rPr>
            <w:rFonts w:ascii="Times New Roman" w:hAnsi="Times New Roman"/>
            <w:bCs/>
            <w:spacing w:val="-6"/>
            <w:sz w:val="24"/>
            <w:szCs w:val="24"/>
            <w:lang w:val="ru-RU"/>
          </w:rPr>
          <w:delText xml:space="preserve">устройством обработки данных, полученных с площадки скважины, интерпретации условий окружающей среды и возможностей; </w:delText>
        </w:r>
      </w:del>
    </w:p>
    <w:p w14:paraId="0390D354" w14:textId="691D12EC" w:rsidR="00841173" w:rsidRPr="00C5022D" w:rsidDel="00C668E3" w:rsidRDefault="009F2E50" w:rsidP="00841173">
      <w:pPr>
        <w:pStyle w:val="ac"/>
        <w:widowControl w:val="0"/>
        <w:numPr>
          <w:ilvl w:val="0"/>
          <w:numId w:val="52"/>
        </w:numPr>
        <w:shd w:val="clear" w:color="auto" w:fill="FFFFFF"/>
        <w:tabs>
          <w:tab w:val="left" w:pos="0"/>
        </w:tabs>
        <w:autoSpaceDE w:val="0"/>
        <w:autoSpaceDN w:val="0"/>
        <w:adjustRightInd w:val="0"/>
        <w:spacing w:after="0" w:line="269" w:lineRule="exact"/>
        <w:ind w:left="426" w:right="-2" w:hanging="426"/>
        <w:rPr>
          <w:del w:id="183" w:author="Азамат Абдыкани" w:date="2018-01-16T18:15:00Z"/>
          <w:rFonts w:ascii="Times New Roman" w:hAnsi="Times New Roman"/>
          <w:b/>
          <w:szCs w:val="24"/>
          <w:lang w:val="ru-RU"/>
        </w:rPr>
      </w:pPr>
      <w:del w:id="184" w:author="Азамат Абдыкани" w:date="2018-01-16T18:15:00Z">
        <w:r w:rsidRPr="00C5022D" w:rsidDel="00C668E3">
          <w:rPr>
            <w:rFonts w:ascii="Times New Roman" w:hAnsi="Times New Roman"/>
            <w:bCs/>
            <w:spacing w:val="-6"/>
            <w:sz w:val="24"/>
            <w:szCs w:val="24"/>
            <w:lang w:val="ru-RU"/>
          </w:rPr>
          <w:delText>100 % резервом в системе регистрации данных и периферийном оборудовании (</w:delText>
        </w:r>
        <w:r w:rsidR="00841173" w:rsidRPr="00C5022D" w:rsidDel="00C668E3">
          <w:rPr>
            <w:rFonts w:ascii="Times New Roman" w:hAnsi="Times New Roman"/>
            <w:bCs/>
            <w:spacing w:val="-6"/>
            <w:sz w:val="24"/>
            <w:szCs w:val="24"/>
            <w:lang w:val="ru-RU"/>
          </w:rPr>
          <w:delText>типа переносной жесткий диск).</w:delText>
        </w:r>
      </w:del>
    </w:p>
    <w:p w14:paraId="127335BE" w14:textId="65E294E4" w:rsidR="009F2E50" w:rsidRPr="00C5022D" w:rsidDel="00C668E3" w:rsidRDefault="009F2E50" w:rsidP="00841173">
      <w:pPr>
        <w:pStyle w:val="ac"/>
        <w:widowControl w:val="0"/>
        <w:numPr>
          <w:ilvl w:val="0"/>
          <w:numId w:val="52"/>
        </w:numPr>
        <w:shd w:val="clear" w:color="auto" w:fill="FFFFFF"/>
        <w:tabs>
          <w:tab w:val="left" w:pos="0"/>
        </w:tabs>
        <w:autoSpaceDE w:val="0"/>
        <w:autoSpaceDN w:val="0"/>
        <w:adjustRightInd w:val="0"/>
        <w:spacing w:after="0" w:line="269" w:lineRule="exact"/>
        <w:ind w:left="426" w:right="-2" w:hanging="426"/>
        <w:rPr>
          <w:del w:id="185" w:author="Азамат Абдыкани" w:date="2018-01-16T18:15:00Z"/>
          <w:rFonts w:ascii="Times New Roman" w:hAnsi="Times New Roman"/>
          <w:b/>
          <w:szCs w:val="24"/>
          <w:lang w:val="ru-RU"/>
        </w:rPr>
      </w:pPr>
      <w:del w:id="186" w:author="Азамат Абдыкани" w:date="2018-01-16T18:15:00Z">
        <w:r w:rsidRPr="00C5022D" w:rsidDel="00C668E3">
          <w:rPr>
            <w:rFonts w:ascii="Times New Roman" w:hAnsi="Times New Roman"/>
            <w:bCs/>
            <w:spacing w:val="-6"/>
            <w:sz w:val="24"/>
            <w:szCs w:val="24"/>
            <w:lang w:val="ru-RU"/>
          </w:rPr>
          <w:delText xml:space="preserve"> </w:delText>
        </w:r>
        <w:r w:rsidRPr="00C5022D" w:rsidDel="00C668E3">
          <w:rPr>
            <w:rFonts w:ascii="Times New Roman" w:hAnsi="Times New Roman"/>
            <w:b/>
            <w:sz w:val="24"/>
            <w:szCs w:val="24"/>
            <w:lang w:val="ru-RU"/>
          </w:rPr>
          <w:delText>Требования к интерпретации каротажных диаграмм.</w:delText>
        </w:r>
      </w:del>
    </w:p>
    <w:p w14:paraId="68E17E35" w14:textId="3A574BE5" w:rsidR="009F2E50" w:rsidRPr="00C5022D" w:rsidDel="00C668E3" w:rsidRDefault="009F2E50" w:rsidP="009F2E50">
      <w:pPr>
        <w:pStyle w:val="ac"/>
        <w:tabs>
          <w:tab w:val="left" w:pos="0"/>
        </w:tabs>
        <w:ind w:right="-2"/>
        <w:rPr>
          <w:del w:id="187" w:author="Азамат Абдыкани" w:date="2018-01-16T18:15:00Z"/>
          <w:rFonts w:ascii="Times New Roman" w:hAnsi="Times New Roman"/>
          <w:spacing w:val="-6"/>
          <w:sz w:val="24"/>
          <w:szCs w:val="24"/>
          <w:lang w:val="ru-RU"/>
        </w:rPr>
      </w:pPr>
      <w:del w:id="188" w:author="Азамат Абдыкани" w:date="2018-01-16T18:15:00Z">
        <w:r w:rsidRPr="00C5022D" w:rsidDel="00C668E3">
          <w:rPr>
            <w:rFonts w:ascii="Times New Roman" w:hAnsi="Times New Roman"/>
            <w:spacing w:val="-6"/>
            <w:sz w:val="24"/>
            <w:szCs w:val="24"/>
            <w:lang w:val="ru-RU"/>
          </w:rPr>
          <w:delText xml:space="preserve">Расчётное истинное удельное сопротивление - </w:delText>
        </w:r>
        <w:r w:rsidRPr="00C5022D" w:rsidDel="00C668E3">
          <w:rPr>
            <w:rFonts w:ascii="Times New Roman" w:hAnsi="Times New Roman"/>
            <w:spacing w:val="-6"/>
            <w:sz w:val="24"/>
            <w:szCs w:val="24"/>
          </w:rPr>
          <w:delText>Rt</w:delText>
        </w:r>
        <w:r w:rsidRPr="00C5022D" w:rsidDel="00C668E3">
          <w:rPr>
            <w:rFonts w:ascii="Times New Roman" w:hAnsi="Times New Roman"/>
            <w:spacing w:val="-6"/>
            <w:sz w:val="24"/>
            <w:szCs w:val="24"/>
            <w:lang w:val="ru-RU"/>
          </w:rPr>
          <w:delText xml:space="preserve">, </w:delText>
        </w:r>
        <w:r w:rsidRPr="00C5022D" w:rsidDel="00C668E3">
          <w:rPr>
            <w:rFonts w:ascii="Times New Roman" w:hAnsi="Times New Roman"/>
            <w:spacing w:val="-6"/>
            <w:sz w:val="24"/>
            <w:szCs w:val="24"/>
          </w:rPr>
          <w:delText>RXO</w:delText>
        </w:r>
        <w:r w:rsidRPr="00C5022D" w:rsidDel="00C668E3">
          <w:rPr>
            <w:rFonts w:ascii="Times New Roman" w:hAnsi="Times New Roman"/>
            <w:spacing w:val="-6"/>
            <w:sz w:val="24"/>
            <w:szCs w:val="24"/>
            <w:lang w:val="ru-RU"/>
          </w:rPr>
          <w:delText>,</w:delText>
        </w:r>
        <w:r w:rsidR="003363AE" w:rsidRPr="00C5022D" w:rsidDel="00C668E3">
          <w:rPr>
            <w:rFonts w:ascii="Times New Roman" w:hAnsi="Times New Roman"/>
            <w:spacing w:val="-6"/>
            <w:sz w:val="24"/>
            <w:szCs w:val="24"/>
            <w:lang w:val="ru-RU"/>
          </w:rPr>
          <w:delText xml:space="preserve"> </w:delText>
        </w:r>
        <w:r w:rsidR="003363AE" w:rsidRPr="00C5022D" w:rsidDel="00C668E3">
          <w:rPr>
            <w:rFonts w:ascii="Times New Roman" w:hAnsi="Times New Roman"/>
            <w:spacing w:val="-6"/>
            <w:sz w:val="24"/>
            <w:szCs w:val="24"/>
            <w:lang w:val="en-US"/>
          </w:rPr>
          <w:delText>Rm</w:delText>
        </w:r>
        <w:r w:rsidR="003363AE" w:rsidRPr="00C5022D" w:rsidDel="00C668E3">
          <w:rPr>
            <w:rFonts w:ascii="Times New Roman" w:hAnsi="Times New Roman"/>
            <w:spacing w:val="-6"/>
            <w:sz w:val="24"/>
            <w:szCs w:val="24"/>
            <w:lang w:val="ru-RU"/>
          </w:rPr>
          <w:delText>, Rmf, Rw, диамет</w:delText>
        </w:r>
        <w:r w:rsidR="00711687" w:rsidRPr="00C5022D" w:rsidDel="00C668E3">
          <w:rPr>
            <w:rFonts w:ascii="Times New Roman" w:hAnsi="Times New Roman"/>
            <w:spacing w:val="-6"/>
            <w:sz w:val="24"/>
            <w:szCs w:val="24"/>
            <w:lang w:val="ru-RU"/>
          </w:rPr>
          <w:delText>р</w:delText>
        </w:r>
        <w:r w:rsidR="003363AE" w:rsidRPr="00C5022D" w:rsidDel="00C668E3">
          <w:rPr>
            <w:rFonts w:ascii="Times New Roman" w:hAnsi="Times New Roman"/>
            <w:spacing w:val="-6"/>
            <w:sz w:val="24"/>
            <w:szCs w:val="24"/>
            <w:lang w:val="ru-RU"/>
          </w:rPr>
          <w:delText>а проникновения фильтрата, диаметра проникновения бурового раствора,</w:delText>
        </w:r>
        <w:r w:rsidRPr="00C5022D" w:rsidDel="00C668E3">
          <w:rPr>
            <w:rFonts w:ascii="Times New Roman" w:hAnsi="Times New Roman"/>
            <w:spacing w:val="-6"/>
            <w:sz w:val="24"/>
            <w:szCs w:val="24"/>
            <w:lang w:val="ru-RU"/>
          </w:rPr>
          <w:delText xml:space="preserve"> пористость, глинистость, </w:delText>
        </w:r>
        <w:r w:rsidR="003363AE" w:rsidRPr="00C5022D" w:rsidDel="00C668E3">
          <w:rPr>
            <w:rFonts w:ascii="Times New Roman" w:hAnsi="Times New Roman"/>
            <w:spacing w:val="-6"/>
            <w:sz w:val="24"/>
            <w:szCs w:val="24"/>
            <w:lang w:val="kk-KZ"/>
          </w:rPr>
          <w:delText>проницаемость</w:delText>
        </w:r>
        <w:r w:rsidR="003363AE" w:rsidRPr="00C5022D" w:rsidDel="00C668E3">
          <w:rPr>
            <w:rFonts w:ascii="Times New Roman" w:hAnsi="Times New Roman"/>
            <w:spacing w:val="-6"/>
            <w:sz w:val="24"/>
            <w:szCs w:val="24"/>
            <w:lang w:val="ru-RU"/>
          </w:rPr>
          <w:delText>,</w:delText>
        </w:r>
        <w:r w:rsidR="003363AE" w:rsidRPr="00C5022D" w:rsidDel="00C668E3">
          <w:rPr>
            <w:rFonts w:ascii="Times New Roman" w:hAnsi="Times New Roman"/>
            <w:spacing w:val="-6"/>
            <w:sz w:val="24"/>
            <w:szCs w:val="24"/>
            <w:lang w:val="kk-KZ"/>
          </w:rPr>
          <w:delText xml:space="preserve"> </w:delText>
        </w:r>
        <w:r w:rsidRPr="00C5022D" w:rsidDel="00C668E3">
          <w:rPr>
            <w:rFonts w:ascii="Times New Roman" w:hAnsi="Times New Roman"/>
            <w:spacing w:val="-6"/>
            <w:sz w:val="24"/>
            <w:szCs w:val="24"/>
            <w:lang w:val="ru-RU"/>
          </w:rPr>
          <w:delText xml:space="preserve">нефте-водонасыщенность по стандартным схемам АНИ и файлам </w:delText>
        </w:r>
        <w:r w:rsidRPr="00C5022D" w:rsidDel="00C668E3">
          <w:rPr>
            <w:rFonts w:ascii="Times New Roman" w:hAnsi="Times New Roman"/>
            <w:spacing w:val="-6"/>
            <w:sz w:val="24"/>
            <w:szCs w:val="24"/>
          </w:rPr>
          <w:delText>ASCII</w:delText>
        </w:r>
        <w:r w:rsidRPr="00C5022D" w:rsidDel="00C668E3">
          <w:rPr>
            <w:rFonts w:ascii="Times New Roman" w:hAnsi="Times New Roman"/>
            <w:spacing w:val="-6"/>
            <w:sz w:val="24"/>
            <w:szCs w:val="24"/>
            <w:lang w:val="ru-RU"/>
          </w:rPr>
          <w:delText>. Оперативная оценка диаграмм. Качественная интерпретация результатов исследований с использованием многофункционального пластоиспытателя или модульного динамического пластоиспытателя.</w:delText>
        </w:r>
        <w:r w:rsidR="00B32E8C" w:rsidRPr="00C5022D" w:rsidDel="00C668E3">
          <w:rPr>
            <w:rFonts w:ascii="Times New Roman" w:hAnsi="Times New Roman"/>
            <w:spacing w:val="-6"/>
            <w:sz w:val="24"/>
            <w:szCs w:val="24"/>
            <w:lang w:val="ru-RU"/>
          </w:rPr>
          <w:delText xml:space="preserve"> </w:delText>
        </w:r>
      </w:del>
    </w:p>
    <w:p w14:paraId="2DB39C55" w14:textId="2F4DDFAB" w:rsidR="009F2E50" w:rsidRPr="00C5022D" w:rsidDel="00C668E3" w:rsidRDefault="009F2E50" w:rsidP="009F2E50">
      <w:pPr>
        <w:pStyle w:val="ac"/>
        <w:tabs>
          <w:tab w:val="left" w:pos="0"/>
        </w:tabs>
        <w:ind w:right="-2"/>
        <w:rPr>
          <w:del w:id="189" w:author="Азамат Абдыкани" w:date="2018-01-16T18:15:00Z"/>
          <w:rFonts w:ascii="Times New Roman" w:hAnsi="Times New Roman"/>
          <w:b/>
          <w:spacing w:val="-3"/>
          <w:sz w:val="24"/>
          <w:szCs w:val="24"/>
          <w:lang w:val="ru-RU" w:eastAsia="en-GB"/>
        </w:rPr>
      </w:pPr>
      <w:del w:id="190" w:author="Азамат Абдыкани" w:date="2018-01-16T18:15:00Z">
        <w:r w:rsidRPr="00C5022D" w:rsidDel="00C668E3">
          <w:rPr>
            <w:rFonts w:ascii="Times New Roman" w:hAnsi="Times New Roman"/>
            <w:b/>
            <w:spacing w:val="-3"/>
            <w:sz w:val="24"/>
            <w:szCs w:val="24"/>
            <w:lang w:val="ru-RU" w:eastAsia="en-GB"/>
          </w:rPr>
          <w:delText>Персонал Исполнителя.</w:delText>
        </w:r>
      </w:del>
    </w:p>
    <w:p w14:paraId="5E8143FD" w14:textId="1D55653E" w:rsidR="009F2E50" w:rsidRPr="00C5022D" w:rsidDel="00C668E3" w:rsidRDefault="009F2E50" w:rsidP="009F2E50">
      <w:pPr>
        <w:pStyle w:val="ac"/>
        <w:tabs>
          <w:tab w:val="left" w:pos="0"/>
        </w:tabs>
        <w:ind w:right="-2"/>
        <w:rPr>
          <w:del w:id="191" w:author="Азамат Абдыкани" w:date="2018-01-16T18:15:00Z"/>
          <w:rFonts w:ascii="Times New Roman" w:hAnsi="Times New Roman"/>
          <w:spacing w:val="-3"/>
          <w:sz w:val="24"/>
          <w:szCs w:val="24"/>
          <w:lang w:val="ru-RU"/>
        </w:rPr>
      </w:pPr>
      <w:del w:id="192" w:author="Азамат Абдыкани" w:date="2018-01-16T18:15:00Z">
        <w:r w:rsidRPr="00C5022D" w:rsidDel="00C668E3">
          <w:rPr>
            <w:rFonts w:ascii="Times New Roman" w:hAnsi="Times New Roman"/>
            <w:spacing w:val="-3"/>
            <w:sz w:val="24"/>
            <w:szCs w:val="24"/>
            <w:lang w:val="ru-RU" w:eastAsia="en-GB"/>
          </w:rPr>
          <w:delText>Без ограничений общего смысла ИСПОЛНИТЕЛЬ должен предоставить на место проведения работ весь необходимый персонал</w:delText>
        </w:r>
        <w:r w:rsidRPr="00C5022D" w:rsidDel="00C668E3">
          <w:rPr>
            <w:rFonts w:ascii="Times New Roman" w:hAnsi="Times New Roman"/>
            <w:b/>
            <w:spacing w:val="-3"/>
            <w:sz w:val="24"/>
            <w:szCs w:val="24"/>
            <w:lang w:val="ru-RU" w:eastAsia="en-GB"/>
          </w:rPr>
          <w:delText xml:space="preserve"> </w:delText>
        </w:r>
        <w:r w:rsidRPr="00C5022D" w:rsidDel="00C668E3">
          <w:rPr>
            <w:rFonts w:ascii="Times New Roman" w:hAnsi="Times New Roman"/>
            <w:spacing w:val="-3"/>
            <w:sz w:val="24"/>
            <w:szCs w:val="24"/>
            <w:lang w:val="ru-RU" w:eastAsia="en-GB"/>
          </w:rPr>
          <w:delText xml:space="preserve">для независимого выполнения каротажа </w:delText>
        </w:r>
        <w:r w:rsidRPr="00C5022D" w:rsidDel="00C668E3">
          <w:rPr>
            <w:rFonts w:ascii="Times New Roman" w:hAnsi="Times New Roman"/>
            <w:spacing w:val="-6"/>
            <w:sz w:val="24"/>
            <w:szCs w:val="24"/>
            <w:lang w:val="ru-RU"/>
          </w:rPr>
          <w:delText>и</w:delText>
        </w:r>
        <w:r w:rsidRPr="00C5022D" w:rsidDel="00C668E3">
          <w:rPr>
            <w:rFonts w:ascii="Times New Roman" w:hAnsi="Times New Roman"/>
            <w:spacing w:val="-6"/>
            <w:sz w:val="24"/>
            <w:szCs w:val="24"/>
            <w:lang w:val="hu-HU"/>
          </w:rPr>
          <w:delText>/</w:delText>
        </w:r>
        <w:r w:rsidRPr="00C5022D" w:rsidDel="00C668E3">
          <w:rPr>
            <w:rFonts w:ascii="Times New Roman" w:hAnsi="Times New Roman"/>
            <w:spacing w:val="-6"/>
            <w:sz w:val="24"/>
            <w:szCs w:val="24"/>
            <w:lang w:val="ru-RU"/>
          </w:rPr>
          <w:delText>или перфорации</w:delText>
        </w:r>
        <w:r w:rsidRPr="00C5022D" w:rsidDel="00C668E3">
          <w:rPr>
            <w:rFonts w:ascii="Times New Roman" w:hAnsi="Times New Roman"/>
            <w:spacing w:val="-3"/>
            <w:sz w:val="24"/>
            <w:szCs w:val="24"/>
            <w:lang w:val="ru-RU" w:eastAsia="en-GB"/>
          </w:rPr>
          <w:delText xml:space="preserve"> на кабеле в соответствии с </w:delText>
        </w:r>
        <w:r w:rsidRPr="00C5022D" w:rsidDel="00C668E3">
          <w:rPr>
            <w:rFonts w:ascii="Times New Roman" w:hAnsi="Times New Roman"/>
            <w:spacing w:val="-3"/>
            <w:sz w:val="24"/>
            <w:szCs w:val="24"/>
            <w:lang w:val="ru-RU"/>
          </w:rPr>
          <w:delText>передовой нефтепромысловой практикой.</w:delText>
        </w:r>
      </w:del>
    </w:p>
    <w:p w14:paraId="201A3C52" w14:textId="413EDD2A" w:rsidR="009F2E50" w:rsidRPr="00C5022D" w:rsidDel="00C668E3" w:rsidRDefault="009F2E50" w:rsidP="009F2E50">
      <w:pPr>
        <w:tabs>
          <w:tab w:val="left" w:pos="-612"/>
          <w:tab w:val="left" w:pos="0"/>
          <w:tab w:val="left" w:pos="108"/>
          <w:tab w:val="left" w:pos="828"/>
          <w:tab w:val="left" w:pos="1548"/>
          <w:tab w:val="left" w:pos="2268"/>
          <w:tab w:val="left" w:pos="2988"/>
          <w:tab w:val="left" w:pos="3708"/>
          <w:tab w:val="left" w:pos="4428"/>
          <w:tab w:val="left" w:pos="5148"/>
          <w:tab w:val="left" w:pos="5868"/>
          <w:tab w:val="left" w:pos="6588"/>
          <w:tab w:val="left" w:pos="7308"/>
          <w:tab w:val="left" w:pos="8028"/>
          <w:tab w:val="left" w:pos="8748"/>
          <w:tab w:val="left" w:pos="9468"/>
          <w:tab w:val="left" w:pos="10188"/>
          <w:tab w:val="left" w:pos="10908"/>
          <w:tab w:val="left" w:pos="11628"/>
          <w:tab w:val="left" w:pos="12348"/>
          <w:tab w:val="left" w:pos="13068"/>
          <w:tab w:val="left" w:pos="13788"/>
          <w:tab w:val="left" w:pos="14508"/>
          <w:tab w:val="left" w:pos="15228"/>
          <w:tab w:val="left" w:pos="15948"/>
          <w:tab w:val="left" w:pos="16668"/>
          <w:tab w:val="left" w:pos="17388"/>
          <w:tab w:val="left" w:pos="18108"/>
          <w:tab w:val="left" w:pos="18828"/>
          <w:tab w:val="left" w:pos="19548"/>
        </w:tabs>
        <w:suppressAutoHyphens/>
        <w:ind w:right="-2"/>
        <w:rPr>
          <w:del w:id="193" w:author="Азамат Абдыкани" w:date="2018-01-16T18:15:00Z"/>
          <w:rFonts w:ascii="Times New Roman" w:hAnsi="Times New Roman"/>
          <w:b/>
          <w:spacing w:val="-3"/>
          <w:sz w:val="24"/>
          <w:szCs w:val="24"/>
          <w:lang w:val="ru-RU" w:eastAsia="en-GB"/>
        </w:rPr>
      </w:pPr>
      <w:del w:id="194" w:author="Азамат Абдыкани" w:date="2018-01-16T18:15:00Z">
        <w:r w:rsidRPr="00C5022D" w:rsidDel="00C668E3">
          <w:rPr>
            <w:rFonts w:ascii="Times New Roman" w:hAnsi="Times New Roman"/>
            <w:b/>
            <w:spacing w:val="-3"/>
            <w:sz w:val="24"/>
            <w:szCs w:val="24"/>
            <w:lang w:val="ru-RU" w:eastAsia="en-GB"/>
          </w:rPr>
          <w:delText>Оборудование, материалы и услуги предоставляемые Заказчиком</w:delText>
        </w:r>
        <w:r w:rsidR="00841173" w:rsidRPr="00C5022D" w:rsidDel="00C668E3">
          <w:rPr>
            <w:rFonts w:ascii="Times New Roman" w:hAnsi="Times New Roman"/>
            <w:b/>
            <w:spacing w:val="-3"/>
            <w:sz w:val="24"/>
            <w:szCs w:val="24"/>
            <w:lang w:val="ru-RU" w:eastAsia="en-GB"/>
          </w:rPr>
          <w:delText xml:space="preserve"> (ниже)</w:delText>
        </w:r>
        <w:r w:rsidRPr="00C5022D" w:rsidDel="00C668E3">
          <w:rPr>
            <w:rFonts w:ascii="Times New Roman" w:hAnsi="Times New Roman"/>
            <w:b/>
            <w:spacing w:val="-3"/>
            <w:sz w:val="24"/>
            <w:szCs w:val="24"/>
            <w:lang w:val="ru-RU" w:eastAsia="en-GB"/>
          </w:rPr>
          <w:delText>.</w:delText>
        </w:r>
      </w:del>
    </w:p>
    <w:p w14:paraId="2988CF7C" w14:textId="4C21E81F" w:rsidR="009F2E50" w:rsidRPr="00C5022D" w:rsidDel="00C668E3" w:rsidRDefault="009F2E50" w:rsidP="009F2E50">
      <w:pPr>
        <w:numPr>
          <w:ilvl w:val="0"/>
          <w:numId w:val="42"/>
        </w:numPr>
        <w:tabs>
          <w:tab w:val="clear" w:pos="720"/>
          <w:tab w:val="clear" w:pos="1080"/>
          <w:tab w:val="left" w:pos="-612"/>
          <w:tab w:val="left" w:pos="0"/>
          <w:tab w:val="left" w:pos="108"/>
          <w:tab w:val="left" w:pos="426"/>
          <w:tab w:val="left" w:pos="2268"/>
          <w:tab w:val="left" w:pos="2988"/>
          <w:tab w:val="left" w:pos="3708"/>
          <w:tab w:val="left" w:pos="4428"/>
          <w:tab w:val="left" w:pos="5148"/>
          <w:tab w:val="left" w:pos="5868"/>
          <w:tab w:val="left" w:pos="6588"/>
          <w:tab w:val="left" w:pos="7308"/>
          <w:tab w:val="left" w:pos="8028"/>
          <w:tab w:val="left" w:pos="8748"/>
          <w:tab w:val="left" w:pos="9468"/>
          <w:tab w:val="left" w:pos="10188"/>
          <w:tab w:val="left" w:pos="10908"/>
          <w:tab w:val="left" w:pos="11628"/>
          <w:tab w:val="left" w:pos="12348"/>
          <w:tab w:val="left" w:pos="13068"/>
          <w:tab w:val="left" w:pos="13788"/>
          <w:tab w:val="left" w:pos="14508"/>
          <w:tab w:val="left" w:pos="15228"/>
          <w:tab w:val="left" w:pos="15948"/>
          <w:tab w:val="left" w:pos="16668"/>
          <w:tab w:val="left" w:pos="17388"/>
          <w:tab w:val="left" w:pos="18108"/>
          <w:tab w:val="left" w:pos="18828"/>
          <w:tab w:val="left" w:pos="19548"/>
        </w:tabs>
        <w:suppressAutoHyphens/>
        <w:spacing w:line="240" w:lineRule="auto"/>
        <w:ind w:left="0" w:right="-2" w:firstLine="0"/>
        <w:rPr>
          <w:del w:id="195" w:author="Азамат Абдыкани" w:date="2018-01-16T18:15:00Z"/>
          <w:rFonts w:ascii="Times New Roman" w:hAnsi="Times New Roman"/>
          <w:spacing w:val="-3"/>
          <w:sz w:val="24"/>
          <w:szCs w:val="24"/>
          <w:lang w:val="ru-RU" w:eastAsia="en-GB"/>
        </w:rPr>
      </w:pPr>
      <w:del w:id="196" w:author="Азамат Абдыкани" w:date="2018-01-16T18:15:00Z">
        <w:r w:rsidRPr="00C5022D" w:rsidDel="00C668E3">
          <w:rPr>
            <w:rFonts w:ascii="Times New Roman" w:hAnsi="Times New Roman"/>
            <w:spacing w:val="-3"/>
            <w:sz w:val="24"/>
            <w:szCs w:val="24"/>
            <w:lang w:val="ru-RU" w:eastAsia="en-GB"/>
          </w:rPr>
          <w:delText>Место проведения работ, в том числе разрешения, разметка места проведения работ и подготовка скважины к Работе</w:delText>
        </w:r>
      </w:del>
    </w:p>
    <w:p w14:paraId="008C9CA5" w14:textId="0FE832E9" w:rsidR="009F2E50" w:rsidRPr="00C5022D" w:rsidDel="00C668E3" w:rsidRDefault="009F2E50" w:rsidP="009F2E50">
      <w:pPr>
        <w:numPr>
          <w:ilvl w:val="0"/>
          <w:numId w:val="42"/>
        </w:numPr>
        <w:tabs>
          <w:tab w:val="clear" w:pos="720"/>
          <w:tab w:val="clear" w:pos="1080"/>
          <w:tab w:val="left" w:pos="-612"/>
          <w:tab w:val="left" w:pos="0"/>
          <w:tab w:val="left" w:pos="108"/>
          <w:tab w:val="left" w:pos="426"/>
          <w:tab w:val="left" w:pos="2268"/>
          <w:tab w:val="left" w:pos="2988"/>
          <w:tab w:val="left" w:pos="3708"/>
          <w:tab w:val="left" w:pos="4428"/>
          <w:tab w:val="left" w:pos="5148"/>
          <w:tab w:val="left" w:pos="5868"/>
          <w:tab w:val="left" w:pos="6588"/>
          <w:tab w:val="left" w:pos="7308"/>
          <w:tab w:val="left" w:pos="8028"/>
          <w:tab w:val="left" w:pos="8748"/>
          <w:tab w:val="left" w:pos="9468"/>
          <w:tab w:val="left" w:pos="10188"/>
          <w:tab w:val="left" w:pos="10908"/>
          <w:tab w:val="left" w:pos="11628"/>
          <w:tab w:val="left" w:pos="12348"/>
          <w:tab w:val="left" w:pos="13068"/>
          <w:tab w:val="left" w:pos="13788"/>
          <w:tab w:val="left" w:pos="14508"/>
          <w:tab w:val="left" w:pos="15228"/>
          <w:tab w:val="left" w:pos="15948"/>
          <w:tab w:val="left" w:pos="16668"/>
          <w:tab w:val="left" w:pos="17388"/>
          <w:tab w:val="left" w:pos="18108"/>
          <w:tab w:val="left" w:pos="18828"/>
          <w:tab w:val="left" w:pos="19548"/>
        </w:tabs>
        <w:suppressAutoHyphens/>
        <w:spacing w:line="240" w:lineRule="auto"/>
        <w:ind w:left="0" w:right="-2" w:firstLine="0"/>
        <w:rPr>
          <w:del w:id="197" w:author="Азамат Абдыкани" w:date="2018-01-16T18:15:00Z"/>
          <w:rFonts w:ascii="Times New Roman" w:hAnsi="Times New Roman"/>
          <w:spacing w:val="-3"/>
          <w:sz w:val="24"/>
          <w:szCs w:val="24"/>
          <w:lang w:val="ru-RU" w:eastAsia="en-GB"/>
        </w:rPr>
      </w:pPr>
      <w:del w:id="198" w:author="Азамат Абдыкани" w:date="2018-01-16T18:15:00Z">
        <w:r w:rsidRPr="00C5022D" w:rsidDel="00C668E3">
          <w:rPr>
            <w:rFonts w:ascii="Times New Roman" w:hAnsi="Times New Roman"/>
            <w:spacing w:val="-3"/>
            <w:sz w:val="24"/>
            <w:szCs w:val="24"/>
            <w:lang w:val="ru-RU" w:eastAsia="en-GB"/>
          </w:rPr>
          <w:delText>Жилье и питание для персонала Исполнителя.</w:delText>
        </w:r>
      </w:del>
    </w:p>
    <w:p w14:paraId="2D621C31" w14:textId="6CA9D282" w:rsidR="009F2E50" w:rsidRPr="00C5022D" w:rsidDel="00C668E3" w:rsidRDefault="009F2E50" w:rsidP="009F2E50">
      <w:pPr>
        <w:numPr>
          <w:ilvl w:val="0"/>
          <w:numId w:val="42"/>
        </w:numPr>
        <w:tabs>
          <w:tab w:val="clear" w:pos="720"/>
          <w:tab w:val="clear" w:pos="1080"/>
          <w:tab w:val="left" w:pos="-612"/>
          <w:tab w:val="left" w:pos="0"/>
          <w:tab w:val="left" w:pos="108"/>
          <w:tab w:val="left" w:pos="426"/>
          <w:tab w:val="left" w:pos="2268"/>
          <w:tab w:val="left" w:pos="2988"/>
          <w:tab w:val="left" w:pos="3708"/>
          <w:tab w:val="left" w:pos="4428"/>
          <w:tab w:val="left" w:pos="5148"/>
          <w:tab w:val="left" w:pos="5868"/>
          <w:tab w:val="left" w:pos="6588"/>
          <w:tab w:val="left" w:pos="7308"/>
          <w:tab w:val="left" w:pos="8028"/>
          <w:tab w:val="left" w:pos="8748"/>
          <w:tab w:val="left" w:pos="9468"/>
          <w:tab w:val="left" w:pos="10188"/>
          <w:tab w:val="left" w:pos="10908"/>
          <w:tab w:val="left" w:pos="11628"/>
          <w:tab w:val="left" w:pos="12348"/>
          <w:tab w:val="left" w:pos="13068"/>
          <w:tab w:val="left" w:pos="13788"/>
          <w:tab w:val="left" w:pos="14508"/>
          <w:tab w:val="left" w:pos="15228"/>
          <w:tab w:val="left" w:pos="15948"/>
          <w:tab w:val="left" w:pos="16668"/>
          <w:tab w:val="left" w:pos="17388"/>
          <w:tab w:val="left" w:pos="18108"/>
          <w:tab w:val="left" w:pos="18828"/>
          <w:tab w:val="left" w:pos="19548"/>
        </w:tabs>
        <w:suppressAutoHyphens/>
        <w:spacing w:line="240" w:lineRule="auto"/>
        <w:ind w:left="0" w:right="-2" w:firstLine="0"/>
        <w:rPr>
          <w:del w:id="199" w:author="Азамат Абдыкани" w:date="2018-01-16T18:15:00Z"/>
          <w:rFonts w:ascii="Times New Roman" w:hAnsi="Times New Roman"/>
          <w:spacing w:val="-3"/>
          <w:sz w:val="24"/>
          <w:szCs w:val="24"/>
          <w:lang w:val="ru-RU" w:eastAsia="en-GB"/>
        </w:rPr>
      </w:pPr>
      <w:del w:id="200" w:author="Азамат Абдыкани" w:date="2018-01-16T18:15:00Z">
        <w:r w:rsidRPr="00C5022D" w:rsidDel="00C668E3">
          <w:rPr>
            <w:rFonts w:ascii="Times New Roman" w:hAnsi="Times New Roman"/>
            <w:spacing w:val="-3"/>
            <w:sz w:val="24"/>
            <w:szCs w:val="24"/>
            <w:lang w:val="ru-RU" w:eastAsia="en-GB"/>
          </w:rPr>
          <w:delText xml:space="preserve">Использование международной телефонной линии для связи с офисами и базами </w:delText>
        </w:r>
        <w:r w:rsidRPr="00C5022D" w:rsidDel="00C668E3">
          <w:rPr>
            <w:rFonts w:ascii="Times New Roman" w:hAnsi="Times New Roman"/>
            <w:spacing w:val="-3"/>
            <w:sz w:val="24"/>
            <w:szCs w:val="24"/>
            <w:lang w:val="kk-KZ" w:eastAsia="en-GB"/>
          </w:rPr>
          <w:delText>ИСПОЛНИТЕЛЯ</w:delText>
        </w:r>
        <w:r w:rsidRPr="00C5022D" w:rsidDel="00C668E3">
          <w:rPr>
            <w:rFonts w:ascii="Times New Roman" w:hAnsi="Times New Roman"/>
            <w:spacing w:val="-3"/>
            <w:sz w:val="24"/>
            <w:szCs w:val="24"/>
            <w:lang w:val="ru-RU" w:eastAsia="en-GB"/>
          </w:rPr>
          <w:delText>, в соответствии с договоренностью с Заказчиком</w:delText>
        </w:r>
      </w:del>
    </w:p>
    <w:p w14:paraId="27E04AC3" w14:textId="36753423" w:rsidR="009F2E50" w:rsidRPr="00C5022D" w:rsidDel="00C668E3" w:rsidRDefault="009F2E50" w:rsidP="009F2E50">
      <w:pPr>
        <w:numPr>
          <w:ilvl w:val="0"/>
          <w:numId w:val="42"/>
        </w:numPr>
        <w:tabs>
          <w:tab w:val="clear" w:pos="720"/>
          <w:tab w:val="clear" w:pos="1080"/>
          <w:tab w:val="left" w:pos="-612"/>
          <w:tab w:val="left" w:pos="0"/>
          <w:tab w:val="left" w:pos="108"/>
          <w:tab w:val="left" w:pos="426"/>
          <w:tab w:val="left" w:pos="2268"/>
          <w:tab w:val="left" w:pos="2988"/>
          <w:tab w:val="left" w:pos="3708"/>
          <w:tab w:val="left" w:pos="4428"/>
          <w:tab w:val="left" w:pos="5148"/>
          <w:tab w:val="left" w:pos="5868"/>
          <w:tab w:val="left" w:pos="6588"/>
          <w:tab w:val="left" w:pos="7308"/>
          <w:tab w:val="left" w:pos="8028"/>
          <w:tab w:val="left" w:pos="8748"/>
          <w:tab w:val="left" w:pos="9468"/>
          <w:tab w:val="left" w:pos="10188"/>
          <w:tab w:val="left" w:pos="10908"/>
          <w:tab w:val="left" w:pos="11628"/>
          <w:tab w:val="left" w:pos="12348"/>
          <w:tab w:val="left" w:pos="13068"/>
          <w:tab w:val="left" w:pos="13788"/>
          <w:tab w:val="left" w:pos="14508"/>
          <w:tab w:val="left" w:pos="15228"/>
          <w:tab w:val="left" w:pos="15948"/>
          <w:tab w:val="left" w:pos="16668"/>
          <w:tab w:val="left" w:pos="17388"/>
          <w:tab w:val="left" w:pos="18108"/>
          <w:tab w:val="left" w:pos="18828"/>
          <w:tab w:val="left" w:pos="19548"/>
        </w:tabs>
        <w:suppressAutoHyphens/>
        <w:spacing w:line="240" w:lineRule="auto"/>
        <w:ind w:left="0" w:right="-2" w:firstLine="0"/>
        <w:rPr>
          <w:del w:id="201" w:author="Азамат Абдыкани" w:date="2018-01-16T18:15:00Z"/>
          <w:rFonts w:ascii="Times New Roman" w:hAnsi="Times New Roman"/>
          <w:spacing w:val="-3"/>
          <w:sz w:val="24"/>
          <w:szCs w:val="24"/>
          <w:lang w:val="ru-RU" w:eastAsia="en-GB"/>
        </w:rPr>
      </w:pPr>
      <w:del w:id="202" w:author="Азамат Абдыкани" w:date="2018-01-16T18:15:00Z">
        <w:r w:rsidRPr="00C5022D" w:rsidDel="00C668E3">
          <w:rPr>
            <w:rFonts w:ascii="Times New Roman" w:hAnsi="Times New Roman"/>
            <w:spacing w:val="-3"/>
            <w:sz w:val="24"/>
            <w:szCs w:val="24"/>
            <w:lang w:val="ru-RU" w:eastAsia="en-GB"/>
          </w:rPr>
          <w:delText>Электричество, отопление, энергию, дизельное топливо и масла, сжатый воздух, пресную воду на буровой, буровая, кран или мачта, необходимые для выполнения Услуг Буровая, кран или мачта, необходимые для выполнения Услуг Подрядчиком;</w:delText>
        </w:r>
      </w:del>
    </w:p>
    <w:p w14:paraId="62A0DA57" w14:textId="3175D5E3" w:rsidR="009F2E50" w:rsidRPr="00C5022D" w:rsidDel="00C668E3" w:rsidRDefault="009F2E50" w:rsidP="009F2E50">
      <w:pPr>
        <w:numPr>
          <w:ilvl w:val="0"/>
          <w:numId w:val="42"/>
        </w:numPr>
        <w:tabs>
          <w:tab w:val="clear" w:pos="720"/>
          <w:tab w:val="clear" w:pos="1080"/>
          <w:tab w:val="left" w:pos="-612"/>
          <w:tab w:val="left" w:pos="0"/>
          <w:tab w:val="left" w:pos="108"/>
          <w:tab w:val="left" w:pos="426"/>
          <w:tab w:val="left" w:pos="2268"/>
          <w:tab w:val="left" w:pos="2988"/>
          <w:tab w:val="left" w:pos="3708"/>
          <w:tab w:val="left" w:pos="4428"/>
          <w:tab w:val="left" w:pos="5148"/>
          <w:tab w:val="left" w:pos="5868"/>
          <w:tab w:val="left" w:pos="6588"/>
          <w:tab w:val="left" w:pos="7308"/>
          <w:tab w:val="left" w:pos="8028"/>
          <w:tab w:val="left" w:pos="8748"/>
          <w:tab w:val="left" w:pos="9468"/>
          <w:tab w:val="left" w:pos="10188"/>
          <w:tab w:val="left" w:pos="10908"/>
          <w:tab w:val="left" w:pos="11628"/>
          <w:tab w:val="left" w:pos="12348"/>
          <w:tab w:val="left" w:pos="13068"/>
          <w:tab w:val="left" w:pos="13788"/>
          <w:tab w:val="left" w:pos="14508"/>
          <w:tab w:val="left" w:pos="15228"/>
          <w:tab w:val="left" w:pos="15948"/>
          <w:tab w:val="left" w:pos="16668"/>
          <w:tab w:val="left" w:pos="17388"/>
          <w:tab w:val="left" w:pos="18108"/>
          <w:tab w:val="left" w:pos="18828"/>
          <w:tab w:val="left" w:pos="19548"/>
        </w:tabs>
        <w:suppressAutoHyphens/>
        <w:spacing w:line="240" w:lineRule="auto"/>
        <w:ind w:left="0" w:right="-2" w:firstLine="0"/>
        <w:rPr>
          <w:del w:id="203" w:author="Азамат Абдыкани" w:date="2018-01-16T18:15:00Z"/>
          <w:rFonts w:ascii="Times New Roman" w:hAnsi="Times New Roman"/>
          <w:spacing w:val="-3"/>
          <w:sz w:val="24"/>
          <w:szCs w:val="24"/>
          <w:lang w:val="ru-RU" w:eastAsia="en-GB"/>
        </w:rPr>
      </w:pPr>
      <w:del w:id="204" w:author="Азамат Абдыкани" w:date="2018-01-16T18:15:00Z">
        <w:r w:rsidRPr="00C5022D" w:rsidDel="00C668E3">
          <w:rPr>
            <w:rFonts w:ascii="Times New Roman" w:hAnsi="Times New Roman"/>
            <w:spacing w:val="-3"/>
            <w:sz w:val="24"/>
            <w:szCs w:val="24"/>
            <w:lang w:val="ru-RU" w:eastAsia="en-GB"/>
          </w:rPr>
          <w:delText>Экстренная медицинская помощь и медицинская эвакуация.</w:delText>
        </w:r>
      </w:del>
    </w:p>
    <w:p w14:paraId="610032FF" w14:textId="109B277B" w:rsidR="00841173" w:rsidRPr="00C5022D" w:rsidDel="00C668E3" w:rsidRDefault="00841173" w:rsidP="009F2E50">
      <w:pPr>
        <w:numPr>
          <w:ilvl w:val="0"/>
          <w:numId w:val="42"/>
        </w:numPr>
        <w:tabs>
          <w:tab w:val="clear" w:pos="720"/>
          <w:tab w:val="clear" w:pos="1080"/>
          <w:tab w:val="left" w:pos="-612"/>
          <w:tab w:val="left" w:pos="0"/>
          <w:tab w:val="left" w:pos="108"/>
          <w:tab w:val="left" w:pos="426"/>
          <w:tab w:val="left" w:pos="2268"/>
          <w:tab w:val="left" w:pos="2988"/>
          <w:tab w:val="left" w:pos="3708"/>
          <w:tab w:val="left" w:pos="4428"/>
          <w:tab w:val="left" w:pos="5148"/>
          <w:tab w:val="left" w:pos="5868"/>
          <w:tab w:val="left" w:pos="6588"/>
          <w:tab w:val="left" w:pos="7308"/>
          <w:tab w:val="left" w:pos="8028"/>
          <w:tab w:val="left" w:pos="8748"/>
          <w:tab w:val="left" w:pos="9468"/>
          <w:tab w:val="left" w:pos="10188"/>
          <w:tab w:val="left" w:pos="10908"/>
          <w:tab w:val="left" w:pos="11628"/>
          <w:tab w:val="left" w:pos="12348"/>
          <w:tab w:val="left" w:pos="13068"/>
          <w:tab w:val="left" w:pos="13788"/>
          <w:tab w:val="left" w:pos="14508"/>
          <w:tab w:val="left" w:pos="15228"/>
          <w:tab w:val="left" w:pos="15948"/>
          <w:tab w:val="left" w:pos="16668"/>
          <w:tab w:val="left" w:pos="17388"/>
          <w:tab w:val="left" w:pos="18108"/>
          <w:tab w:val="left" w:pos="18828"/>
          <w:tab w:val="left" w:pos="19548"/>
        </w:tabs>
        <w:suppressAutoHyphens/>
        <w:spacing w:line="240" w:lineRule="auto"/>
        <w:ind w:left="0" w:right="-2" w:firstLine="0"/>
        <w:rPr>
          <w:del w:id="205" w:author="Азамат Абдыкани" w:date="2018-01-16T18:15:00Z"/>
          <w:rFonts w:ascii="Times New Roman" w:hAnsi="Times New Roman"/>
          <w:spacing w:val="-3"/>
          <w:sz w:val="24"/>
          <w:szCs w:val="24"/>
          <w:lang w:val="ru-RU" w:eastAsia="en-GB"/>
        </w:rPr>
      </w:pPr>
    </w:p>
    <w:p w14:paraId="4FE52657" w14:textId="2F28C7A5" w:rsidR="009F2E50" w:rsidRPr="00C5022D" w:rsidDel="00C668E3" w:rsidRDefault="009F2E50" w:rsidP="009F2E50">
      <w:pPr>
        <w:tabs>
          <w:tab w:val="left" w:pos="-612"/>
          <w:tab w:val="left" w:pos="0"/>
          <w:tab w:val="left" w:pos="108"/>
          <w:tab w:val="left" w:pos="426"/>
          <w:tab w:val="left" w:pos="2268"/>
          <w:tab w:val="left" w:pos="2988"/>
          <w:tab w:val="left" w:pos="3708"/>
          <w:tab w:val="left" w:pos="4428"/>
          <w:tab w:val="left" w:pos="5148"/>
          <w:tab w:val="left" w:pos="5868"/>
          <w:tab w:val="left" w:pos="6588"/>
          <w:tab w:val="left" w:pos="7308"/>
          <w:tab w:val="left" w:pos="8028"/>
          <w:tab w:val="left" w:pos="8748"/>
          <w:tab w:val="left" w:pos="9468"/>
          <w:tab w:val="left" w:pos="10188"/>
          <w:tab w:val="left" w:pos="10908"/>
          <w:tab w:val="left" w:pos="11628"/>
          <w:tab w:val="left" w:pos="12348"/>
          <w:tab w:val="left" w:pos="13068"/>
          <w:tab w:val="left" w:pos="13788"/>
          <w:tab w:val="left" w:pos="14508"/>
          <w:tab w:val="left" w:pos="15228"/>
          <w:tab w:val="left" w:pos="15948"/>
          <w:tab w:val="left" w:pos="16668"/>
          <w:tab w:val="left" w:pos="17388"/>
          <w:tab w:val="left" w:pos="18108"/>
          <w:tab w:val="left" w:pos="18828"/>
          <w:tab w:val="left" w:pos="19548"/>
        </w:tabs>
        <w:suppressAutoHyphens/>
        <w:ind w:right="-2"/>
        <w:outlineLvl w:val="0"/>
        <w:rPr>
          <w:del w:id="206" w:author="Азамат Абдыкани" w:date="2018-01-16T18:15:00Z"/>
          <w:rFonts w:ascii="Times New Roman" w:hAnsi="Times New Roman"/>
          <w:b/>
          <w:spacing w:val="-3"/>
          <w:sz w:val="24"/>
          <w:szCs w:val="24"/>
          <w:lang w:val="ru-RU" w:eastAsia="en-GB"/>
        </w:rPr>
      </w:pPr>
      <w:del w:id="207" w:author="Азамат Абдыкани" w:date="2018-01-16T18:15:00Z">
        <w:r w:rsidRPr="00C5022D" w:rsidDel="00C668E3">
          <w:rPr>
            <w:rFonts w:ascii="Times New Roman" w:hAnsi="Times New Roman"/>
            <w:b/>
            <w:spacing w:val="-3"/>
            <w:sz w:val="24"/>
            <w:szCs w:val="24"/>
            <w:lang w:val="ru-RU" w:eastAsia="en-GB"/>
          </w:rPr>
          <w:delText>Оборудование, материалы и услуги, предоставляемые Исполнителем.</w:delText>
        </w:r>
      </w:del>
    </w:p>
    <w:p w14:paraId="24FCBAF6" w14:textId="258FBBF8" w:rsidR="009F2E50" w:rsidRPr="00C5022D" w:rsidDel="00C668E3" w:rsidRDefault="009F2E50" w:rsidP="009F2E50">
      <w:pPr>
        <w:numPr>
          <w:ilvl w:val="0"/>
          <w:numId w:val="43"/>
        </w:numPr>
        <w:tabs>
          <w:tab w:val="clear" w:pos="720"/>
          <w:tab w:val="clear" w:pos="1080"/>
          <w:tab w:val="left" w:pos="-612"/>
          <w:tab w:val="left" w:pos="0"/>
          <w:tab w:val="left" w:pos="108"/>
          <w:tab w:val="left" w:pos="426"/>
          <w:tab w:val="left" w:pos="2268"/>
          <w:tab w:val="left" w:pos="2988"/>
          <w:tab w:val="left" w:pos="3708"/>
          <w:tab w:val="left" w:pos="4428"/>
          <w:tab w:val="left" w:pos="5148"/>
          <w:tab w:val="left" w:pos="5868"/>
          <w:tab w:val="left" w:pos="6588"/>
          <w:tab w:val="left" w:pos="7308"/>
          <w:tab w:val="left" w:pos="8028"/>
          <w:tab w:val="left" w:pos="8748"/>
          <w:tab w:val="left" w:pos="9468"/>
          <w:tab w:val="left" w:pos="10188"/>
          <w:tab w:val="left" w:pos="10908"/>
          <w:tab w:val="left" w:pos="11628"/>
          <w:tab w:val="left" w:pos="12348"/>
          <w:tab w:val="left" w:pos="13068"/>
          <w:tab w:val="left" w:pos="13788"/>
          <w:tab w:val="left" w:pos="14508"/>
          <w:tab w:val="left" w:pos="15228"/>
          <w:tab w:val="left" w:pos="15948"/>
          <w:tab w:val="left" w:pos="16668"/>
          <w:tab w:val="left" w:pos="17388"/>
          <w:tab w:val="left" w:pos="18108"/>
          <w:tab w:val="left" w:pos="18828"/>
          <w:tab w:val="left" w:pos="19548"/>
        </w:tabs>
        <w:suppressAutoHyphens/>
        <w:spacing w:line="240" w:lineRule="auto"/>
        <w:ind w:left="0" w:right="-2" w:firstLine="0"/>
        <w:rPr>
          <w:del w:id="208" w:author="Азамат Абдыкани" w:date="2018-01-16T18:15:00Z"/>
          <w:rFonts w:ascii="Times New Roman" w:hAnsi="Times New Roman"/>
          <w:spacing w:val="-3"/>
          <w:sz w:val="24"/>
          <w:szCs w:val="24"/>
          <w:lang w:val="ru-RU" w:eastAsia="en-GB"/>
        </w:rPr>
      </w:pPr>
      <w:del w:id="209" w:author="Азамат Абдыкани" w:date="2018-01-16T18:15:00Z">
        <w:r w:rsidRPr="00C5022D" w:rsidDel="00C668E3">
          <w:rPr>
            <w:rFonts w:ascii="Times New Roman" w:hAnsi="Times New Roman"/>
            <w:spacing w:val="-3"/>
            <w:sz w:val="24"/>
            <w:szCs w:val="24"/>
            <w:lang w:val="ru-RU" w:eastAsia="en-GB"/>
          </w:rPr>
          <w:delText>Оборудование в соответствии со Статьями приведенными ниже.</w:delText>
        </w:r>
      </w:del>
    </w:p>
    <w:p w14:paraId="0E9D43AA" w14:textId="06BCA343" w:rsidR="009F2E50" w:rsidRPr="00C5022D" w:rsidDel="00C668E3" w:rsidRDefault="009F2E50" w:rsidP="009F2E50">
      <w:pPr>
        <w:numPr>
          <w:ilvl w:val="0"/>
          <w:numId w:val="43"/>
        </w:numPr>
        <w:tabs>
          <w:tab w:val="clear" w:pos="720"/>
          <w:tab w:val="clear" w:pos="1080"/>
          <w:tab w:val="left" w:pos="-612"/>
          <w:tab w:val="left" w:pos="0"/>
          <w:tab w:val="left" w:pos="108"/>
          <w:tab w:val="left" w:pos="426"/>
          <w:tab w:val="left" w:pos="2268"/>
          <w:tab w:val="left" w:pos="2988"/>
          <w:tab w:val="left" w:pos="3708"/>
          <w:tab w:val="left" w:pos="4428"/>
          <w:tab w:val="left" w:pos="5148"/>
          <w:tab w:val="left" w:pos="5868"/>
          <w:tab w:val="left" w:pos="6588"/>
          <w:tab w:val="left" w:pos="7308"/>
          <w:tab w:val="left" w:pos="8028"/>
          <w:tab w:val="left" w:pos="8748"/>
          <w:tab w:val="left" w:pos="9468"/>
          <w:tab w:val="left" w:pos="10188"/>
          <w:tab w:val="left" w:pos="10908"/>
          <w:tab w:val="left" w:pos="11628"/>
          <w:tab w:val="left" w:pos="12348"/>
          <w:tab w:val="left" w:pos="13068"/>
          <w:tab w:val="left" w:pos="13788"/>
          <w:tab w:val="left" w:pos="14508"/>
          <w:tab w:val="left" w:pos="15228"/>
          <w:tab w:val="left" w:pos="15948"/>
          <w:tab w:val="left" w:pos="16668"/>
          <w:tab w:val="left" w:pos="17388"/>
          <w:tab w:val="left" w:pos="18108"/>
          <w:tab w:val="left" w:pos="18828"/>
          <w:tab w:val="left" w:pos="19548"/>
        </w:tabs>
        <w:suppressAutoHyphens/>
        <w:spacing w:line="240" w:lineRule="auto"/>
        <w:ind w:left="0" w:right="-2" w:firstLine="0"/>
        <w:rPr>
          <w:del w:id="210" w:author="Азамат Абдыкани" w:date="2018-01-16T18:15:00Z"/>
          <w:rFonts w:ascii="Times New Roman" w:hAnsi="Times New Roman"/>
          <w:spacing w:val="-3"/>
          <w:sz w:val="24"/>
          <w:szCs w:val="24"/>
          <w:lang w:val="ru-RU" w:eastAsia="en-GB"/>
        </w:rPr>
      </w:pPr>
      <w:del w:id="211" w:author="Азамат Абдыкани" w:date="2018-01-16T18:15:00Z">
        <w:r w:rsidRPr="00C5022D" w:rsidDel="00C668E3">
          <w:rPr>
            <w:rFonts w:ascii="Times New Roman" w:hAnsi="Times New Roman"/>
            <w:spacing w:val="-3"/>
            <w:sz w:val="24"/>
            <w:szCs w:val="24"/>
            <w:lang w:val="ru-RU" w:eastAsia="en-GB"/>
          </w:rPr>
          <w:delText>Персонал в соответствии со Статьями приведенными ниже.</w:delText>
        </w:r>
      </w:del>
    </w:p>
    <w:p w14:paraId="4239917F" w14:textId="74AA60CE" w:rsidR="009F2E50" w:rsidRPr="00C5022D" w:rsidDel="00C668E3" w:rsidRDefault="009F2E50" w:rsidP="009F2E50">
      <w:pPr>
        <w:numPr>
          <w:ilvl w:val="0"/>
          <w:numId w:val="43"/>
        </w:numPr>
        <w:tabs>
          <w:tab w:val="clear" w:pos="720"/>
          <w:tab w:val="clear" w:pos="1080"/>
          <w:tab w:val="left" w:pos="-612"/>
          <w:tab w:val="left" w:pos="0"/>
          <w:tab w:val="left" w:pos="108"/>
          <w:tab w:val="left" w:pos="426"/>
          <w:tab w:val="left" w:pos="2268"/>
          <w:tab w:val="left" w:pos="2988"/>
          <w:tab w:val="left" w:pos="3708"/>
          <w:tab w:val="left" w:pos="4428"/>
          <w:tab w:val="left" w:pos="5148"/>
          <w:tab w:val="left" w:pos="5868"/>
          <w:tab w:val="left" w:pos="6588"/>
          <w:tab w:val="left" w:pos="7308"/>
          <w:tab w:val="left" w:pos="8028"/>
          <w:tab w:val="left" w:pos="8748"/>
          <w:tab w:val="left" w:pos="9468"/>
          <w:tab w:val="left" w:pos="10188"/>
          <w:tab w:val="left" w:pos="10908"/>
          <w:tab w:val="left" w:pos="11628"/>
          <w:tab w:val="left" w:pos="12348"/>
          <w:tab w:val="left" w:pos="13068"/>
          <w:tab w:val="left" w:pos="13788"/>
          <w:tab w:val="left" w:pos="14508"/>
          <w:tab w:val="left" w:pos="15228"/>
          <w:tab w:val="left" w:pos="15948"/>
          <w:tab w:val="left" w:pos="16668"/>
          <w:tab w:val="left" w:pos="17388"/>
          <w:tab w:val="left" w:pos="18108"/>
          <w:tab w:val="left" w:pos="18828"/>
          <w:tab w:val="left" w:pos="19548"/>
        </w:tabs>
        <w:suppressAutoHyphens/>
        <w:spacing w:line="240" w:lineRule="auto"/>
        <w:ind w:left="0" w:right="-2" w:firstLine="0"/>
        <w:rPr>
          <w:del w:id="212" w:author="Азамат Абдыкани" w:date="2018-01-16T18:15:00Z"/>
          <w:rFonts w:ascii="Times New Roman" w:hAnsi="Times New Roman"/>
          <w:spacing w:val="-3"/>
          <w:sz w:val="24"/>
          <w:szCs w:val="24"/>
          <w:lang w:val="ru-RU" w:eastAsia="en-GB"/>
        </w:rPr>
      </w:pPr>
      <w:del w:id="213" w:author="Азамат Абдыкани" w:date="2018-01-16T18:15:00Z">
        <w:r w:rsidRPr="00C5022D" w:rsidDel="00C668E3">
          <w:rPr>
            <w:rFonts w:ascii="Times New Roman" w:hAnsi="Times New Roman"/>
            <w:spacing w:val="-3"/>
            <w:sz w:val="24"/>
            <w:szCs w:val="24"/>
            <w:lang w:val="ru-RU" w:eastAsia="en-GB"/>
          </w:rPr>
          <w:delText xml:space="preserve">Защитная одежда и СИЗ для персонала ИСПОЛНИТЕЛЯ в соответствии с </w:delText>
        </w:r>
        <w:r w:rsidRPr="00C5022D" w:rsidDel="00C668E3">
          <w:rPr>
            <w:rFonts w:ascii="Times New Roman" w:hAnsi="Times New Roman"/>
            <w:spacing w:val="-3"/>
            <w:sz w:val="24"/>
            <w:szCs w:val="24"/>
            <w:lang w:val="ru-RU"/>
          </w:rPr>
          <w:delText>передовой нефтепромысловой практикой</w:delText>
        </w:r>
        <w:r w:rsidRPr="00C5022D" w:rsidDel="00C668E3">
          <w:rPr>
            <w:rFonts w:ascii="Times New Roman" w:hAnsi="Times New Roman"/>
            <w:spacing w:val="-3"/>
            <w:sz w:val="24"/>
            <w:szCs w:val="24"/>
            <w:lang w:val="ru-RU" w:eastAsia="en-GB"/>
          </w:rPr>
          <w:delText>.</w:delText>
        </w:r>
      </w:del>
    </w:p>
    <w:p w14:paraId="358F8C94" w14:textId="45924842" w:rsidR="009F2E50" w:rsidRPr="00C5022D" w:rsidDel="00C668E3" w:rsidRDefault="009F2E50" w:rsidP="009F2E50">
      <w:pPr>
        <w:numPr>
          <w:ilvl w:val="0"/>
          <w:numId w:val="43"/>
        </w:numPr>
        <w:tabs>
          <w:tab w:val="clear" w:pos="720"/>
          <w:tab w:val="clear" w:pos="1080"/>
          <w:tab w:val="left" w:pos="-612"/>
          <w:tab w:val="left" w:pos="0"/>
          <w:tab w:val="left" w:pos="108"/>
          <w:tab w:val="left" w:pos="426"/>
          <w:tab w:val="left" w:pos="2268"/>
          <w:tab w:val="left" w:pos="2988"/>
          <w:tab w:val="left" w:pos="3708"/>
          <w:tab w:val="left" w:pos="4428"/>
          <w:tab w:val="left" w:pos="5148"/>
          <w:tab w:val="left" w:pos="5868"/>
          <w:tab w:val="left" w:pos="6588"/>
          <w:tab w:val="left" w:pos="7308"/>
          <w:tab w:val="left" w:pos="8028"/>
          <w:tab w:val="left" w:pos="8748"/>
          <w:tab w:val="left" w:pos="9468"/>
          <w:tab w:val="left" w:pos="10188"/>
          <w:tab w:val="left" w:pos="10908"/>
          <w:tab w:val="left" w:pos="11628"/>
          <w:tab w:val="left" w:pos="12348"/>
          <w:tab w:val="left" w:pos="13068"/>
          <w:tab w:val="left" w:pos="13788"/>
          <w:tab w:val="left" w:pos="14508"/>
          <w:tab w:val="left" w:pos="15228"/>
          <w:tab w:val="left" w:pos="15948"/>
          <w:tab w:val="left" w:pos="16668"/>
          <w:tab w:val="left" w:pos="17388"/>
          <w:tab w:val="left" w:pos="18108"/>
          <w:tab w:val="left" w:pos="18828"/>
          <w:tab w:val="left" w:pos="19548"/>
        </w:tabs>
        <w:suppressAutoHyphens/>
        <w:spacing w:line="240" w:lineRule="auto"/>
        <w:ind w:left="0" w:right="-2" w:firstLine="0"/>
        <w:rPr>
          <w:del w:id="214" w:author="Азамат Абдыкани" w:date="2018-01-16T18:15:00Z"/>
          <w:rFonts w:ascii="Times New Roman" w:hAnsi="Times New Roman"/>
          <w:spacing w:val="-3"/>
          <w:sz w:val="24"/>
          <w:szCs w:val="24"/>
          <w:lang w:val="ru-RU" w:eastAsia="en-GB"/>
        </w:rPr>
      </w:pPr>
      <w:del w:id="215" w:author="Азамат Абдыкани" w:date="2018-01-16T18:15:00Z">
        <w:r w:rsidRPr="00C5022D" w:rsidDel="00C668E3">
          <w:rPr>
            <w:rFonts w:ascii="Times New Roman" w:hAnsi="Times New Roman"/>
            <w:spacing w:val="-3"/>
            <w:sz w:val="24"/>
            <w:szCs w:val="24"/>
            <w:lang w:val="ru-RU" w:eastAsia="en-GB"/>
          </w:rPr>
          <w:delText>Техобслуживание и ремонт всего оборудования ИСПОЛНИТЕЛЯ и предоставление расходных материалов, запчастей и необходимых услуг для непрерывной эксплуатации оборудования ИСПОЛНИТЕЛЯ.</w:delText>
        </w:r>
      </w:del>
    </w:p>
    <w:p w14:paraId="5F10E2A1" w14:textId="2B793DD6" w:rsidR="009F2E50" w:rsidRPr="00C5022D" w:rsidDel="00C668E3" w:rsidRDefault="009F2E50" w:rsidP="009F2E50">
      <w:pPr>
        <w:numPr>
          <w:ilvl w:val="0"/>
          <w:numId w:val="43"/>
        </w:numPr>
        <w:tabs>
          <w:tab w:val="clear" w:pos="720"/>
          <w:tab w:val="clear" w:pos="1080"/>
          <w:tab w:val="left" w:pos="-612"/>
          <w:tab w:val="left" w:pos="0"/>
          <w:tab w:val="left" w:pos="108"/>
          <w:tab w:val="left" w:pos="426"/>
          <w:tab w:val="left" w:pos="2268"/>
          <w:tab w:val="left" w:pos="2988"/>
          <w:tab w:val="left" w:pos="3708"/>
          <w:tab w:val="left" w:pos="4428"/>
          <w:tab w:val="left" w:pos="5148"/>
          <w:tab w:val="left" w:pos="5868"/>
          <w:tab w:val="left" w:pos="6588"/>
          <w:tab w:val="left" w:pos="7308"/>
          <w:tab w:val="left" w:pos="8028"/>
          <w:tab w:val="left" w:pos="8748"/>
          <w:tab w:val="left" w:pos="9468"/>
          <w:tab w:val="left" w:pos="10188"/>
          <w:tab w:val="left" w:pos="10908"/>
          <w:tab w:val="left" w:pos="11628"/>
          <w:tab w:val="left" w:pos="12348"/>
          <w:tab w:val="left" w:pos="13068"/>
          <w:tab w:val="left" w:pos="13788"/>
          <w:tab w:val="left" w:pos="14508"/>
          <w:tab w:val="left" w:pos="15228"/>
          <w:tab w:val="left" w:pos="15948"/>
          <w:tab w:val="left" w:pos="16668"/>
          <w:tab w:val="left" w:pos="17388"/>
          <w:tab w:val="left" w:pos="18108"/>
          <w:tab w:val="left" w:pos="18828"/>
          <w:tab w:val="left" w:pos="19548"/>
        </w:tabs>
        <w:suppressAutoHyphens/>
        <w:spacing w:line="240" w:lineRule="auto"/>
        <w:ind w:left="0" w:right="-2" w:firstLine="0"/>
        <w:rPr>
          <w:del w:id="216" w:author="Азамат Абдыкани" w:date="2018-01-16T18:15:00Z"/>
          <w:rFonts w:ascii="Times New Roman" w:hAnsi="Times New Roman"/>
          <w:spacing w:val="-3"/>
          <w:sz w:val="24"/>
          <w:szCs w:val="24"/>
          <w:lang w:val="ru-RU" w:eastAsia="en-GB"/>
        </w:rPr>
      </w:pPr>
      <w:del w:id="217" w:author="Азамат Абдыкани" w:date="2018-01-16T18:15:00Z">
        <w:r w:rsidRPr="00C5022D" w:rsidDel="00C668E3">
          <w:rPr>
            <w:rFonts w:ascii="Times New Roman" w:hAnsi="Times New Roman"/>
            <w:spacing w:val="-3"/>
            <w:sz w:val="24"/>
            <w:szCs w:val="24"/>
            <w:lang w:val="ru-RU" w:eastAsia="en-GB"/>
          </w:rPr>
          <w:delText>Запчасти для всего оборудования ИСПОЛНИТЕЛЯ.</w:delText>
        </w:r>
      </w:del>
    </w:p>
    <w:p w14:paraId="25D324AA" w14:textId="4D09245E" w:rsidR="009F2E50" w:rsidRPr="00C5022D" w:rsidDel="00C668E3" w:rsidRDefault="009F2E50" w:rsidP="009F2E50">
      <w:pPr>
        <w:numPr>
          <w:ilvl w:val="0"/>
          <w:numId w:val="43"/>
        </w:numPr>
        <w:tabs>
          <w:tab w:val="clear" w:pos="720"/>
          <w:tab w:val="clear" w:pos="1080"/>
          <w:tab w:val="left" w:pos="-612"/>
          <w:tab w:val="left" w:pos="0"/>
          <w:tab w:val="left" w:pos="108"/>
          <w:tab w:val="left" w:pos="426"/>
          <w:tab w:val="left" w:pos="2268"/>
          <w:tab w:val="left" w:pos="2988"/>
          <w:tab w:val="left" w:pos="3708"/>
          <w:tab w:val="left" w:pos="4428"/>
          <w:tab w:val="left" w:pos="5148"/>
          <w:tab w:val="left" w:pos="5868"/>
          <w:tab w:val="left" w:pos="6588"/>
          <w:tab w:val="left" w:pos="7308"/>
          <w:tab w:val="left" w:pos="8028"/>
          <w:tab w:val="left" w:pos="8748"/>
          <w:tab w:val="left" w:pos="9468"/>
          <w:tab w:val="left" w:pos="10188"/>
          <w:tab w:val="left" w:pos="10908"/>
          <w:tab w:val="left" w:pos="11628"/>
          <w:tab w:val="left" w:pos="12348"/>
          <w:tab w:val="left" w:pos="13068"/>
          <w:tab w:val="left" w:pos="13788"/>
          <w:tab w:val="left" w:pos="14508"/>
          <w:tab w:val="left" w:pos="15228"/>
          <w:tab w:val="left" w:pos="15948"/>
          <w:tab w:val="left" w:pos="16668"/>
          <w:tab w:val="left" w:pos="17388"/>
          <w:tab w:val="left" w:pos="18108"/>
          <w:tab w:val="left" w:pos="18828"/>
          <w:tab w:val="left" w:pos="19548"/>
        </w:tabs>
        <w:suppressAutoHyphens/>
        <w:spacing w:line="240" w:lineRule="auto"/>
        <w:ind w:left="0" w:right="-2" w:firstLine="0"/>
        <w:rPr>
          <w:del w:id="218" w:author="Азамат Абдыкани" w:date="2018-01-16T18:15:00Z"/>
          <w:rFonts w:ascii="Times New Roman" w:hAnsi="Times New Roman"/>
          <w:spacing w:val="-3"/>
          <w:sz w:val="24"/>
          <w:szCs w:val="24"/>
          <w:lang w:eastAsia="en-GB"/>
        </w:rPr>
      </w:pPr>
      <w:del w:id="219" w:author="Азамат Абдыкани" w:date="2018-01-16T18:15:00Z">
        <w:r w:rsidRPr="00C5022D" w:rsidDel="00C668E3">
          <w:rPr>
            <w:rFonts w:ascii="Times New Roman" w:hAnsi="Times New Roman"/>
            <w:spacing w:val="-3"/>
            <w:sz w:val="24"/>
            <w:szCs w:val="24"/>
            <w:lang w:eastAsia="en-GB"/>
          </w:rPr>
          <w:delText>Мобилизация и демобилизация Станции.</w:delText>
        </w:r>
      </w:del>
    </w:p>
    <w:p w14:paraId="30324FFF" w14:textId="496D28C2" w:rsidR="009F2E50" w:rsidRPr="00C5022D" w:rsidDel="00C668E3" w:rsidRDefault="009F2E50" w:rsidP="009F2E50">
      <w:pPr>
        <w:numPr>
          <w:ilvl w:val="0"/>
          <w:numId w:val="43"/>
        </w:numPr>
        <w:tabs>
          <w:tab w:val="clear" w:pos="720"/>
          <w:tab w:val="clear" w:pos="1080"/>
          <w:tab w:val="left" w:pos="-612"/>
          <w:tab w:val="left" w:pos="0"/>
          <w:tab w:val="left" w:pos="108"/>
          <w:tab w:val="left" w:pos="426"/>
          <w:tab w:val="left" w:pos="2268"/>
          <w:tab w:val="left" w:pos="2988"/>
          <w:tab w:val="left" w:pos="3708"/>
          <w:tab w:val="left" w:pos="4428"/>
          <w:tab w:val="left" w:pos="5148"/>
          <w:tab w:val="left" w:pos="5868"/>
          <w:tab w:val="left" w:pos="6588"/>
          <w:tab w:val="left" w:pos="7308"/>
          <w:tab w:val="left" w:pos="8028"/>
          <w:tab w:val="left" w:pos="8748"/>
          <w:tab w:val="left" w:pos="9468"/>
          <w:tab w:val="left" w:pos="10188"/>
          <w:tab w:val="left" w:pos="10908"/>
          <w:tab w:val="left" w:pos="11628"/>
          <w:tab w:val="left" w:pos="12348"/>
          <w:tab w:val="left" w:pos="13068"/>
          <w:tab w:val="left" w:pos="13788"/>
          <w:tab w:val="left" w:pos="14508"/>
          <w:tab w:val="left" w:pos="15228"/>
          <w:tab w:val="left" w:pos="15948"/>
          <w:tab w:val="left" w:pos="16668"/>
          <w:tab w:val="left" w:pos="17388"/>
          <w:tab w:val="left" w:pos="18108"/>
          <w:tab w:val="left" w:pos="18828"/>
          <w:tab w:val="left" w:pos="19548"/>
        </w:tabs>
        <w:suppressAutoHyphens/>
        <w:spacing w:line="240" w:lineRule="auto"/>
        <w:ind w:left="0" w:right="-2" w:firstLine="0"/>
        <w:rPr>
          <w:del w:id="220" w:author="Азамат Абдыкани" w:date="2018-01-16T18:15:00Z"/>
          <w:rFonts w:ascii="Times New Roman" w:hAnsi="Times New Roman"/>
          <w:spacing w:val="-3"/>
          <w:sz w:val="24"/>
          <w:szCs w:val="24"/>
          <w:lang w:val="ru-RU" w:eastAsia="en-GB"/>
        </w:rPr>
      </w:pPr>
      <w:del w:id="221" w:author="Азамат Абдыкани" w:date="2018-01-16T18:15:00Z">
        <w:r w:rsidRPr="00C5022D" w:rsidDel="00C668E3">
          <w:rPr>
            <w:rFonts w:ascii="Times New Roman" w:hAnsi="Times New Roman"/>
            <w:spacing w:val="-3"/>
            <w:sz w:val="24"/>
            <w:szCs w:val="24"/>
            <w:lang w:val="ru-RU" w:eastAsia="en-GB"/>
          </w:rPr>
          <w:delText>Все медицинские услуги для персонала ИСПОЛНИТЕЛЯ</w:delText>
        </w:r>
        <w:r w:rsidR="00841173" w:rsidRPr="00C5022D" w:rsidDel="00C668E3">
          <w:rPr>
            <w:rFonts w:ascii="Times New Roman" w:hAnsi="Times New Roman"/>
            <w:spacing w:val="-3"/>
            <w:sz w:val="24"/>
            <w:szCs w:val="24"/>
            <w:lang w:val="ru-RU" w:eastAsia="en-GB"/>
          </w:rPr>
          <w:delText xml:space="preserve"> за пределами ПБУ. </w:delText>
        </w:r>
      </w:del>
    </w:p>
    <w:p w14:paraId="1533B2FF" w14:textId="7BC17536" w:rsidR="009F2E50" w:rsidRPr="00C5022D" w:rsidDel="00C668E3" w:rsidRDefault="009F2E50" w:rsidP="009F2E50">
      <w:pPr>
        <w:pStyle w:val="ac"/>
        <w:ind w:right="-2"/>
        <w:rPr>
          <w:del w:id="222" w:author="Азамат Абдыкани" w:date="2018-01-16T18:15:00Z"/>
          <w:rFonts w:ascii="Times New Roman" w:hAnsi="Times New Roman"/>
          <w:spacing w:val="-3"/>
          <w:sz w:val="24"/>
          <w:szCs w:val="24"/>
          <w:lang w:val="ru-RU"/>
        </w:rPr>
      </w:pPr>
    </w:p>
    <w:p w14:paraId="381518DF" w14:textId="47BA978C" w:rsidR="004B3F02" w:rsidRPr="00C5022D" w:rsidDel="00C668E3" w:rsidRDefault="004B3F02" w:rsidP="009F2E50">
      <w:pPr>
        <w:pStyle w:val="ac"/>
        <w:ind w:right="-2"/>
        <w:rPr>
          <w:del w:id="223" w:author="Азамат Абдыкани" w:date="2018-01-16T18:15:00Z"/>
          <w:rFonts w:ascii="Times New Roman" w:hAnsi="Times New Roman"/>
          <w:b/>
          <w:bCs/>
          <w:spacing w:val="-6"/>
          <w:sz w:val="24"/>
          <w:szCs w:val="24"/>
          <w:lang w:val="ru-RU"/>
        </w:rPr>
        <w:sectPr w:rsidR="004B3F02" w:rsidRPr="00C5022D" w:rsidDel="00C668E3" w:rsidSect="003363AE">
          <w:pgSz w:w="11906" w:h="16838"/>
          <w:pgMar w:top="567" w:right="851" w:bottom="1134" w:left="1276" w:header="709" w:footer="709" w:gutter="0"/>
          <w:cols w:space="720"/>
        </w:sectPr>
      </w:pPr>
    </w:p>
    <w:p w14:paraId="7B668D71" w14:textId="3C88E4BF" w:rsidR="009F2E50" w:rsidRPr="00C5022D" w:rsidDel="00C668E3" w:rsidRDefault="009F2E50" w:rsidP="009F2E50">
      <w:pPr>
        <w:pStyle w:val="ac"/>
        <w:ind w:right="-2"/>
        <w:rPr>
          <w:del w:id="224" w:author="Азамат Абдыкани" w:date="2018-01-16T18:15:00Z"/>
          <w:rFonts w:ascii="Times New Roman" w:hAnsi="Times New Roman"/>
          <w:b/>
          <w:bCs/>
          <w:sz w:val="24"/>
          <w:szCs w:val="24"/>
          <w:lang w:val="ru-RU"/>
        </w:rPr>
      </w:pPr>
      <w:del w:id="225" w:author="Азамат Абдыкани" w:date="2018-01-16T18:15:00Z">
        <w:r w:rsidRPr="00C5022D" w:rsidDel="00C668E3">
          <w:rPr>
            <w:rFonts w:ascii="Times New Roman" w:hAnsi="Times New Roman"/>
            <w:b/>
            <w:bCs/>
            <w:spacing w:val="-6"/>
            <w:sz w:val="24"/>
            <w:szCs w:val="24"/>
            <w:lang w:val="ru-RU"/>
          </w:rPr>
          <w:delText xml:space="preserve">ЧАСТЬ </w:delText>
        </w:r>
        <w:r w:rsidRPr="00C5022D" w:rsidDel="00C668E3">
          <w:rPr>
            <w:rFonts w:ascii="Times New Roman" w:hAnsi="Times New Roman"/>
            <w:b/>
            <w:bCs/>
            <w:spacing w:val="-6"/>
            <w:sz w:val="24"/>
            <w:szCs w:val="24"/>
          </w:rPr>
          <w:delText>III</w:delText>
        </w:r>
        <w:r w:rsidRPr="00C5022D" w:rsidDel="00C668E3">
          <w:rPr>
            <w:rFonts w:ascii="Times New Roman" w:hAnsi="Times New Roman"/>
            <w:b/>
            <w:bCs/>
            <w:spacing w:val="-6"/>
            <w:sz w:val="24"/>
            <w:szCs w:val="24"/>
            <w:lang w:val="ru-RU"/>
          </w:rPr>
          <w:delText>. ОРИЕНТИРОВОЧНЫЙ ОБЪЕМ РАБОТ</w:delText>
        </w:r>
      </w:del>
    </w:p>
    <w:p w14:paraId="284D19B8" w14:textId="5686893F" w:rsidR="009F2E50" w:rsidRPr="00C5022D" w:rsidDel="00C668E3" w:rsidRDefault="009F2E50" w:rsidP="009F2E50">
      <w:pPr>
        <w:ind w:left="720" w:right="-2"/>
        <w:rPr>
          <w:del w:id="226" w:author="Азамат Абдыкани" w:date="2018-01-16T18:15:00Z"/>
          <w:rFonts w:ascii="Times New Roman" w:hAnsi="Times New Roman"/>
          <w:sz w:val="24"/>
          <w:szCs w:val="24"/>
          <w:lang w:val="ru-RU"/>
        </w:rPr>
      </w:pPr>
      <w:del w:id="227" w:author="Азамат Абдыкани" w:date="2018-01-16T18:15:00Z">
        <w:r w:rsidRPr="00C5022D" w:rsidDel="00C668E3">
          <w:rPr>
            <w:rFonts w:ascii="Times New Roman" w:hAnsi="Times New Roman"/>
            <w:b/>
            <w:sz w:val="24"/>
            <w:szCs w:val="24"/>
            <w:lang w:val="ru-RU"/>
          </w:rPr>
          <w:delText>Виды, масштабы и интервалы ГИС</w:delText>
        </w:r>
      </w:del>
    </w:p>
    <w:p w14:paraId="30E07073" w14:textId="024C27C8" w:rsidR="009F2E50" w:rsidRPr="00C5022D" w:rsidDel="00C668E3" w:rsidRDefault="009F2E50" w:rsidP="009F2E50">
      <w:pPr>
        <w:rPr>
          <w:del w:id="228" w:author="Азамат Абдыкани" w:date="2018-01-16T18:15:00Z"/>
          <w:rFonts w:ascii="Times New Roman" w:hAnsi="Times New Roman"/>
          <w:sz w:val="24"/>
          <w:szCs w:val="24"/>
          <w:lang w:val="ru-RU"/>
        </w:rPr>
      </w:pPr>
    </w:p>
    <w:p w14:paraId="2D46C5FE" w14:textId="3221814C" w:rsidR="009F2E50" w:rsidRPr="00C5022D" w:rsidDel="00C668E3" w:rsidRDefault="009F2E50" w:rsidP="009F2E50">
      <w:pPr>
        <w:pStyle w:val="afff2"/>
        <w:ind w:right="-2"/>
        <w:rPr>
          <w:del w:id="229" w:author="Азамат Абдыкани" w:date="2018-01-16T18:15:00Z"/>
        </w:rPr>
      </w:pPr>
      <w:del w:id="230" w:author="Азамат Абдыкани" w:date="2018-01-16T18:15:00Z">
        <w:r w:rsidRPr="00C5022D" w:rsidDel="00C668E3">
          <w:delText xml:space="preserve">Геофизические исследования скважины </w:delText>
        </w:r>
        <w:r w:rsidRPr="00C5022D" w:rsidDel="00C668E3">
          <w:rPr>
            <w:lang w:val="en-US"/>
          </w:rPr>
          <w:delText>ZT-</w:delText>
        </w:r>
        <w:r w:rsidR="00DB2B43" w:rsidRPr="00C5022D" w:rsidDel="00C668E3">
          <w:delText>2</w:delText>
        </w:r>
      </w:del>
    </w:p>
    <w:tbl>
      <w:tblPr>
        <w:tblW w:w="4543" w:type="pct"/>
        <w:jc w:val="center"/>
        <w:tblLayout w:type="fixed"/>
        <w:tblLook w:val="04A0" w:firstRow="1" w:lastRow="0" w:firstColumn="1" w:lastColumn="0" w:noHBand="0" w:noVBand="1"/>
      </w:tblPr>
      <w:tblGrid>
        <w:gridCol w:w="6024"/>
        <w:gridCol w:w="1451"/>
        <w:gridCol w:w="1162"/>
        <w:gridCol w:w="1127"/>
        <w:gridCol w:w="3976"/>
      </w:tblGrid>
      <w:tr w:rsidR="004B3F02" w:rsidRPr="00C5022D" w:rsidDel="00C668E3" w14:paraId="5CAA18B3" w14:textId="74BAC671" w:rsidTr="00E21223">
        <w:trPr>
          <w:trHeight w:val="247"/>
          <w:jc w:val="center"/>
          <w:del w:id="231" w:author="Азамат Абдыкани" w:date="2018-01-16T18:15:00Z"/>
        </w:trPr>
        <w:tc>
          <w:tcPr>
            <w:tcW w:w="6024" w:type="dxa"/>
            <w:vMerge w:val="restart"/>
            <w:tcBorders>
              <w:top w:val="single" w:sz="8" w:space="0" w:color="auto"/>
              <w:left w:val="single" w:sz="8" w:space="0" w:color="auto"/>
              <w:bottom w:val="nil"/>
              <w:right w:val="single" w:sz="8" w:space="0" w:color="auto"/>
            </w:tcBorders>
            <w:noWrap/>
            <w:vAlign w:val="center"/>
            <w:hideMark/>
          </w:tcPr>
          <w:p w14:paraId="0F266F6D" w14:textId="5F32D13D" w:rsidR="004B3F02" w:rsidRPr="00C5022D" w:rsidDel="00C668E3" w:rsidRDefault="004B3F02" w:rsidP="009F2E50">
            <w:pPr>
              <w:spacing w:before="20" w:after="20"/>
              <w:ind w:left="-57" w:right="-2"/>
              <w:jc w:val="center"/>
              <w:rPr>
                <w:del w:id="232" w:author="Азамат Абдыкани" w:date="2018-01-16T18:15:00Z"/>
                <w:rFonts w:ascii="Times New Roman" w:hAnsi="Times New Roman"/>
                <w:b/>
                <w:sz w:val="24"/>
                <w:szCs w:val="24"/>
              </w:rPr>
            </w:pPr>
            <w:del w:id="233" w:author="Азамат Абдыкани" w:date="2018-01-16T18:15:00Z">
              <w:r w:rsidRPr="00C5022D" w:rsidDel="00C668E3">
                <w:rPr>
                  <w:rFonts w:ascii="Times New Roman" w:hAnsi="Times New Roman"/>
                  <w:b/>
                  <w:sz w:val="24"/>
                  <w:szCs w:val="24"/>
                </w:rPr>
                <w:delText>Наименование исследования</w:delText>
              </w:r>
            </w:del>
          </w:p>
        </w:tc>
        <w:tc>
          <w:tcPr>
            <w:tcW w:w="3740" w:type="dxa"/>
            <w:gridSpan w:val="3"/>
            <w:tcBorders>
              <w:top w:val="single" w:sz="8" w:space="0" w:color="auto"/>
              <w:left w:val="single" w:sz="8" w:space="0" w:color="auto"/>
              <w:bottom w:val="single" w:sz="8" w:space="0" w:color="000000"/>
              <w:right w:val="single" w:sz="4" w:space="0" w:color="auto"/>
            </w:tcBorders>
            <w:noWrap/>
            <w:vAlign w:val="center"/>
            <w:hideMark/>
          </w:tcPr>
          <w:p w14:paraId="508D6D62" w14:textId="69EDF9C7" w:rsidR="004B3F02" w:rsidRPr="00C5022D" w:rsidDel="00C668E3" w:rsidRDefault="004B3F02" w:rsidP="009F2E50">
            <w:pPr>
              <w:spacing w:before="20" w:after="20"/>
              <w:ind w:left="-57" w:right="-2"/>
              <w:jc w:val="center"/>
              <w:rPr>
                <w:del w:id="234" w:author="Азамат Абдыкани" w:date="2018-01-16T18:15:00Z"/>
                <w:rFonts w:ascii="Times New Roman" w:hAnsi="Times New Roman"/>
                <w:b/>
                <w:sz w:val="24"/>
                <w:szCs w:val="24"/>
              </w:rPr>
            </w:pPr>
            <w:del w:id="235" w:author="Азамат Абдыкани" w:date="2018-01-16T18:15:00Z">
              <w:r w:rsidRPr="00C5022D" w:rsidDel="00C668E3">
                <w:rPr>
                  <w:rFonts w:ascii="Times New Roman" w:hAnsi="Times New Roman"/>
                  <w:b/>
                  <w:sz w:val="24"/>
                  <w:szCs w:val="24"/>
                </w:rPr>
                <w:delText>Замеры производятся</w:delText>
              </w:r>
            </w:del>
          </w:p>
        </w:tc>
        <w:tc>
          <w:tcPr>
            <w:tcW w:w="3976" w:type="dxa"/>
            <w:vMerge w:val="restart"/>
            <w:tcBorders>
              <w:top w:val="single" w:sz="8" w:space="0" w:color="auto"/>
              <w:left w:val="single" w:sz="8" w:space="0" w:color="auto"/>
              <w:right w:val="single" w:sz="4" w:space="0" w:color="auto"/>
            </w:tcBorders>
          </w:tcPr>
          <w:p w14:paraId="6F643440" w14:textId="6D371202" w:rsidR="004B3F02" w:rsidRPr="00C5022D" w:rsidDel="00C668E3" w:rsidRDefault="004B3F02" w:rsidP="00E21223">
            <w:pPr>
              <w:spacing w:before="20" w:after="20"/>
              <w:rPr>
                <w:del w:id="236" w:author="Азамат Абдыкани" w:date="2018-01-16T18:15:00Z"/>
                <w:rFonts w:ascii="Times New Roman" w:hAnsi="Times New Roman"/>
                <w:b/>
                <w:sz w:val="24"/>
                <w:szCs w:val="24"/>
                <w:lang w:val="ru-RU"/>
              </w:rPr>
            </w:pPr>
            <w:del w:id="237" w:author="Азамат Абдыкани" w:date="2018-01-16T18:15:00Z">
              <w:r w:rsidRPr="00C5022D" w:rsidDel="00C668E3">
                <w:rPr>
                  <w:rFonts w:ascii="Times New Roman" w:hAnsi="Times New Roman"/>
                  <w:b/>
                  <w:sz w:val="24"/>
                  <w:szCs w:val="24"/>
                  <w:lang w:val="ru-RU"/>
                </w:rPr>
                <w:delText>Предложения Потенциального Поставщика</w:delText>
              </w:r>
            </w:del>
          </w:p>
        </w:tc>
      </w:tr>
      <w:tr w:rsidR="004B3F02" w:rsidRPr="00C5022D" w:rsidDel="00C668E3" w14:paraId="7C0885FB" w14:textId="3504FBDB" w:rsidTr="00E21223">
        <w:trPr>
          <w:trHeight w:val="23"/>
          <w:jc w:val="center"/>
          <w:del w:id="238" w:author="Азамат Абдыкани" w:date="2018-01-16T18:15:00Z"/>
        </w:trPr>
        <w:tc>
          <w:tcPr>
            <w:tcW w:w="6024" w:type="dxa"/>
            <w:vMerge/>
            <w:tcBorders>
              <w:top w:val="single" w:sz="8" w:space="0" w:color="auto"/>
              <w:left w:val="single" w:sz="8" w:space="0" w:color="auto"/>
              <w:bottom w:val="nil"/>
              <w:right w:val="single" w:sz="8" w:space="0" w:color="auto"/>
            </w:tcBorders>
            <w:vAlign w:val="center"/>
            <w:hideMark/>
          </w:tcPr>
          <w:p w14:paraId="04826B8A" w14:textId="3C5BD6A9" w:rsidR="004B3F02" w:rsidRPr="00C5022D" w:rsidDel="00C668E3" w:rsidRDefault="004B3F02" w:rsidP="009F2E50">
            <w:pPr>
              <w:rPr>
                <w:del w:id="239" w:author="Азамат Абдыкани" w:date="2018-01-16T18:15:00Z"/>
                <w:rFonts w:ascii="Times New Roman" w:hAnsi="Times New Roman"/>
                <w:b/>
                <w:sz w:val="24"/>
                <w:szCs w:val="24"/>
              </w:rPr>
            </w:pPr>
          </w:p>
        </w:tc>
        <w:tc>
          <w:tcPr>
            <w:tcW w:w="1451" w:type="dxa"/>
            <w:vMerge w:val="restart"/>
            <w:tcBorders>
              <w:top w:val="nil"/>
              <w:left w:val="single" w:sz="8" w:space="0" w:color="auto"/>
              <w:bottom w:val="nil"/>
              <w:right w:val="single" w:sz="8" w:space="0" w:color="auto"/>
            </w:tcBorders>
            <w:vAlign w:val="center"/>
            <w:hideMark/>
          </w:tcPr>
          <w:p w14:paraId="1A643ED0" w14:textId="79FB5F91" w:rsidR="004B3F02" w:rsidRPr="00C5022D" w:rsidDel="00C668E3" w:rsidRDefault="004B3F02" w:rsidP="009F2E50">
            <w:pPr>
              <w:spacing w:before="20" w:after="20"/>
              <w:ind w:left="-57" w:right="-2"/>
              <w:jc w:val="center"/>
              <w:rPr>
                <w:del w:id="240" w:author="Азамат Абдыкани" w:date="2018-01-16T18:15:00Z"/>
                <w:rFonts w:ascii="Times New Roman" w:hAnsi="Times New Roman"/>
                <w:b/>
                <w:sz w:val="24"/>
                <w:szCs w:val="24"/>
                <w:lang w:val="ru-RU"/>
              </w:rPr>
            </w:pPr>
            <w:del w:id="241" w:author="Азамат Абдыкани" w:date="2018-01-16T18:15:00Z">
              <w:r w:rsidRPr="00C5022D" w:rsidDel="00C668E3">
                <w:rPr>
                  <w:rFonts w:ascii="Times New Roman" w:hAnsi="Times New Roman"/>
                  <w:b/>
                  <w:sz w:val="24"/>
                  <w:szCs w:val="24"/>
                  <w:lang w:val="ru-RU"/>
                </w:rPr>
                <w:delText xml:space="preserve">            </w:delText>
              </w:r>
              <w:r w:rsidRPr="00C5022D" w:rsidDel="00C668E3">
                <w:rPr>
                  <w:rFonts w:ascii="Times New Roman" w:hAnsi="Times New Roman"/>
                  <w:b/>
                  <w:sz w:val="24"/>
                  <w:szCs w:val="24"/>
                </w:rPr>
                <w:delText>Масштаб</w:delText>
              </w:r>
              <w:r w:rsidRPr="00C5022D" w:rsidDel="00C668E3">
                <w:rPr>
                  <w:rFonts w:ascii="Times New Roman" w:hAnsi="Times New Roman"/>
                  <w:b/>
                  <w:sz w:val="24"/>
                  <w:szCs w:val="24"/>
                  <w:lang w:val="ru-RU"/>
                </w:rPr>
                <w:delText xml:space="preserve">      </w:delText>
              </w:r>
            </w:del>
          </w:p>
        </w:tc>
        <w:tc>
          <w:tcPr>
            <w:tcW w:w="2289" w:type="dxa"/>
            <w:gridSpan w:val="2"/>
            <w:tcBorders>
              <w:top w:val="single" w:sz="8" w:space="0" w:color="auto"/>
              <w:left w:val="nil"/>
              <w:bottom w:val="single" w:sz="8" w:space="0" w:color="auto"/>
              <w:right w:val="single" w:sz="8" w:space="0" w:color="auto"/>
            </w:tcBorders>
            <w:noWrap/>
            <w:vAlign w:val="bottom"/>
            <w:hideMark/>
          </w:tcPr>
          <w:p w14:paraId="12CA7573" w14:textId="4F874B9F" w:rsidR="004B3F02" w:rsidRPr="00C5022D" w:rsidDel="00C668E3" w:rsidRDefault="004B3F02" w:rsidP="009F2E50">
            <w:pPr>
              <w:spacing w:before="20" w:after="20"/>
              <w:ind w:left="-57" w:right="-2"/>
              <w:jc w:val="center"/>
              <w:rPr>
                <w:del w:id="242" w:author="Азамат Абдыкани" w:date="2018-01-16T18:15:00Z"/>
                <w:rFonts w:ascii="Times New Roman" w:hAnsi="Times New Roman"/>
                <w:b/>
                <w:sz w:val="24"/>
                <w:szCs w:val="24"/>
              </w:rPr>
            </w:pPr>
            <w:del w:id="243" w:author="Азамат Абдыкани" w:date="2018-01-16T18:15:00Z">
              <w:r w:rsidRPr="00C5022D" w:rsidDel="00C668E3">
                <w:rPr>
                  <w:rFonts w:ascii="Times New Roman" w:hAnsi="Times New Roman"/>
                  <w:b/>
                  <w:sz w:val="24"/>
                  <w:szCs w:val="24"/>
                  <w:lang w:val="ru-RU"/>
                </w:rPr>
                <w:delText xml:space="preserve">       </w:delText>
              </w:r>
              <w:r w:rsidRPr="00C5022D" w:rsidDel="00C668E3">
                <w:rPr>
                  <w:rFonts w:ascii="Times New Roman" w:hAnsi="Times New Roman"/>
                  <w:b/>
                  <w:sz w:val="24"/>
                  <w:szCs w:val="24"/>
                </w:rPr>
                <w:delText>в интервале, м</w:delText>
              </w:r>
            </w:del>
          </w:p>
        </w:tc>
        <w:tc>
          <w:tcPr>
            <w:tcW w:w="3976" w:type="dxa"/>
            <w:vMerge/>
            <w:tcBorders>
              <w:left w:val="single" w:sz="8" w:space="0" w:color="auto"/>
              <w:right w:val="single" w:sz="4" w:space="0" w:color="auto"/>
            </w:tcBorders>
          </w:tcPr>
          <w:p w14:paraId="071BD658" w14:textId="146D027C" w:rsidR="004B3F02" w:rsidRPr="00C5022D" w:rsidDel="00C668E3" w:rsidRDefault="004B3F02" w:rsidP="009F2E50">
            <w:pPr>
              <w:spacing w:before="20" w:after="20"/>
              <w:ind w:left="-57" w:right="-2"/>
              <w:jc w:val="center"/>
              <w:rPr>
                <w:del w:id="244" w:author="Азамат Абдыкани" w:date="2018-01-16T18:15:00Z"/>
                <w:rFonts w:ascii="Times New Roman" w:hAnsi="Times New Roman"/>
                <w:b/>
                <w:sz w:val="24"/>
                <w:szCs w:val="24"/>
                <w:lang w:val="ru-RU"/>
              </w:rPr>
            </w:pPr>
          </w:p>
        </w:tc>
      </w:tr>
      <w:tr w:rsidR="004B3F02" w:rsidRPr="00C5022D" w:rsidDel="00C668E3" w14:paraId="39282CCF" w14:textId="1AB39447" w:rsidTr="00E21223">
        <w:trPr>
          <w:trHeight w:val="494"/>
          <w:jc w:val="center"/>
          <w:del w:id="245" w:author="Азамат Абдыкани" w:date="2018-01-16T18:15:00Z"/>
        </w:trPr>
        <w:tc>
          <w:tcPr>
            <w:tcW w:w="6024" w:type="dxa"/>
            <w:vMerge/>
            <w:tcBorders>
              <w:top w:val="single" w:sz="8" w:space="0" w:color="auto"/>
              <w:left w:val="single" w:sz="8" w:space="0" w:color="auto"/>
              <w:bottom w:val="nil"/>
              <w:right w:val="single" w:sz="8" w:space="0" w:color="auto"/>
            </w:tcBorders>
            <w:vAlign w:val="center"/>
            <w:hideMark/>
          </w:tcPr>
          <w:p w14:paraId="6E08D9C7" w14:textId="1B3ECBDD" w:rsidR="004B3F02" w:rsidRPr="00C5022D" w:rsidDel="00C668E3" w:rsidRDefault="004B3F02" w:rsidP="009F2E50">
            <w:pPr>
              <w:rPr>
                <w:del w:id="246" w:author="Азамат Абдыкани" w:date="2018-01-16T18:15:00Z"/>
                <w:rFonts w:ascii="Times New Roman" w:hAnsi="Times New Roman"/>
                <w:b/>
                <w:sz w:val="24"/>
                <w:szCs w:val="24"/>
              </w:rPr>
            </w:pPr>
          </w:p>
        </w:tc>
        <w:tc>
          <w:tcPr>
            <w:tcW w:w="1451" w:type="dxa"/>
            <w:vMerge/>
            <w:tcBorders>
              <w:top w:val="nil"/>
              <w:left w:val="single" w:sz="8" w:space="0" w:color="auto"/>
              <w:bottom w:val="nil"/>
              <w:right w:val="single" w:sz="8" w:space="0" w:color="auto"/>
            </w:tcBorders>
            <w:vAlign w:val="center"/>
            <w:hideMark/>
          </w:tcPr>
          <w:p w14:paraId="6497A133" w14:textId="531FA5D1" w:rsidR="004B3F02" w:rsidRPr="00C5022D" w:rsidDel="00C668E3" w:rsidRDefault="004B3F02" w:rsidP="009F2E50">
            <w:pPr>
              <w:spacing w:before="20" w:after="20"/>
              <w:ind w:left="-57" w:right="-2"/>
              <w:jc w:val="center"/>
              <w:rPr>
                <w:del w:id="247" w:author="Азамат Абдыкани" w:date="2018-01-16T18:15:00Z"/>
                <w:rFonts w:ascii="Times New Roman" w:hAnsi="Times New Roman"/>
                <w:b/>
                <w:sz w:val="24"/>
                <w:szCs w:val="24"/>
              </w:rPr>
            </w:pPr>
          </w:p>
        </w:tc>
        <w:tc>
          <w:tcPr>
            <w:tcW w:w="1162" w:type="dxa"/>
            <w:tcBorders>
              <w:top w:val="nil"/>
              <w:left w:val="nil"/>
              <w:bottom w:val="nil"/>
              <w:right w:val="single" w:sz="8" w:space="0" w:color="auto"/>
            </w:tcBorders>
            <w:noWrap/>
            <w:vAlign w:val="bottom"/>
            <w:hideMark/>
          </w:tcPr>
          <w:p w14:paraId="28100FC0" w14:textId="43446841" w:rsidR="004B3F02" w:rsidRPr="00C5022D" w:rsidDel="00C668E3" w:rsidRDefault="004B3F02" w:rsidP="00E21223">
            <w:pPr>
              <w:spacing w:before="20" w:after="20"/>
              <w:ind w:left="-57" w:right="-2" w:firstLine="53"/>
              <w:jc w:val="center"/>
              <w:rPr>
                <w:del w:id="248" w:author="Азамат Абдыкани" w:date="2018-01-16T18:15:00Z"/>
                <w:rFonts w:ascii="Times New Roman" w:hAnsi="Times New Roman"/>
                <w:b/>
                <w:sz w:val="24"/>
                <w:szCs w:val="24"/>
              </w:rPr>
            </w:pPr>
            <w:del w:id="249" w:author="Азамат Абдыкани" w:date="2018-01-16T18:15:00Z">
              <w:r w:rsidRPr="00C5022D" w:rsidDel="00C668E3">
                <w:rPr>
                  <w:rFonts w:ascii="Times New Roman" w:hAnsi="Times New Roman"/>
                  <w:b/>
                  <w:sz w:val="24"/>
                  <w:szCs w:val="24"/>
                </w:rPr>
                <w:delText>от</w:delText>
              </w:r>
            </w:del>
          </w:p>
          <w:p w14:paraId="0B38F3A6" w14:textId="38C467F9" w:rsidR="004B3F02" w:rsidRPr="00C5022D" w:rsidDel="00C668E3" w:rsidRDefault="004B3F02" w:rsidP="00E21223">
            <w:pPr>
              <w:spacing w:before="20" w:after="20"/>
              <w:ind w:left="-57" w:right="-2" w:firstLine="53"/>
              <w:jc w:val="center"/>
              <w:rPr>
                <w:del w:id="250" w:author="Азамат Абдыкани" w:date="2018-01-16T18:15:00Z"/>
                <w:rFonts w:ascii="Times New Roman" w:hAnsi="Times New Roman"/>
                <w:b/>
                <w:sz w:val="24"/>
                <w:szCs w:val="24"/>
              </w:rPr>
            </w:pPr>
            <w:del w:id="251" w:author="Азамат Абдыкани" w:date="2018-01-16T18:15:00Z">
              <w:r w:rsidRPr="00C5022D" w:rsidDel="00C668E3">
                <w:rPr>
                  <w:rFonts w:ascii="Times New Roman" w:hAnsi="Times New Roman"/>
                  <w:b/>
                  <w:sz w:val="24"/>
                  <w:szCs w:val="24"/>
                </w:rPr>
                <w:delText>(верх)</w:delText>
              </w:r>
            </w:del>
          </w:p>
        </w:tc>
        <w:tc>
          <w:tcPr>
            <w:tcW w:w="1127" w:type="dxa"/>
            <w:tcBorders>
              <w:top w:val="nil"/>
              <w:left w:val="nil"/>
              <w:bottom w:val="nil"/>
              <w:right w:val="single" w:sz="8" w:space="0" w:color="auto"/>
            </w:tcBorders>
            <w:noWrap/>
            <w:vAlign w:val="bottom"/>
            <w:hideMark/>
          </w:tcPr>
          <w:p w14:paraId="22E7D1F1" w14:textId="576BF1B2" w:rsidR="004B3F02" w:rsidRPr="00C5022D" w:rsidDel="00C668E3" w:rsidRDefault="004B3F02" w:rsidP="00E21223">
            <w:pPr>
              <w:spacing w:before="20" w:after="20"/>
              <w:ind w:left="86" w:right="-2" w:firstLine="0"/>
              <w:jc w:val="center"/>
              <w:rPr>
                <w:del w:id="252" w:author="Азамат Абдыкани" w:date="2018-01-16T18:15:00Z"/>
                <w:rFonts w:ascii="Times New Roman" w:hAnsi="Times New Roman"/>
                <w:b/>
                <w:sz w:val="24"/>
                <w:szCs w:val="24"/>
              </w:rPr>
            </w:pPr>
            <w:del w:id="253" w:author="Азамат Абдыкани" w:date="2018-01-16T18:15:00Z">
              <w:r w:rsidRPr="00C5022D" w:rsidDel="00C668E3">
                <w:rPr>
                  <w:rFonts w:ascii="Times New Roman" w:hAnsi="Times New Roman"/>
                  <w:b/>
                  <w:sz w:val="24"/>
                  <w:szCs w:val="24"/>
                </w:rPr>
                <w:delText>до</w:delText>
              </w:r>
            </w:del>
          </w:p>
          <w:p w14:paraId="326DCB97" w14:textId="7E6E1B18" w:rsidR="004B3F02" w:rsidRPr="00C5022D" w:rsidDel="00C668E3" w:rsidRDefault="004B3F02" w:rsidP="00E21223">
            <w:pPr>
              <w:spacing w:before="20" w:after="20"/>
              <w:ind w:left="86" w:right="-2" w:firstLine="0"/>
              <w:jc w:val="center"/>
              <w:rPr>
                <w:del w:id="254" w:author="Азамат Абдыкани" w:date="2018-01-16T18:15:00Z"/>
                <w:rFonts w:ascii="Times New Roman" w:hAnsi="Times New Roman"/>
                <w:b/>
                <w:sz w:val="24"/>
                <w:szCs w:val="24"/>
              </w:rPr>
            </w:pPr>
            <w:del w:id="255" w:author="Азамат Абдыкани" w:date="2018-01-16T18:15:00Z">
              <w:r w:rsidRPr="00C5022D" w:rsidDel="00C668E3">
                <w:rPr>
                  <w:rFonts w:ascii="Times New Roman" w:hAnsi="Times New Roman"/>
                  <w:b/>
                  <w:sz w:val="24"/>
                  <w:szCs w:val="24"/>
                </w:rPr>
                <w:delText>(низ)</w:delText>
              </w:r>
            </w:del>
          </w:p>
        </w:tc>
        <w:tc>
          <w:tcPr>
            <w:tcW w:w="3976" w:type="dxa"/>
            <w:vMerge/>
            <w:tcBorders>
              <w:left w:val="single" w:sz="8" w:space="0" w:color="auto"/>
              <w:bottom w:val="nil"/>
              <w:right w:val="single" w:sz="4" w:space="0" w:color="auto"/>
            </w:tcBorders>
          </w:tcPr>
          <w:p w14:paraId="1846D61F" w14:textId="61126B84" w:rsidR="004B3F02" w:rsidRPr="00C5022D" w:rsidDel="00C668E3" w:rsidRDefault="004B3F02">
            <w:pPr>
              <w:spacing w:before="20" w:after="20"/>
              <w:ind w:left="86" w:right="-2" w:firstLine="0"/>
              <w:jc w:val="center"/>
              <w:rPr>
                <w:del w:id="256" w:author="Азамат Абдыкани" w:date="2018-01-16T18:15:00Z"/>
                <w:rFonts w:ascii="Times New Roman" w:hAnsi="Times New Roman"/>
                <w:b/>
                <w:sz w:val="24"/>
                <w:szCs w:val="24"/>
              </w:rPr>
            </w:pPr>
          </w:p>
        </w:tc>
      </w:tr>
      <w:tr w:rsidR="004B3F02" w:rsidRPr="00C5022D" w:rsidDel="00C668E3" w14:paraId="163F22E4" w14:textId="5BBAFCB7" w:rsidTr="00E21223">
        <w:trPr>
          <w:trHeight w:val="23"/>
          <w:jc w:val="center"/>
          <w:del w:id="257" w:author="Азамат Абдыкани" w:date="2018-01-16T18:15:00Z"/>
        </w:trPr>
        <w:tc>
          <w:tcPr>
            <w:tcW w:w="6024" w:type="dxa"/>
            <w:tcBorders>
              <w:top w:val="single" w:sz="8" w:space="0" w:color="auto"/>
              <w:left w:val="single" w:sz="8" w:space="0" w:color="auto"/>
              <w:bottom w:val="single" w:sz="8" w:space="0" w:color="auto"/>
              <w:right w:val="single" w:sz="8" w:space="0" w:color="000000"/>
            </w:tcBorders>
            <w:noWrap/>
            <w:vAlign w:val="center"/>
            <w:hideMark/>
          </w:tcPr>
          <w:p w14:paraId="554BC994" w14:textId="60D316D5" w:rsidR="004B3F02" w:rsidRPr="00C5022D" w:rsidDel="00C668E3" w:rsidRDefault="004B3F02" w:rsidP="009F2E50">
            <w:pPr>
              <w:spacing w:before="20" w:after="20"/>
              <w:ind w:left="-57" w:right="-2"/>
              <w:jc w:val="center"/>
              <w:rPr>
                <w:del w:id="258" w:author="Азамат Абдыкани" w:date="2018-01-16T18:15:00Z"/>
                <w:rFonts w:ascii="Times New Roman" w:hAnsi="Times New Roman"/>
                <w:b/>
                <w:bCs/>
                <w:sz w:val="24"/>
                <w:szCs w:val="24"/>
              </w:rPr>
            </w:pPr>
            <w:del w:id="259" w:author="Азамат Абдыкани" w:date="2018-01-16T18:15:00Z">
              <w:r w:rsidRPr="00C5022D" w:rsidDel="00C668E3">
                <w:rPr>
                  <w:rFonts w:ascii="Times New Roman" w:hAnsi="Times New Roman"/>
                  <w:b/>
                  <w:bCs/>
                  <w:sz w:val="24"/>
                  <w:szCs w:val="24"/>
                </w:rPr>
                <w:delText>1</w:delText>
              </w:r>
            </w:del>
          </w:p>
        </w:tc>
        <w:tc>
          <w:tcPr>
            <w:tcW w:w="1451" w:type="dxa"/>
            <w:tcBorders>
              <w:top w:val="single" w:sz="8" w:space="0" w:color="auto"/>
              <w:left w:val="nil"/>
              <w:bottom w:val="single" w:sz="8" w:space="0" w:color="auto"/>
              <w:right w:val="single" w:sz="8" w:space="0" w:color="auto"/>
            </w:tcBorders>
            <w:noWrap/>
            <w:vAlign w:val="center"/>
            <w:hideMark/>
          </w:tcPr>
          <w:p w14:paraId="57811E70" w14:textId="67EFBD3C" w:rsidR="004B3F02" w:rsidRPr="00C5022D" w:rsidDel="00C668E3" w:rsidRDefault="004B3F02" w:rsidP="009F2E50">
            <w:pPr>
              <w:spacing w:before="20" w:after="20"/>
              <w:ind w:left="-57" w:right="-2"/>
              <w:jc w:val="center"/>
              <w:rPr>
                <w:del w:id="260" w:author="Азамат Абдыкани" w:date="2018-01-16T18:15:00Z"/>
                <w:rFonts w:ascii="Times New Roman" w:hAnsi="Times New Roman"/>
                <w:b/>
                <w:bCs/>
                <w:sz w:val="24"/>
                <w:szCs w:val="24"/>
              </w:rPr>
            </w:pPr>
            <w:del w:id="261" w:author="Азамат Абдыкани" w:date="2018-01-16T18:15:00Z">
              <w:r w:rsidRPr="00C5022D" w:rsidDel="00C668E3">
                <w:rPr>
                  <w:rFonts w:ascii="Times New Roman" w:hAnsi="Times New Roman"/>
                  <w:b/>
                  <w:bCs/>
                  <w:sz w:val="24"/>
                  <w:szCs w:val="24"/>
                </w:rPr>
                <w:delText>2</w:delText>
              </w:r>
            </w:del>
          </w:p>
        </w:tc>
        <w:tc>
          <w:tcPr>
            <w:tcW w:w="1162" w:type="dxa"/>
            <w:tcBorders>
              <w:top w:val="single" w:sz="8" w:space="0" w:color="auto"/>
              <w:left w:val="nil"/>
              <w:bottom w:val="single" w:sz="8" w:space="0" w:color="auto"/>
              <w:right w:val="single" w:sz="8" w:space="0" w:color="auto"/>
            </w:tcBorders>
            <w:noWrap/>
            <w:vAlign w:val="center"/>
            <w:hideMark/>
          </w:tcPr>
          <w:p w14:paraId="0F798934" w14:textId="51D6046E" w:rsidR="004B3F02" w:rsidRPr="00C5022D" w:rsidDel="00C668E3" w:rsidRDefault="004B3F02" w:rsidP="009F2E50">
            <w:pPr>
              <w:spacing w:before="20" w:after="20"/>
              <w:ind w:left="-57" w:right="-2"/>
              <w:jc w:val="center"/>
              <w:rPr>
                <w:del w:id="262" w:author="Азамат Абдыкани" w:date="2018-01-16T18:15:00Z"/>
                <w:rFonts w:ascii="Times New Roman" w:hAnsi="Times New Roman"/>
                <w:b/>
                <w:bCs/>
                <w:sz w:val="24"/>
                <w:szCs w:val="24"/>
              </w:rPr>
            </w:pPr>
            <w:del w:id="263" w:author="Азамат Абдыкани" w:date="2018-01-16T18:15:00Z">
              <w:r w:rsidRPr="00C5022D" w:rsidDel="00C668E3">
                <w:rPr>
                  <w:rFonts w:ascii="Times New Roman" w:hAnsi="Times New Roman"/>
                  <w:b/>
                  <w:bCs/>
                  <w:sz w:val="24"/>
                  <w:szCs w:val="24"/>
                </w:rPr>
                <w:delText>3</w:delText>
              </w:r>
            </w:del>
          </w:p>
        </w:tc>
        <w:tc>
          <w:tcPr>
            <w:tcW w:w="1127" w:type="dxa"/>
            <w:tcBorders>
              <w:top w:val="single" w:sz="8" w:space="0" w:color="auto"/>
              <w:left w:val="nil"/>
              <w:bottom w:val="single" w:sz="8" w:space="0" w:color="auto"/>
              <w:right w:val="single" w:sz="4" w:space="0" w:color="auto"/>
            </w:tcBorders>
            <w:noWrap/>
            <w:vAlign w:val="center"/>
            <w:hideMark/>
          </w:tcPr>
          <w:p w14:paraId="4491538D" w14:textId="0FF2722E" w:rsidR="004B3F02" w:rsidRPr="00C5022D" w:rsidDel="00C668E3" w:rsidRDefault="004B3F02" w:rsidP="009F2E50">
            <w:pPr>
              <w:spacing w:before="20" w:after="20"/>
              <w:ind w:left="-57" w:right="-2"/>
              <w:jc w:val="center"/>
              <w:rPr>
                <w:del w:id="264" w:author="Азамат Абдыкани" w:date="2018-01-16T18:15:00Z"/>
                <w:rFonts w:ascii="Times New Roman" w:hAnsi="Times New Roman"/>
                <w:b/>
                <w:bCs/>
                <w:sz w:val="24"/>
                <w:szCs w:val="24"/>
              </w:rPr>
            </w:pPr>
            <w:del w:id="265" w:author="Азамат Абдыкани" w:date="2018-01-16T18:15:00Z">
              <w:r w:rsidRPr="00C5022D" w:rsidDel="00C668E3">
                <w:rPr>
                  <w:rFonts w:ascii="Times New Roman" w:hAnsi="Times New Roman"/>
                  <w:b/>
                  <w:bCs/>
                  <w:sz w:val="24"/>
                  <w:szCs w:val="24"/>
                </w:rPr>
                <w:delText>4</w:delText>
              </w:r>
            </w:del>
          </w:p>
        </w:tc>
        <w:tc>
          <w:tcPr>
            <w:tcW w:w="3976" w:type="dxa"/>
            <w:tcBorders>
              <w:top w:val="single" w:sz="8" w:space="0" w:color="auto"/>
              <w:left w:val="nil"/>
              <w:bottom w:val="single" w:sz="8" w:space="0" w:color="auto"/>
              <w:right w:val="single" w:sz="4" w:space="0" w:color="auto"/>
            </w:tcBorders>
          </w:tcPr>
          <w:p w14:paraId="0B5B48BB" w14:textId="6ADA8205" w:rsidR="004B3F02" w:rsidRPr="00C5022D" w:rsidDel="00C668E3" w:rsidRDefault="004B3F02" w:rsidP="009F2E50">
            <w:pPr>
              <w:spacing w:before="20" w:after="20"/>
              <w:ind w:left="-57" w:right="-2"/>
              <w:jc w:val="center"/>
              <w:rPr>
                <w:del w:id="266" w:author="Азамат Абдыкани" w:date="2018-01-16T18:15:00Z"/>
                <w:rFonts w:ascii="Times New Roman" w:hAnsi="Times New Roman"/>
                <w:b/>
                <w:bCs/>
                <w:sz w:val="24"/>
                <w:szCs w:val="24"/>
                <w:lang w:val="ru-RU"/>
              </w:rPr>
            </w:pPr>
            <w:del w:id="267" w:author="Азамат Абдыкани" w:date="2018-01-16T18:15:00Z">
              <w:r w:rsidRPr="00C5022D" w:rsidDel="00C668E3">
                <w:rPr>
                  <w:rFonts w:ascii="Times New Roman" w:hAnsi="Times New Roman"/>
                  <w:b/>
                  <w:bCs/>
                  <w:sz w:val="24"/>
                  <w:szCs w:val="24"/>
                  <w:lang w:val="ru-RU"/>
                </w:rPr>
                <w:delText>5</w:delText>
              </w:r>
            </w:del>
          </w:p>
        </w:tc>
      </w:tr>
      <w:tr w:rsidR="004B3F02" w:rsidRPr="00C5022D" w:rsidDel="00C668E3" w14:paraId="50B900E1" w14:textId="59BBA4C3" w:rsidTr="00E21223">
        <w:trPr>
          <w:trHeight w:val="1838"/>
          <w:jc w:val="center"/>
          <w:del w:id="268" w:author="Азамат Абдыкани" w:date="2018-01-16T18:15:00Z"/>
        </w:trPr>
        <w:tc>
          <w:tcPr>
            <w:tcW w:w="6024" w:type="dxa"/>
            <w:tcBorders>
              <w:top w:val="single" w:sz="4" w:space="0" w:color="auto"/>
              <w:left w:val="single" w:sz="4" w:space="0" w:color="auto"/>
              <w:right w:val="single" w:sz="4" w:space="0" w:color="auto"/>
            </w:tcBorders>
            <w:vAlign w:val="center"/>
          </w:tcPr>
          <w:p w14:paraId="257D2332" w14:textId="530B7A59" w:rsidR="004B3F02" w:rsidRPr="00C5022D" w:rsidDel="00C668E3" w:rsidRDefault="004B3F02" w:rsidP="00E21223">
            <w:pPr>
              <w:ind w:left="0" w:firstLine="0"/>
              <w:rPr>
                <w:del w:id="269" w:author="Азамат Абдыкани" w:date="2018-01-16T18:15:00Z"/>
                <w:rFonts w:ascii="Times New Roman" w:hAnsi="Times New Roman"/>
                <w:sz w:val="24"/>
                <w:szCs w:val="24"/>
                <w:lang w:val="ru-RU"/>
              </w:rPr>
            </w:pPr>
            <w:del w:id="270" w:author="Азамат Абдыкани" w:date="2018-01-16T18:15:00Z">
              <w:r w:rsidRPr="00C5022D" w:rsidDel="00C668E3">
                <w:rPr>
                  <w:rFonts w:ascii="Times New Roman" w:hAnsi="Times New Roman"/>
                  <w:sz w:val="24"/>
                  <w:szCs w:val="24"/>
                  <w:lang w:val="ru-RU"/>
                </w:rPr>
                <w:delText xml:space="preserve">1.Радиоактивный каротаж ГК, </w:delText>
              </w:r>
              <w:r w:rsidR="00841173" w:rsidRPr="00C5022D" w:rsidDel="00C668E3">
                <w:rPr>
                  <w:rFonts w:ascii="Times New Roman" w:hAnsi="Times New Roman"/>
                  <w:sz w:val="24"/>
                  <w:szCs w:val="24"/>
                  <w:lang w:val="ru-RU"/>
                </w:rPr>
                <w:delText>Нейтрон-нейтронный гамма каротаж для опередления пористости</w:delText>
              </w:r>
              <w:r w:rsidRPr="00C5022D" w:rsidDel="00C668E3">
                <w:rPr>
                  <w:rFonts w:ascii="Times New Roman" w:hAnsi="Times New Roman"/>
                  <w:sz w:val="24"/>
                  <w:szCs w:val="24"/>
                  <w:lang w:val="ru-RU"/>
                </w:rPr>
                <w:delText xml:space="preserve">; Гамма-спектрометрический каротаж (определение 4 и более видов элементов); </w:delText>
              </w:r>
              <w:r w:rsidRPr="00C5022D" w:rsidDel="00C668E3">
                <w:rPr>
                  <w:rFonts w:ascii="Times New Roman" w:hAnsi="Times New Roman"/>
                  <w:spacing w:val="-1"/>
                  <w:sz w:val="24"/>
                  <w:szCs w:val="24"/>
                  <w:lang w:val="ru-RU"/>
                </w:rPr>
                <w:delText>Гамма-гамма-плотностной каротаж, Акустический каротаж позволяющий записывать время пробега продольных и попереных волн (</w:delText>
              </w:r>
              <w:r w:rsidRPr="00C5022D" w:rsidDel="00C668E3">
                <w:rPr>
                  <w:rFonts w:ascii="Times New Roman" w:hAnsi="Times New Roman"/>
                  <w:sz w:val="24"/>
                  <w:szCs w:val="24"/>
                  <w:lang w:val="ru-RU"/>
                </w:rPr>
                <w:delText>Широкополосный акустический каротаж)</w:delText>
              </w:r>
              <w:r w:rsidRPr="00C5022D" w:rsidDel="00C668E3">
                <w:rPr>
                  <w:rFonts w:ascii="Times New Roman" w:hAnsi="Times New Roman"/>
                  <w:spacing w:val="-1"/>
                  <w:sz w:val="24"/>
                  <w:szCs w:val="24"/>
                  <w:lang w:val="ru-RU"/>
                </w:rPr>
                <w:delText xml:space="preserve"> , </w:delText>
              </w:r>
              <w:r w:rsidRPr="00C5022D" w:rsidDel="00C668E3">
                <w:rPr>
                  <w:rFonts w:ascii="Times New Roman" w:hAnsi="Times New Roman"/>
                  <w:sz w:val="24"/>
                  <w:szCs w:val="24"/>
                  <w:lang w:val="ru-RU"/>
                </w:rPr>
                <w:delText>ПС, Микробоквой каротаж или микросферический сфокусированный каротаж, Фокусированный боковой каротаж; Широкополосный индукционный каротаж или индукционный каротаж ( 3 более кривых);   Кавернометрия (многорычажным зондом</w:delText>
              </w:r>
              <w:r w:rsidR="00841173" w:rsidRPr="00C5022D" w:rsidDel="00C668E3">
                <w:rPr>
                  <w:rFonts w:ascii="Times New Roman" w:hAnsi="Times New Roman"/>
                  <w:sz w:val="24"/>
                  <w:szCs w:val="24"/>
                  <w:lang w:val="ru-RU"/>
                </w:rPr>
                <w:delText xml:space="preserve"> (4 лапки)</w:delText>
              </w:r>
              <w:r w:rsidRPr="00C5022D" w:rsidDel="00C668E3">
                <w:rPr>
                  <w:rFonts w:ascii="Times New Roman" w:hAnsi="Times New Roman"/>
                  <w:sz w:val="24"/>
                  <w:szCs w:val="24"/>
                  <w:lang w:val="ru-RU"/>
                </w:rPr>
                <w:delText>), Профилеметрия, Термометрия по стволу скважины,  Профилеметрия, Инклинометрия.</w:delText>
              </w:r>
            </w:del>
          </w:p>
        </w:tc>
        <w:tc>
          <w:tcPr>
            <w:tcW w:w="1451" w:type="dxa"/>
            <w:tcBorders>
              <w:top w:val="single" w:sz="4" w:space="0" w:color="auto"/>
              <w:left w:val="single" w:sz="4" w:space="0" w:color="auto"/>
              <w:right w:val="single" w:sz="4" w:space="0" w:color="auto"/>
            </w:tcBorders>
            <w:vAlign w:val="center"/>
          </w:tcPr>
          <w:p w14:paraId="4CBBE8F0" w14:textId="0A0AE0D1" w:rsidR="004B3F02" w:rsidRPr="00C5022D" w:rsidDel="00C668E3" w:rsidRDefault="004B3F02" w:rsidP="00E21223">
            <w:pPr>
              <w:spacing w:before="20" w:after="20"/>
              <w:ind w:right="-2"/>
              <w:rPr>
                <w:del w:id="271" w:author="Азамат Абдыкани" w:date="2018-01-16T18:15:00Z"/>
                <w:rFonts w:ascii="Times New Roman" w:hAnsi="Times New Roman"/>
                <w:sz w:val="24"/>
                <w:szCs w:val="24"/>
              </w:rPr>
            </w:pPr>
            <w:del w:id="272" w:author="Азамат Абдыкани" w:date="2018-01-16T18:15:00Z">
              <w:r w:rsidRPr="00C5022D" w:rsidDel="00C668E3">
                <w:rPr>
                  <w:rFonts w:ascii="Times New Roman" w:hAnsi="Times New Roman"/>
                  <w:sz w:val="24"/>
                  <w:szCs w:val="24"/>
                </w:rPr>
                <w:delText>1:500</w:delText>
              </w:r>
            </w:del>
          </w:p>
          <w:p w14:paraId="5FE42CBB" w14:textId="0A9A0AED" w:rsidR="004B3F02" w:rsidRPr="00C5022D" w:rsidDel="00C668E3" w:rsidRDefault="004B3F02" w:rsidP="003363AE">
            <w:pPr>
              <w:spacing w:before="20" w:after="20"/>
              <w:ind w:left="0" w:right="-2" w:firstLine="0"/>
              <w:rPr>
                <w:del w:id="273" w:author="Азамат Абдыкани" w:date="2018-01-16T18:15:00Z"/>
                <w:rFonts w:ascii="Times New Roman" w:hAnsi="Times New Roman"/>
                <w:sz w:val="24"/>
                <w:szCs w:val="24"/>
                <w:lang w:val="ru-RU"/>
              </w:rPr>
            </w:pPr>
            <w:del w:id="274" w:author="Азамат Абдыкани" w:date="2018-01-16T18:15:00Z">
              <w:r w:rsidRPr="00C5022D" w:rsidDel="00C668E3">
                <w:rPr>
                  <w:rFonts w:ascii="Times New Roman" w:hAnsi="Times New Roman"/>
                  <w:sz w:val="24"/>
                  <w:szCs w:val="24"/>
                  <w:lang w:val="ru-RU"/>
                </w:rPr>
                <w:delText>1:200</w:delText>
              </w:r>
            </w:del>
          </w:p>
        </w:tc>
        <w:tc>
          <w:tcPr>
            <w:tcW w:w="1162" w:type="dxa"/>
            <w:tcBorders>
              <w:top w:val="single" w:sz="4" w:space="0" w:color="auto"/>
              <w:left w:val="single" w:sz="4" w:space="0" w:color="auto"/>
              <w:right w:val="single" w:sz="4" w:space="0" w:color="auto"/>
            </w:tcBorders>
            <w:noWrap/>
          </w:tcPr>
          <w:p w14:paraId="4F94F134" w14:textId="52A1CABD" w:rsidR="004B3F02" w:rsidRPr="00C5022D" w:rsidDel="00C668E3" w:rsidRDefault="004B3F02" w:rsidP="003363AE">
            <w:pPr>
              <w:spacing w:before="20" w:after="20"/>
              <w:ind w:left="0" w:right="-2" w:firstLine="0"/>
              <w:jc w:val="center"/>
              <w:rPr>
                <w:del w:id="275" w:author="Азамат Абдыкани" w:date="2018-01-16T18:15:00Z"/>
                <w:rFonts w:ascii="Times New Roman" w:hAnsi="Times New Roman"/>
                <w:sz w:val="24"/>
                <w:szCs w:val="24"/>
                <w:lang w:val="ru-RU"/>
              </w:rPr>
            </w:pPr>
          </w:p>
          <w:p w14:paraId="1FF6279E" w14:textId="1DC101F1" w:rsidR="004B3F02" w:rsidRPr="00C5022D" w:rsidDel="00C668E3" w:rsidRDefault="004B3F02" w:rsidP="003363AE">
            <w:pPr>
              <w:spacing w:before="20" w:after="20"/>
              <w:ind w:left="0" w:right="-2" w:firstLine="0"/>
              <w:jc w:val="center"/>
              <w:rPr>
                <w:del w:id="276" w:author="Азамат Абдыкани" w:date="2018-01-16T18:15:00Z"/>
                <w:rFonts w:ascii="Times New Roman" w:hAnsi="Times New Roman"/>
                <w:sz w:val="24"/>
                <w:szCs w:val="24"/>
                <w:lang w:val="ru-RU"/>
              </w:rPr>
            </w:pPr>
            <w:del w:id="277" w:author="Азамат Абдыкани" w:date="2018-01-16T18:15:00Z">
              <w:r w:rsidRPr="00C5022D" w:rsidDel="00C668E3">
                <w:rPr>
                  <w:rFonts w:ascii="Times New Roman" w:hAnsi="Times New Roman"/>
                  <w:sz w:val="24"/>
                  <w:szCs w:val="24"/>
                  <w:lang w:val="ru-RU"/>
                </w:rPr>
                <w:delText>100</w:delText>
              </w:r>
            </w:del>
          </w:p>
        </w:tc>
        <w:tc>
          <w:tcPr>
            <w:tcW w:w="1127" w:type="dxa"/>
            <w:tcBorders>
              <w:top w:val="single" w:sz="4" w:space="0" w:color="auto"/>
              <w:left w:val="single" w:sz="4" w:space="0" w:color="auto"/>
              <w:right w:val="single" w:sz="4" w:space="0" w:color="auto"/>
            </w:tcBorders>
            <w:noWrap/>
          </w:tcPr>
          <w:p w14:paraId="415A9611" w14:textId="10744B54" w:rsidR="004B3F02" w:rsidRPr="00C5022D" w:rsidDel="00C668E3" w:rsidRDefault="004B3F02" w:rsidP="003363AE">
            <w:pPr>
              <w:spacing w:before="20" w:after="20"/>
              <w:ind w:left="0" w:right="-2" w:firstLine="0"/>
              <w:jc w:val="center"/>
              <w:rPr>
                <w:del w:id="278" w:author="Азамат Абдыкани" w:date="2018-01-16T18:15:00Z"/>
                <w:rFonts w:ascii="Times New Roman" w:hAnsi="Times New Roman"/>
                <w:sz w:val="24"/>
                <w:szCs w:val="24"/>
                <w:lang w:val="ru-RU"/>
              </w:rPr>
            </w:pPr>
          </w:p>
          <w:p w14:paraId="4B3BD075" w14:textId="6ECC969E" w:rsidR="004B3F02" w:rsidRPr="00C5022D" w:rsidDel="00C668E3" w:rsidRDefault="004B3F02" w:rsidP="003363AE">
            <w:pPr>
              <w:spacing w:before="20" w:after="20"/>
              <w:ind w:left="0" w:right="-2" w:firstLine="0"/>
              <w:jc w:val="center"/>
              <w:rPr>
                <w:del w:id="279" w:author="Азамат Абдыкани" w:date="2018-01-16T18:15:00Z"/>
                <w:rFonts w:ascii="Times New Roman" w:hAnsi="Times New Roman"/>
                <w:sz w:val="24"/>
                <w:szCs w:val="24"/>
                <w:lang w:val="ru-RU"/>
              </w:rPr>
            </w:pPr>
            <w:del w:id="280" w:author="Азамат Абдыкани" w:date="2018-01-16T18:15:00Z">
              <w:r w:rsidRPr="00C5022D" w:rsidDel="00C668E3">
                <w:rPr>
                  <w:rFonts w:ascii="Times New Roman" w:hAnsi="Times New Roman"/>
                  <w:sz w:val="24"/>
                  <w:szCs w:val="24"/>
                  <w:lang w:val="ru-RU"/>
                </w:rPr>
                <w:delText>690</w:delText>
              </w:r>
            </w:del>
          </w:p>
        </w:tc>
        <w:tc>
          <w:tcPr>
            <w:tcW w:w="3976" w:type="dxa"/>
            <w:tcBorders>
              <w:top w:val="single" w:sz="4" w:space="0" w:color="auto"/>
              <w:left w:val="single" w:sz="4" w:space="0" w:color="auto"/>
              <w:right w:val="single" w:sz="4" w:space="0" w:color="auto"/>
            </w:tcBorders>
          </w:tcPr>
          <w:p w14:paraId="0D7B1CB0" w14:textId="39BB1905" w:rsidR="004B3F02" w:rsidRPr="00C5022D" w:rsidDel="00C668E3" w:rsidRDefault="004B3F02" w:rsidP="003363AE">
            <w:pPr>
              <w:spacing w:before="20" w:after="20"/>
              <w:ind w:left="0" w:right="-2" w:firstLine="0"/>
              <w:jc w:val="center"/>
              <w:rPr>
                <w:del w:id="281" w:author="Азамат Абдыкани" w:date="2018-01-16T18:15:00Z"/>
                <w:rFonts w:ascii="Times New Roman" w:hAnsi="Times New Roman"/>
                <w:sz w:val="24"/>
                <w:szCs w:val="24"/>
                <w:lang w:val="ru-RU"/>
              </w:rPr>
            </w:pPr>
          </w:p>
        </w:tc>
      </w:tr>
      <w:tr w:rsidR="004B3F02" w:rsidRPr="00C5022D" w:rsidDel="00C668E3" w14:paraId="1DD3928D" w14:textId="3A5FEBF2" w:rsidTr="00E21223">
        <w:trPr>
          <w:jc w:val="center"/>
          <w:del w:id="282" w:author="Азамат Абдыкани" w:date="2018-01-16T18:15:00Z"/>
        </w:trPr>
        <w:tc>
          <w:tcPr>
            <w:tcW w:w="6024" w:type="dxa"/>
            <w:vMerge w:val="restart"/>
            <w:tcBorders>
              <w:top w:val="single" w:sz="4" w:space="0" w:color="auto"/>
              <w:left w:val="single" w:sz="8" w:space="0" w:color="auto"/>
              <w:bottom w:val="single" w:sz="4" w:space="0" w:color="auto"/>
              <w:right w:val="single" w:sz="4" w:space="0" w:color="000000"/>
            </w:tcBorders>
            <w:hideMark/>
          </w:tcPr>
          <w:p w14:paraId="5AFA0AC1" w14:textId="18873E1C" w:rsidR="004B3F02" w:rsidRPr="00C5022D" w:rsidDel="00C668E3" w:rsidRDefault="004B3F02" w:rsidP="00841173">
            <w:pPr>
              <w:spacing w:before="20" w:after="20"/>
              <w:ind w:left="0" w:right="-2" w:firstLine="0"/>
              <w:rPr>
                <w:del w:id="283" w:author="Азамат Абдыкани" w:date="2018-01-16T18:15:00Z"/>
                <w:rFonts w:ascii="Times New Roman" w:hAnsi="Times New Roman"/>
                <w:sz w:val="24"/>
                <w:szCs w:val="24"/>
                <w:lang w:val="ru-RU"/>
              </w:rPr>
            </w:pPr>
            <w:del w:id="284" w:author="Азамат Абдыкани" w:date="2018-01-16T18:15:00Z">
              <w:r w:rsidRPr="00C5022D" w:rsidDel="00C668E3">
                <w:rPr>
                  <w:rFonts w:ascii="Times New Roman" w:hAnsi="Times New Roman"/>
                  <w:sz w:val="24"/>
                  <w:szCs w:val="24"/>
                  <w:lang w:val="ru-RU"/>
                </w:rPr>
                <w:delText xml:space="preserve">2. Радиоактивный каротаж ГК, </w:delText>
              </w:r>
              <w:r w:rsidR="00841173" w:rsidRPr="00C5022D" w:rsidDel="00C668E3">
                <w:rPr>
                  <w:rFonts w:ascii="Times New Roman" w:hAnsi="Times New Roman"/>
                  <w:sz w:val="24"/>
                  <w:szCs w:val="24"/>
                  <w:lang w:val="ru-RU"/>
                </w:rPr>
                <w:delText>Нейтрон-нейтронный гамма каротаж для опередления пористости</w:delText>
              </w:r>
              <w:r w:rsidRPr="00C5022D" w:rsidDel="00C668E3">
                <w:rPr>
                  <w:rFonts w:ascii="Times New Roman" w:hAnsi="Times New Roman"/>
                  <w:sz w:val="24"/>
                  <w:szCs w:val="24"/>
                  <w:lang w:val="ru-RU"/>
                </w:rPr>
                <w:delText xml:space="preserve">; Гамма-спектрометрический каротаж (определение 4 и более видов элементов); </w:delText>
              </w:r>
              <w:r w:rsidRPr="00C5022D" w:rsidDel="00C668E3">
                <w:rPr>
                  <w:rFonts w:ascii="Times New Roman" w:hAnsi="Times New Roman"/>
                  <w:spacing w:val="-1"/>
                  <w:sz w:val="24"/>
                  <w:szCs w:val="24"/>
                  <w:lang w:val="ru-RU"/>
                </w:rPr>
                <w:delText>Гамма-гамма-плотностной каротаж,</w:delText>
              </w:r>
              <w:r w:rsidRPr="00C5022D" w:rsidDel="00C668E3">
                <w:rPr>
                  <w:rFonts w:ascii="Times New Roman" w:hAnsi="Times New Roman"/>
                  <w:sz w:val="24"/>
                  <w:szCs w:val="24"/>
                  <w:lang w:val="ru-RU"/>
                </w:rPr>
                <w:delText xml:space="preserve"> </w:delText>
              </w:r>
              <w:r w:rsidRPr="00C5022D" w:rsidDel="00C668E3">
                <w:rPr>
                  <w:rFonts w:ascii="Times New Roman" w:hAnsi="Times New Roman"/>
                  <w:spacing w:val="-1"/>
                  <w:sz w:val="24"/>
                  <w:szCs w:val="24"/>
                  <w:lang w:val="ru-RU"/>
                </w:rPr>
                <w:delText>Акустический каротаж позволяющий записывать время пробега продольных и попереных волн (</w:delText>
              </w:r>
              <w:r w:rsidRPr="00C5022D" w:rsidDel="00C668E3">
                <w:rPr>
                  <w:rFonts w:ascii="Times New Roman" w:hAnsi="Times New Roman"/>
                  <w:sz w:val="24"/>
                  <w:szCs w:val="24"/>
                  <w:lang w:val="ru-RU"/>
                </w:rPr>
                <w:delText xml:space="preserve">Широкополосный акустический каротаж); ПС, Микробоквой каротаж или микросферический сфокусированный каротаж, Фокусированный боковой каротаж; </w:delText>
              </w:r>
              <w:r w:rsidR="00841173" w:rsidRPr="00C5022D" w:rsidDel="00C668E3">
                <w:rPr>
                  <w:rFonts w:ascii="Times New Roman" w:hAnsi="Times New Roman"/>
                  <w:sz w:val="24"/>
                  <w:szCs w:val="24"/>
                  <w:lang w:val="ru-RU"/>
                </w:rPr>
                <w:delText>Многозондовый</w:delText>
              </w:r>
              <w:r w:rsidRPr="00C5022D" w:rsidDel="00C668E3">
                <w:rPr>
                  <w:rFonts w:ascii="Times New Roman" w:hAnsi="Times New Roman"/>
                  <w:sz w:val="24"/>
                  <w:szCs w:val="24"/>
                  <w:lang w:val="ru-RU"/>
                </w:rPr>
                <w:delText xml:space="preserve"> индукционный каротаж или индукционный каротаж ( 3 более кривых);  Кавернометрия (многорычажным зондом</w:delText>
              </w:r>
              <w:r w:rsidR="00841173" w:rsidRPr="00C5022D" w:rsidDel="00C668E3">
                <w:rPr>
                  <w:rFonts w:ascii="Times New Roman" w:hAnsi="Times New Roman"/>
                  <w:sz w:val="24"/>
                  <w:szCs w:val="24"/>
                  <w:lang w:val="ru-RU"/>
                </w:rPr>
                <w:delText xml:space="preserve"> (4 лапки)</w:delText>
              </w:r>
              <w:r w:rsidRPr="00C5022D" w:rsidDel="00C668E3">
                <w:rPr>
                  <w:rFonts w:ascii="Times New Roman" w:hAnsi="Times New Roman"/>
                  <w:sz w:val="24"/>
                  <w:szCs w:val="24"/>
                  <w:lang w:val="ru-RU"/>
                </w:rPr>
                <w:delText>), Профилеметрия,</w:delText>
              </w:r>
              <w:r w:rsidRPr="00C5022D" w:rsidDel="00C668E3">
                <w:rPr>
                  <w:rFonts w:ascii="Times New Roman" w:hAnsi="Times New Roman"/>
                  <w:sz w:val="24"/>
                  <w:szCs w:val="24"/>
                  <w:lang w:val="ru-RU"/>
                </w:rPr>
                <w:br/>
                <w:delText>Термометрия по стволу скважины, Профилеметрия, Инклинометрия.</w:delText>
              </w:r>
            </w:del>
          </w:p>
        </w:tc>
        <w:tc>
          <w:tcPr>
            <w:tcW w:w="1451" w:type="dxa"/>
            <w:vMerge w:val="restart"/>
            <w:tcBorders>
              <w:top w:val="single" w:sz="4" w:space="0" w:color="auto"/>
              <w:left w:val="single" w:sz="4" w:space="0" w:color="auto"/>
              <w:bottom w:val="single" w:sz="4" w:space="0" w:color="auto"/>
              <w:right w:val="single" w:sz="4" w:space="0" w:color="auto"/>
            </w:tcBorders>
          </w:tcPr>
          <w:p w14:paraId="457B7EA8" w14:textId="17668893" w:rsidR="004B3F02" w:rsidRPr="00C5022D" w:rsidDel="00C668E3" w:rsidRDefault="004B3F02" w:rsidP="009F2E50">
            <w:pPr>
              <w:spacing w:before="20" w:after="20"/>
              <w:ind w:left="0" w:right="-2" w:firstLine="0"/>
              <w:rPr>
                <w:del w:id="285" w:author="Азамат Абдыкани" w:date="2018-01-16T18:15:00Z"/>
                <w:rFonts w:ascii="Times New Roman" w:hAnsi="Times New Roman"/>
                <w:sz w:val="24"/>
                <w:szCs w:val="24"/>
                <w:lang w:val="ru-RU"/>
              </w:rPr>
            </w:pPr>
          </w:p>
          <w:p w14:paraId="2DB6C621" w14:textId="27BE4A02" w:rsidR="004B3F02" w:rsidRPr="00C5022D" w:rsidDel="00C668E3" w:rsidRDefault="004B3F02" w:rsidP="009F2E50">
            <w:pPr>
              <w:spacing w:before="20" w:after="20"/>
              <w:ind w:left="0" w:right="-2" w:firstLine="0"/>
              <w:rPr>
                <w:del w:id="286" w:author="Азамат Абдыкани" w:date="2018-01-16T18:15:00Z"/>
                <w:rFonts w:ascii="Times New Roman" w:hAnsi="Times New Roman"/>
                <w:sz w:val="24"/>
                <w:szCs w:val="24"/>
                <w:lang w:val="ru-RU"/>
              </w:rPr>
            </w:pPr>
            <w:del w:id="287" w:author="Азамат Абдыкани" w:date="2018-01-16T18:15:00Z">
              <w:r w:rsidRPr="00C5022D" w:rsidDel="00C668E3">
                <w:rPr>
                  <w:rFonts w:ascii="Times New Roman" w:hAnsi="Times New Roman"/>
                  <w:sz w:val="24"/>
                  <w:szCs w:val="24"/>
                  <w:lang w:val="ru-RU"/>
                </w:rPr>
                <w:delText>1:500</w:delText>
              </w:r>
            </w:del>
          </w:p>
          <w:p w14:paraId="57DBA452" w14:textId="4686B7A7" w:rsidR="004B3F02" w:rsidRPr="00C5022D" w:rsidDel="00C668E3" w:rsidRDefault="004B3F02" w:rsidP="009F2E50">
            <w:pPr>
              <w:spacing w:before="20" w:after="20"/>
              <w:ind w:left="0" w:right="-2" w:firstLine="0"/>
              <w:rPr>
                <w:del w:id="288" w:author="Азамат Абдыкани" w:date="2018-01-16T18:15:00Z"/>
                <w:rFonts w:ascii="Times New Roman" w:hAnsi="Times New Roman"/>
                <w:sz w:val="24"/>
                <w:szCs w:val="24"/>
                <w:lang w:val="ru-RU"/>
              </w:rPr>
            </w:pPr>
            <w:del w:id="289" w:author="Азамат Абдыкани" w:date="2018-01-16T18:15:00Z">
              <w:r w:rsidRPr="00C5022D" w:rsidDel="00C668E3">
                <w:rPr>
                  <w:rFonts w:ascii="Times New Roman" w:hAnsi="Times New Roman"/>
                  <w:sz w:val="24"/>
                  <w:szCs w:val="24"/>
                  <w:lang w:val="ru-RU"/>
                </w:rPr>
                <w:delText>1:200</w:delText>
              </w:r>
            </w:del>
          </w:p>
        </w:tc>
        <w:tc>
          <w:tcPr>
            <w:tcW w:w="1162" w:type="dxa"/>
            <w:tcBorders>
              <w:top w:val="single" w:sz="4" w:space="0" w:color="auto"/>
              <w:left w:val="nil"/>
              <w:bottom w:val="nil"/>
              <w:right w:val="single" w:sz="4" w:space="0" w:color="auto"/>
            </w:tcBorders>
            <w:noWrap/>
            <w:hideMark/>
          </w:tcPr>
          <w:p w14:paraId="203BD0CE" w14:textId="76D22713" w:rsidR="004B3F02" w:rsidRPr="00C5022D" w:rsidDel="00C668E3" w:rsidRDefault="004B3F02" w:rsidP="003363AE">
            <w:pPr>
              <w:spacing w:before="20" w:after="20"/>
              <w:ind w:left="0" w:right="-2" w:firstLine="0"/>
              <w:rPr>
                <w:del w:id="290" w:author="Азамат Абдыкани" w:date="2018-01-16T18:15:00Z"/>
                <w:rFonts w:ascii="Times New Roman" w:hAnsi="Times New Roman"/>
                <w:sz w:val="24"/>
                <w:szCs w:val="24"/>
                <w:lang w:val="ru-RU"/>
              </w:rPr>
            </w:pPr>
            <w:del w:id="291" w:author="Азамат Абдыкани" w:date="2018-01-16T18:15:00Z">
              <w:r w:rsidRPr="00C5022D" w:rsidDel="00C668E3">
                <w:rPr>
                  <w:rFonts w:ascii="Times New Roman" w:hAnsi="Times New Roman"/>
                  <w:sz w:val="24"/>
                  <w:szCs w:val="24"/>
                  <w:lang w:val="ru-RU"/>
                </w:rPr>
                <w:delText xml:space="preserve">     690</w:delText>
              </w:r>
            </w:del>
          </w:p>
        </w:tc>
        <w:tc>
          <w:tcPr>
            <w:tcW w:w="1127" w:type="dxa"/>
            <w:tcBorders>
              <w:top w:val="single" w:sz="4" w:space="0" w:color="auto"/>
              <w:left w:val="nil"/>
              <w:bottom w:val="nil"/>
              <w:right w:val="single" w:sz="4" w:space="0" w:color="auto"/>
            </w:tcBorders>
            <w:noWrap/>
            <w:hideMark/>
          </w:tcPr>
          <w:p w14:paraId="31C641B5" w14:textId="531105EF" w:rsidR="004B3F02" w:rsidRPr="00C5022D" w:rsidDel="00C668E3" w:rsidRDefault="004B3F02" w:rsidP="003363AE">
            <w:pPr>
              <w:spacing w:before="20" w:after="20"/>
              <w:ind w:left="0" w:right="-2" w:firstLine="0"/>
              <w:rPr>
                <w:del w:id="292" w:author="Азамат Абдыкани" w:date="2018-01-16T18:15:00Z"/>
                <w:rFonts w:ascii="Times New Roman" w:hAnsi="Times New Roman"/>
                <w:sz w:val="24"/>
                <w:szCs w:val="24"/>
                <w:lang w:val="ru-RU"/>
              </w:rPr>
            </w:pPr>
            <w:del w:id="293" w:author="Азамат Абдыкани" w:date="2018-01-16T18:15:00Z">
              <w:r w:rsidRPr="00C5022D" w:rsidDel="00C668E3">
                <w:rPr>
                  <w:rFonts w:ascii="Times New Roman" w:hAnsi="Times New Roman"/>
                  <w:sz w:val="24"/>
                  <w:szCs w:val="24"/>
                  <w:lang w:val="ru-RU"/>
                </w:rPr>
                <w:delText xml:space="preserve">   1200</w:delText>
              </w:r>
            </w:del>
          </w:p>
        </w:tc>
        <w:tc>
          <w:tcPr>
            <w:tcW w:w="3976" w:type="dxa"/>
            <w:tcBorders>
              <w:top w:val="single" w:sz="4" w:space="0" w:color="auto"/>
              <w:left w:val="nil"/>
              <w:bottom w:val="nil"/>
              <w:right w:val="single" w:sz="4" w:space="0" w:color="auto"/>
            </w:tcBorders>
          </w:tcPr>
          <w:p w14:paraId="2355CD18" w14:textId="4F1D840E" w:rsidR="004B3F02" w:rsidRPr="00C5022D" w:rsidDel="00C668E3" w:rsidRDefault="004B3F02" w:rsidP="003363AE">
            <w:pPr>
              <w:spacing w:before="20" w:after="20"/>
              <w:ind w:left="0" w:right="-2" w:firstLine="0"/>
              <w:rPr>
                <w:del w:id="294" w:author="Азамат Абдыкани" w:date="2018-01-16T18:15:00Z"/>
                <w:rFonts w:ascii="Times New Roman" w:hAnsi="Times New Roman"/>
                <w:sz w:val="24"/>
                <w:szCs w:val="24"/>
                <w:lang w:val="ru-RU"/>
              </w:rPr>
            </w:pPr>
          </w:p>
        </w:tc>
      </w:tr>
      <w:tr w:rsidR="004B3F02" w:rsidRPr="00C5022D" w:rsidDel="00C668E3" w14:paraId="0A93E2C7" w14:textId="6AE81BED" w:rsidTr="00E21223">
        <w:trPr>
          <w:jc w:val="center"/>
          <w:del w:id="295" w:author="Азамат Абдыкани" w:date="2018-01-16T18:15:00Z"/>
        </w:trPr>
        <w:tc>
          <w:tcPr>
            <w:tcW w:w="6024" w:type="dxa"/>
            <w:vMerge/>
            <w:tcBorders>
              <w:top w:val="single" w:sz="4" w:space="0" w:color="auto"/>
              <w:left w:val="single" w:sz="8" w:space="0" w:color="auto"/>
              <w:bottom w:val="single" w:sz="4" w:space="0" w:color="auto"/>
              <w:right w:val="single" w:sz="4" w:space="0" w:color="000000"/>
            </w:tcBorders>
            <w:vAlign w:val="center"/>
            <w:hideMark/>
          </w:tcPr>
          <w:p w14:paraId="58A9DDDF" w14:textId="0CEB7B1C" w:rsidR="004B3F02" w:rsidRPr="00C5022D" w:rsidDel="00C668E3" w:rsidRDefault="004B3F02" w:rsidP="009F2E50">
            <w:pPr>
              <w:spacing w:before="20" w:after="20"/>
              <w:ind w:left="0" w:right="-2" w:firstLine="0"/>
              <w:rPr>
                <w:del w:id="296" w:author="Азамат Абдыкани" w:date="2018-01-16T18:15:00Z"/>
                <w:rFonts w:ascii="Times New Roman" w:hAnsi="Times New Roman"/>
                <w:sz w:val="24"/>
                <w:szCs w:val="24"/>
                <w:lang w:val="ru-RU"/>
              </w:rPr>
            </w:pPr>
          </w:p>
        </w:tc>
        <w:tc>
          <w:tcPr>
            <w:tcW w:w="1451" w:type="dxa"/>
            <w:vMerge/>
            <w:tcBorders>
              <w:top w:val="single" w:sz="4" w:space="0" w:color="auto"/>
              <w:left w:val="single" w:sz="4" w:space="0" w:color="auto"/>
              <w:bottom w:val="single" w:sz="4" w:space="0" w:color="auto"/>
              <w:right w:val="single" w:sz="4" w:space="0" w:color="auto"/>
            </w:tcBorders>
            <w:vAlign w:val="center"/>
            <w:hideMark/>
          </w:tcPr>
          <w:p w14:paraId="07B1AC20" w14:textId="40DE8CA1" w:rsidR="004B3F02" w:rsidRPr="00C5022D" w:rsidDel="00C668E3" w:rsidRDefault="004B3F02" w:rsidP="009F2E50">
            <w:pPr>
              <w:spacing w:before="20" w:after="20"/>
              <w:ind w:left="0" w:right="-2" w:firstLine="0"/>
              <w:rPr>
                <w:del w:id="297" w:author="Азамат Абдыкани" w:date="2018-01-16T18:15:00Z"/>
                <w:rFonts w:ascii="Times New Roman" w:hAnsi="Times New Roman"/>
                <w:sz w:val="24"/>
                <w:szCs w:val="24"/>
                <w:lang w:val="ru-RU"/>
              </w:rPr>
            </w:pPr>
          </w:p>
        </w:tc>
        <w:tc>
          <w:tcPr>
            <w:tcW w:w="1162" w:type="dxa"/>
            <w:tcBorders>
              <w:top w:val="nil"/>
              <w:left w:val="nil"/>
              <w:bottom w:val="single" w:sz="4" w:space="0" w:color="auto"/>
              <w:right w:val="single" w:sz="4" w:space="0" w:color="auto"/>
            </w:tcBorders>
            <w:noWrap/>
            <w:hideMark/>
          </w:tcPr>
          <w:p w14:paraId="4625019F" w14:textId="26C18EE9" w:rsidR="004B3F02" w:rsidRPr="00C5022D" w:rsidDel="00C668E3" w:rsidRDefault="004B3F02" w:rsidP="009F2E50">
            <w:pPr>
              <w:spacing w:before="20" w:after="20"/>
              <w:ind w:left="0" w:right="-2" w:firstLine="0"/>
              <w:jc w:val="center"/>
              <w:rPr>
                <w:del w:id="298" w:author="Азамат Абдыкани" w:date="2018-01-16T18:15:00Z"/>
                <w:rFonts w:ascii="Times New Roman" w:hAnsi="Times New Roman"/>
                <w:sz w:val="24"/>
                <w:szCs w:val="24"/>
                <w:lang w:val="ru-RU"/>
              </w:rPr>
            </w:pPr>
            <w:del w:id="299" w:author="Азамат Абдыкани" w:date="2018-01-16T18:15:00Z">
              <w:r w:rsidRPr="00C5022D" w:rsidDel="00C668E3">
                <w:rPr>
                  <w:rFonts w:ascii="Times New Roman" w:hAnsi="Times New Roman"/>
                  <w:sz w:val="24"/>
                  <w:szCs w:val="24"/>
                  <w:lang w:val="ru-RU"/>
                </w:rPr>
                <w:delText>1200</w:delText>
              </w:r>
            </w:del>
          </w:p>
        </w:tc>
        <w:tc>
          <w:tcPr>
            <w:tcW w:w="1127" w:type="dxa"/>
            <w:tcBorders>
              <w:top w:val="nil"/>
              <w:left w:val="nil"/>
              <w:bottom w:val="single" w:sz="4" w:space="0" w:color="auto"/>
              <w:right w:val="single" w:sz="4" w:space="0" w:color="auto"/>
            </w:tcBorders>
            <w:noWrap/>
            <w:hideMark/>
          </w:tcPr>
          <w:p w14:paraId="14BBFADE" w14:textId="56606FBD" w:rsidR="004B3F02" w:rsidRPr="00C5022D" w:rsidDel="00C668E3" w:rsidRDefault="004B3F02" w:rsidP="003363AE">
            <w:pPr>
              <w:spacing w:before="20" w:after="20"/>
              <w:ind w:left="0" w:right="-2" w:firstLine="0"/>
              <w:jc w:val="center"/>
              <w:rPr>
                <w:del w:id="300" w:author="Азамат Абдыкани" w:date="2018-01-16T18:15:00Z"/>
                <w:rFonts w:ascii="Times New Roman" w:hAnsi="Times New Roman"/>
                <w:sz w:val="24"/>
                <w:szCs w:val="24"/>
                <w:lang w:val="ru-RU"/>
              </w:rPr>
            </w:pPr>
            <w:del w:id="301" w:author="Азамат Абдыкани" w:date="2018-01-16T18:15:00Z">
              <w:r w:rsidRPr="00C5022D" w:rsidDel="00C668E3">
                <w:rPr>
                  <w:rFonts w:ascii="Times New Roman" w:hAnsi="Times New Roman"/>
                  <w:sz w:val="24"/>
                  <w:szCs w:val="24"/>
                  <w:lang w:val="ru-RU"/>
                </w:rPr>
                <w:delText>2000</w:delText>
              </w:r>
            </w:del>
          </w:p>
        </w:tc>
        <w:tc>
          <w:tcPr>
            <w:tcW w:w="3976" w:type="dxa"/>
            <w:tcBorders>
              <w:top w:val="nil"/>
              <w:left w:val="nil"/>
              <w:bottom w:val="single" w:sz="4" w:space="0" w:color="auto"/>
              <w:right w:val="single" w:sz="4" w:space="0" w:color="auto"/>
            </w:tcBorders>
          </w:tcPr>
          <w:p w14:paraId="687FB87C" w14:textId="4CAB83B2" w:rsidR="004B3F02" w:rsidRPr="00C5022D" w:rsidDel="00C668E3" w:rsidRDefault="004B3F02" w:rsidP="003363AE">
            <w:pPr>
              <w:spacing w:before="20" w:after="20"/>
              <w:ind w:left="0" w:right="-2" w:firstLine="0"/>
              <w:jc w:val="center"/>
              <w:rPr>
                <w:del w:id="302" w:author="Азамат Абдыкани" w:date="2018-01-16T18:15:00Z"/>
                <w:rFonts w:ascii="Times New Roman" w:hAnsi="Times New Roman"/>
                <w:sz w:val="24"/>
                <w:szCs w:val="24"/>
                <w:lang w:val="ru-RU"/>
              </w:rPr>
            </w:pPr>
          </w:p>
        </w:tc>
      </w:tr>
      <w:tr w:rsidR="004B3F02" w:rsidRPr="00C5022D" w:rsidDel="00C668E3" w14:paraId="7A94DDBB" w14:textId="65342B0B" w:rsidTr="00E21223">
        <w:trPr>
          <w:trHeight w:val="968"/>
          <w:jc w:val="center"/>
          <w:del w:id="303" w:author="Азамат Абдыкани" w:date="2018-01-16T18:15:00Z"/>
        </w:trPr>
        <w:tc>
          <w:tcPr>
            <w:tcW w:w="6024" w:type="dxa"/>
            <w:vMerge/>
            <w:tcBorders>
              <w:top w:val="single" w:sz="4" w:space="0" w:color="auto"/>
              <w:left w:val="single" w:sz="8" w:space="0" w:color="auto"/>
              <w:bottom w:val="single" w:sz="4" w:space="0" w:color="auto"/>
              <w:right w:val="single" w:sz="4" w:space="0" w:color="000000"/>
            </w:tcBorders>
            <w:vAlign w:val="center"/>
            <w:hideMark/>
          </w:tcPr>
          <w:p w14:paraId="666FB4BF" w14:textId="65845240" w:rsidR="004B3F02" w:rsidRPr="00C5022D" w:rsidDel="00C668E3" w:rsidRDefault="004B3F02" w:rsidP="009F2E50">
            <w:pPr>
              <w:spacing w:before="20" w:after="20"/>
              <w:ind w:left="0" w:right="-2" w:firstLine="0"/>
              <w:rPr>
                <w:del w:id="304" w:author="Азамат Абдыкани" w:date="2018-01-16T18:15:00Z"/>
                <w:rFonts w:ascii="Times New Roman" w:hAnsi="Times New Roman"/>
                <w:sz w:val="24"/>
                <w:szCs w:val="24"/>
                <w:lang w:val="ru-RU"/>
              </w:rPr>
            </w:pPr>
          </w:p>
        </w:tc>
        <w:tc>
          <w:tcPr>
            <w:tcW w:w="1451" w:type="dxa"/>
            <w:vMerge/>
            <w:tcBorders>
              <w:top w:val="single" w:sz="4" w:space="0" w:color="auto"/>
              <w:left w:val="single" w:sz="4" w:space="0" w:color="auto"/>
              <w:bottom w:val="single" w:sz="4" w:space="0" w:color="auto"/>
              <w:right w:val="single" w:sz="4" w:space="0" w:color="auto"/>
            </w:tcBorders>
            <w:vAlign w:val="center"/>
            <w:hideMark/>
          </w:tcPr>
          <w:p w14:paraId="6675F606" w14:textId="20544488" w:rsidR="004B3F02" w:rsidRPr="00C5022D" w:rsidDel="00C668E3" w:rsidRDefault="004B3F02" w:rsidP="009F2E50">
            <w:pPr>
              <w:spacing w:before="20" w:after="20"/>
              <w:ind w:left="0" w:right="-2" w:firstLine="0"/>
              <w:rPr>
                <w:del w:id="305" w:author="Азамат Абдыкани" w:date="2018-01-16T18:15:00Z"/>
                <w:rFonts w:ascii="Times New Roman" w:hAnsi="Times New Roman"/>
                <w:sz w:val="24"/>
                <w:szCs w:val="24"/>
                <w:lang w:val="ru-RU"/>
              </w:rPr>
            </w:pPr>
          </w:p>
        </w:tc>
        <w:tc>
          <w:tcPr>
            <w:tcW w:w="1162" w:type="dxa"/>
            <w:tcBorders>
              <w:top w:val="single" w:sz="4" w:space="0" w:color="auto"/>
              <w:left w:val="nil"/>
              <w:bottom w:val="single" w:sz="4" w:space="0" w:color="auto"/>
              <w:right w:val="single" w:sz="4" w:space="0" w:color="auto"/>
            </w:tcBorders>
            <w:noWrap/>
            <w:hideMark/>
          </w:tcPr>
          <w:p w14:paraId="566C40EF" w14:textId="37680B28" w:rsidR="004B3F02" w:rsidRPr="00C5022D" w:rsidDel="00C668E3" w:rsidRDefault="004B3F02" w:rsidP="009F2E50">
            <w:pPr>
              <w:spacing w:before="20" w:after="20"/>
              <w:ind w:left="0" w:right="-2" w:firstLine="0"/>
              <w:jc w:val="center"/>
              <w:rPr>
                <w:del w:id="306" w:author="Азамат Абдыкани" w:date="2018-01-16T18:15:00Z"/>
                <w:rFonts w:ascii="Times New Roman" w:hAnsi="Times New Roman"/>
                <w:sz w:val="24"/>
                <w:szCs w:val="24"/>
                <w:lang w:val="ru-RU"/>
              </w:rPr>
            </w:pPr>
            <w:del w:id="307" w:author="Азамат Абдыкани" w:date="2018-01-16T18:15:00Z">
              <w:r w:rsidRPr="00C5022D" w:rsidDel="00C668E3">
                <w:rPr>
                  <w:rFonts w:ascii="Times New Roman" w:hAnsi="Times New Roman"/>
                  <w:sz w:val="24"/>
                  <w:szCs w:val="24"/>
                  <w:lang w:val="ru-RU"/>
                </w:rPr>
                <w:delText> </w:delText>
              </w:r>
            </w:del>
          </w:p>
          <w:p w14:paraId="1203FB3A" w14:textId="4268CDF8" w:rsidR="004B3F02" w:rsidRPr="00C5022D" w:rsidDel="00C668E3" w:rsidRDefault="004B3F02" w:rsidP="009F2E50">
            <w:pPr>
              <w:spacing w:before="20" w:after="20"/>
              <w:ind w:left="0" w:right="-2"/>
              <w:jc w:val="center"/>
              <w:rPr>
                <w:del w:id="308" w:author="Азамат Абдыкани" w:date="2018-01-16T18:15:00Z"/>
                <w:rFonts w:ascii="Times New Roman" w:hAnsi="Times New Roman"/>
                <w:sz w:val="24"/>
                <w:szCs w:val="24"/>
                <w:lang w:val="ru-RU"/>
              </w:rPr>
            </w:pPr>
            <w:del w:id="309" w:author="Азамат Абдыкани" w:date="2018-01-16T18:15:00Z">
              <w:r w:rsidRPr="00C5022D" w:rsidDel="00C668E3">
                <w:rPr>
                  <w:rFonts w:ascii="Times New Roman" w:hAnsi="Times New Roman"/>
                  <w:sz w:val="24"/>
                  <w:szCs w:val="24"/>
                  <w:lang w:val="ru-RU"/>
                </w:rPr>
                <w:delText> </w:delText>
              </w:r>
            </w:del>
          </w:p>
        </w:tc>
        <w:tc>
          <w:tcPr>
            <w:tcW w:w="1127" w:type="dxa"/>
            <w:tcBorders>
              <w:top w:val="single" w:sz="4" w:space="0" w:color="auto"/>
              <w:left w:val="nil"/>
              <w:bottom w:val="single" w:sz="4" w:space="0" w:color="auto"/>
              <w:right w:val="single" w:sz="4" w:space="0" w:color="auto"/>
            </w:tcBorders>
            <w:noWrap/>
            <w:hideMark/>
          </w:tcPr>
          <w:p w14:paraId="3DC990D9" w14:textId="5F3910F4" w:rsidR="004B3F02" w:rsidRPr="00C5022D" w:rsidDel="00C668E3" w:rsidRDefault="004B3F02" w:rsidP="009F2E50">
            <w:pPr>
              <w:spacing w:before="20" w:after="20"/>
              <w:ind w:left="0" w:right="-2" w:firstLine="0"/>
              <w:jc w:val="center"/>
              <w:rPr>
                <w:del w:id="310" w:author="Азамат Абдыкани" w:date="2018-01-16T18:15:00Z"/>
                <w:rFonts w:ascii="Times New Roman" w:hAnsi="Times New Roman"/>
                <w:sz w:val="24"/>
                <w:szCs w:val="24"/>
                <w:lang w:val="ru-RU"/>
              </w:rPr>
            </w:pPr>
            <w:del w:id="311" w:author="Азамат Абдыкани" w:date="2018-01-16T18:15:00Z">
              <w:r w:rsidRPr="00C5022D" w:rsidDel="00C668E3">
                <w:rPr>
                  <w:rFonts w:ascii="Times New Roman" w:hAnsi="Times New Roman"/>
                  <w:sz w:val="24"/>
                  <w:szCs w:val="24"/>
                  <w:lang w:val="ru-RU"/>
                </w:rPr>
                <w:delText> </w:delText>
              </w:r>
            </w:del>
          </w:p>
          <w:p w14:paraId="78C6B82F" w14:textId="2697706B" w:rsidR="004B3F02" w:rsidRPr="00C5022D" w:rsidDel="00C668E3" w:rsidRDefault="004B3F02" w:rsidP="009F2E50">
            <w:pPr>
              <w:spacing w:before="20" w:after="20"/>
              <w:ind w:left="0" w:right="-2"/>
              <w:jc w:val="center"/>
              <w:rPr>
                <w:del w:id="312" w:author="Азамат Абдыкани" w:date="2018-01-16T18:15:00Z"/>
                <w:rFonts w:ascii="Times New Roman" w:hAnsi="Times New Roman"/>
                <w:sz w:val="24"/>
                <w:szCs w:val="24"/>
                <w:lang w:val="ru-RU"/>
              </w:rPr>
            </w:pPr>
            <w:del w:id="313" w:author="Азамат Абдыкани" w:date="2018-01-16T18:15:00Z">
              <w:r w:rsidRPr="00C5022D" w:rsidDel="00C668E3">
                <w:rPr>
                  <w:rFonts w:ascii="Times New Roman" w:hAnsi="Times New Roman"/>
                  <w:sz w:val="24"/>
                  <w:szCs w:val="24"/>
                  <w:lang w:val="ru-RU"/>
                </w:rPr>
                <w:delText> </w:delText>
              </w:r>
            </w:del>
          </w:p>
        </w:tc>
        <w:tc>
          <w:tcPr>
            <w:tcW w:w="3976" w:type="dxa"/>
            <w:tcBorders>
              <w:top w:val="single" w:sz="4" w:space="0" w:color="auto"/>
              <w:left w:val="nil"/>
              <w:bottom w:val="single" w:sz="4" w:space="0" w:color="auto"/>
              <w:right w:val="single" w:sz="4" w:space="0" w:color="auto"/>
            </w:tcBorders>
          </w:tcPr>
          <w:p w14:paraId="41C4E4D7" w14:textId="1AC07AD0" w:rsidR="004B3F02" w:rsidRPr="00C5022D" w:rsidDel="00C668E3" w:rsidRDefault="004B3F02" w:rsidP="009F2E50">
            <w:pPr>
              <w:spacing w:before="20" w:after="20"/>
              <w:ind w:left="0" w:right="-2" w:firstLine="0"/>
              <w:jc w:val="center"/>
              <w:rPr>
                <w:del w:id="314" w:author="Азамат Абдыкани" w:date="2018-01-16T18:15:00Z"/>
                <w:rFonts w:ascii="Times New Roman" w:hAnsi="Times New Roman"/>
                <w:sz w:val="24"/>
                <w:szCs w:val="24"/>
                <w:lang w:val="ru-RU"/>
              </w:rPr>
            </w:pPr>
          </w:p>
        </w:tc>
      </w:tr>
      <w:tr w:rsidR="004B3F02" w:rsidRPr="007B4EF2" w:rsidDel="00C668E3" w14:paraId="7FF17905" w14:textId="1C230B0C" w:rsidTr="00E21223">
        <w:trPr>
          <w:trHeight w:val="363"/>
          <w:jc w:val="center"/>
          <w:del w:id="315" w:author="Азамат Абдыкани" w:date="2018-01-16T18:15:00Z"/>
        </w:trPr>
        <w:tc>
          <w:tcPr>
            <w:tcW w:w="6024" w:type="dxa"/>
            <w:tcBorders>
              <w:top w:val="nil"/>
              <w:left w:val="single" w:sz="8" w:space="0" w:color="auto"/>
              <w:bottom w:val="single" w:sz="4" w:space="0" w:color="auto"/>
              <w:right w:val="nil"/>
            </w:tcBorders>
            <w:noWrap/>
            <w:hideMark/>
          </w:tcPr>
          <w:p w14:paraId="3C0B361C" w14:textId="049A07C5" w:rsidR="004B3F02" w:rsidRPr="00C5022D" w:rsidDel="00C668E3" w:rsidRDefault="004B3F02" w:rsidP="00E21223">
            <w:pPr>
              <w:tabs>
                <w:tab w:val="clear" w:pos="1080"/>
                <w:tab w:val="left" w:pos="284"/>
              </w:tabs>
              <w:spacing w:before="20" w:after="20"/>
              <w:ind w:left="0" w:firstLine="0"/>
              <w:jc w:val="left"/>
              <w:rPr>
                <w:del w:id="316" w:author="Азамат Абдыкани" w:date="2018-01-16T18:15:00Z"/>
                <w:rFonts w:ascii="Times New Roman" w:hAnsi="Times New Roman"/>
                <w:sz w:val="24"/>
                <w:szCs w:val="24"/>
                <w:lang w:val="ru-RU"/>
              </w:rPr>
            </w:pPr>
            <w:del w:id="317" w:author="Азамат Абдыкани" w:date="2018-01-16T18:15:00Z">
              <w:r w:rsidRPr="00C5022D" w:rsidDel="00C668E3">
                <w:rPr>
                  <w:rFonts w:ascii="Times New Roman" w:hAnsi="Times New Roman"/>
                  <w:sz w:val="24"/>
                  <w:szCs w:val="24"/>
                  <w:lang w:val="ru-RU"/>
                </w:rPr>
                <w:delText> 3.Ядерно-магнитный резонанс (каротаж</w:delText>
              </w:r>
              <w:r w:rsidR="00103806" w:rsidRPr="00C5022D" w:rsidDel="00C668E3">
                <w:rPr>
                  <w:rFonts w:ascii="Times New Roman" w:hAnsi="Times New Roman"/>
                  <w:sz w:val="24"/>
                  <w:szCs w:val="24"/>
                  <w:lang w:val="ru-RU"/>
                </w:rPr>
                <w:delText>, в режиме Т2, опционально в режиме Т1 в 6 точках указанных Заказчиком</w:delText>
              </w:r>
              <w:r w:rsidRPr="00C5022D" w:rsidDel="00C668E3">
                <w:rPr>
                  <w:rFonts w:ascii="Times New Roman" w:hAnsi="Times New Roman"/>
                  <w:sz w:val="24"/>
                  <w:szCs w:val="24"/>
                  <w:lang w:val="ru-RU"/>
                </w:rPr>
                <w:delText>);</w:delText>
              </w:r>
              <w:r w:rsidRPr="00C5022D" w:rsidDel="00C668E3">
                <w:rPr>
                  <w:rFonts w:ascii="Times New Roman" w:hAnsi="Times New Roman"/>
                  <w:sz w:val="24"/>
                  <w:szCs w:val="24"/>
                  <w:lang w:val="ru-RU"/>
                </w:rPr>
                <w:br/>
              </w:r>
              <w:r w:rsidR="00103806" w:rsidRPr="00C5022D" w:rsidDel="00C668E3">
                <w:rPr>
                  <w:rFonts w:ascii="Times New Roman" w:hAnsi="Times New Roman"/>
                  <w:sz w:val="24"/>
                  <w:szCs w:val="24"/>
                  <w:lang w:val="ru-RU"/>
                </w:rPr>
                <w:delText xml:space="preserve">Много рычажное </w:delText>
              </w:r>
              <w:r w:rsidRPr="00C5022D" w:rsidDel="00C668E3">
                <w:rPr>
                  <w:rFonts w:ascii="Times New Roman" w:hAnsi="Times New Roman"/>
                  <w:sz w:val="24"/>
                  <w:szCs w:val="24"/>
                  <w:lang w:val="ru-RU"/>
                </w:rPr>
                <w:delText>Микросканирование стенки скважины (ме</w:delText>
              </w:r>
              <w:r w:rsidR="00103806" w:rsidRPr="00C5022D" w:rsidDel="00C668E3">
                <w:rPr>
                  <w:rFonts w:ascii="Times New Roman" w:hAnsi="Times New Roman"/>
                  <w:sz w:val="24"/>
                  <w:szCs w:val="24"/>
                  <w:lang w:val="ru-RU"/>
                </w:rPr>
                <w:delText>тод каротажа основанный на измерений контраста сопротивления пород)</w:delText>
              </w:r>
              <w:r w:rsidRPr="00C5022D" w:rsidDel="00C668E3">
                <w:rPr>
                  <w:rFonts w:ascii="Times New Roman" w:hAnsi="Times New Roman"/>
                  <w:sz w:val="24"/>
                  <w:szCs w:val="24"/>
                  <w:lang w:val="ru-RU"/>
                </w:rPr>
                <w:delText>;</w:delText>
              </w:r>
            </w:del>
          </w:p>
          <w:p w14:paraId="1527AEA9" w14:textId="2428C23F" w:rsidR="004B3F02" w:rsidRPr="00C5022D" w:rsidDel="00C668E3" w:rsidRDefault="004B3F02" w:rsidP="009F2E50">
            <w:pPr>
              <w:spacing w:before="20" w:after="20"/>
              <w:ind w:left="0" w:right="-2" w:firstLine="0"/>
              <w:rPr>
                <w:del w:id="318" w:author="Азамат Абдыкани" w:date="2018-01-16T18:15:00Z"/>
                <w:rFonts w:ascii="Times New Roman" w:hAnsi="Times New Roman"/>
                <w:sz w:val="24"/>
                <w:szCs w:val="24"/>
                <w:lang w:val="ru-RU"/>
              </w:rPr>
            </w:pPr>
          </w:p>
        </w:tc>
        <w:tc>
          <w:tcPr>
            <w:tcW w:w="1451" w:type="dxa"/>
            <w:tcBorders>
              <w:top w:val="nil"/>
              <w:left w:val="single" w:sz="4" w:space="0" w:color="auto"/>
              <w:bottom w:val="single" w:sz="4" w:space="0" w:color="auto"/>
              <w:right w:val="nil"/>
            </w:tcBorders>
            <w:noWrap/>
            <w:hideMark/>
          </w:tcPr>
          <w:p w14:paraId="2E643EBF" w14:textId="772DAB22" w:rsidR="004B3F02" w:rsidRPr="00C5022D" w:rsidDel="00C668E3" w:rsidRDefault="004B3F02" w:rsidP="009F2E50">
            <w:pPr>
              <w:spacing w:before="20" w:after="20"/>
              <w:ind w:left="0" w:right="-2" w:firstLine="0"/>
              <w:rPr>
                <w:del w:id="319" w:author="Азамат Абдыкани" w:date="2018-01-16T18:15:00Z"/>
                <w:rFonts w:ascii="Times New Roman" w:hAnsi="Times New Roman"/>
                <w:sz w:val="24"/>
                <w:szCs w:val="24"/>
                <w:lang w:val="ru-RU"/>
              </w:rPr>
            </w:pPr>
            <w:del w:id="320" w:author="Азамат Абдыкани" w:date="2018-01-16T18:15:00Z">
              <w:r w:rsidRPr="00C5022D" w:rsidDel="00C668E3">
                <w:rPr>
                  <w:rFonts w:ascii="Times New Roman" w:hAnsi="Times New Roman"/>
                  <w:sz w:val="24"/>
                  <w:szCs w:val="24"/>
                  <w:lang w:val="ru-RU"/>
                </w:rPr>
                <w:delText> </w:delText>
              </w:r>
            </w:del>
          </w:p>
          <w:p w14:paraId="56C7E573" w14:textId="7C4897D2" w:rsidR="004B3F02" w:rsidRPr="00C5022D" w:rsidDel="00C668E3" w:rsidRDefault="004B3F02" w:rsidP="009F2E50">
            <w:pPr>
              <w:spacing w:before="20" w:after="20"/>
              <w:ind w:left="0" w:right="-2" w:firstLine="0"/>
              <w:rPr>
                <w:del w:id="321" w:author="Азамат Абдыкани" w:date="2018-01-16T18:15:00Z"/>
                <w:rFonts w:ascii="Times New Roman" w:hAnsi="Times New Roman"/>
                <w:sz w:val="24"/>
                <w:szCs w:val="24"/>
                <w:lang w:val="ru-RU"/>
              </w:rPr>
            </w:pPr>
            <w:del w:id="322" w:author="Азамат Абдыкани" w:date="2018-01-16T18:15:00Z">
              <w:r w:rsidRPr="00C5022D" w:rsidDel="00C668E3">
                <w:rPr>
                  <w:rFonts w:ascii="Times New Roman" w:hAnsi="Times New Roman"/>
                  <w:sz w:val="24"/>
                  <w:szCs w:val="24"/>
                  <w:lang w:val="ru-RU"/>
                </w:rPr>
                <w:delText>1:200</w:delText>
              </w:r>
            </w:del>
          </w:p>
        </w:tc>
        <w:tc>
          <w:tcPr>
            <w:tcW w:w="2289" w:type="dxa"/>
            <w:gridSpan w:val="2"/>
            <w:tcBorders>
              <w:top w:val="single" w:sz="4" w:space="0" w:color="auto"/>
              <w:left w:val="single" w:sz="4" w:space="0" w:color="auto"/>
              <w:bottom w:val="single" w:sz="4" w:space="0" w:color="auto"/>
              <w:right w:val="single" w:sz="4" w:space="0" w:color="auto"/>
            </w:tcBorders>
            <w:noWrap/>
            <w:hideMark/>
          </w:tcPr>
          <w:p w14:paraId="4DBA523B" w14:textId="24D530E6" w:rsidR="004B3F02" w:rsidRPr="00C5022D" w:rsidDel="00C668E3" w:rsidRDefault="004B3F02" w:rsidP="009F2E50">
            <w:pPr>
              <w:spacing w:before="20" w:after="20"/>
              <w:ind w:left="0" w:right="-2" w:firstLine="0"/>
              <w:rPr>
                <w:del w:id="323" w:author="Азамат Абдыкани" w:date="2018-01-16T18:15:00Z"/>
                <w:rFonts w:ascii="Times New Roman" w:hAnsi="Times New Roman"/>
                <w:sz w:val="24"/>
                <w:szCs w:val="24"/>
                <w:lang w:val="ru-RU"/>
              </w:rPr>
            </w:pPr>
            <w:del w:id="324" w:author="Азамат Абдыкани" w:date="2018-01-16T18:15:00Z">
              <w:r w:rsidRPr="00C5022D" w:rsidDel="00C668E3">
                <w:rPr>
                  <w:rFonts w:ascii="Times New Roman" w:hAnsi="Times New Roman"/>
                  <w:sz w:val="24"/>
                  <w:szCs w:val="24"/>
                  <w:lang w:val="ru-RU"/>
                </w:rPr>
                <w:delText> В интервале продуктивных пластов. (в интервале 1200-2000 м, 1200-690м)</w:delText>
              </w:r>
            </w:del>
          </w:p>
        </w:tc>
        <w:tc>
          <w:tcPr>
            <w:tcW w:w="3976" w:type="dxa"/>
            <w:tcBorders>
              <w:top w:val="single" w:sz="4" w:space="0" w:color="auto"/>
              <w:left w:val="single" w:sz="4" w:space="0" w:color="auto"/>
              <w:bottom w:val="single" w:sz="4" w:space="0" w:color="auto"/>
              <w:right w:val="single" w:sz="4" w:space="0" w:color="auto"/>
            </w:tcBorders>
          </w:tcPr>
          <w:p w14:paraId="46F5C71A" w14:textId="21C19FFA" w:rsidR="004B3F02" w:rsidRPr="00C5022D" w:rsidDel="00C668E3" w:rsidRDefault="004B3F02" w:rsidP="009F2E50">
            <w:pPr>
              <w:spacing w:before="20" w:after="20"/>
              <w:ind w:left="0" w:right="-2" w:firstLine="0"/>
              <w:rPr>
                <w:del w:id="325" w:author="Азамат Абдыкани" w:date="2018-01-16T18:15:00Z"/>
                <w:rFonts w:ascii="Times New Roman" w:hAnsi="Times New Roman"/>
                <w:sz w:val="24"/>
                <w:szCs w:val="24"/>
                <w:lang w:val="ru-RU"/>
              </w:rPr>
            </w:pPr>
          </w:p>
        </w:tc>
      </w:tr>
      <w:tr w:rsidR="004B3F02" w:rsidRPr="00C5022D" w:rsidDel="00C668E3" w14:paraId="71B2D7FD" w14:textId="08FF7713" w:rsidTr="00E21223">
        <w:trPr>
          <w:trHeight w:val="464"/>
          <w:jc w:val="center"/>
          <w:del w:id="326" w:author="Азамат Абдыкани" w:date="2018-01-16T18:15:00Z"/>
        </w:trPr>
        <w:tc>
          <w:tcPr>
            <w:tcW w:w="6024" w:type="dxa"/>
            <w:tcBorders>
              <w:top w:val="single" w:sz="4" w:space="0" w:color="auto"/>
              <w:left w:val="single" w:sz="8" w:space="0" w:color="auto"/>
              <w:bottom w:val="nil"/>
              <w:right w:val="single" w:sz="4" w:space="0" w:color="000000"/>
            </w:tcBorders>
            <w:hideMark/>
          </w:tcPr>
          <w:p w14:paraId="6DBCC1FB" w14:textId="6F3B9E95" w:rsidR="004B3F02" w:rsidRPr="00C5022D" w:rsidDel="00C668E3" w:rsidRDefault="00103806" w:rsidP="009F2E50">
            <w:pPr>
              <w:spacing w:before="20" w:after="20"/>
              <w:ind w:left="0" w:right="-2" w:firstLine="0"/>
              <w:rPr>
                <w:del w:id="327" w:author="Азамат Абдыкани" w:date="2018-01-16T18:15:00Z"/>
                <w:rFonts w:ascii="Times New Roman" w:hAnsi="Times New Roman"/>
                <w:sz w:val="24"/>
                <w:szCs w:val="24"/>
                <w:lang w:val="ru-RU"/>
              </w:rPr>
            </w:pPr>
            <w:del w:id="328" w:author="Азамат Абдыкани" w:date="2018-01-16T18:15:00Z">
              <w:r w:rsidRPr="00C5022D" w:rsidDel="00C668E3">
                <w:rPr>
                  <w:rFonts w:ascii="Times New Roman" w:hAnsi="Times New Roman"/>
                  <w:sz w:val="24"/>
                  <w:szCs w:val="24"/>
                  <w:lang w:val="ru-RU"/>
                </w:rPr>
                <w:delText>4</w:delText>
              </w:r>
              <w:r w:rsidR="004B3F02" w:rsidRPr="00C5022D" w:rsidDel="00C668E3">
                <w:rPr>
                  <w:rFonts w:ascii="Times New Roman" w:hAnsi="Times New Roman"/>
                  <w:sz w:val="24"/>
                  <w:szCs w:val="24"/>
                  <w:lang w:val="ru-RU"/>
                </w:rPr>
                <w:delText>. Вертикальное сейсмическое профилирование. (По окончании бурения).</w:delText>
              </w:r>
            </w:del>
          </w:p>
        </w:tc>
        <w:tc>
          <w:tcPr>
            <w:tcW w:w="1451" w:type="dxa"/>
            <w:tcBorders>
              <w:top w:val="nil"/>
              <w:left w:val="nil"/>
              <w:bottom w:val="single" w:sz="4" w:space="0" w:color="auto"/>
              <w:right w:val="nil"/>
            </w:tcBorders>
            <w:noWrap/>
          </w:tcPr>
          <w:p w14:paraId="7D6A9C1D" w14:textId="5D3F9B3C" w:rsidR="004B3F02" w:rsidRPr="00C5022D" w:rsidDel="00C668E3" w:rsidRDefault="004B3F02" w:rsidP="009F2E50">
            <w:pPr>
              <w:spacing w:before="20" w:after="20"/>
              <w:ind w:left="0" w:right="-2" w:firstLine="0"/>
              <w:rPr>
                <w:del w:id="329" w:author="Азамат Абдыкани" w:date="2018-01-16T18:15:00Z"/>
                <w:rFonts w:ascii="Times New Roman" w:hAnsi="Times New Roman"/>
                <w:sz w:val="24"/>
                <w:szCs w:val="24"/>
                <w:lang w:val="ru-RU"/>
              </w:rPr>
            </w:pPr>
          </w:p>
          <w:p w14:paraId="7DF3EDF5" w14:textId="03B3F1FE" w:rsidR="004B3F02" w:rsidRPr="00C5022D" w:rsidDel="00C668E3" w:rsidRDefault="004B3F02" w:rsidP="009F2E50">
            <w:pPr>
              <w:spacing w:before="20" w:after="20"/>
              <w:ind w:left="0" w:right="-2" w:firstLine="0"/>
              <w:rPr>
                <w:del w:id="330" w:author="Азамат Абдыкани" w:date="2018-01-16T18:15:00Z"/>
                <w:rFonts w:ascii="Times New Roman" w:hAnsi="Times New Roman"/>
                <w:sz w:val="24"/>
                <w:szCs w:val="24"/>
                <w:lang w:val="ru-RU"/>
              </w:rPr>
            </w:pPr>
            <w:del w:id="331" w:author="Азамат Абдыкани" w:date="2018-01-16T18:15:00Z">
              <w:r w:rsidRPr="00C5022D" w:rsidDel="00C668E3">
                <w:rPr>
                  <w:rFonts w:ascii="Times New Roman" w:hAnsi="Times New Roman"/>
                  <w:sz w:val="24"/>
                  <w:szCs w:val="24"/>
                  <w:lang w:val="ru-RU"/>
                </w:rPr>
                <w:delText>1:500</w:delText>
              </w:r>
            </w:del>
          </w:p>
        </w:tc>
        <w:tc>
          <w:tcPr>
            <w:tcW w:w="1162" w:type="dxa"/>
            <w:tcBorders>
              <w:top w:val="nil"/>
              <w:left w:val="single" w:sz="4" w:space="0" w:color="auto"/>
              <w:bottom w:val="single" w:sz="4" w:space="0" w:color="auto"/>
              <w:right w:val="single" w:sz="4" w:space="0" w:color="auto"/>
            </w:tcBorders>
            <w:noWrap/>
          </w:tcPr>
          <w:p w14:paraId="11FCBFBA" w14:textId="29574344" w:rsidR="004B3F02" w:rsidRPr="00C5022D" w:rsidDel="00C668E3" w:rsidRDefault="004B3F02" w:rsidP="009F2E50">
            <w:pPr>
              <w:spacing w:before="20" w:after="20"/>
              <w:ind w:left="0" w:right="-2" w:firstLine="0"/>
              <w:rPr>
                <w:del w:id="332" w:author="Азамат Абдыкани" w:date="2018-01-16T18:15:00Z"/>
                <w:rFonts w:ascii="Times New Roman" w:hAnsi="Times New Roman"/>
                <w:sz w:val="24"/>
                <w:szCs w:val="24"/>
                <w:lang w:val="ru-RU"/>
              </w:rPr>
            </w:pPr>
          </w:p>
          <w:p w14:paraId="2853EF74" w14:textId="37BE3F4E" w:rsidR="004B3F02" w:rsidRPr="00C5022D" w:rsidDel="00C668E3" w:rsidRDefault="004B3F02" w:rsidP="009F2E50">
            <w:pPr>
              <w:spacing w:before="20" w:after="20"/>
              <w:ind w:left="0" w:right="-2" w:firstLine="0"/>
              <w:rPr>
                <w:del w:id="333" w:author="Азамат Абдыкани" w:date="2018-01-16T18:15:00Z"/>
                <w:rFonts w:ascii="Times New Roman" w:hAnsi="Times New Roman"/>
                <w:sz w:val="24"/>
                <w:szCs w:val="24"/>
                <w:lang w:val="ru-RU"/>
              </w:rPr>
            </w:pPr>
            <w:del w:id="334" w:author="Азамат Абдыкани" w:date="2018-01-16T18:15:00Z">
              <w:r w:rsidRPr="00C5022D" w:rsidDel="00C668E3">
                <w:rPr>
                  <w:rFonts w:ascii="Times New Roman" w:hAnsi="Times New Roman"/>
                  <w:sz w:val="24"/>
                  <w:szCs w:val="24"/>
                  <w:lang w:val="ru-RU"/>
                </w:rPr>
                <w:delText>0</w:delText>
              </w:r>
            </w:del>
          </w:p>
        </w:tc>
        <w:tc>
          <w:tcPr>
            <w:tcW w:w="1127" w:type="dxa"/>
            <w:tcBorders>
              <w:top w:val="nil"/>
              <w:left w:val="nil"/>
              <w:bottom w:val="single" w:sz="4" w:space="0" w:color="auto"/>
              <w:right w:val="single" w:sz="4" w:space="0" w:color="auto"/>
            </w:tcBorders>
            <w:noWrap/>
          </w:tcPr>
          <w:p w14:paraId="3716076A" w14:textId="188F6ADB" w:rsidR="004B3F02" w:rsidRPr="00C5022D" w:rsidDel="00C668E3" w:rsidRDefault="004B3F02" w:rsidP="009F2E50">
            <w:pPr>
              <w:spacing w:before="20" w:after="20"/>
              <w:ind w:left="0" w:right="-2" w:firstLine="0"/>
              <w:rPr>
                <w:del w:id="335" w:author="Азамат Абдыкани" w:date="2018-01-16T18:15:00Z"/>
                <w:rFonts w:ascii="Times New Roman" w:hAnsi="Times New Roman"/>
                <w:sz w:val="24"/>
                <w:szCs w:val="24"/>
                <w:lang w:val="ru-RU"/>
              </w:rPr>
            </w:pPr>
          </w:p>
          <w:p w14:paraId="632731EA" w14:textId="7D17AB98" w:rsidR="004B3F02" w:rsidRPr="00C5022D" w:rsidDel="00C668E3" w:rsidRDefault="004B3F02" w:rsidP="003363AE">
            <w:pPr>
              <w:spacing w:before="20" w:after="20"/>
              <w:ind w:left="0" w:right="-2" w:firstLine="0"/>
              <w:rPr>
                <w:del w:id="336" w:author="Азамат Абдыкани" w:date="2018-01-16T18:15:00Z"/>
                <w:rFonts w:ascii="Times New Roman" w:hAnsi="Times New Roman"/>
                <w:sz w:val="24"/>
                <w:szCs w:val="24"/>
                <w:lang w:val="ru-RU"/>
              </w:rPr>
            </w:pPr>
            <w:del w:id="337" w:author="Азамат Абдыкани" w:date="2018-01-16T18:15:00Z">
              <w:r w:rsidRPr="00C5022D" w:rsidDel="00C668E3">
                <w:rPr>
                  <w:rFonts w:ascii="Times New Roman" w:hAnsi="Times New Roman"/>
                  <w:sz w:val="24"/>
                  <w:szCs w:val="24"/>
                  <w:lang w:val="ru-RU"/>
                </w:rPr>
                <w:delText>2000</w:delText>
              </w:r>
            </w:del>
          </w:p>
        </w:tc>
        <w:tc>
          <w:tcPr>
            <w:tcW w:w="3976" w:type="dxa"/>
            <w:tcBorders>
              <w:top w:val="nil"/>
              <w:left w:val="nil"/>
              <w:bottom w:val="single" w:sz="4" w:space="0" w:color="auto"/>
              <w:right w:val="single" w:sz="4" w:space="0" w:color="auto"/>
            </w:tcBorders>
          </w:tcPr>
          <w:p w14:paraId="12D28885" w14:textId="101ECF32" w:rsidR="004B3F02" w:rsidRPr="00C5022D" w:rsidDel="00C668E3" w:rsidRDefault="004B3F02" w:rsidP="009F2E50">
            <w:pPr>
              <w:spacing w:before="20" w:after="20"/>
              <w:ind w:left="0" w:right="-2" w:firstLine="0"/>
              <w:rPr>
                <w:del w:id="338" w:author="Азамат Абдыкани" w:date="2018-01-16T18:15:00Z"/>
                <w:rFonts w:ascii="Times New Roman" w:hAnsi="Times New Roman"/>
                <w:sz w:val="24"/>
                <w:szCs w:val="24"/>
                <w:lang w:val="ru-RU"/>
              </w:rPr>
            </w:pPr>
          </w:p>
        </w:tc>
      </w:tr>
      <w:tr w:rsidR="004B3F02" w:rsidRPr="00C5022D" w:rsidDel="00C668E3" w14:paraId="32425DDB" w14:textId="5C38F1AF" w:rsidTr="00E21223">
        <w:trPr>
          <w:jc w:val="center"/>
          <w:del w:id="339" w:author="Азамат Абдыкани" w:date="2018-01-16T18:15:00Z"/>
        </w:trPr>
        <w:tc>
          <w:tcPr>
            <w:tcW w:w="6024" w:type="dxa"/>
            <w:vMerge w:val="restart"/>
            <w:tcBorders>
              <w:top w:val="single" w:sz="4" w:space="0" w:color="auto"/>
              <w:left w:val="single" w:sz="8" w:space="0" w:color="auto"/>
              <w:bottom w:val="nil"/>
              <w:right w:val="single" w:sz="4" w:space="0" w:color="000000"/>
            </w:tcBorders>
            <w:hideMark/>
          </w:tcPr>
          <w:p w14:paraId="7514FA05" w14:textId="5D70DBD1" w:rsidR="004B3F02" w:rsidRPr="00C5022D" w:rsidDel="00C668E3" w:rsidRDefault="00103806" w:rsidP="00841173">
            <w:pPr>
              <w:spacing w:before="20" w:after="20"/>
              <w:ind w:left="0" w:right="-2" w:firstLine="0"/>
              <w:rPr>
                <w:del w:id="340" w:author="Азамат Абдыкани" w:date="2018-01-16T18:15:00Z"/>
                <w:rFonts w:ascii="Times New Roman" w:hAnsi="Times New Roman"/>
                <w:sz w:val="24"/>
                <w:szCs w:val="24"/>
                <w:lang w:val="ru-RU"/>
              </w:rPr>
            </w:pPr>
            <w:del w:id="341" w:author="Азамат Абдыкани" w:date="2018-01-16T18:15:00Z">
              <w:r w:rsidRPr="00C5022D" w:rsidDel="00C668E3">
                <w:rPr>
                  <w:rFonts w:ascii="Times New Roman" w:hAnsi="Times New Roman"/>
                  <w:sz w:val="24"/>
                  <w:szCs w:val="24"/>
                  <w:lang w:val="ru-RU"/>
                </w:rPr>
                <w:delText>5</w:delText>
              </w:r>
              <w:r w:rsidR="004B3F02" w:rsidRPr="00C5022D" w:rsidDel="00C668E3">
                <w:rPr>
                  <w:rFonts w:ascii="Times New Roman" w:hAnsi="Times New Roman"/>
                  <w:sz w:val="24"/>
                  <w:szCs w:val="24"/>
                  <w:lang w:val="ru-RU"/>
                </w:rPr>
                <w:delText xml:space="preserve">. Акустическая цементометрия и техническое состояние колоны. Ультразвуковой каротаж для оценки качества цемента на контакте колонна-цемент и цемент-порода  Предположительно </w:delText>
              </w:r>
              <w:r w:rsidR="00841173" w:rsidRPr="00C5022D" w:rsidDel="00C668E3">
                <w:rPr>
                  <w:rFonts w:ascii="Times New Roman" w:hAnsi="Times New Roman"/>
                  <w:sz w:val="24"/>
                  <w:szCs w:val="24"/>
                  <w:lang w:val="ru-RU"/>
                </w:rPr>
                <w:delText>8</w:delText>
              </w:r>
              <w:r w:rsidR="004B3F02" w:rsidRPr="00C5022D" w:rsidDel="00C668E3">
                <w:rPr>
                  <w:rFonts w:ascii="Times New Roman" w:hAnsi="Times New Roman"/>
                  <w:sz w:val="24"/>
                  <w:szCs w:val="24"/>
                  <w:lang w:val="ru-RU"/>
                </w:rPr>
                <w:delText xml:space="preserve"> СПО на кабеле.</w:delText>
              </w:r>
            </w:del>
          </w:p>
        </w:tc>
        <w:tc>
          <w:tcPr>
            <w:tcW w:w="1451" w:type="dxa"/>
            <w:tcBorders>
              <w:top w:val="single" w:sz="4" w:space="0" w:color="auto"/>
              <w:left w:val="nil"/>
              <w:bottom w:val="nil"/>
              <w:right w:val="nil"/>
            </w:tcBorders>
            <w:noWrap/>
            <w:hideMark/>
          </w:tcPr>
          <w:p w14:paraId="40C88E6C" w14:textId="1E0235F2" w:rsidR="004B3F02" w:rsidRPr="00C5022D" w:rsidDel="00C668E3" w:rsidRDefault="004B3F02" w:rsidP="009F2E50">
            <w:pPr>
              <w:spacing w:before="20" w:after="20"/>
              <w:ind w:left="0" w:right="-2" w:firstLine="0"/>
              <w:rPr>
                <w:del w:id="342" w:author="Азамат Абдыкани" w:date="2018-01-16T18:15:00Z"/>
                <w:rFonts w:ascii="Times New Roman" w:hAnsi="Times New Roman"/>
                <w:sz w:val="24"/>
                <w:szCs w:val="24"/>
                <w:lang w:val="ru-RU"/>
              </w:rPr>
            </w:pPr>
            <w:del w:id="343" w:author="Азамат Абдыкани" w:date="2018-01-16T18:15:00Z">
              <w:r w:rsidRPr="00C5022D" w:rsidDel="00C668E3">
                <w:rPr>
                  <w:rFonts w:ascii="Times New Roman" w:hAnsi="Times New Roman"/>
                  <w:sz w:val="24"/>
                  <w:szCs w:val="24"/>
                  <w:lang w:val="ru-RU"/>
                </w:rPr>
                <w:delText>1:500</w:delText>
              </w:r>
            </w:del>
          </w:p>
        </w:tc>
        <w:tc>
          <w:tcPr>
            <w:tcW w:w="1162" w:type="dxa"/>
            <w:tcBorders>
              <w:top w:val="single" w:sz="4" w:space="0" w:color="auto"/>
              <w:left w:val="single" w:sz="4" w:space="0" w:color="auto"/>
              <w:bottom w:val="nil"/>
              <w:right w:val="single" w:sz="4" w:space="0" w:color="auto"/>
            </w:tcBorders>
            <w:noWrap/>
            <w:hideMark/>
          </w:tcPr>
          <w:p w14:paraId="690CA1C5" w14:textId="7DD655B4" w:rsidR="004B3F02" w:rsidRPr="00C5022D" w:rsidDel="00C668E3" w:rsidRDefault="004B3F02" w:rsidP="009F2E50">
            <w:pPr>
              <w:spacing w:before="20" w:after="20"/>
              <w:ind w:left="0" w:right="-2" w:firstLine="0"/>
              <w:rPr>
                <w:del w:id="344" w:author="Азамат Абдыкани" w:date="2018-01-16T18:15:00Z"/>
                <w:rFonts w:ascii="Times New Roman" w:hAnsi="Times New Roman"/>
                <w:sz w:val="24"/>
                <w:szCs w:val="24"/>
                <w:lang w:val="ru-RU"/>
              </w:rPr>
            </w:pPr>
            <w:del w:id="345" w:author="Азамат Абдыкани" w:date="2018-01-16T18:15:00Z">
              <w:r w:rsidRPr="00C5022D" w:rsidDel="00C668E3">
                <w:rPr>
                  <w:rFonts w:ascii="Times New Roman" w:hAnsi="Times New Roman"/>
                  <w:sz w:val="24"/>
                  <w:szCs w:val="24"/>
                  <w:lang w:val="ru-RU"/>
                </w:rPr>
                <w:delText>0</w:delText>
              </w:r>
            </w:del>
          </w:p>
        </w:tc>
        <w:tc>
          <w:tcPr>
            <w:tcW w:w="1127" w:type="dxa"/>
            <w:tcBorders>
              <w:top w:val="single" w:sz="4" w:space="0" w:color="auto"/>
              <w:left w:val="nil"/>
              <w:bottom w:val="nil"/>
              <w:right w:val="single" w:sz="4" w:space="0" w:color="auto"/>
            </w:tcBorders>
            <w:noWrap/>
            <w:hideMark/>
          </w:tcPr>
          <w:p w14:paraId="24A6E8EC" w14:textId="5983EF2D" w:rsidR="004B3F02" w:rsidRPr="00C5022D" w:rsidDel="00C668E3" w:rsidRDefault="004B3F02" w:rsidP="003363AE">
            <w:pPr>
              <w:spacing w:before="20" w:after="20"/>
              <w:ind w:left="0" w:right="-2" w:firstLine="0"/>
              <w:rPr>
                <w:del w:id="346" w:author="Азамат Абдыкани" w:date="2018-01-16T18:15:00Z"/>
                <w:rFonts w:ascii="Times New Roman" w:hAnsi="Times New Roman"/>
                <w:sz w:val="24"/>
                <w:szCs w:val="24"/>
                <w:lang w:val="ru-RU"/>
              </w:rPr>
            </w:pPr>
            <w:del w:id="347" w:author="Азамат Абдыкани" w:date="2018-01-16T18:15:00Z">
              <w:r w:rsidRPr="00C5022D" w:rsidDel="00C668E3">
                <w:rPr>
                  <w:rFonts w:ascii="Times New Roman" w:hAnsi="Times New Roman"/>
                  <w:sz w:val="24"/>
                  <w:szCs w:val="24"/>
                  <w:lang w:val="ru-RU"/>
                </w:rPr>
                <w:delText>690</w:delText>
              </w:r>
            </w:del>
          </w:p>
        </w:tc>
        <w:tc>
          <w:tcPr>
            <w:tcW w:w="3976" w:type="dxa"/>
            <w:tcBorders>
              <w:top w:val="single" w:sz="4" w:space="0" w:color="auto"/>
              <w:left w:val="nil"/>
              <w:bottom w:val="nil"/>
              <w:right w:val="single" w:sz="4" w:space="0" w:color="auto"/>
            </w:tcBorders>
          </w:tcPr>
          <w:p w14:paraId="7BA0826A" w14:textId="357B74B4" w:rsidR="004B3F02" w:rsidRPr="00C5022D" w:rsidDel="00C668E3" w:rsidRDefault="004B3F02" w:rsidP="003363AE">
            <w:pPr>
              <w:spacing w:before="20" w:after="20"/>
              <w:ind w:left="0" w:right="-2" w:firstLine="0"/>
              <w:rPr>
                <w:del w:id="348" w:author="Азамат Абдыкани" w:date="2018-01-16T18:15:00Z"/>
                <w:rFonts w:ascii="Times New Roman" w:hAnsi="Times New Roman"/>
                <w:sz w:val="24"/>
                <w:szCs w:val="24"/>
                <w:lang w:val="ru-RU"/>
              </w:rPr>
            </w:pPr>
          </w:p>
        </w:tc>
      </w:tr>
      <w:tr w:rsidR="004B3F02" w:rsidRPr="00C5022D" w:rsidDel="00C668E3" w14:paraId="7FC46832" w14:textId="59F9F94E" w:rsidTr="00E21223">
        <w:trPr>
          <w:jc w:val="center"/>
          <w:del w:id="349" w:author="Азамат Абдыкани" w:date="2018-01-16T18:15:00Z"/>
        </w:trPr>
        <w:tc>
          <w:tcPr>
            <w:tcW w:w="6024" w:type="dxa"/>
            <w:vMerge/>
            <w:tcBorders>
              <w:top w:val="single" w:sz="4" w:space="0" w:color="auto"/>
              <w:left w:val="single" w:sz="8" w:space="0" w:color="auto"/>
              <w:bottom w:val="nil"/>
              <w:right w:val="single" w:sz="4" w:space="0" w:color="000000"/>
            </w:tcBorders>
            <w:vAlign w:val="center"/>
            <w:hideMark/>
          </w:tcPr>
          <w:p w14:paraId="37177646" w14:textId="0F9CADAE" w:rsidR="004B3F02" w:rsidRPr="00C5022D" w:rsidDel="00C668E3" w:rsidRDefault="004B3F02" w:rsidP="009F2E50">
            <w:pPr>
              <w:spacing w:before="20" w:after="20"/>
              <w:ind w:left="0" w:right="-2" w:firstLine="0"/>
              <w:rPr>
                <w:del w:id="350" w:author="Азамат Абдыкани" w:date="2018-01-16T18:15:00Z"/>
                <w:rFonts w:ascii="Times New Roman" w:hAnsi="Times New Roman"/>
                <w:sz w:val="24"/>
                <w:szCs w:val="24"/>
                <w:lang w:val="ru-RU"/>
              </w:rPr>
            </w:pPr>
          </w:p>
        </w:tc>
        <w:tc>
          <w:tcPr>
            <w:tcW w:w="1451" w:type="dxa"/>
            <w:noWrap/>
            <w:hideMark/>
          </w:tcPr>
          <w:p w14:paraId="1A211B7F" w14:textId="3A01F8C0" w:rsidR="004B3F02" w:rsidRPr="00C5022D" w:rsidDel="00C668E3" w:rsidRDefault="004B3F02" w:rsidP="009F2E50">
            <w:pPr>
              <w:spacing w:before="20" w:after="20"/>
              <w:ind w:left="0" w:right="-2" w:firstLine="0"/>
              <w:rPr>
                <w:del w:id="351" w:author="Азамат Абдыкани" w:date="2018-01-16T18:15:00Z"/>
                <w:rFonts w:ascii="Times New Roman" w:hAnsi="Times New Roman"/>
                <w:sz w:val="24"/>
                <w:szCs w:val="24"/>
                <w:lang w:val="ru-RU"/>
              </w:rPr>
            </w:pPr>
            <w:del w:id="352" w:author="Азамат Абдыкани" w:date="2018-01-16T18:15:00Z">
              <w:r w:rsidRPr="00C5022D" w:rsidDel="00C668E3">
                <w:rPr>
                  <w:rFonts w:ascii="Times New Roman" w:hAnsi="Times New Roman"/>
                  <w:sz w:val="24"/>
                  <w:szCs w:val="24"/>
                  <w:lang w:val="ru-RU"/>
                </w:rPr>
                <w:delText>1:200</w:delText>
              </w:r>
            </w:del>
          </w:p>
        </w:tc>
        <w:tc>
          <w:tcPr>
            <w:tcW w:w="1162" w:type="dxa"/>
            <w:tcBorders>
              <w:top w:val="nil"/>
              <w:left w:val="single" w:sz="4" w:space="0" w:color="auto"/>
              <w:bottom w:val="nil"/>
              <w:right w:val="single" w:sz="4" w:space="0" w:color="auto"/>
            </w:tcBorders>
            <w:noWrap/>
            <w:hideMark/>
          </w:tcPr>
          <w:p w14:paraId="0328963B" w14:textId="2B32D38D" w:rsidR="004B3F02" w:rsidRPr="00C5022D" w:rsidDel="00C668E3" w:rsidRDefault="004B3F02" w:rsidP="009F2E50">
            <w:pPr>
              <w:spacing w:before="20" w:after="20"/>
              <w:ind w:left="0" w:right="-2" w:firstLine="0"/>
              <w:rPr>
                <w:del w:id="353" w:author="Азамат Абдыкани" w:date="2018-01-16T18:15:00Z"/>
                <w:rFonts w:ascii="Times New Roman" w:hAnsi="Times New Roman"/>
                <w:sz w:val="24"/>
                <w:szCs w:val="24"/>
                <w:lang w:val="ru-RU"/>
              </w:rPr>
            </w:pPr>
            <w:del w:id="354" w:author="Азамат Абдыкани" w:date="2018-01-16T18:15:00Z">
              <w:r w:rsidRPr="00C5022D" w:rsidDel="00C668E3">
                <w:rPr>
                  <w:rFonts w:ascii="Times New Roman" w:hAnsi="Times New Roman"/>
                  <w:sz w:val="24"/>
                  <w:szCs w:val="24"/>
                  <w:lang w:val="ru-RU"/>
                </w:rPr>
                <w:delText>0</w:delText>
              </w:r>
            </w:del>
          </w:p>
        </w:tc>
        <w:tc>
          <w:tcPr>
            <w:tcW w:w="1127" w:type="dxa"/>
            <w:tcBorders>
              <w:top w:val="nil"/>
              <w:left w:val="nil"/>
              <w:bottom w:val="nil"/>
              <w:right w:val="single" w:sz="4" w:space="0" w:color="auto"/>
            </w:tcBorders>
            <w:noWrap/>
            <w:hideMark/>
          </w:tcPr>
          <w:p w14:paraId="471806A9" w14:textId="5CDFADEF" w:rsidR="004B3F02" w:rsidRPr="00C5022D" w:rsidDel="00C668E3" w:rsidRDefault="004B3F02" w:rsidP="003363AE">
            <w:pPr>
              <w:spacing w:before="20" w:after="20"/>
              <w:ind w:left="0" w:right="-2" w:firstLine="0"/>
              <w:rPr>
                <w:del w:id="355" w:author="Азамат Абдыкани" w:date="2018-01-16T18:15:00Z"/>
                <w:rFonts w:ascii="Times New Roman" w:hAnsi="Times New Roman"/>
                <w:sz w:val="24"/>
                <w:szCs w:val="24"/>
                <w:lang w:val="ru-RU"/>
              </w:rPr>
            </w:pPr>
            <w:del w:id="356" w:author="Азамат Абдыкани" w:date="2018-01-16T18:15:00Z">
              <w:r w:rsidRPr="00C5022D" w:rsidDel="00C668E3">
                <w:rPr>
                  <w:rFonts w:ascii="Times New Roman" w:hAnsi="Times New Roman"/>
                  <w:sz w:val="24"/>
                  <w:szCs w:val="24"/>
                  <w:lang w:val="ru-RU"/>
                </w:rPr>
                <w:delText>1200</w:delText>
              </w:r>
            </w:del>
          </w:p>
        </w:tc>
        <w:tc>
          <w:tcPr>
            <w:tcW w:w="3976" w:type="dxa"/>
            <w:tcBorders>
              <w:top w:val="nil"/>
              <w:left w:val="nil"/>
              <w:bottom w:val="nil"/>
              <w:right w:val="single" w:sz="4" w:space="0" w:color="auto"/>
            </w:tcBorders>
          </w:tcPr>
          <w:p w14:paraId="4D2104A4" w14:textId="0C209B7E" w:rsidR="004B3F02" w:rsidRPr="00C5022D" w:rsidDel="00C668E3" w:rsidRDefault="004B3F02" w:rsidP="003363AE">
            <w:pPr>
              <w:spacing w:before="20" w:after="20"/>
              <w:ind w:left="0" w:right="-2" w:firstLine="0"/>
              <w:rPr>
                <w:del w:id="357" w:author="Азамат Абдыкани" w:date="2018-01-16T18:15:00Z"/>
                <w:rFonts w:ascii="Times New Roman" w:hAnsi="Times New Roman"/>
                <w:sz w:val="24"/>
                <w:szCs w:val="24"/>
                <w:lang w:val="ru-RU"/>
              </w:rPr>
            </w:pPr>
          </w:p>
        </w:tc>
      </w:tr>
      <w:tr w:rsidR="004B3F02" w:rsidRPr="00C5022D" w:rsidDel="00C668E3" w14:paraId="7E82990D" w14:textId="45275BD0" w:rsidTr="00E21223">
        <w:trPr>
          <w:jc w:val="center"/>
          <w:del w:id="358" w:author="Азамат Абдыкани" w:date="2018-01-16T18:15:00Z"/>
        </w:trPr>
        <w:tc>
          <w:tcPr>
            <w:tcW w:w="6024" w:type="dxa"/>
            <w:tcBorders>
              <w:top w:val="nil"/>
              <w:left w:val="single" w:sz="8" w:space="0" w:color="auto"/>
              <w:bottom w:val="single" w:sz="4" w:space="0" w:color="auto"/>
              <w:right w:val="nil"/>
            </w:tcBorders>
            <w:noWrap/>
            <w:hideMark/>
          </w:tcPr>
          <w:p w14:paraId="2CDE3F1A" w14:textId="0F963E67" w:rsidR="004B3F02" w:rsidRPr="00C5022D" w:rsidDel="00C668E3" w:rsidRDefault="004B3F02" w:rsidP="009F2E50">
            <w:pPr>
              <w:spacing w:before="20" w:after="20"/>
              <w:ind w:left="0" w:right="-2" w:firstLine="0"/>
              <w:rPr>
                <w:del w:id="359" w:author="Азамат Абдыкани" w:date="2018-01-16T18:15:00Z"/>
                <w:rFonts w:ascii="Times New Roman" w:hAnsi="Times New Roman"/>
                <w:sz w:val="24"/>
                <w:szCs w:val="24"/>
                <w:lang w:val="ru-RU"/>
              </w:rPr>
            </w:pPr>
            <w:del w:id="360" w:author="Азамат Абдыкани" w:date="2018-01-16T18:15:00Z">
              <w:r w:rsidRPr="00C5022D" w:rsidDel="00C668E3">
                <w:rPr>
                  <w:rFonts w:ascii="Times New Roman" w:hAnsi="Times New Roman"/>
                  <w:sz w:val="24"/>
                  <w:szCs w:val="24"/>
                  <w:lang w:val="ru-RU"/>
                </w:rPr>
                <w:delText> </w:delText>
              </w:r>
            </w:del>
          </w:p>
        </w:tc>
        <w:tc>
          <w:tcPr>
            <w:tcW w:w="1451" w:type="dxa"/>
            <w:tcBorders>
              <w:top w:val="nil"/>
              <w:left w:val="single" w:sz="4" w:space="0" w:color="auto"/>
              <w:bottom w:val="single" w:sz="4" w:space="0" w:color="auto"/>
              <w:right w:val="single" w:sz="4" w:space="0" w:color="auto"/>
            </w:tcBorders>
            <w:noWrap/>
            <w:hideMark/>
          </w:tcPr>
          <w:p w14:paraId="65278283" w14:textId="0EB9CDA4" w:rsidR="004B3F02" w:rsidRPr="00C5022D" w:rsidDel="00C668E3" w:rsidRDefault="004B3F02" w:rsidP="009F2E50">
            <w:pPr>
              <w:spacing w:before="20" w:after="20"/>
              <w:ind w:left="0" w:right="-2" w:firstLine="0"/>
              <w:rPr>
                <w:del w:id="361" w:author="Азамат Абдыкани" w:date="2018-01-16T18:15:00Z"/>
                <w:rFonts w:ascii="Times New Roman" w:hAnsi="Times New Roman"/>
                <w:sz w:val="24"/>
                <w:szCs w:val="24"/>
                <w:lang w:val="ru-RU"/>
              </w:rPr>
            </w:pPr>
            <w:del w:id="362" w:author="Азамат Абдыкани" w:date="2018-01-16T18:15:00Z">
              <w:r w:rsidRPr="00C5022D" w:rsidDel="00C668E3">
                <w:rPr>
                  <w:rFonts w:ascii="Times New Roman" w:hAnsi="Times New Roman"/>
                  <w:sz w:val="24"/>
                  <w:szCs w:val="24"/>
                  <w:lang w:val="ru-RU"/>
                </w:rPr>
                <w:delText> </w:delText>
              </w:r>
            </w:del>
          </w:p>
        </w:tc>
        <w:tc>
          <w:tcPr>
            <w:tcW w:w="1162" w:type="dxa"/>
            <w:tcBorders>
              <w:top w:val="nil"/>
              <w:left w:val="nil"/>
              <w:bottom w:val="single" w:sz="4" w:space="0" w:color="auto"/>
              <w:right w:val="single" w:sz="4" w:space="0" w:color="auto"/>
            </w:tcBorders>
            <w:noWrap/>
            <w:hideMark/>
          </w:tcPr>
          <w:p w14:paraId="37C6D307" w14:textId="2DB53DE6" w:rsidR="004B3F02" w:rsidRPr="00C5022D" w:rsidDel="00C668E3" w:rsidRDefault="004B3F02" w:rsidP="003363AE">
            <w:pPr>
              <w:spacing w:before="20" w:after="20"/>
              <w:ind w:left="0" w:right="-2" w:firstLine="0"/>
              <w:rPr>
                <w:del w:id="363" w:author="Азамат Абдыкани" w:date="2018-01-16T18:15:00Z"/>
                <w:rFonts w:ascii="Times New Roman" w:hAnsi="Times New Roman"/>
                <w:sz w:val="24"/>
                <w:szCs w:val="24"/>
                <w:lang w:val="ru-RU"/>
              </w:rPr>
            </w:pPr>
            <w:del w:id="364" w:author="Азамат Абдыкани" w:date="2018-01-16T18:15:00Z">
              <w:r w:rsidRPr="00C5022D" w:rsidDel="00C668E3">
                <w:rPr>
                  <w:rFonts w:ascii="Times New Roman" w:hAnsi="Times New Roman"/>
                  <w:sz w:val="24"/>
                  <w:szCs w:val="24"/>
                  <w:lang w:val="ru-RU"/>
                </w:rPr>
                <w:delText>1100</w:delText>
              </w:r>
            </w:del>
          </w:p>
        </w:tc>
        <w:tc>
          <w:tcPr>
            <w:tcW w:w="1127" w:type="dxa"/>
            <w:tcBorders>
              <w:top w:val="nil"/>
              <w:left w:val="nil"/>
              <w:bottom w:val="single" w:sz="4" w:space="0" w:color="auto"/>
              <w:right w:val="single" w:sz="4" w:space="0" w:color="auto"/>
            </w:tcBorders>
            <w:noWrap/>
            <w:hideMark/>
          </w:tcPr>
          <w:p w14:paraId="619A7B8C" w14:textId="35018DDD" w:rsidR="004B3F02" w:rsidRPr="00C5022D" w:rsidDel="00C668E3" w:rsidRDefault="004B3F02" w:rsidP="007D3CAC">
            <w:pPr>
              <w:spacing w:before="20" w:after="20"/>
              <w:ind w:left="0" w:right="-2" w:firstLine="0"/>
              <w:rPr>
                <w:del w:id="365" w:author="Азамат Абдыкани" w:date="2018-01-16T18:15:00Z"/>
                <w:rFonts w:ascii="Times New Roman" w:hAnsi="Times New Roman"/>
                <w:sz w:val="24"/>
                <w:szCs w:val="24"/>
                <w:lang w:val="ru-RU"/>
              </w:rPr>
            </w:pPr>
            <w:del w:id="366" w:author="Азамат Абдыкани" w:date="2018-01-16T18:15:00Z">
              <w:r w:rsidRPr="00C5022D" w:rsidDel="00C668E3">
                <w:rPr>
                  <w:rFonts w:ascii="Times New Roman" w:hAnsi="Times New Roman"/>
                  <w:sz w:val="24"/>
                  <w:szCs w:val="24"/>
                  <w:lang w:val="ru-RU"/>
                </w:rPr>
                <w:delText>2000</w:delText>
              </w:r>
            </w:del>
          </w:p>
        </w:tc>
        <w:tc>
          <w:tcPr>
            <w:tcW w:w="3976" w:type="dxa"/>
            <w:tcBorders>
              <w:top w:val="nil"/>
              <w:left w:val="nil"/>
              <w:bottom w:val="single" w:sz="4" w:space="0" w:color="auto"/>
              <w:right w:val="single" w:sz="4" w:space="0" w:color="auto"/>
            </w:tcBorders>
          </w:tcPr>
          <w:p w14:paraId="6FB283D4" w14:textId="17AC3985" w:rsidR="004B3F02" w:rsidRPr="00C5022D" w:rsidDel="00C668E3" w:rsidRDefault="004B3F02" w:rsidP="007D3CAC">
            <w:pPr>
              <w:spacing w:before="20" w:after="20"/>
              <w:ind w:left="0" w:right="-2" w:firstLine="0"/>
              <w:rPr>
                <w:del w:id="367" w:author="Азамат Абдыкани" w:date="2018-01-16T18:15:00Z"/>
                <w:rFonts w:ascii="Times New Roman" w:hAnsi="Times New Roman"/>
                <w:sz w:val="24"/>
                <w:szCs w:val="24"/>
                <w:lang w:val="ru-RU"/>
              </w:rPr>
            </w:pPr>
          </w:p>
        </w:tc>
      </w:tr>
      <w:tr w:rsidR="004B3F02" w:rsidRPr="007B4EF2" w:rsidDel="00C668E3" w14:paraId="76607770" w14:textId="3513D9E1" w:rsidTr="00E21223">
        <w:trPr>
          <w:jc w:val="center"/>
          <w:del w:id="368" w:author="Азамат Абдыкани" w:date="2018-01-16T18:15:00Z"/>
        </w:trPr>
        <w:tc>
          <w:tcPr>
            <w:tcW w:w="6024" w:type="dxa"/>
            <w:tcBorders>
              <w:top w:val="single" w:sz="4" w:space="0" w:color="auto"/>
              <w:left w:val="single" w:sz="8" w:space="0" w:color="auto"/>
              <w:bottom w:val="single" w:sz="4" w:space="0" w:color="auto"/>
              <w:right w:val="single" w:sz="4" w:space="0" w:color="000000"/>
            </w:tcBorders>
            <w:hideMark/>
          </w:tcPr>
          <w:p w14:paraId="733676D7" w14:textId="6C563526" w:rsidR="004B3F02" w:rsidRPr="00C5022D" w:rsidDel="00C668E3" w:rsidRDefault="00103806" w:rsidP="009F2E50">
            <w:pPr>
              <w:spacing w:before="20" w:after="20"/>
              <w:ind w:left="0" w:right="-2" w:firstLine="0"/>
              <w:rPr>
                <w:del w:id="369" w:author="Азамат Абдыкани" w:date="2018-01-16T18:15:00Z"/>
                <w:rFonts w:ascii="Times New Roman" w:hAnsi="Times New Roman"/>
                <w:sz w:val="24"/>
                <w:szCs w:val="24"/>
                <w:lang w:val="ru-RU"/>
              </w:rPr>
            </w:pPr>
            <w:del w:id="370" w:author="Азамат Абдыкани" w:date="2018-01-16T18:15:00Z">
              <w:r w:rsidRPr="00C5022D" w:rsidDel="00C668E3">
                <w:rPr>
                  <w:rFonts w:ascii="Times New Roman" w:hAnsi="Times New Roman"/>
                  <w:sz w:val="24"/>
                  <w:szCs w:val="24"/>
                  <w:lang w:val="ru-RU"/>
                </w:rPr>
                <w:delText>6</w:delText>
              </w:r>
              <w:r w:rsidR="004B3F02" w:rsidRPr="00C5022D" w:rsidDel="00C668E3">
                <w:rPr>
                  <w:rFonts w:ascii="Times New Roman" w:hAnsi="Times New Roman"/>
                  <w:sz w:val="24"/>
                  <w:szCs w:val="24"/>
                  <w:lang w:val="ru-RU"/>
                </w:rPr>
                <w:delText>.ГK для привязки к интервалу перфорации, ЛМ до и после перфорации.</w:delText>
              </w:r>
            </w:del>
          </w:p>
          <w:p w14:paraId="0B79FE56" w14:textId="7FC1B7E0" w:rsidR="004B3F02" w:rsidRPr="00C5022D" w:rsidDel="00C668E3" w:rsidRDefault="004B3F02" w:rsidP="00841173">
            <w:pPr>
              <w:spacing w:before="20" w:after="20"/>
              <w:ind w:left="0" w:right="-2" w:firstLine="0"/>
              <w:rPr>
                <w:del w:id="371" w:author="Азамат Абдыкани" w:date="2018-01-16T18:15:00Z"/>
                <w:rFonts w:ascii="Times New Roman" w:hAnsi="Times New Roman"/>
                <w:sz w:val="24"/>
                <w:szCs w:val="24"/>
                <w:lang w:val="ru-RU"/>
              </w:rPr>
            </w:pPr>
            <w:del w:id="372" w:author="Азамат Абдыкани" w:date="2018-01-16T18:15:00Z">
              <w:r w:rsidRPr="00C5022D" w:rsidDel="00C668E3">
                <w:rPr>
                  <w:rFonts w:ascii="Times New Roman" w:hAnsi="Times New Roman"/>
                  <w:sz w:val="24"/>
                  <w:szCs w:val="24"/>
                  <w:lang w:val="ru-RU"/>
                </w:rPr>
                <w:delText>Перфорация кумулятивными зарядами с плотностью зарядов -16</w:delText>
              </w:r>
              <w:r w:rsidR="00841173" w:rsidRPr="00C5022D" w:rsidDel="00C668E3">
                <w:rPr>
                  <w:rFonts w:ascii="Times New Roman" w:hAnsi="Times New Roman"/>
                  <w:sz w:val="24"/>
                  <w:szCs w:val="24"/>
                  <w:lang w:val="ru-RU"/>
                </w:rPr>
                <w:delText>-18</w:delText>
              </w:r>
              <w:r w:rsidRPr="00C5022D" w:rsidDel="00C668E3">
                <w:rPr>
                  <w:rFonts w:ascii="Times New Roman" w:hAnsi="Times New Roman"/>
                  <w:sz w:val="24"/>
                  <w:szCs w:val="24"/>
                  <w:lang w:val="ru-RU"/>
                </w:rPr>
                <w:delText xml:space="preserve"> отв/м. Предположительно </w:delText>
              </w:r>
              <w:r w:rsidR="00841173" w:rsidRPr="00C5022D" w:rsidDel="00C668E3">
                <w:rPr>
                  <w:rFonts w:ascii="Times New Roman" w:hAnsi="Times New Roman"/>
                  <w:sz w:val="24"/>
                  <w:szCs w:val="24"/>
                  <w:lang w:val="ru-RU"/>
                </w:rPr>
                <w:delText>14</w:delText>
              </w:r>
              <w:r w:rsidRPr="00C5022D" w:rsidDel="00C668E3">
                <w:rPr>
                  <w:rFonts w:ascii="Times New Roman" w:hAnsi="Times New Roman"/>
                  <w:sz w:val="24"/>
                  <w:szCs w:val="24"/>
                  <w:lang w:val="ru-RU"/>
                </w:rPr>
                <w:delText xml:space="preserve"> СПО на кабеле.</w:delText>
              </w:r>
            </w:del>
          </w:p>
        </w:tc>
        <w:tc>
          <w:tcPr>
            <w:tcW w:w="1451" w:type="dxa"/>
            <w:tcBorders>
              <w:top w:val="nil"/>
              <w:left w:val="nil"/>
              <w:bottom w:val="single" w:sz="4" w:space="0" w:color="auto"/>
              <w:right w:val="single" w:sz="4" w:space="0" w:color="auto"/>
            </w:tcBorders>
          </w:tcPr>
          <w:p w14:paraId="621ECFD4" w14:textId="40853E6A" w:rsidR="004B3F02" w:rsidRPr="00C5022D" w:rsidDel="00C668E3" w:rsidRDefault="004B3F02" w:rsidP="009F2E50">
            <w:pPr>
              <w:spacing w:before="20" w:after="20"/>
              <w:ind w:left="0" w:right="-2" w:firstLine="0"/>
              <w:rPr>
                <w:del w:id="373" w:author="Азамат Абдыкани" w:date="2018-01-16T18:15:00Z"/>
                <w:rFonts w:ascii="Times New Roman" w:hAnsi="Times New Roman"/>
                <w:sz w:val="24"/>
                <w:szCs w:val="24"/>
                <w:lang w:val="ru-RU"/>
              </w:rPr>
            </w:pPr>
            <w:del w:id="374" w:author="Азамат Абдыкани" w:date="2018-01-16T18:15:00Z">
              <w:r w:rsidRPr="00C5022D" w:rsidDel="00C668E3">
                <w:rPr>
                  <w:rFonts w:ascii="Times New Roman" w:hAnsi="Times New Roman"/>
                  <w:sz w:val="24"/>
                  <w:szCs w:val="24"/>
                  <w:lang w:val="ru-RU"/>
                </w:rPr>
                <w:delText>     1:200</w:delText>
              </w:r>
            </w:del>
          </w:p>
          <w:p w14:paraId="5317E6C2" w14:textId="52B82D97" w:rsidR="004B3F02" w:rsidRPr="00C5022D" w:rsidDel="00C668E3" w:rsidRDefault="004B3F02" w:rsidP="009F2E50">
            <w:pPr>
              <w:spacing w:before="20" w:after="20"/>
              <w:ind w:left="0" w:right="-2" w:firstLine="0"/>
              <w:rPr>
                <w:del w:id="375" w:author="Азамат Абдыкани" w:date="2018-01-16T18:15:00Z"/>
                <w:rFonts w:ascii="Times New Roman" w:hAnsi="Times New Roman"/>
                <w:sz w:val="24"/>
                <w:szCs w:val="24"/>
                <w:lang w:val="ru-RU"/>
              </w:rPr>
            </w:pPr>
          </w:p>
          <w:p w14:paraId="56FC8C26" w14:textId="3CB2C60A" w:rsidR="004B3F02" w:rsidRPr="00C5022D" w:rsidDel="00C668E3" w:rsidRDefault="004B3F02" w:rsidP="003363AE">
            <w:pPr>
              <w:spacing w:before="20" w:after="20"/>
              <w:ind w:left="0" w:right="-2" w:firstLine="0"/>
              <w:rPr>
                <w:del w:id="376" w:author="Азамат Абдыкани" w:date="2018-01-16T18:15:00Z"/>
                <w:rFonts w:ascii="Times New Roman" w:hAnsi="Times New Roman"/>
                <w:sz w:val="24"/>
                <w:szCs w:val="24"/>
                <w:lang w:val="ru-RU"/>
              </w:rPr>
            </w:pPr>
            <w:del w:id="377" w:author="Азамат Абдыкани" w:date="2018-01-16T18:15:00Z">
              <w:r w:rsidRPr="00C5022D" w:rsidDel="00C668E3">
                <w:rPr>
                  <w:rFonts w:ascii="Times New Roman" w:hAnsi="Times New Roman"/>
                  <w:sz w:val="24"/>
                  <w:szCs w:val="24"/>
                  <w:lang w:val="ru-RU"/>
                </w:rPr>
                <w:delText>Ориентир. мощность -    70 м</w:delText>
              </w:r>
            </w:del>
          </w:p>
        </w:tc>
        <w:tc>
          <w:tcPr>
            <w:tcW w:w="2289" w:type="dxa"/>
            <w:gridSpan w:val="2"/>
            <w:tcBorders>
              <w:top w:val="nil"/>
              <w:left w:val="nil"/>
              <w:bottom w:val="single" w:sz="4" w:space="0" w:color="auto"/>
              <w:right w:val="single" w:sz="4" w:space="0" w:color="auto"/>
            </w:tcBorders>
          </w:tcPr>
          <w:p w14:paraId="6543D573" w14:textId="1D825851" w:rsidR="004B3F02" w:rsidRPr="00C5022D" w:rsidDel="00C668E3" w:rsidRDefault="004B3F02" w:rsidP="003363AE">
            <w:pPr>
              <w:spacing w:before="20" w:after="20"/>
              <w:ind w:left="0" w:right="-2" w:firstLine="0"/>
              <w:jc w:val="center"/>
              <w:rPr>
                <w:del w:id="378" w:author="Азамат Абдыкани" w:date="2018-01-16T18:15:00Z"/>
                <w:rFonts w:ascii="Times New Roman" w:hAnsi="Times New Roman"/>
                <w:sz w:val="24"/>
                <w:szCs w:val="24"/>
                <w:lang w:val="ru-RU"/>
              </w:rPr>
            </w:pPr>
            <w:del w:id="379" w:author="Азамат Абдыкани" w:date="2018-01-16T18:15:00Z">
              <w:r w:rsidRPr="00C5022D" w:rsidDel="00C668E3">
                <w:rPr>
                  <w:rFonts w:ascii="Times New Roman" w:hAnsi="Times New Roman"/>
                  <w:sz w:val="24"/>
                  <w:szCs w:val="24"/>
                  <w:lang w:val="ru-RU"/>
                </w:rPr>
                <w:delText>Исследования проводятся на каждом объекте испытания (по индивидуальному плану работ). </w:delText>
              </w:r>
            </w:del>
          </w:p>
        </w:tc>
        <w:tc>
          <w:tcPr>
            <w:tcW w:w="3976" w:type="dxa"/>
            <w:tcBorders>
              <w:top w:val="nil"/>
              <w:left w:val="nil"/>
              <w:bottom w:val="single" w:sz="4" w:space="0" w:color="auto"/>
              <w:right w:val="single" w:sz="4" w:space="0" w:color="auto"/>
            </w:tcBorders>
          </w:tcPr>
          <w:p w14:paraId="55D37793" w14:textId="2C82E83B" w:rsidR="004B3F02" w:rsidRPr="00C5022D" w:rsidDel="00C668E3" w:rsidRDefault="004B3F02">
            <w:pPr>
              <w:spacing w:before="20" w:after="20"/>
              <w:ind w:left="0" w:right="-2" w:firstLine="0"/>
              <w:jc w:val="center"/>
              <w:rPr>
                <w:del w:id="380" w:author="Азамат Абдыкани" w:date="2018-01-16T18:15:00Z"/>
                <w:rFonts w:ascii="Times New Roman" w:hAnsi="Times New Roman"/>
                <w:sz w:val="24"/>
                <w:szCs w:val="24"/>
                <w:lang w:val="ru-RU"/>
              </w:rPr>
            </w:pPr>
          </w:p>
        </w:tc>
      </w:tr>
      <w:tr w:rsidR="004B3F02" w:rsidRPr="00C5022D" w:rsidDel="00C668E3" w14:paraId="17216758" w14:textId="1C0FEC37" w:rsidTr="00E21223">
        <w:trPr>
          <w:trHeight w:val="2175"/>
          <w:jc w:val="center"/>
          <w:del w:id="381" w:author="Азамат Абдыкани" w:date="2018-01-16T18:15:00Z"/>
        </w:trPr>
        <w:tc>
          <w:tcPr>
            <w:tcW w:w="6024" w:type="dxa"/>
            <w:tcBorders>
              <w:top w:val="single" w:sz="4" w:space="0" w:color="auto"/>
              <w:left w:val="single" w:sz="4" w:space="0" w:color="auto"/>
              <w:bottom w:val="single" w:sz="4" w:space="0" w:color="auto"/>
              <w:right w:val="single" w:sz="4" w:space="0" w:color="auto"/>
            </w:tcBorders>
            <w:noWrap/>
            <w:hideMark/>
          </w:tcPr>
          <w:p w14:paraId="6DD2FBA5" w14:textId="5CD83ED5" w:rsidR="004B3F02" w:rsidRPr="00C5022D" w:rsidDel="00C668E3" w:rsidRDefault="00103806" w:rsidP="00841173">
            <w:pPr>
              <w:spacing w:before="20" w:after="20"/>
              <w:ind w:left="0" w:right="-2" w:firstLine="0"/>
              <w:rPr>
                <w:del w:id="382" w:author="Азамат Абдыкани" w:date="2018-01-16T18:15:00Z"/>
                <w:rFonts w:ascii="Times New Roman" w:hAnsi="Times New Roman"/>
                <w:sz w:val="24"/>
                <w:szCs w:val="24"/>
                <w:lang w:val="ru-RU"/>
              </w:rPr>
            </w:pPr>
            <w:del w:id="383" w:author="Азамат Абдыкани" w:date="2018-01-16T18:15:00Z">
              <w:r w:rsidRPr="00C5022D" w:rsidDel="00C668E3">
                <w:rPr>
                  <w:rFonts w:ascii="Times New Roman" w:hAnsi="Times New Roman"/>
                  <w:sz w:val="24"/>
                  <w:szCs w:val="24"/>
                  <w:lang w:val="ru-RU"/>
                </w:rPr>
                <w:delText>7</w:delText>
              </w:r>
              <w:r w:rsidR="004B3F02" w:rsidRPr="00C5022D" w:rsidDel="00C668E3">
                <w:rPr>
                  <w:rFonts w:ascii="Times New Roman" w:hAnsi="Times New Roman"/>
                  <w:sz w:val="24"/>
                  <w:szCs w:val="24"/>
                  <w:lang w:val="ru-RU"/>
                </w:rPr>
                <w:delText xml:space="preserve">. Исследование продуктивных интервалов в процессе испытания: ГК, ЛМ, влагометрия с электрическими датчиками, плотнометрия, манометрия, расходометрия, высокочувствительная термометрия. Предположительно </w:delText>
              </w:r>
              <w:r w:rsidR="00841173" w:rsidRPr="00C5022D" w:rsidDel="00C668E3">
                <w:rPr>
                  <w:rFonts w:ascii="Times New Roman" w:hAnsi="Times New Roman"/>
                  <w:sz w:val="24"/>
                  <w:szCs w:val="24"/>
                  <w:lang w:val="ru-RU"/>
                </w:rPr>
                <w:delText>6</w:delText>
              </w:r>
              <w:r w:rsidR="004B3F02" w:rsidRPr="00C5022D" w:rsidDel="00C668E3">
                <w:rPr>
                  <w:rFonts w:ascii="Times New Roman" w:hAnsi="Times New Roman"/>
                  <w:sz w:val="24"/>
                  <w:szCs w:val="24"/>
                  <w:lang w:val="ru-RU"/>
                </w:rPr>
                <w:delText xml:space="preserve"> СПО на кабеле</w:delText>
              </w:r>
              <w:r w:rsidR="00841173" w:rsidRPr="00C5022D" w:rsidDel="00C668E3">
                <w:rPr>
                  <w:rFonts w:ascii="Times New Roman" w:hAnsi="Times New Roman"/>
                  <w:sz w:val="24"/>
                  <w:szCs w:val="24"/>
                  <w:lang w:val="ru-RU"/>
                </w:rPr>
                <w:delText xml:space="preserve"> или на проволке (будет определятся Заказчиком).</w:delText>
              </w:r>
              <w:r w:rsidR="004B3F02" w:rsidRPr="00C5022D" w:rsidDel="00C668E3">
                <w:rPr>
                  <w:rFonts w:ascii="Times New Roman" w:hAnsi="Times New Roman"/>
                  <w:sz w:val="24"/>
                  <w:szCs w:val="24"/>
                  <w:lang w:val="ru-RU"/>
                </w:rPr>
                <w:delText>.</w:delText>
              </w:r>
            </w:del>
          </w:p>
        </w:tc>
        <w:tc>
          <w:tcPr>
            <w:tcW w:w="3740" w:type="dxa"/>
            <w:gridSpan w:val="3"/>
            <w:tcBorders>
              <w:top w:val="single" w:sz="4" w:space="0" w:color="auto"/>
              <w:left w:val="single" w:sz="4" w:space="0" w:color="auto"/>
              <w:bottom w:val="single" w:sz="4" w:space="0" w:color="auto"/>
              <w:right w:val="single" w:sz="4" w:space="0" w:color="auto"/>
            </w:tcBorders>
          </w:tcPr>
          <w:p w14:paraId="3EC14283" w14:textId="6CBDF9AB" w:rsidR="004B3F02" w:rsidRPr="00C5022D" w:rsidDel="00C668E3" w:rsidRDefault="004B3F02" w:rsidP="009F2E50">
            <w:pPr>
              <w:spacing w:before="20" w:after="20"/>
              <w:ind w:left="0" w:right="-2" w:firstLine="0"/>
              <w:rPr>
                <w:del w:id="384" w:author="Азамат Абдыкани" w:date="2018-01-16T18:15:00Z"/>
                <w:rFonts w:ascii="Times New Roman" w:hAnsi="Times New Roman"/>
                <w:sz w:val="24"/>
                <w:szCs w:val="24"/>
                <w:lang w:val="ru-RU"/>
              </w:rPr>
            </w:pPr>
            <w:del w:id="385" w:author="Азамат Абдыкани" w:date="2018-01-16T18:15:00Z">
              <w:r w:rsidRPr="00C5022D" w:rsidDel="00C668E3">
                <w:rPr>
                  <w:rFonts w:ascii="Times New Roman" w:hAnsi="Times New Roman"/>
                  <w:sz w:val="24"/>
                  <w:szCs w:val="24"/>
                  <w:lang w:val="ru-RU"/>
                </w:rPr>
                <w:delText xml:space="preserve">Исследования проводятся на каждом объекте испытания (по индивидуальному плану работ). Планируется испытания 4-х объектов. </w:delText>
              </w:r>
            </w:del>
          </w:p>
        </w:tc>
        <w:tc>
          <w:tcPr>
            <w:tcW w:w="3976" w:type="dxa"/>
            <w:tcBorders>
              <w:top w:val="single" w:sz="4" w:space="0" w:color="auto"/>
              <w:left w:val="single" w:sz="4" w:space="0" w:color="auto"/>
              <w:bottom w:val="single" w:sz="4" w:space="0" w:color="auto"/>
              <w:right w:val="single" w:sz="4" w:space="0" w:color="auto"/>
            </w:tcBorders>
          </w:tcPr>
          <w:p w14:paraId="732A38BB" w14:textId="4F200FEE" w:rsidR="004B3F02" w:rsidRPr="00C5022D" w:rsidDel="00C668E3" w:rsidRDefault="004B3F02" w:rsidP="009F2E50">
            <w:pPr>
              <w:spacing w:before="20" w:after="20"/>
              <w:ind w:left="0" w:right="-2" w:firstLine="0"/>
              <w:rPr>
                <w:del w:id="386" w:author="Азамат Абдыкани" w:date="2018-01-16T18:15:00Z"/>
                <w:rFonts w:ascii="Times New Roman" w:hAnsi="Times New Roman"/>
                <w:sz w:val="24"/>
                <w:szCs w:val="24"/>
                <w:lang w:val="ru-RU"/>
              </w:rPr>
            </w:pPr>
          </w:p>
        </w:tc>
      </w:tr>
      <w:tr w:rsidR="004B3F02" w:rsidRPr="007B4EF2" w:rsidDel="00C668E3" w14:paraId="733190B3" w14:textId="2F217586" w:rsidTr="00E21223">
        <w:trPr>
          <w:trHeight w:val="642"/>
          <w:jc w:val="center"/>
          <w:del w:id="387" w:author="Азамат Абдыкани" w:date="2018-01-16T18:15:00Z"/>
        </w:trPr>
        <w:tc>
          <w:tcPr>
            <w:tcW w:w="6024" w:type="dxa"/>
            <w:tcBorders>
              <w:top w:val="single" w:sz="4" w:space="0" w:color="auto"/>
              <w:left w:val="single" w:sz="4" w:space="0" w:color="auto"/>
              <w:bottom w:val="single" w:sz="4" w:space="0" w:color="auto"/>
              <w:right w:val="single" w:sz="4" w:space="0" w:color="auto"/>
            </w:tcBorders>
            <w:noWrap/>
          </w:tcPr>
          <w:p w14:paraId="778666F1" w14:textId="1152A7E9" w:rsidR="004B3F02" w:rsidRPr="00C5022D" w:rsidDel="00C668E3" w:rsidRDefault="00103806" w:rsidP="00E21223">
            <w:pPr>
              <w:spacing w:before="20" w:after="20"/>
              <w:ind w:left="0" w:right="-2" w:firstLine="0"/>
              <w:rPr>
                <w:del w:id="388" w:author="Азамат Абдыкани" w:date="2018-01-16T18:15:00Z"/>
                <w:rFonts w:ascii="Times New Roman" w:hAnsi="Times New Roman"/>
                <w:sz w:val="24"/>
                <w:szCs w:val="24"/>
                <w:lang w:val="ru-RU"/>
              </w:rPr>
            </w:pPr>
            <w:del w:id="389" w:author="Азамат Абдыкани" w:date="2018-01-16T18:15:00Z">
              <w:r w:rsidRPr="00C5022D" w:rsidDel="00C668E3">
                <w:rPr>
                  <w:rFonts w:ascii="Times New Roman" w:hAnsi="Times New Roman"/>
                  <w:sz w:val="24"/>
                  <w:szCs w:val="24"/>
                  <w:lang w:val="ru-RU"/>
                </w:rPr>
                <w:delText>8</w:delText>
              </w:r>
              <w:r w:rsidR="004B3F02" w:rsidRPr="00C5022D" w:rsidDel="00C668E3">
                <w:rPr>
                  <w:rFonts w:ascii="Times New Roman" w:hAnsi="Times New Roman"/>
                  <w:sz w:val="24"/>
                  <w:szCs w:val="24"/>
                  <w:lang w:val="ru-RU"/>
                </w:rPr>
                <w:delText xml:space="preserve">. Работы по каротажу при работах связанных с изоляцей интервалов испытания и ликвидации. </w:delText>
              </w:r>
              <w:r w:rsidR="0044602E" w:rsidRPr="00C5022D" w:rsidDel="00C668E3">
                <w:rPr>
                  <w:rFonts w:ascii="Times New Roman" w:hAnsi="Times New Roman"/>
                  <w:sz w:val="24"/>
                  <w:szCs w:val="24"/>
                  <w:lang w:val="ru-RU"/>
                </w:rPr>
                <w:delText>(при данных работах Потенци</w:delText>
              </w:r>
              <w:r w:rsidR="00606F1B" w:rsidRPr="00C5022D" w:rsidDel="00C668E3">
                <w:rPr>
                  <w:rFonts w:ascii="Times New Roman" w:hAnsi="Times New Roman"/>
                  <w:sz w:val="24"/>
                  <w:szCs w:val="24"/>
                  <w:lang w:val="ru-RU"/>
                </w:rPr>
                <w:delText>а</w:delText>
              </w:r>
              <w:r w:rsidR="0044602E" w:rsidRPr="00C5022D" w:rsidDel="00C668E3">
                <w:rPr>
                  <w:rFonts w:ascii="Times New Roman" w:hAnsi="Times New Roman"/>
                  <w:sz w:val="24"/>
                  <w:szCs w:val="24"/>
                  <w:lang w:val="ru-RU"/>
                </w:rPr>
                <w:delText xml:space="preserve">льный поставщик предоставляет ЛМ ( далее-Локатор муфт), ГК и при боры </w:delText>
              </w:r>
            </w:del>
          </w:p>
        </w:tc>
        <w:tc>
          <w:tcPr>
            <w:tcW w:w="3740" w:type="dxa"/>
            <w:gridSpan w:val="3"/>
            <w:tcBorders>
              <w:top w:val="single" w:sz="4" w:space="0" w:color="auto"/>
              <w:left w:val="single" w:sz="4" w:space="0" w:color="auto"/>
              <w:bottom w:val="single" w:sz="4" w:space="0" w:color="auto"/>
              <w:right w:val="single" w:sz="4" w:space="0" w:color="auto"/>
            </w:tcBorders>
            <w:vAlign w:val="center"/>
            <w:hideMark/>
          </w:tcPr>
          <w:p w14:paraId="7A2832CB" w14:textId="60BC96E9" w:rsidR="004B3F02" w:rsidRPr="00C5022D" w:rsidDel="00C668E3" w:rsidRDefault="004B3F02" w:rsidP="00E21223">
            <w:pPr>
              <w:ind w:left="0" w:firstLine="0"/>
              <w:rPr>
                <w:del w:id="390" w:author="Азамат Абдыкани" w:date="2018-01-16T18:15:00Z"/>
                <w:rFonts w:ascii="Times New Roman" w:hAnsi="Times New Roman"/>
                <w:sz w:val="24"/>
                <w:szCs w:val="24"/>
                <w:lang w:val="ru-RU"/>
              </w:rPr>
            </w:pPr>
            <w:del w:id="391" w:author="Азамат Абдыкани" w:date="2018-01-16T18:15:00Z">
              <w:r w:rsidRPr="00C5022D" w:rsidDel="00C668E3">
                <w:rPr>
                  <w:rFonts w:ascii="Times New Roman" w:hAnsi="Times New Roman"/>
                  <w:sz w:val="24"/>
                  <w:szCs w:val="24"/>
                  <w:lang w:val="ru-RU"/>
                </w:rPr>
                <w:delText>Работы проводятся после завершения испытания объектов и полной ликвидации (по индивидуальному плану работ).</w:delText>
              </w:r>
            </w:del>
          </w:p>
        </w:tc>
        <w:tc>
          <w:tcPr>
            <w:tcW w:w="3976" w:type="dxa"/>
            <w:tcBorders>
              <w:top w:val="single" w:sz="4" w:space="0" w:color="auto"/>
              <w:left w:val="single" w:sz="4" w:space="0" w:color="auto"/>
              <w:bottom w:val="single" w:sz="4" w:space="0" w:color="auto"/>
              <w:right w:val="single" w:sz="4" w:space="0" w:color="auto"/>
            </w:tcBorders>
          </w:tcPr>
          <w:p w14:paraId="6CDA3339" w14:textId="3DF65B83" w:rsidR="004B3F02" w:rsidRPr="00C5022D" w:rsidDel="00C668E3" w:rsidRDefault="004B3F02">
            <w:pPr>
              <w:ind w:left="0" w:firstLine="0"/>
              <w:rPr>
                <w:del w:id="392" w:author="Азамат Абдыкани" w:date="2018-01-16T18:15:00Z"/>
                <w:rFonts w:ascii="Times New Roman" w:hAnsi="Times New Roman"/>
                <w:sz w:val="24"/>
                <w:szCs w:val="24"/>
                <w:lang w:val="ru-RU"/>
              </w:rPr>
            </w:pPr>
          </w:p>
        </w:tc>
      </w:tr>
      <w:tr w:rsidR="004B3F02" w:rsidRPr="007B4EF2" w:rsidDel="00C668E3" w14:paraId="006ABB81" w14:textId="185304E3" w:rsidTr="00E21223">
        <w:trPr>
          <w:trHeight w:val="642"/>
          <w:jc w:val="center"/>
          <w:del w:id="393" w:author="Азамат Абдыкани" w:date="2018-01-16T18:15:00Z"/>
        </w:trPr>
        <w:tc>
          <w:tcPr>
            <w:tcW w:w="6024" w:type="dxa"/>
            <w:tcBorders>
              <w:top w:val="single" w:sz="4" w:space="0" w:color="auto"/>
              <w:left w:val="single" w:sz="4" w:space="0" w:color="auto"/>
              <w:bottom w:val="single" w:sz="4" w:space="0" w:color="auto"/>
              <w:right w:val="single" w:sz="4" w:space="0" w:color="auto"/>
            </w:tcBorders>
            <w:noWrap/>
          </w:tcPr>
          <w:p w14:paraId="30622453" w14:textId="1E79772E" w:rsidR="004B3F02" w:rsidRPr="00C5022D" w:rsidDel="00C668E3" w:rsidRDefault="00103806">
            <w:pPr>
              <w:spacing w:before="20" w:after="20"/>
              <w:ind w:left="0" w:right="-2" w:firstLine="0"/>
              <w:rPr>
                <w:del w:id="394" w:author="Азамат Абдыкани" w:date="2018-01-16T18:15:00Z"/>
                <w:rFonts w:ascii="Times New Roman" w:hAnsi="Times New Roman"/>
                <w:sz w:val="24"/>
                <w:szCs w:val="24"/>
                <w:lang w:val="ru-RU"/>
              </w:rPr>
            </w:pPr>
            <w:del w:id="395" w:author="Азамат Абдыкани" w:date="2018-01-16T18:15:00Z">
              <w:r w:rsidRPr="00C5022D" w:rsidDel="00C668E3">
                <w:rPr>
                  <w:rFonts w:ascii="Times New Roman" w:hAnsi="Times New Roman"/>
                  <w:sz w:val="24"/>
                  <w:szCs w:val="24"/>
                  <w:lang w:val="ru-RU"/>
                </w:rPr>
                <w:delText>9</w:delText>
              </w:r>
              <w:r w:rsidR="004B3F02" w:rsidRPr="00C5022D" w:rsidDel="00C668E3">
                <w:rPr>
                  <w:rFonts w:ascii="Times New Roman" w:hAnsi="Times New Roman"/>
                  <w:sz w:val="24"/>
                  <w:szCs w:val="24"/>
                  <w:lang w:val="ru-RU"/>
                </w:rPr>
                <w:delText>. Диэлектрический каротаж (опционально)*</w:delText>
              </w:r>
            </w:del>
          </w:p>
        </w:tc>
        <w:tc>
          <w:tcPr>
            <w:tcW w:w="3740" w:type="dxa"/>
            <w:gridSpan w:val="3"/>
            <w:tcBorders>
              <w:top w:val="single" w:sz="4" w:space="0" w:color="auto"/>
              <w:left w:val="single" w:sz="4" w:space="0" w:color="auto"/>
              <w:bottom w:val="single" w:sz="4" w:space="0" w:color="auto"/>
              <w:right w:val="single" w:sz="4" w:space="0" w:color="auto"/>
            </w:tcBorders>
            <w:vAlign w:val="center"/>
          </w:tcPr>
          <w:p w14:paraId="40185467" w14:textId="3E62F9F2" w:rsidR="004B3F02" w:rsidRPr="00C5022D" w:rsidDel="00C668E3" w:rsidRDefault="004B3F02">
            <w:pPr>
              <w:ind w:left="0" w:firstLine="0"/>
              <w:rPr>
                <w:del w:id="396" w:author="Азамат Абдыкани" w:date="2018-01-16T18:15:00Z"/>
                <w:rFonts w:ascii="Times New Roman" w:hAnsi="Times New Roman"/>
                <w:sz w:val="24"/>
                <w:szCs w:val="24"/>
                <w:lang w:val="ru-RU"/>
              </w:rPr>
            </w:pPr>
            <w:del w:id="397" w:author="Азамат Абдыкани" w:date="2018-01-16T18:15:00Z">
              <w:r w:rsidRPr="00C5022D" w:rsidDel="00C668E3">
                <w:rPr>
                  <w:rFonts w:ascii="Times New Roman" w:hAnsi="Times New Roman"/>
                  <w:sz w:val="24"/>
                  <w:szCs w:val="24"/>
                  <w:lang w:val="ru-RU"/>
                </w:rPr>
                <w:delText>200 м в продуктивной части (2 спуска -1 спуск до глубины 1600м и менее (100м записи), 2 спуск до глубины – 1000м и менее (100м записи)</w:delText>
              </w:r>
            </w:del>
          </w:p>
        </w:tc>
        <w:tc>
          <w:tcPr>
            <w:tcW w:w="3976" w:type="dxa"/>
            <w:tcBorders>
              <w:top w:val="single" w:sz="4" w:space="0" w:color="auto"/>
              <w:left w:val="single" w:sz="4" w:space="0" w:color="auto"/>
              <w:bottom w:val="single" w:sz="4" w:space="0" w:color="auto"/>
              <w:right w:val="single" w:sz="4" w:space="0" w:color="auto"/>
            </w:tcBorders>
          </w:tcPr>
          <w:p w14:paraId="40248D38" w14:textId="761B81E4" w:rsidR="004B3F02" w:rsidRPr="00C5022D" w:rsidDel="00C668E3" w:rsidRDefault="004B3F02">
            <w:pPr>
              <w:ind w:left="0" w:firstLine="0"/>
              <w:rPr>
                <w:del w:id="398" w:author="Азамат Абдыкани" w:date="2018-01-16T18:15:00Z"/>
                <w:rFonts w:ascii="Times New Roman" w:hAnsi="Times New Roman"/>
                <w:sz w:val="24"/>
                <w:szCs w:val="24"/>
                <w:lang w:val="ru-RU"/>
              </w:rPr>
            </w:pPr>
          </w:p>
        </w:tc>
      </w:tr>
      <w:tr w:rsidR="00103806" w:rsidRPr="007B4EF2" w:rsidDel="00C668E3" w14:paraId="0F2563ED" w14:textId="6EBCAF72" w:rsidTr="004B3F02">
        <w:trPr>
          <w:trHeight w:val="642"/>
          <w:jc w:val="center"/>
          <w:del w:id="399" w:author="Азамат Абдыкани" w:date="2018-01-16T18:15:00Z"/>
        </w:trPr>
        <w:tc>
          <w:tcPr>
            <w:tcW w:w="6024" w:type="dxa"/>
            <w:tcBorders>
              <w:top w:val="single" w:sz="4" w:space="0" w:color="auto"/>
              <w:left w:val="single" w:sz="4" w:space="0" w:color="auto"/>
              <w:bottom w:val="single" w:sz="4" w:space="0" w:color="auto"/>
              <w:right w:val="single" w:sz="4" w:space="0" w:color="auto"/>
            </w:tcBorders>
            <w:noWrap/>
          </w:tcPr>
          <w:p w14:paraId="689F3DB3" w14:textId="4A61439E" w:rsidR="00103806" w:rsidRPr="00C5022D" w:rsidDel="00C668E3" w:rsidRDefault="00103806">
            <w:pPr>
              <w:spacing w:before="20" w:after="20"/>
              <w:ind w:left="0" w:right="-2" w:firstLine="0"/>
              <w:rPr>
                <w:del w:id="400" w:author="Азамат Абдыкани" w:date="2018-01-16T18:15:00Z"/>
                <w:rFonts w:ascii="Times New Roman" w:hAnsi="Times New Roman"/>
                <w:sz w:val="24"/>
                <w:szCs w:val="24"/>
                <w:lang w:val="ru-RU"/>
              </w:rPr>
            </w:pPr>
            <w:del w:id="401" w:author="Азамат Абдыкани" w:date="2018-01-16T18:15:00Z">
              <w:r w:rsidRPr="00C5022D" w:rsidDel="00C668E3">
                <w:rPr>
                  <w:rFonts w:ascii="Times New Roman" w:hAnsi="Times New Roman"/>
                  <w:sz w:val="24"/>
                  <w:szCs w:val="24"/>
                  <w:lang w:val="ru-RU"/>
                </w:rPr>
                <w:delText xml:space="preserve">10. Замер градиентов давления </w:delText>
              </w:r>
            </w:del>
          </w:p>
        </w:tc>
        <w:tc>
          <w:tcPr>
            <w:tcW w:w="3740" w:type="dxa"/>
            <w:gridSpan w:val="3"/>
            <w:tcBorders>
              <w:top w:val="single" w:sz="4" w:space="0" w:color="auto"/>
              <w:left w:val="single" w:sz="4" w:space="0" w:color="auto"/>
              <w:bottom w:val="single" w:sz="4" w:space="0" w:color="auto"/>
              <w:right w:val="single" w:sz="4" w:space="0" w:color="auto"/>
            </w:tcBorders>
            <w:vAlign w:val="center"/>
          </w:tcPr>
          <w:p w14:paraId="400EEBF8" w14:textId="7F6A21B5" w:rsidR="00103806" w:rsidRPr="00C5022D" w:rsidDel="00C668E3" w:rsidRDefault="00103806" w:rsidP="00A80329">
            <w:pPr>
              <w:ind w:left="0" w:firstLine="0"/>
              <w:rPr>
                <w:del w:id="402" w:author="Азамат Абдыкани" w:date="2018-01-16T18:15:00Z"/>
                <w:rFonts w:ascii="Times New Roman" w:hAnsi="Times New Roman"/>
                <w:sz w:val="24"/>
                <w:szCs w:val="24"/>
                <w:lang w:val="ru-RU"/>
              </w:rPr>
            </w:pPr>
            <w:del w:id="403" w:author="Азамат Абдыкани" w:date="2018-01-16T18:15:00Z">
              <w:r w:rsidRPr="00C5022D" w:rsidDel="00C668E3">
                <w:rPr>
                  <w:rFonts w:ascii="Times New Roman" w:hAnsi="Times New Roman"/>
                  <w:sz w:val="24"/>
                  <w:szCs w:val="24"/>
                  <w:lang w:val="ru-RU"/>
                </w:rPr>
                <w:delText>В продуктивных интервалах (</w:delText>
              </w:r>
              <w:r w:rsidR="00A80329" w:rsidRPr="00C5022D" w:rsidDel="00C668E3">
                <w:rPr>
                  <w:rFonts w:ascii="Times New Roman" w:hAnsi="Times New Roman"/>
                  <w:sz w:val="24"/>
                  <w:szCs w:val="24"/>
                  <w:lang w:val="ru-RU"/>
                </w:rPr>
                <w:delText xml:space="preserve"> не более 30 точек в интервале 690-1200м, 30 и более точек в интервале 1200-2000м). Время замера на каждой точке 15мин. Общее время работы насоса  - 900 мин</w:delText>
              </w:r>
            </w:del>
          </w:p>
        </w:tc>
        <w:tc>
          <w:tcPr>
            <w:tcW w:w="3976" w:type="dxa"/>
            <w:tcBorders>
              <w:top w:val="single" w:sz="4" w:space="0" w:color="auto"/>
              <w:left w:val="single" w:sz="4" w:space="0" w:color="auto"/>
              <w:bottom w:val="single" w:sz="4" w:space="0" w:color="auto"/>
              <w:right w:val="single" w:sz="4" w:space="0" w:color="auto"/>
            </w:tcBorders>
          </w:tcPr>
          <w:p w14:paraId="177F712C" w14:textId="259C0D73" w:rsidR="00103806" w:rsidRPr="00C5022D" w:rsidDel="00C668E3" w:rsidRDefault="00103806">
            <w:pPr>
              <w:ind w:left="0" w:firstLine="0"/>
              <w:rPr>
                <w:del w:id="404" w:author="Азамат Абдыкани" w:date="2018-01-16T18:15:00Z"/>
                <w:rFonts w:ascii="Times New Roman" w:hAnsi="Times New Roman"/>
                <w:sz w:val="24"/>
                <w:szCs w:val="24"/>
                <w:lang w:val="ru-RU"/>
              </w:rPr>
            </w:pPr>
          </w:p>
        </w:tc>
      </w:tr>
      <w:tr w:rsidR="00A80329" w:rsidRPr="00C5022D" w:rsidDel="00C668E3" w14:paraId="7E5F509C" w14:textId="3742FA13" w:rsidTr="004B3F02">
        <w:trPr>
          <w:trHeight w:val="642"/>
          <w:jc w:val="center"/>
          <w:del w:id="405" w:author="Азамат Абдыкани" w:date="2018-01-16T18:15:00Z"/>
        </w:trPr>
        <w:tc>
          <w:tcPr>
            <w:tcW w:w="6024" w:type="dxa"/>
            <w:tcBorders>
              <w:top w:val="single" w:sz="4" w:space="0" w:color="auto"/>
              <w:left w:val="single" w:sz="4" w:space="0" w:color="auto"/>
              <w:bottom w:val="single" w:sz="4" w:space="0" w:color="auto"/>
              <w:right w:val="single" w:sz="4" w:space="0" w:color="auto"/>
            </w:tcBorders>
            <w:noWrap/>
          </w:tcPr>
          <w:p w14:paraId="37039CA9" w14:textId="59862013" w:rsidR="00A80329" w:rsidRPr="00C5022D" w:rsidDel="00C668E3" w:rsidRDefault="00A80329">
            <w:pPr>
              <w:spacing w:before="20" w:after="20"/>
              <w:ind w:left="0" w:right="-2" w:firstLine="0"/>
              <w:rPr>
                <w:del w:id="406" w:author="Азамат Абдыкани" w:date="2018-01-16T18:15:00Z"/>
                <w:rFonts w:ascii="Times New Roman" w:hAnsi="Times New Roman"/>
                <w:sz w:val="24"/>
                <w:szCs w:val="24"/>
                <w:lang w:val="ru-RU"/>
              </w:rPr>
            </w:pPr>
            <w:del w:id="407" w:author="Азамат Абдыкани" w:date="2018-01-16T18:15:00Z">
              <w:r w:rsidRPr="00C5022D" w:rsidDel="00C668E3">
                <w:rPr>
                  <w:rFonts w:ascii="Times New Roman" w:hAnsi="Times New Roman"/>
                  <w:sz w:val="24"/>
                  <w:szCs w:val="24"/>
                  <w:lang w:val="ru-RU"/>
                </w:rPr>
                <w:delText>11. От</w:delText>
              </w:r>
              <w:r w:rsidR="00AC07CF" w:rsidRPr="00C5022D" w:rsidDel="00C668E3">
                <w:rPr>
                  <w:rFonts w:ascii="Times New Roman" w:hAnsi="Times New Roman"/>
                  <w:sz w:val="24"/>
                  <w:szCs w:val="24"/>
                  <w:lang w:val="ru-RU"/>
                </w:rPr>
                <w:delText>бор пластовых флюидов на кабеле.</w:delText>
              </w:r>
            </w:del>
          </w:p>
        </w:tc>
        <w:tc>
          <w:tcPr>
            <w:tcW w:w="3740" w:type="dxa"/>
            <w:gridSpan w:val="3"/>
            <w:tcBorders>
              <w:top w:val="single" w:sz="4" w:space="0" w:color="auto"/>
              <w:left w:val="single" w:sz="4" w:space="0" w:color="auto"/>
              <w:bottom w:val="single" w:sz="4" w:space="0" w:color="auto"/>
              <w:right w:val="single" w:sz="4" w:space="0" w:color="auto"/>
            </w:tcBorders>
            <w:vAlign w:val="center"/>
          </w:tcPr>
          <w:p w14:paraId="209DC4EE" w14:textId="2FC30429" w:rsidR="00A80329" w:rsidRPr="00C5022D" w:rsidDel="00C668E3" w:rsidRDefault="00A80329" w:rsidP="002B3E89">
            <w:pPr>
              <w:ind w:left="0" w:firstLine="0"/>
              <w:rPr>
                <w:del w:id="408" w:author="Азамат Абдыкани" w:date="2018-01-16T18:15:00Z"/>
                <w:rFonts w:ascii="Times New Roman" w:hAnsi="Times New Roman"/>
                <w:sz w:val="24"/>
                <w:szCs w:val="24"/>
                <w:lang w:val="ru-RU"/>
              </w:rPr>
            </w:pPr>
            <w:del w:id="409" w:author="Азамат Абдыкани" w:date="2018-01-16T18:15:00Z">
              <w:r w:rsidRPr="00C5022D" w:rsidDel="00C668E3">
                <w:rPr>
                  <w:rFonts w:ascii="Times New Roman" w:hAnsi="Times New Roman"/>
                  <w:sz w:val="24"/>
                  <w:szCs w:val="24"/>
                  <w:lang w:val="ru-RU"/>
                </w:rPr>
                <w:delText>Не более 12 проб (6 проб в интервале 690-1200м с отбором проб не менее 2-х часов на точке отбора, 6 проб в интервале 1200-2000м с отбором проб не менее 2-х часов на точке отбора). Общее время работы каротажного насоса не более 24 часов.</w:delText>
              </w:r>
            </w:del>
          </w:p>
        </w:tc>
        <w:tc>
          <w:tcPr>
            <w:tcW w:w="3976" w:type="dxa"/>
            <w:tcBorders>
              <w:top w:val="single" w:sz="4" w:space="0" w:color="auto"/>
              <w:left w:val="single" w:sz="4" w:space="0" w:color="auto"/>
              <w:bottom w:val="single" w:sz="4" w:space="0" w:color="auto"/>
              <w:right w:val="single" w:sz="4" w:space="0" w:color="auto"/>
            </w:tcBorders>
          </w:tcPr>
          <w:p w14:paraId="5F98A784" w14:textId="6783683E" w:rsidR="00A80329" w:rsidRPr="00C5022D" w:rsidDel="00C668E3" w:rsidRDefault="00A80329">
            <w:pPr>
              <w:ind w:left="0" w:firstLine="0"/>
              <w:rPr>
                <w:del w:id="410" w:author="Азамат Абдыкани" w:date="2018-01-16T18:15:00Z"/>
                <w:rFonts w:ascii="Times New Roman" w:hAnsi="Times New Roman"/>
                <w:sz w:val="24"/>
                <w:szCs w:val="24"/>
                <w:lang w:val="ru-RU"/>
              </w:rPr>
            </w:pPr>
          </w:p>
        </w:tc>
      </w:tr>
      <w:tr w:rsidR="00AC07CF" w:rsidRPr="00C5022D" w:rsidDel="00C668E3" w14:paraId="00AAEBDB" w14:textId="2C266FB6" w:rsidTr="004B3F02">
        <w:trPr>
          <w:trHeight w:val="642"/>
          <w:jc w:val="center"/>
          <w:del w:id="411" w:author="Азамат Абдыкани" w:date="2018-01-16T18:15:00Z"/>
        </w:trPr>
        <w:tc>
          <w:tcPr>
            <w:tcW w:w="6024" w:type="dxa"/>
            <w:tcBorders>
              <w:top w:val="single" w:sz="4" w:space="0" w:color="auto"/>
              <w:left w:val="single" w:sz="4" w:space="0" w:color="auto"/>
              <w:bottom w:val="single" w:sz="4" w:space="0" w:color="auto"/>
              <w:right w:val="single" w:sz="4" w:space="0" w:color="auto"/>
            </w:tcBorders>
            <w:noWrap/>
          </w:tcPr>
          <w:p w14:paraId="0D2C9A56" w14:textId="558E0998" w:rsidR="00AC07CF" w:rsidRPr="00C5022D" w:rsidDel="00C668E3" w:rsidRDefault="00AC07CF">
            <w:pPr>
              <w:spacing w:before="20" w:after="20"/>
              <w:ind w:left="0" w:right="-2" w:firstLine="0"/>
              <w:rPr>
                <w:del w:id="412" w:author="Азамат Абдыкани" w:date="2018-01-16T18:15:00Z"/>
                <w:rFonts w:ascii="Times New Roman" w:hAnsi="Times New Roman"/>
                <w:sz w:val="24"/>
                <w:szCs w:val="24"/>
                <w:lang w:val="ru-RU"/>
              </w:rPr>
            </w:pPr>
            <w:del w:id="413" w:author="Азамат Абдыкани" w:date="2018-01-16T18:15:00Z">
              <w:r w:rsidRPr="00C5022D" w:rsidDel="00C668E3">
                <w:rPr>
                  <w:rFonts w:ascii="Times New Roman" w:hAnsi="Times New Roman"/>
                  <w:sz w:val="24"/>
                  <w:szCs w:val="24"/>
                  <w:lang w:val="ru-RU"/>
                </w:rPr>
                <w:delText>12. Мини ИПТ двух пакерной компановкой (</w:delText>
              </w:r>
              <w:r w:rsidRPr="00C5022D" w:rsidDel="00C668E3">
                <w:rPr>
                  <w:rFonts w:ascii="Times New Roman" w:hAnsi="Times New Roman"/>
                  <w:sz w:val="24"/>
                  <w:szCs w:val="24"/>
                  <w:lang w:val="en-US"/>
                </w:rPr>
                <w:delText>Mini</w:delText>
              </w:r>
              <w:r w:rsidRPr="00C5022D" w:rsidDel="00C668E3">
                <w:rPr>
                  <w:rFonts w:ascii="Times New Roman" w:hAnsi="Times New Roman"/>
                  <w:sz w:val="24"/>
                  <w:szCs w:val="24"/>
                  <w:lang w:val="ru-RU"/>
                </w:rPr>
                <w:delText xml:space="preserve"> </w:delText>
              </w:r>
              <w:r w:rsidRPr="00C5022D" w:rsidDel="00C668E3">
                <w:rPr>
                  <w:rFonts w:ascii="Times New Roman" w:hAnsi="Times New Roman"/>
                  <w:sz w:val="24"/>
                  <w:szCs w:val="24"/>
                  <w:lang w:val="en-US"/>
                </w:rPr>
                <w:delText>DST</w:delText>
              </w:r>
              <w:r w:rsidRPr="00C5022D" w:rsidDel="00C668E3">
                <w:rPr>
                  <w:rFonts w:ascii="Times New Roman" w:hAnsi="Times New Roman"/>
                  <w:sz w:val="24"/>
                  <w:szCs w:val="24"/>
                  <w:lang w:val="ru-RU"/>
                </w:rPr>
                <w:delText>)</w:delText>
              </w:r>
            </w:del>
          </w:p>
        </w:tc>
        <w:tc>
          <w:tcPr>
            <w:tcW w:w="3740" w:type="dxa"/>
            <w:gridSpan w:val="3"/>
            <w:tcBorders>
              <w:top w:val="single" w:sz="4" w:space="0" w:color="auto"/>
              <w:left w:val="single" w:sz="4" w:space="0" w:color="auto"/>
              <w:bottom w:val="single" w:sz="4" w:space="0" w:color="auto"/>
              <w:right w:val="single" w:sz="4" w:space="0" w:color="auto"/>
            </w:tcBorders>
            <w:vAlign w:val="center"/>
          </w:tcPr>
          <w:p w14:paraId="032994B6" w14:textId="510DE5CC" w:rsidR="00AC07CF" w:rsidRPr="00C5022D" w:rsidDel="00C668E3" w:rsidRDefault="00AC07CF" w:rsidP="00023425">
            <w:pPr>
              <w:ind w:left="0" w:firstLine="0"/>
              <w:rPr>
                <w:del w:id="414" w:author="Азамат Абдыкани" w:date="2018-01-16T18:15:00Z"/>
                <w:rFonts w:ascii="Times New Roman" w:hAnsi="Times New Roman"/>
                <w:sz w:val="24"/>
                <w:szCs w:val="24"/>
                <w:lang w:val="ru-RU"/>
              </w:rPr>
            </w:pPr>
            <w:del w:id="415" w:author="Азамат Абдыкани" w:date="2018-01-16T18:15:00Z">
              <w:r w:rsidRPr="00C5022D" w:rsidDel="00C668E3">
                <w:rPr>
                  <w:rFonts w:ascii="Times New Roman" w:hAnsi="Times New Roman"/>
                  <w:sz w:val="24"/>
                  <w:szCs w:val="24"/>
                  <w:lang w:val="ru-RU"/>
                </w:rPr>
                <w:delText xml:space="preserve">Мини </w:delText>
              </w:r>
              <w:r w:rsidRPr="00C5022D" w:rsidDel="00C668E3">
                <w:rPr>
                  <w:rFonts w:ascii="Times New Roman" w:hAnsi="Times New Roman"/>
                  <w:sz w:val="24"/>
                  <w:szCs w:val="24"/>
                  <w:lang w:val="en-US"/>
                </w:rPr>
                <w:delText>DST</w:delText>
              </w:r>
              <w:r w:rsidRPr="00C5022D" w:rsidDel="00C668E3">
                <w:rPr>
                  <w:rFonts w:ascii="Times New Roman" w:hAnsi="Times New Roman"/>
                  <w:sz w:val="24"/>
                  <w:szCs w:val="24"/>
                  <w:lang w:val="ru-RU"/>
                </w:rPr>
                <w:delText xml:space="preserve"> будет проводится в </w:delText>
              </w:r>
              <w:r w:rsidR="00023425" w:rsidRPr="00C5022D" w:rsidDel="00C668E3">
                <w:rPr>
                  <w:rFonts w:ascii="Times New Roman" w:hAnsi="Times New Roman"/>
                  <w:sz w:val="24"/>
                  <w:szCs w:val="24"/>
                  <w:lang w:val="ru-RU"/>
                </w:rPr>
                <w:delText>4</w:delText>
              </w:r>
              <w:r w:rsidRPr="00C5022D" w:rsidDel="00C668E3">
                <w:rPr>
                  <w:rFonts w:ascii="Times New Roman" w:hAnsi="Times New Roman"/>
                  <w:sz w:val="24"/>
                  <w:szCs w:val="24"/>
                  <w:lang w:val="ru-RU"/>
                </w:rPr>
                <w:delText xml:space="preserve"> х интервалах- в интервале </w:delText>
              </w:r>
              <w:r w:rsidR="00023425" w:rsidRPr="00C5022D" w:rsidDel="00C668E3">
                <w:rPr>
                  <w:rFonts w:ascii="Times New Roman" w:hAnsi="Times New Roman"/>
                  <w:sz w:val="24"/>
                  <w:szCs w:val="24"/>
                  <w:lang w:val="ru-RU"/>
                </w:rPr>
                <w:delText>690</w:delText>
              </w:r>
              <w:r w:rsidRPr="00C5022D" w:rsidDel="00C668E3">
                <w:rPr>
                  <w:rFonts w:ascii="Times New Roman" w:hAnsi="Times New Roman"/>
                  <w:sz w:val="24"/>
                  <w:szCs w:val="24"/>
                  <w:lang w:val="ru-RU"/>
                </w:rPr>
                <w:delText xml:space="preserve">-2000. Общая длительность 72 часа. </w:delText>
              </w:r>
            </w:del>
          </w:p>
        </w:tc>
        <w:tc>
          <w:tcPr>
            <w:tcW w:w="3976" w:type="dxa"/>
            <w:tcBorders>
              <w:top w:val="single" w:sz="4" w:space="0" w:color="auto"/>
              <w:left w:val="single" w:sz="4" w:space="0" w:color="auto"/>
              <w:bottom w:val="single" w:sz="4" w:space="0" w:color="auto"/>
              <w:right w:val="single" w:sz="4" w:space="0" w:color="auto"/>
            </w:tcBorders>
          </w:tcPr>
          <w:p w14:paraId="6D3AB7D2" w14:textId="1D359875" w:rsidR="00AC07CF" w:rsidRPr="00C5022D" w:rsidDel="00C668E3" w:rsidRDefault="00AC07CF">
            <w:pPr>
              <w:ind w:left="0" w:firstLine="0"/>
              <w:rPr>
                <w:del w:id="416" w:author="Азамат Абдыкани" w:date="2018-01-16T18:15:00Z"/>
                <w:rFonts w:ascii="Times New Roman" w:hAnsi="Times New Roman"/>
                <w:sz w:val="24"/>
                <w:szCs w:val="24"/>
                <w:lang w:val="ru-RU"/>
              </w:rPr>
            </w:pPr>
          </w:p>
        </w:tc>
      </w:tr>
    </w:tbl>
    <w:p w14:paraId="4F892614" w14:textId="453D582E" w:rsidR="009F2E50" w:rsidRPr="00C5022D" w:rsidDel="00C668E3" w:rsidRDefault="009F2E50" w:rsidP="009F2E50">
      <w:pPr>
        <w:pStyle w:val="afff5"/>
        <w:ind w:right="-2"/>
        <w:rPr>
          <w:del w:id="417" w:author="Азамат Абдыкани" w:date="2018-01-16T18:15:00Z"/>
          <w:color w:val="auto"/>
        </w:rPr>
      </w:pPr>
      <w:del w:id="418" w:author="Азамат Абдыкани" w:date="2018-01-16T18:15:00Z">
        <w:r w:rsidRPr="00C5022D" w:rsidDel="00C668E3">
          <w:rPr>
            <w:b/>
            <w:color w:val="auto"/>
          </w:rPr>
          <w:delText>Примечание:</w:delText>
        </w:r>
      </w:del>
    </w:p>
    <w:p w14:paraId="5B869B44" w14:textId="6AF6C2B5" w:rsidR="009F2E50" w:rsidRPr="00C5022D" w:rsidDel="00C668E3" w:rsidRDefault="009F2E50" w:rsidP="009F2E50">
      <w:pPr>
        <w:pStyle w:val="afff5"/>
        <w:spacing w:before="0"/>
        <w:ind w:right="-2"/>
        <w:rPr>
          <w:del w:id="419" w:author="Азамат Абдыкани" w:date="2018-01-16T18:15:00Z"/>
          <w:i/>
          <w:color w:val="auto"/>
          <w:spacing w:val="-4"/>
        </w:rPr>
      </w:pPr>
      <w:del w:id="420" w:author="Азамат Абдыкани" w:date="2018-01-16T18:15:00Z">
        <w:r w:rsidRPr="00C5022D" w:rsidDel="00C668E3">
          <w:rPr>
            <w:i/>
            <w:color w:val="auto"/>
            <w:spacing w:val="-4"/>
          </w:rPr>
          <w:delText>1. Объёмы, интервалы, а также виды вышеперечисленных геофизических исследований могут корректироваться в процессе строительства скважины с учётом фактического разреза скважины и только с разрешения Заказчика.</w:delText>
        </w:r>
      </w:del>
    </w:p>
    <w:p w14:paraId="55FF5CEA" w14:textId="50E4A561" w:rsidR="009F2E50" w:rsidRPr="00C5022D" w:rsidDel="00C668E3" w:rsidRDefault="009F2E50" w:rsidP="009F2E50">
      <w:pPr>
        <w:pStyle w:val="afff5"/>
        <w:spacing w:before="0"/>
        <w:ind w:right="-2"/>
        <w:rPr>
          <w:del w:id="421" w:author="Азамат Абдыкани" w:date="2018-01-16T18:15:00Z"/>
          <w:i/>
          <w:color w:val="auto"/>
          <w:spacing w:val="-4"/>
        </w:rPr>
      </w:pPr>
      <w:del w:id="422" w:author="Азамат Абдыкани" w:date="2018-01-16T18:15:00Z">
        <w:r w:rsidRPr="00C5022D" w:rsidDel="00C668E3">
          <w:rPr>
            <w:i/>
            <w:color w:val="auto"/>
            <w:spacing w:val="-4"/>
          </w:rPr>
          <w:delText>2. Забой скважины для проведения ГИС корректируется геологической службой Заказчика в процессе строительства скважины.</w:delText>
        </w:r>
      </w:del>
    </w:p>
    <w:p w14:paraId="5D6FFC73" w14:textId="795A421E" w:rsidR="004B3F02" w:rsidRPr="00C5022D" w:rsidDel="00C668E3" w:rsidRDefault="009F2E50" w:rsidP="009F2E50">
      <w:pPr>
        <w:pStyle w:val="afff4"/>
        <w:spacing w:before="0" w:after="0"/>
        <w:ind w:right="-2"/>
        <w:jc w:val="left"/>
        <w:rPr>
          <w:del w:id="423" w:author="Азамат Абдыкани" w:date="2018-01-16T18:15:00Z"/>
          <w:i/>
          <w:color w:val="auto"/>
          <w:spacing w:val="-4"/>
        </w:rPr>
        <w:sectPr w:rsidR="004B3F02" w:rsidRPr="00C5022D" w:rsidDel="00C668E3" w:rsidSect="00E21223">
          <w:pgSz w:w="16838" w:h="11906" w:orient="landscape"/>
          <w:pgMar w:top="1276" w:right="567" w:bottom="851" w:left="1134" w:header="709" w:footer="709" w:gutter="0"/>
          <w:cols w:space="720"/>
        </w:sectPr>
      </w:pPr>
      <w:del w:id="424" w:author="Азамат Абдыкани" w:date="2018-01-16T18:15:00Z">
        <w:r w:rsidRPr="00C5022D" w:rsidDel="00C668E3">
          <w:rPr>
            <w:i/>
            <w:color w:val="auto"/>
            <w:spacing w:val="-4"/>
          </w:rPr>
          <w:delText xml:space="preserve">3. </w:delText>
        </w:r>
        <w:r w:rsidR="004B3F02" w:rsidRPr="00C5022D" w:rsidDel="00C668E3">
          <w:rPr>
            <w:i/>
            <w:color w:val="auto"/>
            <w:spacing w:val="-4"/>
          </w:rPr>
          <w:delText>*</w:delText>
        </w:r>
        <w:r w:rsidR="00AC07CF" w:rsidRPr="00C5022D" w:rsidDel="00C668E3">
          <w:rPr>
            <w:i/>
            <w:color w:val="auto"/>
            <w:spacing w:val="-4"/>
          </w:rPr>
          <w:delText xml:space="preserve"> для тендера -</w:delText>
        </w:r>
        <w:r w:rsidR="004B3F02" w:rsidRPr="00C5022D" w:rsidDel="00C668E3">
          <w:rPr>
            <w:i/>
            <w:color w:val="auto"/>
            <w:spacing w:val="-4"/>
          </w:rPr>
          <w:delText xml:space="preserve"> отсутствие данного вида исследования</w:delText>
        </w:r>
        <w:r w:rsidR="00AC07CF" w:rsidRPr="00C5022D" w:rsidDel="00C668E3">
          <w:rPr>
            <w:i/>
            <w:color w:val="auto"/>
            <w:spacing w:val="-4"/>
          </w:rPr>
          <w:delText xml:space="preserve"> (диэлектрического каротажа)</w:delText>
        </w:r>
        <w:r w:rsidR="004B3F02" w:rsidRPr="00C5022D" w:rsidDel="00C668E3">
          <w:rPr>
            <w:i/>
            <w:color w:val="auto"/>
            <w:spacing w:val="-4"/>
          </w:rPr>
          <w:delText xml:space="preserve"> в предложении Потенциального поставщика не явля</w:delText>
        </w:r>
        <w:r w:rsidR="00AC07CF" w:rsidRPr="00C5022D" w:rsidDel="00C668E3">
          <w:rPr>
            <w:i/>
            <w:color w:val="auto"/>
            <w:spacing w:val="-4"/>
          </w:rPr>
          <w:delText>е</w:delText>
        </w:r>
        <w:r w:rsidR="004B3F02" w:rsidRPr="00C5022D" w:rsidDel="00C668E3">
          <w:rPr>
            <w:i/>
            <w:color w:val="auto"/>
            <w:spacing w:val="-4"/>
          </w:rPr>
          <w:delText>тся критерием для отклонения</w:delText>
        </w:r>
        <w:r w:rsidR="00AC07CF" w:rsidRPr="00C5022D" w:rsidDel="00C668E3">
          <w:rPr>
            <w:i/>
            <w:color w:val="auto"/>
            <w:spacing w:val="-4"/>
          </w:rPr>
          <w:delText xml:space="preserve"> представленного </w:delText>
        </w:r>
        <w:r w:rsidR="004B3F02" w:rsidRPr="00C5022D" w:rsidDel="00C668E3">
          <w:rPr>
            <w:i/>
            <w:color w:val="auto"/>
            <w:spacing w:val="-4"/>
          </w:rPr>
          <w:delText xml:space="preserve">конкурсного предложения. </w:delText>
        </w:r>
      </w:del>
    </w:p>
    <w:p w14:paraId="409C5559" w14:textId="16A7780E" w:rsidR="009F2E50" w:rsidRPr="00C5022D" w:rsidDel="00C668E3" w:rsidRDefault="009F2E50" w:rsidP="009F2E50">
      <w:pPr>
        <w:pStyle w:val="afff4"/>
        <w:spacing w:before="0" w:after="0"/>
        <w:ind w:right="-2"/>
        <w:jc w:val="left"/>
        <w:rPr>
          <w:del w:id="425" w:author="Азамат Абдыкани" w:date="2018-01-16T18:15:00Z"/>
          <w:i/>
          <w:color w:val="auto"/>
          <w:spacing w:val="-4"/>
        </w:rPr>
      </w:pPr>
    </w:p>
    <w:p w14:paraId="48831717" w14:textId="31B56E01" w:rsidR="009F2E50" w:rsidRPr="00C5022D" w:rsidDel="00C668E3" w:rsidRDefault="009F2E50" w:rsidP="009F2E50">
      <w:pPr>
        <w:rPr>
          <w:del w:id="426" w:author="Азамат Абдыкани" w:date="2018-01-16T18:15:00Z"/>
          <w:rFonts w:ascii="Times New Roman" w:hAnsi="Times New Roman"/>
          <w:lang w:val="ru-RU"/>
        </w:rPr>
      </w:pPr>
    </w:p>
    <w:p w14:paraId="6819AC70" w14:textId="6696F028" w:rsidR="009F2E50" w:rsidRPr="00C5022D" w:rsidDel="00C668E3" w:rsidRDefault="009F2E50" w:rsidP="009F2E50">
      <w:pPr>
        <w:pStyle w:val="Table"/>
        <w:tabs>
          <w:tab w:val="left" w:pos="360"/>
        </w:tabs>
        <w:spacing w:before="60"/>
        <w:ind w:left="360"/>
        <w:jc w:val="both"/>
        <w:rPr>
          <w:del w:id="427" w:author="Азамат Абдыкани" w:date="2018-01-16T18:15:00Z"/>
          <w:rFonts w:ascii="Times New Roman" w:hAnsi="Times New Roman"/>
          <w:b/>
          <w:i/>
          <w:sz w:val="24"/>
          <w:szCs w:val="24"/>
        </w:rPr>
      </w:pPr>
      <w:del w:id="428" w:author="Азамат Абдыкани" w:date="2018-01-16T18:15:00Z">
        <w:r w:rsidRPr="00C5022D" w:rsidDel="00C668E3">
          <w:rPr>
            <w:rFonts w:ascii="Times New Roman" w:hAnsi="Times New Roman"/>
            <w:b/>
            <w:i/>
            <w:sz w:val="24"/>
            <w:szCs w:val="24"/>
          </w:rPr>
          <w:delText>Этапность выполнения Услуг.</w:delText>
        </w:r>
      </w:del>
    </w:p>
    <w:p w14:paraId="3BF931C9" w14:textId="1BCA52A2" w:rsidR="009F2E50" w:rsidRPr="00C5022D" w:rsidDel="00C668E3" w:rsidRDefault="009F2E50" w:rsidP="009F2E50">
      <w:pPr>
        <w:pStyle w:val="Table"/>
        <w:numPr>
          <w:ilvl w:val="0"/>
          <w:numId w:val="73"/>
        </w:numPr>
        <w:tabs>
          <w:tab w:val="left" w:pos="360"/>
        </w:tabs>
        <w:spacing w:before="60"/>
        <w:ind w:left="360"/>
        <w:jc w:val="both"/>
        <w:rPr>
          <w:del w:id="429" w:author="Азамат Абдыкани" w:date="2018-01-16T18:15:00Z"/>
          <w:rFonts w:ascii="Times New Roman" w:hAnsi="Times New Roman"/>
          <w:b/>
          <w:i/>
          <w:sz w:val="24"/>
          <w:szCs w:val="24"/>
        </w:rPr>
      </w:pPr>
      <w:del w:id="430" w:author="Азамат Абдыкани" w:date="2018-01-16T18:15:00Z">
        <w:r w:rsidRPr="00C5022D" w:rsidDel="00C668E3">
          <w:rPr>
            <w:rFonts w:ascii="Times New Roman" w:hAnsi="Times New Roman"/>
            <w:b/>
            <w:i/>
            <w:sz w:val="24"/>
            <w:szCs w:val="24"/>
          </w:rPr>
          <w:delText xml:space="preserve">Первый этап - Мобилизация за </w:delText>
        </w:r>
        <w:r w:rsidR="00094B8B" w:rsidRPr="00C5022D" w:rsidDel="00C668E3">
          <w:rPr>
            <w:rFonts w:ascii="Times New Roman" w:hAnsi="Times New Roman"/>
            <w:b/>
            <w:i/>
            <w:sz w:val="24"/>
            <w:szCs w:val="24"/>
          </w:rPr>
          <w:delText>каротажн</w:delText>
        </w:r>
        <w:r w:rsidR="00094B8B" w:rsidRPr="00C5022D" w:rsidDel="00C668E3">
          <w:rPr>
            <w:rFonts w:ascii="Times New Roman" w:hAnsi="Times New Roman"/>
            <w:b/>
            <w:i/>
            <w:sz w:val="24"/>
            <w:szCs w:val="24"/>
            <w:lang w:val="kk-KZ"/>
          </w:rPr>
          <w:delText>ой</w:delText>
        </w:r>
        <w:r w:rsidR="00094B8B" w:rsidRPr="00C5022D" w:rsidDel="00C668E3">
          <w:rPr>
            <w:rFonts w:ascii="Times New Roman" w:hAnsi="Times New Roman"/>
            <w:b/>
            <w:i/>
            <w:sz w:val="24"/>
            <w:szCs w:val="24"/>
          </w:rPr>
          <w:delText xml:space="preserve"> станци</w:delText>
        </w:r>
        <w:r w:rsidR="00094B8B" w:rsidRPr="00C5022D" w:rsidDel="00C668E3">
          <w:rPr>
            <w:rFonts w:ascii="Times New Roman" w:hAnsi="Times New Roman"/>
            <w:b/>
            <w:i/>
            <w:sz w:val="24"/>
            <w:szCs w:val="24"/>
            <w:lang w:val="kk-KZ"/>
          </w:rPr>
          <w:delText>и</w:delText>
        </w:r>
        <w:r w:rsidRPr="00C5022D" w:rsidDel="00C668E3">
          <w:rPr>
            <w:rFonts w:ascii="Times New Roman" w:hAnsi="Times New Roman"/>
            <w:b/>
            <w:i/>
            <w:sz w:val="24"/>
            <w:szCs w:val="24"/>
          </w:rPr>
          <w:delText>.</w:delText>
        </w:r>
      </w:del>
    </w:p>
    <w:p w14:paraId="61F7B17A" w14:textId="40EDE79F" w:rsidR="009F2E50" w:rsidRPr="00C5022D" w:rsidDel="00C668E3" w:rsidRDefault="009F2E50" w:rsidP="009F2E50">
      <w:pPr>
        <w:pStyle w:val="Table"/>
        <w:numPr>
          <w:ilvl w:val="0"/>
          <w:numId w:val="73"/>
        </w:numPr>
        <w:tabs>
          <w:tab w:val="left" w:pos="360"/>
        </w:tabs>
        <w:spacing w:before="60"/>
        <w:ind w:left="360"/>
        <w:jc w:val="both"/>
        <w:rPr>
          <w:del w:id="431" w:author="Азамат Абдыкани" w:date="2018-01-16T18:15:00Z"/>
          <w:rFonts w:ascii="Times New Roman" w:hAnsi="Times New Roman"/>
          <w:b/>
          <w:i/>
          <w:sz w:val="24"/>
          <w:szCs w:val="24"/>
        </w:rPr>
      </w:pPr>
      <w:del w:id="432" w:author="Азамат Абдыкани" w:date="2018-01-16T18:15:00Z">
        <w:r w:rsidRPr="00C5022D" w:rsidDel="00C668E3">
          <w:rPr>
            <w:rFonts w:ascii="Times New Roman" w:hAnsi="Times New Roman"/>
            <w:b/>
            <w:i/>
            <w:sz w:val="24"/>
            <w:szCs w:val="24"/>
          </w:rPr>
          <w:delText>Второй этап - Каротаж в открытом стволе диаметром 16” и в обсадной колонне под кондуктор диаметром 13 3/8”.</w:delText>
        </w:r>
      </w:del>
    </w:p>
    <w:p w14:paraId="76607DC4" w14:textId="5F914817" w:rsidR="009F2E50" w:rsidRPr="00C5022D" w:rsidDel="00C668E3" w:rsidRDefault="009F2E50" w:rsidP="009F2E50">
      <w:pPr>
        <w:pStyle w:val="Table"/>
        <w:numPr>
          <w:ilvl w:val="0"/>
          <w:numId w:val="73"/>
        </w:numPr>
        <w:tabs>
          <w:tab w:val="left" w:pos="360"/>
        </w:tabs>
        <w:spacing w:before="60"/>
        <w:ind w:left="360"/>
        <w:jc w:val="both"/>
        <w:rPr>
          <w:del w:id="433" w:author="Азамат Абдыкани" w:date="2018-01-16T18:15:00Z"/>
          <w:rFonts w:ascii="Times New Roman" w:hAnsi="Times New Roman"/>
          <w:b/>
          <w:i/>
          <w:sz w:val="24"/>
          <w:szCs w:val="24"/>
        </w:rPr>
      </w:pPr>
      <w:del w:id="434" w:author="Азамат Абдыкани" w:date="2018-01-16T18:15:00Z">
        <w:r w:rsidRPr="00C5022D" w:rsidDel="00C668E3">
          <w:rPr>
            <w:rFonts w:ascii="Times New Roman" w:hAnsi="Times New Roman"/>
            <w:b/>
            <w:i/>
            <w:sz w:val="24"/>
            <w:szCs w:val="24"/>
          </w:rPr>
          <w:delText>Третий этап - Каротаж в открытом стволе диаметром отверстия 12 1/4” и в  эксплуатационной колонне  диаметром 9 5/8”.</w:delText>
        </w:r>
      </w:del>
    </w:p>
    <w:p w14:paraId="6EC5D058" w14:textId="39D02DD5" w:rsidR="009F2E50" w:rsidRPr="00C5022D" w:rsidDel="00C668E3" w:rsidRDefault="009F2E50" w:rsidP="009F2E50">
      <w:pPr>
        <w:pStyle w:val="Table"/>
        <w:numPr>
          <w:ilvl w:val="0"/>
          <w:numId w:val="73"/>
        </w:numPr>
        <w:tabs>
          <w:tab w:val="left" w:pos="360"/>
        </w:tabs>
        <w:spacing w:before="60"/>
        <w:ind w:left="360"/>
        <w:jc w:val="both"/>
        <w:rPr>
          <w:del w:id="435" w:author="Азамат Абдыкани" w:date="2018-01-16T18:15:00Z"/>
          <w:rFonts w:ascii="Times New Roman" w:hAnsi="Times New Roman"/>
          <w:b/>
          <w:i/>
          <w:sz w:val="24"/>
          <w:szCs w:val="24"/>
        </w:rPr>
      </w:pPr>
      <w:del w:id="436" w:author="Азамат Абдыкани" w:date="2018-01-16T18:15:00Z">
        <w:r w:rsidRPr="00C5022D" w:rsidDel="00C668E3">
          <w:rPr>
            <w:rFonts w:ascii="Times New Roman" w:hAnsi="Times New Roman"/>
            <w:b/>
            <w:i/>
            <w:sz w:val="24"/>
            <w:szCs w:val="24"/>
          </w:rPr>
          <w:delText>Четвертый этап - Каротаж в открытом стволе диаметром отверстия 8 1/2” и в эксплуатационном хвостовике  диаметром 7”.</w:delText>
        </w:r>
      </w:del>
    </w:p>
    <w:p w14:paraId="35D6C1D2" w14:textId="49377106" w:rsidR="003363AE" w:rsidRPr="00C5022D" w:rsidDel="00C668E3" w:rsidRDefault="003363AE" w:rsidP="009F2E50">
      <w:pPr>
        <w:pStyle w:val="Table"/>
        <w:numPr>
          <w:ilvl w:val="0"/>
          <w:numId w:val="73"/>
        </w:numPr>
        <w:tabs>
          <w:tab w:val="left" w:pos="360"/>
        </w:tabs>
        <w:spacing w:before="60"/>
        <w:ind w:left="360"/>
        <w:jc w:val="both"/>
        <w:rPr>
          <w:del w:id="437" w:author="Азамат Абдыкани" w:date="2018-01-16T18:15:00Z"/>
          <w:rFonts w:ascii="Times New Roman" w:hAnsi="Times New Roman"/>
          <w:b/>
          <w:i/>
          <w:sz w:val="24"/>
          <w:szCs w:val="24"/>
        </w:rPr>
      </w:pPr>
      <w:del w:id="438" w:author="Азамат Абдыкани" w:date="2018-01-16T18:15:00Z">
        <w:r w:rsidRPr="00C5022D" w:rsidDel="00C668E3">
          <w:rPr>
            <w:rFonts w:ascii="Times New Roman" w:hAnsi="Times New Roman"/>
            <w:b/>
            <w:i/>
            <w:sz w:val="24"/>
            <w:szCs w:val="24"/>
          </w:rPr>
          <w:delText>Пятый этап - Услуги ГИС во время испытания скважины.</w:delText>
        </w:r>
      </w:del>
    </w:p>
    <w:p w14:paraId="549AAACF" w14:textId="17E67718" w:rsidR="003363AE" w:rsidRPr="00C5022D" w:rsidDel="00C668E3" w:rsidRDefault="003363AE" w:rsidP="00E21223">
      <w:pPr>
        <w:pStyle w:val="Table"/>
        <w:numPr>
          <w:ilvl w:val="0"/>
          <w:numId w:val="73"/>
        </w:numPr>
        <w:tabs>
          <w:tab w:val="left" w:pos="360"/>
        </w:tabs>
        <w:spacing w:before="60"/>
        <w:ind w:left="0" w:right="-2" w:firstLine="0"/>
        <w:jc w:val="both"/>
        <w:rPr>
          <w:del w:id="439" w:author="Азамат Абдыкани" w:date="2018-01-16T18:15:00Z"/>
          <w:rFonts w:ascii="Times New Roman" w:hAnsi="Times New Roman"/>
          <w:b/>
          <w:i/>
          <w:sz w:val="24"/>
          <w:szCs w:val="24"/>
        </w:rPr>
      </w:pPr>
      <w:del w:id="440" w:author="Азамат Абдыкани" w:date="2018-01-16T18:15:00Z">
        <w:r w:rsidRPr="00C5022D" w:rsidDel="00C668E3">
          <w:rPr>
            <w:rFonts w:ascii="Times New Roman" w:hAnsi="Times New Roman"/>
            <w:b/>
            <w:i/>
            <w:sz w:val="24"/>
            <w:szCs w:val="24"/>
          </w:rPr>
          <w:delText>Шестой</w:delText>
        </w:r>
        <w:r w:rsidR="009F2E50" w:rsidRPr="00C5022D" w:rsidDel="00C668E3">
          <w:rPr>
            <w:rFonts w:ascii="Times New Roman" w:hAnsi="Times New Roman"/>
            <w:b/>
            <w:i/>
            <w:sz w:val="24"/>
            <w:szCs w:val="24"/>
          </w:rPr>
          <w:delText xml:space="preserve"> этап - Услуги ГИС во время </w:delText>
        </w:r>
        <w:r w:rsidRPr="00C5022D" w:rsidDel="00C668E3">
          <w:rPr>
            <w:rFonts w:ascii="Times New Roman" w:hAnsi="Times New Roman"/>
            <w:b/>
            <w:i/>
            <w:sz w:val="24"/>
            <w:szCs w:val="24"/>
          </w:rPr>
          <w:delText xml:space="preserve">ликвидации </w:delText>
        </w:r>
        <w:r w:rsidR="009F2E50" w:rsidRPr="00C5022D" w:rsidDel="00C668E3">
          <w:rPr>
            <w:rFonts w:ascii="Times New Roman" w:hAnsi="Times New Roman"/>
            <w:b/>
            <w:i/>
            <w:sz w:val="24"/>
            <w:szCs w:val="24"/>
          </w:rPr>
          <w:delText>скважины.</w:delText>
        </w:r>
      </w:del>
    </w:p>
    <w:p w14:paraId="4C97B8F1" w14:textId="11EA8EBD" w:rsidR="003363AE" w:rsidRPr="00C5022D" w:rsidDel="00C668E3" w:rsidRDefault="003363AE" w:rsidP="003363AE">
      <w:pPr>
        <w:pStyle w:val="Table"/>
        <w:numPr>
          <w:ilvl w:val="0"/>
          <w:numId w:val="73"/>
        </w:numPr>
        <w:tabs>
          <w:tab w:val="left" w:pos="360"/>
        </w:tabs>
        <w:spacing w:before="60"/>
        <w:ind w:left="0" w:right="-2" w:firstLine="0"/>
        <w:jc w:val="both"/>
        <w:rPr>
          <w:del w:id="441" w:author="Азамат Абдыкани" w:date="2018-01-16T18:15:00Z"/>
          <w:rFonts w:ascii="Times New Roman" w:hAnsi="Times New Roman"/>
          <w:b/>
          <w:i/>
          <w:sz w:val="24"/>
          <w:szCs w:val="24"/>
        </w:rPr>
      </w:pPr>
      <w:del w:id="442" w:author="Азамат Абдыкани" w:date="2018-01-16T18:15:00Z">
        <w:r w:rsidRPr="00C5022D" w:rsidDel="00C668E3">
          <w:rPr>
            <w:rFonts w:ascii="Times New Roman" w:hAnsi="Times New Roman"/>
            <w:b/>
            <w:i/>
            <w:sz w:val="24"/>
            <w:szCs w:val="24"/>
          </w:rPr>
          <w:delText>Седьмой этап – Демобилизация со скважины.</w:delText>
        </w:r>
      </w:del>
    </w:p>
    <w:p w14:paraId="739EC50C" w14:textId="6E72A9EC" w:rsidR="009F2E50" w:rsidRPr="00C5022D" w:rsidDel="00C668E3" w:rsidRDefault="009F2E50" w:rsidP="00E21223">
      <w:pPr>
        <w:pStyle w:val="Table"/>
        <w:tabs>
          <w:tab w:val="left" w:pos="360"/>
        </w:tabs>
        <w:spacing w:before="60"/>
        <w:ind w:right="-2"/>
        <w:jc w:val="both"/>
        <w:rPr>
          <w:del w:id="443" w:author="Азамат Абдыкани" w:date="2018-01-16T18:15:00Z"/>
          <w:rFonts w:ascii="Times New Roman" w:hAnsi="Times New Roman"/>
          <w:b/>
          <w:sz w:val="24"/>
          <w:szCs w:val="24"/>
        </w:rPr>
      </w:pPr>
    </w:p>
    <w:p w14:paraId="2CFA52D9" w14:textId="1AD01764" w:rsidR="009F2E50" w:rsidRPr="00C5022D" w:rsidDel="00C668E3" w:rsidRDefault="009F2E50" w:rsidP="009F2E50">
      <w:pPr>
        <w:ind w:left="0" w:right="-2" w:firstLine="0"/>
        <w:rPr>
          <w:del w:id="444" w:author="Азамат Абдыкани" w:date="2018-01-16T18:15:00Z"/>
          <w:rFonts w:ascii="Times New Roman" w:hAnsi="Times New Roman"/>
          <w:b/>
          <w:sz w:val="24"/>
          <w:szCs w:val="24"/>
          <w:lang w:val="ru-RU"/>
        </w:rPr>
      </w:pPr>
      <w:del w:id="445" w:author="Азамат Абдыкани" w:date="2018-01-16T18:15:00Z">
        <w:r w:rsidRPr="00C5022D" w:rsidDel="00C668E3">
          <w:rPr>
            <w:rFonts w:ascii="Times New Roman" w:hAnsi="Times New Roman"/>
            <w:b/>
            <w:sz w:val="24"/>
            <w:szCs w:val="24"/>
            <w:lang w:val="ru-RU"/>
          </w:rPr>
          <w:delText xml:space="preserve">Каротаж в открытом стволе будет проводиться перед спуском каждой обсадной колонны с учетом записи перекрытия предыдущего интервала на 50 метров в следующих интервалах для скважины:   </w:delText>
        </w:r>
      </w:del>
    </w:p>
    <w:p w14:paraId="1A49217B" w14:textId="172A512B" w:rsidR="009F2E50" w:rsidRPr="00C5022D" w:rsidDel="00C668E3" w:rsidRDefault="009F2E50" w:rsidP="009F2E50">
      <w:pPr>
        <w:ind w:right="-2"/>
        <w:rPr>
          <w:del w:id="446" w:author="Азамат Абдыкани" w:date="2018-01-16T18:15:00Z"/>
          <w:rFonts w:ascii="Times New Roman" w:hAnsi="Times New Roman"/>
          <w:b/>
          <w:sz w:val="24"/>
          <w:szCs w:val="24"/>
          <w:lang w:val="ru-RU"/>
        </w:rPr>
      </w:pPr>
      <w:del w:id="447" w:author="Азамат Абдыкани" w:date="2018-01-16T18:15:00Z">
        <w:r w:rsidRPr="00C5022D" w:rsidDel="00C668E3">
          <w:rPr>
            <w:rFonts w:ascii="Times New Roman" w:hAnsi="Times New Roman"/>
            <w:b/>
            <w:sz w:val="24"/>
            <w:szCs w:val="24"/>
            <w:lang w:val="en-US"/>
          </w:rPr>
          <w:delText>ZT</w:delText>
        </w:r>
        <w:r w:rsidRPr="00C5022D" w:rsidDel="00C668E3">
          <w:rPr>
            <w:rFonts w:ascii="Times New Roman" w:hAnsi="Times New Roman"/>
            <w:b/>
            <w:sz w:val="24"/>
            <w:szCs w:val="24"/>
            <w:lang w:val="ru-RU"/>
          </w:rPr>
          <w:delText>-</w:delText>
        </w:r>
        <w:r w:rsidR="00DB2B43" w:rsidRPr="00C5022D" w:rsidDel="00C668E3">
          <w:rPr>
            <w:rFonts w:ascii="Times New Roman" w:hAnsi="Times New Roman"/>
            <w:b/>
            <w:sz w:val="24"/>
            <w:szCs w:val="24"/>
            <w:lang w:val="ru-RU"/>
          </w:rPr>
          <w:delText>2</w:delText>
        </w:r>
        <w:r w:rsidRPr="00C5022D" w:rsidDel="00C668E3">
          <w:rPr>
            <w:rFonts w:ascii="Times New Roman" w:hAnsi="Times New Roman"/>
            <w:b/>
            <w:sz w:val="24"/>
            <w:szCs w:val="24"/>
            <w:lang w:val="ru-RU"/>
          </w:rPr>
          <w:delText>: 0-</w:delText>
        </w:r>
        <w:r w:rsidR="003363AE" w:rsidRPr="00C5022D" w:rsidDel="00C668E3">
          <w:rPr>
            <w:rFonts w:ascii="Times New Roman" w:hAnsi="Times New Roman"/>
            <w:b/>
            <w:sz w:val="24"/>
            <w:szCs w:val="24"/>
            <w:lang w:val="ru-RU"/>
          </w:rPr>
          <w:delText xml:space="preserve">690 </w:delText>
        </w:r>
        <w:r w:rsidRPr="00C5022D" w:rsidDel="00C668E3">
          <w:rPr>
            <w:rFonts w:ascii="Times New Roman" w:hAnsi="Times New Roman"/>
            <w:b/>
            <w:sz w:val="24"/>
            <w:szCs w:val="24"/>
            <w:lang w:val="ru-RU"/>
          </w:rPr>
          <w:delText>м; 100-</w:delText>
        </w:r>
        <w:r w:rsidR="003363AE" w:rsidRPr="00C5022D" w:rsidDel="00C668E3">
          <w:rPr>
            <w:rFonts w:ascii="Times New Roman" w:hAnsi="Times New Roman"/>
            <w:b/>
            <w:sz w:val="24"/>
            <w:szCs w:val="24"/>
            <w:lang w:val="ru-RU"/>
          </w:rPr>
          <w:delText xml:space="preserve">690 </w:delText>
        </w:r>
        <w:r w:rsidRPr="00C5022D" w:rsidDel="00C668E3">
          <w:rPr>
            <w:rFonts w:ascii="Times New Roman" w:hAnsi="Times New Roman"/>
            <w:b/>
            <w:sz w:val="24"/>
            <w:szCs w:val="24"/>
            <w:lang w:val="ru-RU"/>
          </w:rPr>
          <w:delText xml:space="preserve">м; </w:delText>
        </w:r>
        <w:r w:rsidR="003363AE" w:rsidRPr="00C5022D" w:rsidDel="00C668E3">
          <w:rPr>
            <w:rFonts w:ascii="Times New Roman" w:hAnsi="Times New Roman"/>
            <w:b/>
            <w:sz w:val="24"/>
            <w:szCs w:val="24"/>
            <w:lang w:val="ru-RU"/>
          </w:rPr>
          <w:delText>690</w:delText>
        </w:r>
        <w:r w:rsidRPr="00C5022D" w:rsidDel="00C668E3">
          <w:rPr>
            <w:rFonts w:ascii="Times New Roman" w:hAnsi="Times New Roman"/>
            <w:b/>
            <w:sz w:val="24"/>
            <w:szCs w:val="24"/>
            <w:lang w:val="ru-RU"/>
          </w:rPr>
          <w:delText>-</w:delText>
        </w:r>
        <w:r w:rsidR="003363AE" w:rsidRPr="00C5022D" w:rsidDel="00C668E3">
          <w:rPr>
            <w:rFonts w:ascii="Times New Roman" w:hAnsi="Times New Roman"/>
            <w:b/>
            <w:sz w:val="24"/>
            <w:szCs w:val="24"/>
            <w:lang w:val="ru-RU"/>
          </w:rPr>
          <w:delText xml:space="preserve">1200 </w:delText>
        </w:r>
        <w:r w:rsidRPr="00C5022D" w:rsidDel="00C668E3">
          <w:rPr>
            <w:rFonts w:ascii="Times New Roman" w:hAnsi="Times New Roman"/>
            <w:b/>
            <w:sz w:val="24"/>
            <w:szCs w:val="24"/>
            <w:lang w:val="ru-RU"/>
          </w:rPr>
          <w:delText>м и 1200-</w:delText>
        </w:r>
        <w:r w:rsidR="003363AE" w:rsidRPr="00C5022D" w:rsidDel="00C668E3">
          <w:rPr>
            <w:rFonts w:ascii="Times New Roman" w:hAnsi="Times New Roman"/>
            <w:b/>
            <w:sz w:val="24"/>
            <w:szCs w:val="24"/>
            <w:lang w:val="ru-RU"/>
          </w:rPr>
          <w:delText xml:space="preserve">2000 </w:delText>
        </w:r>
        <w:r w:rsidRPr="00C5022D" w:rsidDel="00C668E3">
          <w:rPr>
            <w:rFonts w:ascii="Times New Roman" w:hAnsi="Times New Roman"/>
            <w:b/>
            <w:sz w:val="24"/>
            <w:szCs w:val="24"/>
            <w:lang w:val="ru-RU"/>
          </w:rPr>
          <w:delText>м.</w:delText>
        </w:r>
      </w:del>
    </w:p>
    <w:p w14:paraId="02962C93" w14:textId="1AF1CB3F" w:rsidR="009F2E50" w:rsidRPr="00C5022D" w:rsidDel="00C668E3" w:rsidRDefault="009F2E50" w:rsidP="009F2E50">
      <w:pPr>
        <w:pStyle w:val="Level1"/>
        <w:ind w:left="0" w:right="-2" w:firstLine="0"/>
        <w:rPr>
          <w:del w:id="448" w:author="Азамат Абдыкани" w:date="2018-01-16T18:15:00Z"/>
          <w:rFonts w:ascii="Times New Roman" w:hAnsi="Times New Roman"/>
          <w:sz w:val="24"/>
          <w:szCs w:val="24"/>
          <w:lang w:val="ru-RU"/>
        </w:rPr>
      </w:pPr>
      <w:del w:id="449" w:author="Азамат Абдыкани" w:date="2018-01-16T18:15:00Z">
        <w:r w:rsidRPr="00C5022D" w:rsidDel="00C668E3">
          <w:rPr>
            <w:rFonts w:ascii="Times New Roman" w:eastAsia="Batang" w:hAnsi="Times New Roman"/>
            <w:sz w:val="24"/>
            <w:szCs w:val="24"/>
            <w:lang w:val="ru-RU"/>
          </w:rPr>
          <w:delText>Полевые отпечатки каротажных диаграмм должны содержать, как минимум, следующую общую информацию:</w:delText>
        </w:r>
      </w:del>
    </w:p>
    <w:tbl>
      <w:tblPr>
        <w:tblW w:w="9597" w:type="dxa"/>
        <w:tblInd w:w="214"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2552"/>
        <w:gridCol w:w="7045"/>
      </w:tblGrid>
      <w:tr w:rsidR="009F2E50" w:rsidRPr="00C5022D" w:rsidDel="00C668E3" w14:paraId="1AF64D85" w14:textId="048FDE6D" w:rsidTr="009F2E50">
        <w:trPr>
          <w:cantSplit/>
          <w:tblHeader/>
          <w:del w:id="450" w:author="Азамат Абдыкани" w:date="2018-01-16T18:15:00Z"/>
        </w:trPr>
        <w:tc>
          <w:tcPr>
            <w:tcW w:w="2552" w:type="dxa"/>
            <w:tcBorders>
              <w:top w:val="single" w:sz="4" w:space="0" w:color="auto"/>
              <w:left w:val="single" w:sz="4" w:space="0" w:color="auto"/>
              <w:bottom w:val="dotted" w:sz="4" w:space="0" w:color="auto"/>
              <w:right w:val="single" w:sz="4" w:space="0" w:color="auto"/>
            </w:tcBorders>
            <w:hideMark/>
          </w:tcPr>
          <w:p w14:paraId="5638C26A" w14:textId="5D1822BB" w:rsidR="009F2E50" w:rsidRPr="00C5022D" w:rsidDel="00C668E3" w:rsidRDefault="009F2E50" w:rsidP="009F2E50">
            <w:pPr>
              <w:pStyle w:val="ColumnSubHeader"/>
              <w:tabs>
                <w:tab w:val="clear" w:pos="1062"/>
                <w:tab w:val="left" w:pos="0"/>
                <w:tab w:val="left" w:pos="70"/>
              </w:tabs>
              <w:ind w:right="-2"/>
              <w:jc w:val="center"/>
              <w:rPr>
                <w:del w:id="451" w:author="Азамат Абдыкани" w:date="2018-01-16T18:15:00Z"/>
                <w:rFonts w:ascii="Times New Roman" w:hAnsi="Times New Roman"/>
                <w:sz w:val="24"/>
                <w:szCs w:val="24"/>
              </w:rPr>
            </w:pPr>
            <w:del w:id="452" w:author="Азамат Абдыкани" w:date="2018-01-16T18:15:00Z">
              <w:r w:rsidRPr="00C5022D" w:rsidDel="00C668E3">
                <w:rPr>
                  <w:rFonts w:ascii="Times New Roman" w:eastAsia="Batang" w:hAnsi="Times New Roman"/>
                  <w:sz w:val="24"/>
                  <w:szCs w:val="24"/>
                  <w:lang w:val="ru-RU"/>
                </w:rPr>
                <w:delText xml:space="preserve">Месторасположение скважины/ наименование </w:delText>
              </w:r>
            </w:del>
          </w:p>
        </w:tc>
        <w:tc>
          <w:tcPr>
            <w:tcW w:w="7045" w:type="dxa"/>
            <w:tcBorders>
              <w:top w:val="single" w:sz="4" w:space="0" w:color="auto"/>
              <w:left w:val="single" w:sz="4" w:space="0" w:color="auto"/>
              <w:bottom w:val="dotted" w:sz="4" w:space="0" w:color="auto"/>
              <w:right w:val="single" w:sz="4" w:space="0" w:color="auto"/>
            </w:tcBorders>
            <w:vAlign w:val="center"/>
            <w:hideMark/>
          </w:tcPr>
          <w:p w14:paraId="5A87537F" w14:textId="6EA3AE9D" w:rsidR="009F2E50" w:rsidRPr="00C5022D" w:rsidDel="00C668E3" w:rsidRDefault="009F2E50" w:rsidP="009F2E50">
            <w:pPr>
              <w:pStyle w:val="ColumnSubHeader"/>
              <w:tabs>
                <w:tab w:val="clear" w:pos="1062"/>
                <w:tab w:val="left" w:pos="0"/>
                <w:tab w:val="left" w:pos="70"/>
              </w:tabs>
              <w:spacing w:before="0" w:after="0"/>
              <w:ind w:right="-2"/>
              <w:jc w:val="center"/>
              <w:rPr>
                <w:del w:id="453" w:author="Азамат Абдыкани" w:date="2018-01-16T18:15:00Z"/>
                <w:rFonts w:ascii="Times New Roman" w:hAnsi="Times New Roman"/>
                <w:sz w:val="24"/>
                <w:szCs w:val="24"/>
                <w:lang w:val="ru-RU"/>
              </w:rPr>
            </w:pPr>
            <w:del w:id="454" w:author="Азамат Абдыкани" w:date="2018-01-16T18:15:00Z">
              <w:r w:rsidRPr="00C5022D" w:rsidDel="00C668E3">
                <w:rPr>
                  <w:rFonts w:ascii="Times New Roman" w:eastAsia="Batang" w:hAnsi="Times New Roman"/>
                  <w:sz w:val="24"/>
                  <w:szCs w:val="24"/>
                  <w:lang w:val="ru-RU"/>
                </w:rPr>
                <w:delText xml:space="preserve">Широта и долгота или координаты направления по </w:delText>
              </w:r>
              <w:r w:rsidRPr="00C5022D" w:rsidDel="00C668E3">
                <w:rPr>
                  <w:rFonts w:ascii="Times New Roman" w:eastAsia="Batang" w:hAnsi="Times New Roman"/>
                  <w:sz w:val="24"/>
                  <w:szCs w:val="24"/>
                </w:rPr>
                <w:delText>UTM</w:delText>
              </w:r>
            </w:del>
          </w:p>
          <w:p w14:paraId="149B0AB4" w14:textId="6B645EA5" w:rsidR="009F2E50" w:rsidRPr="00C5022D" w:rsidDel="00C668E3" w:rsidRDefault="009F2E50" w:rsidP="009F2E50">
            <w:pPr>
              <w:pStyle w:val="ColumnSubHeader"/>
              <w:tabs>
                <w:tab w:val="clear" w:pos="1062"/>
                <w:tab w:val="left" w:pos="0"/>
                <w:tab w:val="left" w:pos="70"/>
              </w:tabs>
              <w:spacing w:before="0" w:after="0"/>
              <w:ind w:right="-2"/>
              <w:jc w:val="center"/>
              <w:rPr>
                <w:del w:id="455" w:author="Азамат Абдыкани" w:date="2018-01-16T18:15:00Z"/>
                <w:rFonts w:ascii="Times New Roman" w:hAnsi="Times New Roman"/>
                <w:sz w:val="24"/>
                <w:szCs w:val="24"/>
                <w:lang w:val="ru-RU"/>
              </w:rPr>
            </w:pPr>
            <w:del w:id="456" w:author="Азамат Абдыкани" w:date="2018-01-16T18:15:00Z">
              <w:r w:rsidRPr="00C5022D" w:rsidDel="00C668E3">
                <w:rPr>
                  <w:rFonts w:ascii="Times New Roman" w:eastAsia="Batang" w:hAnsi="Times New Roman"/>
                  <w:sz w:val="24"/>
                  <w:szCs w:val="24"/>
                  <w:lang w:val="ru-RU"/>
                </w:rPr>
                <w:delText>(универсальная поперечная проекция Меркатора)</w:delText>
              </w:r>
            </w:del>
          </w:p>
        </w:tc>
      </w:tr>
      <w:tr w:rsidR="009F2E50" w:rsidRPr="00C5022D" w:rsidDel="00C668E3" w14:paraId="7836925C" w14:textId="6459CF4F" w:rsidTr="009F2E50">
        <w:trPr>
          <w:cantSplit/>
          <w:del w:id="457" w:author="Азамат Абдыкани" w:date="2018-01-16T18:15:00Z"/>
        </w:trPr>
        <w:tc>
          <w:tcPr>
            <w:tcW w:w="2552" w:type="dxa"/>
            <w:tcBorders>
              <w:top w:val="dotted" w:sz="4" w:space="0" w:color="auto"/>
              <w:left w:val="single" w:sz="4" w:space="0" w:color="auto"/>
              <w:bottom w:val="dotted" w:sz="4" w:space="0" w:color="auto"/>
              <w:right w:val="single" w:sz="4" w:space="0" w:color="auto"/>
            </w:tcBorders>
            <w:hideMark/>
          </w:tcPr>
          <w:p w14:paraId="7608AEA5" w14:textId="2F8E5771" w:rsidR="009F2E50" w:rsidRPr="00C5022D" w:rsidDel="00C668E3" w:rsidRDefault="009F2E50" w:rsidP="009F2E50">
            <w:pPr>
              <w:pStyle w:val="ColumnText"/>
              <w:tabs>
                <w:tab w:val="left" w:pos="0"/>
                <w:tab w:val="left" w:pos="70"/>
              </w:tabs>
              <w:spacing w:after="40"/>
              <w:ind w:left="70" w:right="-2"/>
              <w:rPr>
                <w:del w:id="458" w:author="Азамат Абдыкани" w:date="2018-01-16T18:15:00Z"/>
                <w:rFonts w:ascii="Times New Roman" w:hAnsi="Times New Roman"/>
                <w:sz w:val="24"/>
                <w:szCs w:val="24"/>
                <w:lang w:val="ru-RU"/>
              </w:rPr>
            </w:pPr>
            <w:del w:id="459" w:author="Азамат Абдыкани" w:date="2018-01-16T18:15:00Z">
              <w:r w:rsidRPr="00C5022D" w:rsidDel="00C668E3">
                <w:rPr>
                  <w:rFonts w:ascii="Times New Roman" w:eastAsia="Batang" w:hAnsi="Times New Roman"/>
                  <w:sz w:val="24"/>
                  <w:szCs w:val="24"/>
                  <w:lang w:val="ru-RU"/>
                </w:rPr>
                <w:delText>Дата</w:delText>
              </w:r>
            </w:del>
          </w:p>
        </w:tc>
        <w:tc>
          <w:tcPr>
            <w:tcW w:w="7045" w:type="dxa"/>
            <w:tcBorders>
              <w:top w:val="dotted" w:sz="4" w:space="0" w:color="auto"/>
              <w:left w:val="single" w:sz="4" w:space="0" w:color="auto"/>
              <w:bottom w:val="dotted" w:sz="4" w:space="0" w:color="auto"/>
              <w:right w:val="single" w:sz="4" w:space="0" w:color="auto"/>
            </w:tcBorders>
            <w:hideMark/>
          </w:tcPr>
          <w:p w14:paraId="4620ED26" w14:textId="7C1FA069" w:rsidR="009F2E50" w:rsidRPr="00C5022D" w:rsidDel="00C668E3" w:rsidRDefault="009F2E50" w:rsidP="009F2E50">
            <w:pPr>
              <w:pStyle w:val="ColumnText"/>
              <w:tabs>
                <w:tab w:val="left" w:pos="0"/>
                <w:tab w:val="left" w:pos="70"/>
              </w:tabs>
              <w:spacing w:after="40"/>
              <w:ind w:left="24" w:right="-2"/>
              <w:rPr>
                <w:del w:id="460" w:author="Азамат Абдыкани" w:date="2018-01-16T18:15:00Z"/>
                <w:rFonts w:ascii="Times New Roman" w:hAnsi="Times New Roman"/>
                <w:sz w:val="24"/>
                <w:szCs w:val="24"/>
              </w:rPr>
            </w:pPr>
            <w:del w:id="461" w:author="Азамат Абдыкани" w:date="2018-01-16T18:15:00Z">
              <w:r w:rsidRPr="00C5022D" w:rsidDel="00C668E3">
                <w:rPr>
                  <w:rFonts w:ascii="Times New Roman" w:eastAsia="Batang" w:hAnsi="Times New Roman"/>
                  <w:sz w:val="24"/>
                  <w:szCs w:val="24"/>
                  <w:lang w:val="ru-RU"/>
                </w:rPr>
                <w:delText>День – месяц - год</w:delText>
              </w:r>
              <w:r w:rsidRPr="00C5022D" w:rsidDel="00C668E3">
                <w:rPr>
                  <w:rFonts w:ascii="Times New Roman" w:eastAsia="Batang" w:hAnsi="Times New Roman"/>
                  <w:sz w:val="24"/>
                  <w:szCs w:val="24"/>
                </w:rPr>
                <w:delText>.</w:delText>
              </w:r>
            </w:del>
          </w:p>
        </w:tc>
      </w:tr>
      <w:tr w:rsidR="009F2E50" w:rsidRPr="007B4EF2" w:rsidDel="00C668E3" w14:paraId="2B27A917" w14:textId="70FBAD32" w:rsidTr="009F2E50">
        <w:trPr>
          <w:cantSplit/>
          <w:del w:id="462" w:author="Азамат Абдыкани" w:date="2018-01-16T18:15:00Z"/>
        </w:trPr>
        <w:tc>
          <w:tcPr>
            <w:tcW w:w="2552" w:type="dxa"/>
            <w:tcBorders>
              <w:top w:val="dotted" w:sz="4" w:space="0" w:color="auto"/>
              <w:left w:val="single" w:sz="4" w:space="0" w:color="auto"/>
              <w:bottom w:val="dotted" w:sz="4" w:space="0" w:color="auto"/>
              <w:right w:val="single" w:sz="4" w:space="0" w:color="auto"/>
            </w:tcBorders>
            <w:hideMark/>
          </w:tcPr>
          <w:p w14:paraId="6099BF2B" w14:textId="279E2AA6" w:rsidR="009F2E50" w:rsidRPr="00C5022D" w:rsidDel="00C668E3" w:rsidRDefault="009F2E50" w:rsidP="009F2E50">
            <w:pPr>
              <w:pStyle w:val="ColumnText"/>
              <w:tabs>
                <w:tab w:val="left" w:pos="0"/>
                <w:tab w:val="left" w:pos="70"/>
              </w:tabs>
              <w:spacing w:after="40"/>
              <w:ind w:left="70" w:right="-2"/>
              <w:rPr>
                <w:del w:id="463" w:author="Азамат Абдыкани" w:date="2018-01-16T18:15:00Z"/>
                <w:rFonts w:ascii="Times New Roman" w:hAnsi="Times New Roman"/>
                <w:sz w:val="24"/>
                <w:szCs w:val="24"/>
                <w:lang w:val="ru-RU"/>
              </w:rPr>
            </w:pPr>
            <w:del w:id="464" w:author="Азамат Абдыкани" w:date="2018-01-16T18:15:00Z">
              <w:r w:rsidRPr="00C5022D" w:rsidDel="00C668E3">
                <w:rPr>
                  <w:rFonts w:ascii="Times New Roman" w:eastAsia="Batang" w:hAnsi="Times New Roman"/>
                  <w:sz w:val="24"/>
                  <w:szCs w:val="24"/>
                  <w:lang w:val="ru-RU"/>
                </w:rPr>
                <w:delText xml:space="preserve">Абсолютная высота </w:delText>
              </w:r>
            </w:del>
          </w:p>
        </w:tc>
        <w:tc>
          <w:tcPr>
            <w:tcW w:w="7045" w:type="dxa"/>
            <w:tcBorders>
              <w:top w:val="dotted" w:sz="4" w:space="0" w:color="auto"/>
              <w:left w:val="single" w:sz="4" w:space="0" w:color="auto"/>
              <w:bottom w:val="dotted" w:sz="4" w:space="0" w:color="auto"/>
              <w:right w:val="single" w:sz="4" w:space="0" w:color="auto"/>
            </w:tcBorders>
            <w:hideMark/>
          </w:tcPr>
          <w:p w14:paraId="0547B642" w14:textId="46F2F05B" w:rsidR="009F2E50" w:rsidRPr="00C5022D" w:rsidDel="00C668E3" w:rsidRDefault="009F2E50" w:rsidP="009F2E50">
            <w:pPr>
              <w:pStyle w:val="ColumnText"/>
              <w:tabs>
                <w:tab w:val="left" w:pos="0"/>
                <w:tab w:val="left" w:pos="70"/>
              </w:tabs>
              <w:spacing w:after="40"/>
              <w:ind w:left="24" w:right="-2"/>
              <w:rPr>
                <w:del w:id="465" w:author="Азамат Абдыкани" w:date="2018-01-16T18:15:00Z"/>
                <w:rFonts w:ascii="Times New Roman" w:eastAsia="Batang" w:hAnsi="Times New Roman"/>
                <w:sz w:val="24"/>
                <w:szCs w:val="24"/>
                <w:lang w:val="ru-RU"/>
              </w:rPr>
            </w:pPr>
            <w:del w:id="466" w:author="Азамат Абдыкани" w:date="2018-01-16T18:15:00Z">
              <w:r w:rsidRPr="00C5022D" w:rsidDel="00C668E3">
                <w:rPr>
                  <w:rFonts w:ascii="Times New Roman" w:eastAsia="Batang" w:hAnsi="Times New Roman"/>
                  <w:sz w:val="24"/>
                  <w:szCs w:val="24"/>
                  <w:lang w:val="ru-RU"/>
                </w:rPr>
                <w:delText xml:space="preserve">Высота исходной точки буровой площадки от среднего уровня моря и уровня земли </w:delText>
              </w:r>
            </w:del>
          </w:p>
        </w:tc>
      </w:tr>
      <w:tr w:rsidR="009F2E50" w:rsidRPr="007B4EF2" w:rsidDel="00C668E3" w14:paraId="1222B56A" w14:textId="5F4C1243" w:rsidTr="009F2E50">
        <w:trPr>
          <w:cantSplit/>
          <w:del w:id="467" w:author="Азамат Абдыкани" w:date="2018-01-16T18:15:00Z"/>
        </w:trPr>
        <w:tc>
          <w:tcPr>
            <w:tcW w:w="2552" w:type="dxa"/>
            <w:tcBorders>
              <w:top w:val="dotted" w:sz="4" w:space="0" w:color="auto"/>
              <w:left w:val="single" w:sz="4" w:space="0" w:color="auto"/>
              <w:bottom w:val="dotted" w:sz="4" w:space="0" w:color="auto"/>
              <w:right w:val="single" w:sz="4" w:space="0" w:color="auto"/>
            </w:tcBorders>
            <w:hideMark/>
          </w:tcPr>
          <w:p w14:paraId="2B8EAA27" w14:textId="10C8C32D" w:rsidR="009F2E50" w:rsidRPr="00C5022D" w:rsidDel="00C668E3" w:rsidRDefault="009F2E50" w:rsidP="009F2E50">
            <w:pPr>
              <w:pStyle w:val="ColumnText"/>
              <w:tabs>
                <w:tab w:val="left" w:pos="0"/>
                <w:tab w:val="left" w:pos="70"/>
              </w:tabs>
              <w:spacing w:after="40"/>
              <w:ind w:left="70" w:right="-2"/>
              <w:rPr>
                <w:del w:id="468" w:author="Азамат Абдыкани" w:date="2018-01-16T18:15:00Z"/>
                <w:rFonts w:ascii="Times New Roman" w:hAnsi="Times New Roman"/>
                <w:sz w:val="24"/>
                <w:szCs w:val="24"/>
                <w:lang w:val="ru-RU"/>
              </w:rPr>
            </w:pPr>
            <w:del w:id="469" w:author="Азамат Абдыкани" w:date="2018-01-16T18:15:00Z">
              <w:r w:rsidRPr="00C5022D" w:rsidDel="00C668E3">
                <w:rPr>
                  <w:rFonts w:ascii="Times New Roman" w:eastAsia="Batang" w:hAnsi="Times New Roman"/>
                  <w:sz w:val="24"/>
                  <w:szCs w:val="24"/>
                  <w:lang w:val="ru-RU"/>
                </w:rPr>
                <w:delText xml:space="preserve">Отметка земли </w:delText>
              </w:r>
            </w:del>
          </w:p>
        </w:tc>
        <w:tc>
          <w:tcPr>
            <w:tcW w:w="7045" w:type="dxa"/>
            <w:tcBorders>
              <w:top w:val="dotted" w:sz="4" w:space="0" w:color="auto"/>
              <w:left w:val="single" w:sz="4" w:space="0" w:color="auto"/>
              <w:bottom w:val="dotted" w:sz="4" w:space="0" w:color="auto"/>
              <w:right w:val="single" w:sz="4" w:space="0" w:color="auto"/>
            </w:tcBorders>
            <w:hideMark/>
          </w:tcPr>
          <w:p w14:paraId="1B2268FF" w14:textId="372D48BB" w:rsidR="009F2E50" w:rsidRPr="00C5022D" w:rsidDel="00C668E3" w:rsidRDefault="009F2E50" w:rsidP="009F2E50">
            <w:pPr>
              <w:pStyle w:val="ColumnText"/>
              <w:tabs>
                <w:tab w:val="left" w:pos="0"/>
                <w:tab w:val="left" w:pos="70"/>
              </w:tabs>
              <w:spacing w:after="40"/>
              <w:ind w:left="24" w:right="-2"/>
              <w:rPr>
                <w:del w:id="470" w:author="Азамат Абдыкани" w:date="2018-01-16T18:15:00Z"/>
                <w:rFonts w:ascii="Times New Roman" w:eastAsia="Batang" w:hAnsi="Times New Roman"/>
                <w:sz w:val="24"/>
                <w:szCs w:val="24"/>
                <w:lang w:val="ru-RU"/>
              </w:rPr>
            </w:pPr>
            <w:del w:id="471" w:author="Азамат Абдыкани" w:date="2018-01-16T18:15:00Z">
              <w:r w:rsidRPr="00C5022D" w:rsidDel="00C668E3">
                <w:rPr>
                  <w:rFonts w:ascii="Times New Roman" w:eastAsia="Batang" w:hAnsi="Times New Roman"/>
                  <w:sz w:val="24"/>
                  <w:szCs w:val="24"/>
                  <w:lang w:val="ru-RU"/>
                </w:rPr>
                <w:delText>Отметка земли над средним уровнем моря.</w:delText>
              </w:r>
            </w:del>
          </w:p>
        </w:tc>
      </w:tr>
      <w:tr w:rsidR="009F2E50" w:rsidRPr="007B4EF2" w:rsidDel="00C668E3" w14:paraId="07062718" w14:textId="0915DDAC" w:rsidTr="009F2E50">
        <w:trPr>
          <w:cantSplit/>
          <w:del w:id="472" w:author="Азамат Абдыкани" w:date="2018-01-16T18:15:00Z"/>
        </w:trPr>
        <w:tc>
          <w:tcPr>
            <w:tcW w:w="2552" w:type="dxa"/>
            <w:tcBorders>
              <w:top w:val="dotted" w:sz="4" w:space="0" w:color="auto"/>
              <w:left w:val="single" w:sz="4" w:space="0" w:color="auto"/>
              <w:bottom w:val="dotted" w:sz="4" w:space="0" w:color="auto"/>
              <w:right w:val="single" w:sz="4" w:space="0" w:color="auto"/>
            </w:tcBorders>
            <w:hideMark/>
          </w:tcPr>
          <w:p w14:paraId="58964E84" w14:textId="45378A3E" w:rsidR="009F2E50" w:rsidRPr="00C5022D" w:rsidDel="00C668E3" w:rsidRDefault="009F2E50" w:rsidP="009F2E50">
            <w:pPr>
              <w:pStyle w:val="ColumnText"/>
              <w:tabs>
                <w:tab w:val="left" w:pos="0"/>
                <w:tab w:val="left" w:pos="70"/>
              </w:tabs>
              <w:spacing w:after="40"/>
              <w:ind w:left="70" w:right="-2"/>
              <w:rPr>
                <w:del w:id="473" w:author="Азамат Абдыкани" w:date="2018-01-16T18:15:00Z"/>
                <w:rFonts w:ascii="Times New Roman" w:hAnsi="Times New Roman"/>
                <w:sz w:val="24"/>
                <w:szCs w:val="24"/>
                <w:lang w:val="ru-RU"/>
              </w:rPr>
            </w:pPr>
            <w:del w:id="474" w:author="Азамат Абдыкани" w:date="2018-01-16T18:15:00Z">
              <w:r w:rsidRPr="00C5022D" w:rsidDel="00C668E3">
                <w:rPr>
                  <w:rFonts w:ascii="Times New Roman" w:eastAsia="Batang" w:hAnsi="Times New Roman"/>
                  <w:sz w:val="24"/>
                  <w:szCs w:val="24"/>
                  <w:lang w:val="ru-RU"/>
                </w:rPr>
                <w:delText xml:space="preserve">Номер рейса </w:delText>
              </w:r>
            </w:del>
          </w:p>
        </w:tc>
        <w:tc>
          <w:tcPr>
            <w:tcW w:w="7045" w:type="dxa"/>
            <w:tcBorders>
              <w:top w:val="dotted" w:sz="4" w:space="0" w:color="auto"/>
              <w:left w:val="single" w:sz="4" w:space="0" w:color="auto"/>
              <w:bottom w:val="dotted" w:sz="4" w:space="0" w:color="auto"/>
              <w:right w:val="single" w:sz="4" w:space="0" w:color="auto"/>
            </w:tcBorders>
            <w:hideMark/>
          </w:tcPr>
          <w:p w14:paraId="194F01D6" w14:textId="08D90808" w:rsidR="009F2E50" w:rsidRPr="00C5022D" w:rsidDel="00C668E3" w:rsidRDefault="009F2E50" w:rsidP="009F2E50">
            <w:pPr>
              <w:pStyle w:val="ColumnText"/>
              <w:tabs>
                <w:tab w:val="left" w:pos="0"/>
                <w:tab w:val="left" w:pos="70"/>
              </w:tabs>
              <w:spacing w:after="40"/>
              <w:ind w:left="24" w:right="-2"/>
              <w:rPr>
                <w:del w:id="475" w:author="Азамат Абдыкани" w:date="2018-01-16T18:15:00Z"/>
                <w:rFonts w:ascii="Times New Roman" w:eastAsia="Batang" w:hAnsi="Times New Roman"/>
                <w:sz w:val="24"/>
                <w:szCs w:val="24"/>
                <w:lang w:val="ru-RU"/>
              </w:rPr>
            </w:pPr>
            <w:del w:id="476" w:author="Азамат Абдыкани" w:date="2018-01-16T18:15:00Z">
              <w:r w:rsidRPr="00C5022D" w:rsidDel="00C668E3">
                <w:rPr>
                  <w:rFonts w:ascii="Times New Roman" w:eastAsia="Batang" w:hAnsi="Times New Roman"/>
                  <w:sz w:val="24"/>
                  <w:szCs w:val="24"/>
                  <w:lang w:val="ru-RU"/>
                </w:rPr>
                <w:delText xml:space="preserve">Порядковый номер съемки в данной скважине </w:delText>
              </w:r>
            </w:del>
          </w:p>
        </w:tc>
      </w:tr>
      <w:tr w:rsidR="009F2E50" w:rsidRPr="007B4EF2" w:rsidDel="00C668E3" w14:paraId="6E9003DF" w14:textId="06E825C3" w:rsidTr="009F2E50">
        <w:trPr>
          <w:cantSplit/>
          <w:del w:id="477" w:author="Азамат Абдыкани" w:date="2018-01-16T18:15:00Z"/>
        </w:trPr>
        <w:tc>
          <w:tcPr>
            <w:tcW w:w="2552" w:type="dxa"/>
            <w:tcBorders>
              <w:top w:val="dotted" w:sz="4" w:space="0" w:color="auto"/>
              <w:left w:val="single" w:sz="4" w:space="0" w:color="auto"/>
              <w:bottom w:val="dotted" w:sz="4" w:space="0" w:color="auto"/>
              <w:right w:val="single" w:sz="4" w:space="0" w:color="auto"/>
            </w:tcBorders>
            <w:hideMark/>
          </w:tcPr>
          <w:p w14:paraId="1216679D" w14:textId="568C5383" w:rsidR="009F2E50" w:rsidRPr="00C5022D" w:rsidDel="00C668E3" w:rsidRDefault="009F2E50" w:rsidP="009F2E50">
            <w:pPr>
              <w:pStyle w:val="ColumnText"/>
              <w:tabs>
                <w:tab w:val="left" w:pos="0"/>
                <w:tab w:val="left" w:pos="70"/>
              </w:tabs>
              <w:spacing w:after="40"/>
              <w:ind w:left="70" w:right="-2"/>
              <w:rPr>
                <w:del w:id="478" w:author="Азамат Абдыкани" w:date="2018-01-16T18:15:00Z"/>
                <w:rFonts w:ascii="Times New Roman" w:hAnsi="Times New Roman"/>
                <w:sz w:val="24"/>
                <w:szCs w:val="24"/>
                <w:lang w:val="ru-RU"/>
              </w:rPr>
            </w:pPr>
            <w:del w:id="479" w:author="Азамат Абдыкани" w:date="2018-01-16T18:15:00Z">
              <w:r w:rsidRPr="00C5022D" w:rsidDel="00C668E3">
                <w:rPr>
                  <w:rFonts w:ascii="Times New Roman" w:eastAsia="Batang" w:hAnsi="Times New Roman"/>
                  <w:sz w:val="24"/>
                  <w:szCs w:val="24"/>
                  <w:lang w:val="ru-RU"/>
                </w:rPr>
                <w:delText xml:space="preserve">Глубина скважины </w:delText>
              </w:r>
            </w:del>
          </w:p>
        </w:tc>
        <w:tc>
          <w:tcPr>
            <w:tcW w:w="7045" w:type="dxa"/>
            <w:tcBorders>
              <w:top w:val="dotted" w:sz="4" w:space="0" w:color="auto"/>
              <w:left w:val="single" w:sz="4" w:space="0" w:color="auto"/>
              <w:bottom w:val="dotted" w:sz="4" w:space="0" w:color="auto"/>
              <w:right w:val="single" w:sz="4" w:space="0" w:color="auto"/>
            </w:tcBorders>
            <w:hideMark/>
          </w:tcPr>
          <w:p w14:paraId="0091A5BD" w14:textId="2C16EF54" w:rsidR="009F2E50" w:rsidRPr="00C5022D" w:rsidDel="00C668E3" w:rsidRDefault="009F2E50" w:rsidP="00D467E2">
            <w:pPr>
              <w:pStyle w:val="ColumnText"/>
              <w:tabs>
                <w:tab w:val="left" w:pos="0"/>
                <w:tab w:val="left" w:pos="70"/>
              </w:tabs>
              <w:spacing w:after="40"/>
              <w:ind w:left="24" w:right="-2"/>
              <w:rPr>
                <w:del w:id="480" w:author="Азамат Абдыкани" w:date="2018-01-16T18:15:00Z"/>
                <w:rFonts w:ascii="Times New Roman" w:eastAsia="Batang" w:hAnsi="Times New Roman"/>
                <w:sz w:val="24"/>
                <w:szCs w:val="24"/>
                <w:lang w:val="ru-RU"/>
              </w:rPr>
            </w:pPr>
            <w:del w:id="481" w:author="Азамат Абдыкани" w:date="2018-01-16T18:15:00Z">
              <w:r w:rsidRPr="00C5022D" w:rsidDel="00C668E3">
                <w:rPr>
                  <w:rFonts w:ascii="Times New Roman" w:eastAsia="Batang" w:hAnsi="Times New Roman"/>
                  <w:sz w:val="24"/>
                  <w:szCs w:val="24"/>
                  <w:lang w:val="ru-RU"/>
                </w:rPr>
                <w:delText xml:space="preserve">Общая глубина скважины, предоставленная </w:delText>
              </w:r>
              <w:r w:rsidR="00D467E2" w:rsidRPr="00C5022D" w:rsidDel="00C668E3">
                <w:rPr>
                  <w:rFonts w:ascii="Times New Roman" w:eastAsia="Batang" w:hAnsi="Times New Roman"/>
                  <w:sz w:val="24"/>
                  <w:szCs w:val="24"/>
                  <w:lang w:val="ru-RU"/>
                </w:rPr>
                <w:delText xml:space="preserve">Заказчиком </w:delText>
              </w:r>
              <w:r w:rsidRPr="00C5022D" w:rsidDel="00C668E3">
                <w:rPr>
                  <w:rFonts w:ascii="Times New Roman" w:eastAsia="Batang" w:hAnsi="Times New Roman"/>
                  <w:sz w:val="24"/>
                  <w:szCs w:val="24"/>
                  <w:lang w:val="ru-RU"/>
                </w:rPr>
                <w:delText xml:space="preserve">до каротажа  </w:delText>
              </w:r>
            </w:del>
          </w:p>
        </w:tc>
      </w:tr>
      <w:tr w:rsidR="009F2E50" w:rsidRPr="007B4EF2" w:rsidDel="00C668E3" w14:paraId="005155D8" w14:textId="00E9E836" w:rsidTr="009F2E50">
        <w:trPr>
          <w:cantSplit/>
          <w:del w:id="482" w:author="Азамат Абдыкани" w:date="2018-01-16T18:15:00Z"/>
        </w:trPr>
        <w:tc>
          <w:tcPr>
            <w:tcW w:w="2552" w:type="dxa"/>
            <w:tcBorders>
              <w:top w:val="dotted" w:sz="4" w:space="0" w:color="auto"/>
              <w:left w:val="single" w:sz="4" w:space="0" w:color="auto"/>
              <w:bottom w:val="dotted" w:sz="4" w:space="0" w:color="auto"/>
              <w:right w:val="single" w:sz="4" w:space="0" w:color="auto"/>
            </w:tcBorders>
            <w:hideMark/>
          </w:tcPr>
          <w:p w14:paraId="25F17568" w14:textId="1D2B3B83" w:rsidR="009F2E50" w:rsidRPr="00C5022D" w:rsidDel="00C668E3" w:rsidRDefault="009F2E50" w:rsidP="009F2E50">
            <w:pPr>
              <w:pStyle w:val="ColumnText"/>
              <w:tabs>
                <w:tab w:val="left" w:pos="0"/>
                <w:tab w:val="left" w:pos="70"/>
              </w:tabs>
              <w:spacing w:after="40"/>
              <w:ind w:left="70" w:right="-2"/>
              <w:rPr>
                <w:del w:id="483" w:author="Азамат Абдыкани" w:date="2018-01-16T18:15:00Z"/>
                <w:rFonts w:ascii="Times New Roman" w:hAnsi="Times New Roman"/>
                <w:sz w:val="24"/>
                <w:szCs w:val="24"/>
                <w:lang w:val="ru-RU"/>
              </w:rPr>
            </w:pPr>
            <w:del w:id="484" w:author="Азамат Абдыкани" w:date="2018-01-16T18:15:00Z">
              <w:r w:rsidRPr="00C5022D" w:rsidDel="00C668E3">
                <w:rPr>
                  <w:rFonts w:ascii="Times New Roman" w:eastAsia="Batang" w:hAnsi="Times New Roman"/>
                  <w:sz w:val="24"/>
                  <w:szCs w:val="24"/>
                  <w:lang w:val="ru-RU"/>
                </w:rPr>
                <w:delText xml:space="preserve">Глубина спуска каротажного прибора </w:delText>
              </w:r>
            </w:del>
          </w:p>
        </w:tc>
        <w:tc>
          <w:tcPr>
            <w:tcW w:w="7045" w:type="dxa"/>
            <w:tcBorders>
              <w:top w:val="dotted" w:sz="4" w:space="0" w:color="auto"/>
              <w:left w:val="single" w:sz="4" w:space="0" w:color="auto"/>
              <w:bottom w:val="dotted" w:sz="4" w:space="0" w:color="auto"/>
              <w:right w:val="single" w:sz="4" w:space="0" w:color="auto"/>
            </w:tcBorders>
            <w:hideMark/>
          </w:tcPr>
          <w:p w14:paraId="3B31CB4E" w14:textId="1DC09A3D" w:rsidR="009F2E50" w:rsidRPr="00C5022D" w:rsidDel="00C668E3" w:rsidRDefault="009F2E50" w:rsidP="009F2E50">
            <w:pPr>
              <w:pStyle w:val="ColumnText"/>
              <w:tabs>
                <w:tab w:val="left" w:pos="0"/>
                <w:tab w:val="left" w:pos="70"/>
              </w:tabs>
              <w:spacing w:after="40"/>
              <w:ind w:left="24" w:right="-2"/>
              <w:rPr>
                <w:del w:id="485" w:author="Азамат Абдыкани" w:date="2018-01-16T18:15:00Z"/>
                <w:rFonts w:ascii="Times New Roman" w:eastAsia="Batang" w:hAnsi="Times New Roman"/>
                <w:sz w:val="24"/>
                <w:szCs w:val="24"/>
                <w:lang w:val="ru-RU"/>
              </w:rPr>
            </w:pPr>
            <w:del w:id="486" w:author="Азамат Абдыкани" w:date="2018-01-16T18:15:00Z">
              <w:r w:rsidRPr="00C5022D" w:rsidDel="00C668E3">
                <w:rPr>
                  <w:rFonts w:ascii="Times New Roman" w:eastAsia="Batang" w:hAnsi="Times New Roman"/>
                  <w:sz w:val="24"/>
                  <w:szCs w:val="24"/>
                  <w:lang w:val="ru-RU"/>
                </w:rPr>
                <w:delText xml:space="preserve">Максимальная глубина, достигнутая во время рейса каротажного прибора, измеренная посредством каротажного кабеля </w:delText>
              </w:r>
            </w:del>
          </w:p>
        </w:tc>
      </w:tr>
      <w:tr w:rsidR="009F2E50" w:rsidRPr="007B4EF2" w:rsidDel="00C668E3" w14:paraId="7266D221" w14:textId="3F7F7F45" w:rsidTr="009F2E50">
        <w:trPr>
          <w:cantSplit/>
          <w:del w:id="487" w:author="Азамат Абдыкани" w:date="2018-01-16T18:15:00Z"/>
        </w:trPr>
        <w:tc>
          <w:tcPr>
            <w:tcW w:w="2552" w:type="dxa"/>
            <w:tcBorders>
              <w:top w:val="dotted" w:sz="4" w:space="0" w:color="auto"/>
              <w:left w:val="single" w:sz="4" w:space="0" w:color="auto"/>
              <w:bottom w:val="dotted" w:sz="4" w:space="0" w:color="auto"/>
              <w:right w:val="single" w:sz="4" w:space="0" w:color="auto"/>
            </w:tcBorders>
            <w:hideMark/>
          </w:tcPr>
          <w:p w14:paraId="4B56DF2A" w14:textId="0716F840" w:rsidR="009F2E50" w:rsidRPr="00C5022D" w:rsidDel="00C668E3" w:rsidRDefault="009F2E50" w:rsidP="009F2E50">
            <w:pPr>
              <w:pStyle w:val="ColumnText"/>
              <w:tabs>
                <w:tab w:val="left" w:pos="0"/>
                <w:tab w:val="left" w:pos="70"/>
              </w:tabs>
              <w:spacing w:after="40"/>
              <w:ind w:left="70" w:right="-2"/>
              <w:rPr>
                <w:del w:id="488" w:author="Азамат Абдыкани" w:date="2018-01-16T18:15:00Z"/>
                <w:rFonts w:ascii="Times New Roman" w:hAnsi="Times New Roman"/>
                <w:sz w:val="24"/>
                <w:szCs w:val="24"/>
              </w:rPr>
            </w:pPr>
            <w:del w:id="489" w:author="Азамат Абдыкани" w:date="2018-01-16T18:15:00Z">
              <w:r w:rsidRPr="00C5022D" w:rsidDel="00C668E3">
                <w:rPr>
                  <w:rFonts w:ascii="Times New Roman" w:eastAsia="Batang" w:hAnsi="Times New Roman"/>
                  <w:sz w:val="24"/>
                  <w:szCs w:val="24"/>
                  <w:lang w:val="ru-RU"/>
                </w:rPr>
                <w:delText xml:space="preserve">Нижний интервал каротажного прибора </w:delText>
              </w:r>
            </w:del>
          </w:p>
        </w:tc>
        <w:tc>
          <w:tcPr>
            <w:tcW w:w="7045" w:type="dxa"/>
            <w:tcBorders>
              <w:top w:val="dotted" w:sz="4" w:space="0" w:color="auto"/>
              <w:left w:val="single" w:sz="4" w:space="0" w:color="auto"/>
              <w:bottom w:val="dotted" w:sz="4" w:space="0" w:color="auto"/>
              <w:right w:val="single" w:sz="4" w:space="0" w:color="auto"/>
            </w:tcBorders>
            <w:hideMark/>
          </w:tcPr>
          <w:p w14:paraId="5EBC21BA" w14:textId="57DC74F3" w:rsidR="009F2E50" w:rsidRPr="00C5022D" w:rsidDel="00C668E3" w:rsidRDefault="009F2E50" w:rsidP="009F2E50">
            <w:pPr>
              <w:pStyle w:val="ColumnText"/>
              <w:tabs>
                <w:tab w:val="left" w:pos="0"/>
                <w:tab w:val="left" w:pos="70"/>
              </w:tabs>
              <w:spacing w:after="40"/>
              <w:ind w:left="24" w:right="-2"/>
              <w:rPr>
                <w:del w:id="490" w:author="Азамат Абдыкани" w:date="2018-01-16T18:15:00Z"/>
                <w:rFonts w:ascii="Times New Roman" w:eastAsia="Batang" w:hAnsi="Times New Roman"/>
                <w:sz w:val="24"/>
                <w:szCs w:val="24"/>
                <w:lang w:val="ru-RU"/>
              </w:rPr>
            </w:pPr>
            <w:del w:id="491" w:author="Азамат Абдыкани" w:date="2018-01-16T18:15:00Z">
              <w:r w:rsidRPr="00C5022D" w:rsidDel="00C668E3">
                <w:rPr>
                  <w:rFonts w:ascii="Times New Roman" w:eastAsia="Batang" w:hAnsi="Times New Roman"/>
                  <w:sz w:val="24"/>
                  <w:szCs w:val="24"/>
                  <w:lang w:val="ru-RU"/>
                </w:rPr>
                <w:delText xml:space="preserve">Самый глубокий пласт, снятый по время рейса каротажного прибора </w:delText>
              </w:r>
            </w:del>
          </w:p>
        </w:tc>
      </w:tr>
      <w:tr w:rsidR="009F2E50" w:rsidRPr="007B4EF2" w:rsidDel="00C668E3" w14:paraId="5987BEC0" w14:textId="7C9822DD" w:rsidTr="009F2E50">
        <w:trPr>
          <w:cantSplit/>
          <w:del w:id="492" w:author="Азамат Абдыкани" w:date="2018-01-16T18:15:00Z"/>
        </w:trPr>
        <w:tc>
          <w:tcPr>
            <w:tcW w:w="2552" w:type="dxa"/>
            <w:tcBorders>
              <w:top w:val="dotted" w:sz="4" w:space="0" w:color="auto"/>
              <w:left w:val="single" w:sz="4" w:space="0" w:color="auto"/>
              <w:bottom w:val="dotted" w:sz="4" w:space="0" w:color="auto"/>
              <w:right w:val="single" w:sz="4" w:space="0" w:color="auto"/>
            </w:tcBorders>
            <w:hideMark/>
          </w:tcPr>
          <w:p w14:paraId="6D983BF7" w14:textId="201B42A5" w:rsidR="009F2E50" w:rsidRPr="00C5022D" w:rsidDel="00C668E3" w:rsidRDefault="009F2E50" w:rsidP="009F2E50">
            <w:pPr>
              <w:pStyle w:val="ColumnText"/>
              <w:tabs>
                <w:tab w:val="left" w:pos="0"/>
                <w:tab w:val="left" w:pos="70"/>
              </w:tabs>
              <w:spacing w:after="40"/>
              <w:ind w:left="70" w:right="-2"/>
              <w:rPr>
                <w:del w:id="493" w:author="Азамат Абдыкани" w:date="2018-01-16T18:15:00Z"/>
                <w:rFonts w:ascii="Times New Roman" w:hAnsi="Times New Roman"/>
                <w:sz w:val="24"/>
                <w:szCs w:val="24"/>
                <w:lang w:val="ru-RU"/>
              </w:rPr>
            </w:pPr>
            <w:del w:id="494" w:author="Азамат Абдыкани" w:date="2018-01-16T18:15:00Z">
              <w:r w:rsidRPr="00C5022D" w:rsidDel="00C668E3">
                <w:rPr>
                  <w:rFonts w:ascii="Times New Roman" w:eastAsia="Batang" w:hAnsi="Times New Roman"/>
                  <w:sz w:val="24"/>
                  <w:szCs w:val="24"/>
                  <w:lang w:val="ru-RU"/>
                </w:rPr>
                <w:delText xml:space="preserve">Верхний интервал каротажного прибора </w:delText>
              </w:r>
            </w:del>
          </w:p>
        </w:tc>
        <w:tc>
          <w:tcPr>
            <w:tcW w:w="7045" w:type="dxa"/>
            <w:tcBorders>
              <w:top w:val="dotted" w:sz="4" w:space="0" w:color="auto"/>
              <w:left w:val="single" w:sz="4" w:space="0" w:color="auto"/>
              <w:bottom w:val="dotted" w:sz="4" w:space="0" w:color="auto"/>
              <w:right w:val="single" w:sz="4" w:space="0" w:color="auto"/>
            </w:tcBorders>
            <w:hideMark/>
          </w:tcPr>
          <w:p w14:paraId="044155DD" w14:textId="1D205636" w:rsidR="009F2E50" w:rsidRPr="00C5022D" w:rsidDel="00C668E3" w:rsidRDefault="009F2E50" w:rsidP="009F2E50">
            <w:pPr>
              <w:pStyle w:val="ColumnText"/>
              <w:tabs>
                <w:tab w:val="left" w:pos="0"/>
                <w:tab w:val="left" w:pos="70"/>
              </w:tabs>
              <w:spacing w:after="40"/>
              <w:ind w:left="24" w:right="-2"/>
              <w:rPr>
                <w:del w:id="495" w:author="Азамат Абдыкани" w:date="2018-01-16T18:15:00Z"/>
                <w:rFonts w:ascii="Times New Roman" w:eastAsia="Batang" w:hAnsi="Times New Roman"/>
                <w:sz w:val="24"/>
                <w:szCs w:val="24"/>
                <w:lang w:val="ru-RU"/>
              </w:rPr>
            </w:pPr>
            <w:del w:id="496" w:author="Азамат Абдыкани" w:date="2018-01-16T18:15:00Z">
              <w:r w:rsidRPr="00C5022D" w:rsidDel="00C668E3">
                <w:rPr>
                  <w:rFonts w:ascii="Times New Roman" w:eastAsia="Batang" w:hAnsi="Times New Roman"/>
                  <w:sz w:val="24"/>
                  <w:szCs w:val="24"/>
                  <w:lang w:val="ru-RU"/>
                </w:rPr>
                <w:delText>Самый близповерхностный пласт, снятый по время рейса каротажного прибора</w:delText>
              </w:r>
            </w:del>
          </w:p>
        </w:tc>
      </w:tr>
      <w:tr w:rsidR="009F2E50" w:rsidRPr="007B4EF2" w:rsidDel="00C668E3" w14:paraId="23E731DA" w14:textId="2BF79FAA" w:rsidTr="009F2E50">
        <w:trPr>
          <w:cantSplit/>
          <w:del w:id="497" w:author="Азамат Абдыкани" w:date="2018-01-16T18:15:00Z"/>
        </w:trPr>
        <w:tc>
          <w:tcPr>
            <w:tcW w:w="2552" w:type="dxa"/>
            <w:tcBorders>
              <w:top w:val="dotted" w:sz="4" w:space="0" w:color="auto"/>
              <w:left w:val="single" w:sz="4" w:space="0" w:color="auto"/>
              <w:bottom w:val="dotted" w:sz="4" w:space="0" w:color="auto"/>
              <w:right w:val="single" w:sz="4" w:space="0" w:color="auto"/>
            </w:tcBorders>
            <w:hideMark/>
          </w:tcPr>
          <w:p w14:paraId="47AD9FD2" w14:textId="5770B341" w:rsidR="009F2E50" w:rsidRPr="00C5022D" w:rsidDel="00C668E3" w:rsidRDefault="009F2E50" w:rsidP="009F2E50">
            <w:pPr>
              <w:pStyle w:val="ColumnText"/>
              <w:tabs>
                <w:tab w:val="left" w:pos="0"/>
                <w:tab w:val="left" w:pos="70"/>
              </w:tabs>
              <w:spacing w:after="40"/>
              <w:ind w:left="70" w:right="-2"/>
              <w:rPr>
                <w:del w:id="498" w:author="Азамат Абдыкани" w:date="2018-01-16T18:15:00Z"/>
                <w:rFonts w:ascii="Times New Roman" w:hAnsi="Times New Roman"/>
                <w:sz w:val="24"/>
                <w:szCs w:val="24"/>
                <w:lang w:val="ru-RU"/>
              </w:rPr>
            </w:pPr>
            <w:del w:id="499" w:author="Азамат Абдыкани" w:date="2018-01-16T18:15:00Z">
              <w:r w:rsidRPr="00C5022D" w:rsidDel="00C668E3">
                <w:rPr>
                  <w:rFonts w:ascii="Times New Roman" w:eastAsia="Batang" w:hAnsi="Times New Roman"/>
                  <w:sz w:val="24"/>
                  <w:szCs w:val="24"/>
                  <w:lang w:val="ru-RU"/>
                </w:rPr>
                <w:delText xml:space="preserve">Диаметр и глубина установки обсадной колонны </w:delText>
              </w:r>
            </w:del>
          </w:p>
        </w:tc>
        <w:tc>
          <w:tcPr>
            <w:tcW w:w="7045" w:type="dxa"/>
            <w:tcBorders>
              <w:top w:val="dotted" w:sz="4" w:space="0" w:color="auto"/>
              <w:left w:val="single" w:sz="4" w:space="0" w:color="auto"/>
              <w:bottom w:val="dotted" w:sz="4" w:space="0" w:color="auto"/>
              <w:right w:val="single" w:sz="4" w:space="0" w:color="auto"/>
            </w:tcBorders>
            <w:hideMark/>
          </w:tcPr>
          <w:p w14:paraId="6AD90D7C" w14:textId="6162F255" w:rsidR="009F2E50" w:rsidRPr="00C5022D" w:rsidDel="00C668E3" w:rsidRDefault="009F2E50" w:rsidP="009F2E50">
            <w:pPr>
              <w:pStyle w:val="ColumnText"/>
              <w:tabs>
                <w:tab w:val="left" w:pos="0"/>
                <w:tab w:val="left" w:pos="70"/>
              </w:tabs>
              <w:spacing w:after="40"/>
              <w:ind w:left="24" w:right="-2"/>
              <w:rPr>
                <w:del w:id="500" w:author="Азамат Абдыкани" w:date="2018-01-16T18:15:00Z"/>
                <w:rFonts w:ascii="Times New Roman" w:eastAsia="Batang" w:hAnsi="Times New Roman"/>
                <w:sz w:val="24"/>
                <w:szCs w:val="24"/>
                <w:lang w:val="ru-RU"/>
              </w:rPr>
            </w:pPr>
            <w:del w:id="501" w:author="Азамат Абдыкани" w:date="2018-01-16T18:15:00Z">
              <w:r w:rsidRPr="00C5022D" w:rsidDel="00C668E3">
                <w:rPr>
                  <w:rFonts w:ascii="Times New Roman" w:eastAsia="Batang" w:hAnsi="Times New Roman"/>
                  <w:sz w:val="24"/>
                  <w:szCs w:val="24"/>
                  <w:lang w:val="ru-RU"/>
                </w:rPr>
                <w:delText>Диаметр и глубина обсадной колонны и башмака обсадной колонны при последнем спуске обсадной колонны, предоставленные ЗАКАЗЧИКОМ</w:delText>
              </w:r>
            </w:del>
          </w:p>
        </w:tc>
      </w:tr>
      <w:tr w:rsidR="009F2E50" w:rsidRPr="007B4EF2" w:rsidDel="00C668E3" w14:paraId="5B990626" w14:textId="560F2FB5" w:rsidTr="009F2E50">
        <w:trPr>
          <w:cantSplit/>
          <w:del w:id="502" w:author="Азамат Абдыкани" w:date="2018-01-16T18:15:00Z"/>
        </w:trPr>
        <w:tc>
          <w:tcPr>
            <w:tcW w:w="2552" w:type="dxa"/>
            <w:tcBorders>
              <w:top w:val="dotted" w:sz="4" w:space="0" w:color="auto"/>
              <w:left w:val="single" w:sz="4" w:space="0" w:color="auto"/>
              <w:bottom w:val="dotted" w:sz="4" w:space="0" w:color="auto"/>
              <w:right w:val="single" w:sz="4" w:space="0" w:color="auto"/>
            </w:tcBorders>
            <w:hideMark/>
          </w:tcPr>
          <w:p w14:paraId="77704FEF" w14:textId="1E114A30" w:rsidR="009F2E50" w:rsidRPr="00C5022D" w:rsidDel="00C668E3" w:rsidRDefault="009F2E50" w:rsidP="009F2E50">
            <w:pPr>
              <w:pStyle w:val="ColumnText"/>
              <w:tabs>
                <w:tab w:val="left" w:pos="0"/>
                <w:tab w:val="left" w:pos="70"/>
              </w:tabs>
              <w:spacing w:after="40"/>
              <w:ind w:left="70" w:right="-2"/>
              <w:rPr>
                <w:del w:id="503" w:author="Азамат Абдыкани" w:date="2018-01-16T18:15:00Z"/>
                <w:rFonts w:ascii="Times New Roman" w:hAnsi="Times New Roman"/>
                <w:sz w:val="24"/>
                <w:szCs w:val="24"/>
                <w:lang w:val="ru-RU"/>
              </w:rPr>
            </w:pPr>
            <w:del w:id="504" w:author="Азамат Абдыкани" w:date="2018-01-16T18:15:00Z">
              <w:r w:rsidRPr="00C5022D" w:rsidDel="00C668E3">
                <w:rPr>
                  <w:rFonts w:ascii="Times New Roman" w:eastAsia="Batang" w:hAnsi="Times New Roman"/>
                  <w:sz w:val="24"/>
                  <w:szCs w:val="24"/>
                  <w:lang w:val="ru-RU"/>
                </w:rPr>
                <w:delText xml:space="preserve">Истинная глубина установки обсадной колонны </w:delText>
              </w:r>
            </w:del>
          </w:p>
        </w:tc>
        <w:tc>
          <w:tcPr>
            <w:tcW w:w="7045" w:type="dxa"/>
            <w:tcBorders>
              <w:top w:val="dotted" w:sz="4" w:space="0" w:color="auto"/>
              <w:left w:val="single" w:sz="4" w:space="0" w:color="auto"/>
              <w:bottom w:val="dotted" w:sz="4" w:space="0" w:color="auto"/>
              <w:right w:val="single" w:sz="4" w:space="0" w:color="auto"/>
            </w:tcBorders>
            <w:hideMark/>
          </w:tcPr>
          <w:p w14:paraId="2AB77890" w14:textId="7EA9E04F" w:rsidR="009F2E50" w:rsidRPr="00C5022D" w:rsidDel="00C668E3" w:rsidRDefault="009F2E50" w:rsidP="009F2E50">
            <w:pPr>
              <w:pStyle w:val="ColumnText"/>
              <w:tabs>
                <w:tab w:val="left" w:pos="0"/>
                <w:tab w:val="left" w:pos="70"/>
              </w:tabs>
              <w:spacing w:after="40"/>
              <w:ind w:left="24" w:right="-2"/>
              <w:rPr>
                <w:del w:id="505" w:author="Азамат Абдыкани" w:date="2018-01-16T18:15:00Z"/>
                <w:rFonts w:ascii="Times New Roman" w:eastAsia="Batang" w:hAnsi="Times New Roman"/>
                <w:sz w:val="24"/>
                <w:szCs w:val="24"/>
                <w:lang w:val="ru-RU"/>
              </w:rPr>
            </w:pPr>
            <w:del w:id="506" w:author="Азамат Абдыкани" w:date="2018-01-16T18:15:00Z">
              <w:r w:rsidRPr="00C5022D" w:rsidDel="00C668E3">
                <w:rPr>
                  <w:rFonts w:ascii="Times New Roman" w:eastAsia="Batang" w:hAnsi="Times New Roman"/>
                  <w:sz w:val="24"/>
                  <w:szCs w:val="24"/>
                  <w:lang w:val="ru-RU"/>
                </w:rPr>
                <w:delText>Глубина установки башмака обсадной колонны, измеренная каротажными приборами</w:delText>
              </w:r>
            </w:del>
          </w:p>
        </w:tc>
      </w:tr>
      <w:tr w:rsidR="009F2E50" w:rsidRPr="007B4EF2" w:rsidDel="00C668E3" w14:paraId="131DD25D" w14:textId="2A8C48E3" w:rsidTr="009F2E50">
        <w:trPr>
          <w:cantSplit/>
          <w:del w:id="507" w:author="Азамат Абдыкани" w:date="2018-01-16T18:15:00Z"/>
        </w:trPr>
        <w:tc>
          <w:tcPr>
            <w:tcW w:w="2552" w:type="dxa"/>
            <w:tcBorders>
              <w:top w:val="dotted" w:sz="4" w:space="0" w:color="auto"/>
              <w:left w:val="single" w:sz="4" w:space="0" w:color="auto"/>
              <w:bottom w:val="dotted" w:sz="4" w:space="0" w:color="auto"/>
              <w:right w:val="single" w:sz="4" w:space="0" w:color="auto"/>
            </w:tcBorders>
            <w:hideMark/>
          </w:tcPr>
          <w:p w14:paraId="188DD7D8" w14:textId="42435D9D" w:rsidR="009F2E50" w:rsidRPr="00C5022D" w:rsidDel="00C668E3" w:rsidRDefault="009F2E50" w:rsidP="009F2E50">
            <w:pPr>
              <w:pStyle w:val="ColumnText"/>
              <w:tabs>
                <w:tab w:val="left" w:pos="0"/>
                <w:tab w:val="left" w:pos="70"/>
              </w:tabs>
              <w:spacing w:after="40"/>
              <w:ind w:left="70" w:right="-2"/>
              <w:rPr>
                <w:del w:id="508" w:author="Азамат Абдыкани" w:date="2018-01-16T18:15:00Z"/>
                <w:rFonts w:ascii="Times New Roman" w:hAnsi="Times New Roman"/>
                <w:sz w:val="24"/>
                <w:szCs w:val="24"/>
                <w:lang w:val="ru-RU"/>
              </w:rPr>
            </w:pPr>
            <w:del w:id="509" w:author="Азамат Абдыкани" w:date="2018-01-16T18:15:00Z">
              <w:r w:rsidRPr="00C5022D" w:rsidDel="00C668E3">
                <w:rPr>
                  <w:rFonts w:ascii="Times New Roman" w:eastAsia="Batang" w:hAnsi="Times New Roman"/>
                  <w:sz w:val="24"/>
                  <w:szCs w:val="24"/>
                  <w:lang w:val="ru-RU"/>
                </w:rPr>
                <w:delText xml:space="preserve">Диаметр долота </w:delText>
              </w:r>
            </w:del>
          </w:p>
        </w:tc>
        <w:tc>
          <w:tcPr>
            <w:tcW w:w="7045" w:type="dxa"/>
            <w:tcBorders>
              <w:top w:val="dotted" w:sz="4" w:space="0" w:color="auto"/>
              <w:left w:val="single" w:sz="4" w:space="0" w:color="auto"/>
              <w:bottom w:val="dotted" w:sz="4" w:space="0" w:color="auto"/>
              <w:right w:val="single" w:sz="4" w:space="0" w:color="auto"/>
            </w:tcBorders>
            <w:hideMark/>
          </w:tcPr>
          <w:p w14:paraId="149E2C7F" w14:textId="0E0D2D37" w:rsidR="009F2E50" w:rsidRPr="00C5022D" w:rsidDel="00C668E3" w:rsidRDefault="009F2E50" w:rsidP="009F2E50">
            <w:pPr>
              <w:pStyle w:val="ColumnText"/>
              <w:tabs>
                <w:tab w:val="left" w:pos="0"/>
                <w:tab w:val="left" w:pos="70"/>
              </w:tabs>
              <w:spacing w:after="40"/>
              <w:ind w:left="24" w:right="-2"/>
              <w:rPr>
                <w:del w:id="510" w:author="Азамат Абдыкани" w:date="2018-01-16T18:15:00Z"/>
                <w:rFonts w:ascii="Times New Roman" w:eastAsia="Batang" w:hAnsi="Times New Roman"/>
                <w:sz w:val="24"/>
                <w:szCs w:val="24"/>
                <w:lang w:val="ru-RU"/>
              </w:rPr>
            </w:pPr>
            <w:del w:id="511" w:author="Азамат Абдыкани" w:date="2018-01-16T18:15:00Z">
              <w:r w:rsidRPr="00C5022D" w:rsidDel="00C668E3">
                <w:rPr>
                  <w:rFonts w:ascii="Times New Roman" w:eastAsia="Batang" w:hAnsi="Times New Roman"/>
                  <w:sz w:val="24"/>
                  <w:szCs w:val="24"/>
                  <w:lang w:val="ru-RU"/>
                </w:rPr>
                <w:delText xml:space="preserve">Номинальный диаметр долота открытого ствола скважины, в котором был проведен каротаж </w:delText>
              </w:r>
            </w:del>
          </w:p>
        </w:tc>
      </w:tr>
      <w:tr w:rsidR="009F2E50" w:rsidRPr="007B4EF2" w:rsidDel="00C668E3" w14:paraId="39075234" w14:textId="6A5B408E" w:rsidTr="009F2E50">
        <w:trPr>
          <w:cantSplit/>
          <w:del w:id="512" w:author="Азамат Абдыкани" w:date="2018-01-16T18:15:00Z"/>
        </w:trPr>
        <w:tc>
          <w:tcPr>
            <w:tcW w:w="2552" w:type="dxa"/>
            <w:tcBorders>
              <w:top w:val="dotted" w:sz="4" w:space="0" w:color="auto"/>
              <w:left w:val="single" w:sz="4" w:space="0" w:color="auto"/>
              <w:bottom w:val="dotted" w:sz="4" w:space="0" w:color="auto"/>
              <w:right w:val="single" w:sz="4" w:space="0" w:color="auto"/>
            </w:tcBorders>
            <w:hideMark/>
          </w:tcPr>
          <w:p w14:paraId="7A1C0589" w14:textId="1D30F02F" w:rsidR="009F2E50" w:rsidRPr="00C5022D" w:rsidDel="00C668E3" w:rsidRDefault="009F2E50" w:rsidP="009F2E50">
            <w:pPr>
              <w:pStyle w:val="ColumnText"/>
              <w:tabs>
                <w:tab w:val="left" w:pos="0"/>
                <w:tab w:val="left" w:pos="70"/>
              </w:tabs>
              <w:spacing w:after="40"/>
              <w:ind w:left="70" w:right="-2"/>
              <w:rPr>
                <w:del w:id="513" w:author="Азамат Абдыкани" w:date="2018-01-16T18:15:00Z"/>
                <w:rFonts w:ascii="Times New Roman" w:hAnsi="Times New Roman"/>
                <w:sz w:val="24"/>
                <w:szCs w:val="24"/>
                <w:lang w:val="ru-RU"/>
              </w:rPr>
            </w:pPr>
            <w:del w:id="514" w:author="Азамат Абдыкани" w:date="2018-01-16T18:15:00Z">
              <w:r w:rsidRPr="00C5022D" w:rsidDel="00C668E3">
                <w:rPr>
                  <w:rFonts w:ascii="Times New Roman" w:eastAsia="Batang" w:hAnsi="Times New Roman"/>
                  <w:sz w:val="24"/>
                  <w:szCs w:val="24"/>
                  <w:lang w:val="ru-RU"/>
                </w:rPr>
                <w:delText xml:space="preserve">Характеристики флюида </w:delText>
              </w:r>
            </w:del>
          </w:p>
        </w:tc>
        <w:tc>
          <w:tcPr>
            <w:tcW w:w="7045" w:type="dxa"/>
            <w:tcBorders>
              <w:top w:val="dotted" w:sz="4" w:space="0" w:color="auto"/>
              <w:left w:val="single" w:sz="4" w:space="0" w:color="auto"/>
              <w:bottom w:val="dotted" w:sz="4" w:space="0" w:color="auto"/>
              <w:right w:val="single" w:sz="4" w:space="0" w:color="auto"/>
            </w:tcBorders>
            <w:hideMark/>
          </w:tcPr>
          <w:p w14:paraId="200D4B1D" w14:textId="7F0127A7" w:rsidR="009F2E50" w:rsidRPr="00C5022D" w:rsidDel="00C668E3" w:rsidRDefault="009F2E50" w:rsidP="009F2E50">
            <w:pPr>
              <w:pStyle w:val="ColumnText"/>
              <w:tabs>
                <w:tab w:val="left" w:pos="0"/>
                <w:tab w:val="left" w:pos="70"/>
              </w:tabs>
              <w:spacing w:after="40"/>
              <w:ind w:left="24" w:right="-2"/>
              <w:rPr>
                <w:del w:id="515" w:author="Азамат Абдыкани" w:date="2018-01-16T18:15:00Z"/>
                <w:rFonts w:ascii="Times New Roman" w:eastAsia="Batang" w:hAnsi="Times New Roman"/>
                <w:sz w:val="24"/>
                <w:szCs w:val="24"/>
                <w:lang w:val="ru-RU"/>
              </w:rPr>
            </w:pPr>
            <w:del w:id="516" w:author="Азамат Абдыкани" w:date="2018-01-16T18:15:00Z">
              <w:r w:rsidRPr="00C5022D" w:rsidDel="00C668E3">
                <w:rPr>
                  <w:rFonts w:ascii="Times New Roman" w:eastAsia="Batang" w:hAnsi="Times New Roman"/>
                  <w:sz w:val="24"/>
                  <w:szCs w:val="24"/>
                  <w:lang w:val="ru-RU"/>
                </w:rPr>
                <w:delText>Тип флюида в скважине и его плотность, вязкость, уровень pH,  поглощение бурового раствора и уровень жидкости в скважине</w:delText>
              </w:r>
            </w:del>
          </w:p>
        </w:tc>
      </w:tr>
      <w:tr w:rsidR="009F2E50" w:rsidRPr="00C5022D" w:rsidDel="00C668E3" w14:paraId="5A031E1F" w14:textId="45E6F57C" w:rsidTr="009F2E50">
        <w:trPr>
          <w:cantSplit/>
          <w:del w:id="517" w:author="Азамат Абдыкани" w:date="2018-01-16T18:15:00Z"/>
        </w:trPr>
        <w:tc>
          <w:tcPr>
            <w:tcW w:w="2552" w:type="dxa"/>
            <w:tcBorders>
              <w:top w:val="dotted" w:sz="4" w:space="0" w:color="auto"/>
              <w:left w:val="single" w:sz="4" w:space="0" w:color="auto"/>
              <w:bottom w:val="dotted" w:sz="4" w:space="0" w:color="auto"/>
              <w:right w:val="single" w:sz="4" w:space="0" w:color="auto"/>
            </w:tcBorders>
            <w:hideMark/>
          </w:tcPr>
          <w:p w14:paraId="68E97758" w14:textId="298D4A68" w:rsidR="009F2E50" w:rsidRPr="00C5022D" w:rsidDel="00C668E3" w:rsidRDefault="009F2E50" w:rsidP="009F2E50">
            <w:pPr>
              <w:pStyle w:val="ColumnText"/>
              <w:tabs>
                <w:tab w:val="left" w:pos="0"/>
                <w:tab w:val="left" w:pos="70"/>
              </w:tabs>
              <w:spacing w:after="40"/>
              <w:ind w:left="70" w:right="-2"/>
              <w:rPr>
                <w:del w:id="518" w:author="Азамат Абдыкани" w:date="2018-01-16T18:15:00Z"/>
                <w:rFonts w:ascii="Times New Roman" w:eastAsia="Batang" w:hAnsi="Times New Roman"/>
                <w:sz w:val="24"/>
                <w:szCs w:val="24"/>
                <w:lang w:val="ru-RU"/>
              </w:rPr>
            </w:pPr>
            <w:del w:id="519" w:author="Азамат Абдыкани" w:date="2018-01-16T18:15:00Z">
              <w:r w:rsidRPr="00C5022D" w:rsidDel="00C668E3">
                <w:rPr>
                  <w:rFonts w:ascii="Times New Roman" w:eastAsia="Batang" w:hAnsi="Times New Roman"/>
                  <w:sz w:val="24"/>
                  <w:szCs w:val="24"/>
                  <w:lang w:val="ru-RU"/>
                </w:rPr>
                <w:delText>Удельное сопротивление бурового раствора</w:delText>
              </w:r>
            </w:del>
          </w:p>
        </w:tc>
        <w:tc>
          <w:tcPr>
            <w:tcW w:w="7045" w:type="dxa"/>
            <w:tcBorders>
              <w:top w:val="dotted" w:sz="4" w:space="0" w:color="auto"/>
              <w:left w:val="single" w:sz="4" w:space="0" w:color="auto"/>
              <w:bottom w:val="dotted" w:sz="4" w:space="0" w:color="auto"/>
              <w:right w:val="single" w:sz="4" w:space="0" w:color="auto"/>
            </w:tcBorders>
            <w:hideMark/>
          </w:tcPr>
          <w:p w14:paraId="5F945EBB" w14:textId="4FA9F348" w:rsidR="009F2E50" w:rsidRPr="00C5022D" w:rsidDel="00C668E3" w:rsidRDefault="009F2E50" w:rsidP="009F2E50">
            <w:pPr>
              <w:pStyle w:val="ColumnText"/>
              <w:tabs>
                <w:tab w:val="left" w:pos="0"/>
                <w:tab w:val="left" w:pos="70"/>
              </w:tabs>
              <w:spacing w:after="40"/>
              <w:ind w:left="24" w:right="-2"/>
              <w:rPr>
                <w:del w:id="520" w:author="Азамат Абдыкани" w:date="2018-01-16T18:15:00Z"/>
                <w:rFonts w:ascii="Times New Roman" w:eastAsia="Batang" w:hAnsi="Times New Roman"/>
                <w:sz w:val="24"/>
                <w:szCs w:val="24"/>
                <w:lang w:val="ru-RU"/>
              </w:rPr>
            </w:pPr>
            <w:del w:id="521" w:author="Азамат Абдыкани" w:date="2018-01-16T18:15:00Z">
              <w:r w:rsidRPr="00C5022D" w:rsidDel="00C668E3">
                <w:rPr>
                  <w:rFonts w:ascii="Times New Roman" w:eastAsia="Batang" w:hAnsi="Times New Roman"/>
                  <w:sz w:val="24"/>
                  <w:szCs w:val="24"/>
                  <w:lang w:val="ru-RU"/>
                </w:rPr>
                <w:delText xml:space="preserve">Rm – resistivity in mud - удельное сопротивление бурового раствора. Источником пробы бурового раствора должен быть выкидной трубопровод </w:delText>
              </w:r>
            </w:del>
          </w:p>
        </w:tc>
      </w:tr>
      <w:tr w:rsidR="009F2E50" w:rsidRPr="00C5022D" w:rsidDel="00C668E3" w14:paraId="2ED2DA5E" w14:textId="382340C6" w:rsidTr="009F2E50">
        <w:trPr>
          <w:cantSplit/>
          <w:del w:id="522" w:author="Азамат Абдыкани" w:date="2018-01-16T18:15:00Z"/>
        </w:trPr>
        <w:tc>
          <w:tcPr>
            <w:tcW w:w="2552" w:type="dxa"/>
            <w:tcBorders>
              <w:top w:val="dotted" w:sz="4" w:space="0" w:color="auto"/>
              <w:left w:val="single" w:sz="4" w:space="0" w:color="auto"/>
              <w:bottom w:val="dotted" w:sz="4" w:space="0" w:color="auto"/>
              <w:right w:val="single" w:sz="4" w:space="0" w:color="auto"/>
            </w:tcBorders>
            <w:hideMark/>
          </w:tcPr>
          <w:p w14:paraId="44A78492" w14:textId="51643AC8" w:rsidR="009F2E50" w:rsidRPr="00C5022D" w:rsidDel="00C668E3" w:rsidRDefault="009F2E50" w:rsidP="009F2E50">
            <w:pPr>
              <w:pStyle w:val="ColumnText"/>
              <w:tabs>
                <w:tab w:val="left" w:pos="0"/>
                <w:tab w:val="left" w:pos="70"/>
              </w:tabs>
              <w:spacing w:after="40"/>
              <w:ind w:left="70" w:right="-2"/>
              <w:rPr>
                <w:del w:id="523" w:author="Азамат Абдыкани" w:date="2018-01-16T18:15:00Z"/>
                <w:rFonts w:ascii="Times New Roman" w:eastAsia="Batang" w:hAnsi="Times New Roman"/>
                <w:sz w:val="24"/>
                <w:szCs w:val="24"/>
                <w:lang w:val="ru-RU"/>
              </w:rPr>
            </w:pPr>
            <w:del w:id="524" w:author="Азамат Абдыкани" w:date="2018-01-16T18:15:00Z">
              <w:r w:rsidRPr="00C5022D" w:rsidDel="00C668E3">
                <w:rPr>
                  <w:rFonts w:ascii="Times New Roman" w:eastAsia="Batang" w:hAnsi="Times New Roman"/>
                  <w:sz w:val="24"/>
                  <w:szCs w:val="24"/>
                  <w:lang w:val="ru-RU"/>
                </w:rPr>
                <w:delText>Удельное сопротивление фильтрата бурового раствора</w:delText>
              </w:r>
            </w:del>
          </w:p>
        </w:tc>
        <w:tc>
          <w:tcPr>
            <w:tcW w:w="7045" w:type="dxa"/>
            <w:tcBorders>
              <w:top w:val="dotted" w:sz="4" w:space="0" w:color="auto"/>
              <w:left w:val="single" w:sz="4" w:space="0" w:color="auto"/>
              <w:bottom w:val="dotted" w:sz="4" w:space="0" w:color="auto"/>
              <w:right w:val="single" w:sz="4" w:space="0" w:color="auto"/>
            </w:tcBorders>
            <w:hideMark/>
          </w:tcPr>
          <w:p w14:paraId="6995B1CC" w14:textId="38F55DFB" w:rsidR="009F2E50" w:rsidRPr="00C5022D" w:rsidDel="00C668E3" w:rsidRDefault="009F2E50" w:rsidP="009F2E50">
            <w:pPr>
              <w:pStyle w:val="ColumnText"/>
              <w:tabs>
                <w:tab w:val="left" w:pos="0"/>
                <w:tab w:val="left" w:pos="70"/>
              </w:tabs>
              <w:spacing w:after="40"/>
              <w:ind w:left="24" w:right="-2"/>
              <w:rPr>
                <w:del w:id="525" w:author="Азамат Абдыкани" w:date="2018-01-16T18:15:00Z"/>
                <w:rFonts w:ascii="Times New Roman" w:eastAsia="Batang" w:hAnsi="Times New Roman"/>
                <w:sz w:val="24"/>
                <w:szCs w:val="24"/>
                <w:lang w:val="ru-RU"/>
              </w:rPr>
            </w:pPr>
            <w:del w:id="526" w:author="Азамат Абдыкани" w:date="2018-01-16T18:15:00Z">
              <w:r w:rsidRPr="00C5022D" w:rsidDel="00C668E3">
                <w:rPr>
                  <w:rFonts w:ascii="Times New Roman" w:eastAsia="Batang" w:hAnsi="Times New Roman"/>
                  <w:sz w:val="24"/>
                  <w:szCs w:val="24"/>
                  <w:lang w:val="ru-RU"/>
                </w:rPr>
                <w:delText>Rmf – resistivity in mud filtrate - удельное сопротивление бурового раствора. Источником для отбора пробы обычно является фильтр-пресс.</w:delText>
              </w:r>
            </w:del>
          </w:p>
        </w:tc>
      </w:tr>
      <w:tr w:rsidR="009F2E50" w:rsidRPr="00C5022D" w:rsidDel="00C668E3" w14:paraId="74056AC7" w14:textId="09F785E9" w:rsidTr="009F2E50">
        <w:trPr>
          <w:cantSplit/>
          <w:del w:id="527" w:author="Азамат Абдыкани" w:date="2018-01-16T18:15:00Z"/>
        </w:trPr>
        <w:tc>
          <w:tcPr>
            <w:tcW w:w="2552" w:type="dxa"/>
            <w:tcBorders>
              <w:top w:val="dotted" w:sz="4" w:space="0" w:color="auto"/>
              <w:left w:val="single" w:sz="4" w:space="0" w:color="auto"/>
              <w:bottom w:val="dotted" w:sz="4" w:space="0" w:color="auto"/>
              <w:right w:val="single" w:sz="4" w:space="0" w:color="auto"/>
            </w:tcBorders>
            <w:hideMark/>
          </w:tcPr>
          <w:p w14:paraId="6A101A45" w14:textId="2472DACA" w:rsidR="009F2E50" w:rsidRPr="00C5022D" w:rsidDel="00C668E3" w:rsidRDefault="009F2E50" w:rsidP="009F2E50">
            <w:pPr>
              <w:pStyle w:val="ColumnText"/>
              <w:tabs>
                <w:tab w:val="left" w:pos="0"/>
                <w:tab w:val="left" w:pos="70"/>
              </w:tabs>
              <w:spacing w:after="40"/>
              <w:ind w:left="70" w:right="-2"/>
              <w:rPr>
                <w:del w:id="528" w:author="Азамат Абдыкани" w:date="2018-01-16T18:15:00Z"/>
                <w:rFonts w:ascii="Times New Roman" w:eastAsia="Batang" w:hAnsi="Times New Roman"/>
                <w:sz w:val="24"/>
                <w:szCs w:val="24"/>
                <w:lang w:val="ru-RU"/>
              </w:rPr>
            </w:pPr>
            <w:del w:id="529" w:author="Азамат Абдыкани" w:date="2018-01-16T18:15:00Z">
              <w:r w:rsidRPr="00C5022D" w:rsidDel="00C668E3">
                <w:rPr>
                  <w:rFonts w:ascii="Times New Roman" w:eastAsia="Batang" w:hAnsi="Times New Roman"/>
                  <w:sz w:val="24"/>
                  <w:szCs w:val="24"/>
                  <w:lang w:val="ru-RU"/>
                </w:rPr>
                <w:delText>Удельное сопротивление фильтрационной корки</w:delText>
              </w:r>
            </w:del>
          </w:p>
        </w:tc>
        <w:tc>
          <w:tcPr>
            <w:tcW w:w="7045" w:type="dxa"/>
            <w:tcBorders>
              <w:top w:val="dotted" w:sz="4" w:space="0" w:color="auto"/>
              <w:left w:val="single" w:sz="4" w:space="0" w:color="auto"/>
              <w:bottom w:val="dotted" w:sz="4" w:space="0" w:color="auto"/>
              <w:right w:val="single" w:sz="4" w:space="0" w:color="auto"/>
            </w:tcBorders>
            <w:hideMark/>
          </w:tcPr>
          <w:p w14:paraId="06CCA5E8" w14:textId="6E6A9588" w:rsidR="009F2E50" w:rsidRPr="00C5022D" w:rsidDel="00C668E3" w:rsidRDefault="009F2E50" w:rsidP="009F2E50">
            <w:pPr>
              <w:pStyle w:val="ColumnText"/>
              <w:tabs>
                <w:tab w:val="left" w:pos="0"/>
                <w:tab w:val="left" w:pos="70"/>
              </w:tabs>
              <w:spacing w:after="40"/>
              <w:ind w:left="24" w:right="-2"/>
              <w:rPr>
                <w:del w:id="530" w:author="Азамат Абдыкани" w:date="2018-01-16T18:15:00Z"/>
                <w:rFonts w:ascii="Times New Roman" w:eastAsia="Batang" w:hAnsi="Times New Roman"/>
                <w:sz w:val="24"/>
                <w:szCs w:val="24"/>
                <w:lang w:val="ru-RU"/>
              </w:rPr>
            </w:pPr>
            <w:del w:id="531" w:author="Азамат Абдыкани" w:date="2018-01-16T18:15:00Z">
              <w:r w:rsidRPr="00C5022D" w:rsidDel="00C668E3">
                <w:rPr>
                  <w:rFonts w:ascii="Times New Roman" w:eastAsia="Batang" w:hAnsi="Times New Roman"/>
                  <w:sz w:val="24"/>
                  <w:szCs w:val="24"/>
                  <w:lang w:val="ru-RU"/>
                </w:rPr>
                <w:delText>Rmc – resistivity in mud cake - удельное сопротивление бурового раствора. Источником для отбора пробы обычно является фильтр-пресс</w:delText>
              </w:r>
            </w:del>
          </w:p>
        </w:tc>
      </w:tr>
      <w:tr w:rsidR="009F2E50" w:rsidRPr="007B4EF2" w:rsidDel="00C668E3" w14:paraId="1D152CBD" w14:textId="12339A77" w:rsidTr="009F2E50">
        <w:trPr>
          <w:cantSplit/>
          <w:del w:id="532" w:author="Азамат Абдыкани" w:date="2018-01-16T18:15:00Z"/>
        </w:trPr>
        <w:tc>
          <w:tcPr>
            <w:tcW w:w="2552" w:type="dxa"/>
            <w:tcBorders>
              <w:top w:val="dotted" w:sz="4" w:space="0" w:color="auto"/>
              <w:left w:val="single" w:sz="4" w:space="0" w:color="auto"/>
              <w:bottom w:val="dotted" w:sz="4" w:space="0" w:color="auto"/>
              <w:right w:val="single" w:sz="4" w:space="0" w:color="auto"/>
            </w:tcBorders>
            <w:hideMark/>
          </w:tcPr>
          <w:p w14:paraId="0EDE48A9" w14:textId="5718586B" w:rsidR="009F2E50" w:rsidRPr="00C5022D" w:rsidDel="00C668E3" w:rsidRDefault="009F2E50" w:rsidP="009F2E50">
            <w:pPr>
              <w:pStyle w:val="ColumnText"/>
              <w:tabs>
                <w:tab w:val="left" w:pos="0"/>
                <w:tab w:val="left" w:pos="70"/>
              </w:tabs>
              <w:spacing w:after="40"/>
              <w:ind w:left="70" w:right="-2"/>
              <w:rPr>
                <w:del w:id="533" w:author="Азамат Абдыкани" w:date="2018-01-16T18:15:00Z"/>
                <w:rFonts w:ascii="Times New Roman" w:eastAsia="Batang" w:hAnsi="Times New Roman"/>
                <w:sz w:val="24"/>
                <w:szCs w:val="24"/>
                <w:lang w:val="ru-RU"/>
              </w:rPr>
            </w:pPr>
            <w:del w:id="534" w:author="Азамат Абдыкани" w:date="2018-01-16T18:15:00Z">
              <w:r w:rsidRPr="00C5022D" w:rsidDel="00C668E3">
                <w:rPr>
                  <w:rFonts w:ascii="Times New Roman" w:eastAsia="Batang" w:hAnsi="Times New Roman"/>
                  <w:sz w:val="24"/>
                  <w:szCs w:val="24"/>
                  <w:lang w:val="ru-RU"/>
                </w:rPr>
                <w:delText xml:space="preserve">Rm (удельное сопротивление бурового раствора) при  BHT (температура на забое скважины) </w:delText>
              </w:r>
            </w:del>
          </w:p>
        </w:tc>
        <w:tc>
          <w:tcPr>
            <w:tcW w:w="7045" w:type="dxa"/>
            <w:tcBorders>
              <w:top w:val="dotted" w:sz="4" w:space="0" w:color="auto"/>
              <w:left w:val="single" w:sz="4" w:space="0" w:color="auto"/>
              <w:bottom w:val="dotted" w:sz="4" w:space="0" w:color="auto"/>
              <w:right w:val="single" w:sz="4" w:space="0" w:color="auto"/>
            </w:tcBorders>
            <w:hideMark/>
          </w:tcPr>
          <w:p w14:paraId="00963252" w14:textId="4169C83D" w:rsidR="009F2E50" w:rsidRPr="00C5022D" w:rsidDel="00C668E3" w:rsidRDefault="009F2E50" w:rsidP="009F2E50">
            <w:pPr>
              <w:pStyle w:val="ColumnText"/>
              <w:tabs>
                <w:tab w:val="left" w:pos="0"/>
                <w:tab w:val="left" w:pos="70"/>
              </w:tabs>
              <w:spacing w:after="40"/>
              <w:ind w:left="24" w:right="-2"/>
              <w:rPr>
                <w:del w:id="535" w:author="Азамат Абдыкани" w:date="2018-01-16T18:15:00Z"/>
                <w:rFonts w:ascii="Times New Roman" w:eastAsia="Batang" w:hAnsi="Times New Roman"/>
                <w:sz w:val="24"/>
                <w:szCs w:val="24"/>
                <w:lang w:val="ru-RU"/>
              </w:rPr>
            </w:pPr>
            <w:del w:id="536" w:author="Азамат Абдыкани" w:date="2018-01-16T18:15:00Z">
              <w:r w:rsidRPr="00C5022D" w:rsidDel="00C668E3">
                <w:rPr>
                  <w:rFonts w:ascii="Times New Roman" w:eastAsia="Batang" w:hAnsi="Times New Roman"/>
                  <w:sz w:val="24"/>
                  <w:szCs w:val="24"/>
                  <w:lang w:val="ru-RU"/>
                </w:rPr>
                <w:delText xml:space="preserve">Rm – resistivity in mud  - удельное сопротивление бурового раствора при температуре на забое скважины  </w:delText>
              </w:r>
            </w:del>
          </w:p>
        </w:tc>
      </w:tr>
      <w:tr w:rsidR="009F2E50" w:rsidRPr="007B4EF2" w:rsidDel="00C668E3" w14:paraId="6DCC3AD7" w14:textId="1D42A676" w:rsidTr="009F2E50">
        <w:trPr>
          <w:cantSplit/>
          <w:del w:id="537" w:author="Азамат Абдыкани" w:date="2018-01-16T18:15:00Z"/>
        </w:trPr>
        <w:tc>
          <w:tcPr>
            <w:tcW w:w="2552" w:type="dxa"/>
            <w:tcBorders>
              <w:top w:val="dotted" w:sz="4" w:space="0" w:color="auto"/>
              <w:left w:val="single" w:sz="4" w:space="0" w:color="auto"/>
              <w:bottom w:val="dotted" w:sz="4" w:space="0" w:color="auto"/>
              <w:right w:val="single" w:sz="4" w:space="0" w:color="auto"/>
            </w:tcBorders>
            <w:hideMark/>
          </w:tcPr>
          <w:p w14:paraId="506203EF" w14:textId="60F73A5F" w:rsidR="009F2E50" w:rsidRPr="00C5022D" w:rsidDel="00C668E3" w:rsidRDefault="009F2E50" w:rsidP="009F2E50">
            <w:pPr>
              <w:pStyle w:val="ColumnText"/>
              <w:tabs>
                <w:tab w:val="left" w:pos="0"/>
                <w:tab w:val="left" w:pos="70"/>
              </w:tabs>
              <w:spacing w:after="40"/>
              <w:ind w:left="70" w:right="-2"/>
              <w:rPr>
                <w:del w:id="538" w:author="Азамат Абдыкани" w:date="2018-01-16T18:15:00Z"/>
                <w:rFonts w:ascii="Times New Roman" w:eastAsia="Batang" w:hAnsi="Times New Roman"/>
                <w:sz w:val="24"/>
                <w:szCs w:val="24"/>
                <w:lang w:val="ru-RU"/>
              </w:rPr>
            </w:pPr>
            <w:del w:id="539" w:author="Азамат Абдыкани" w:date="2018-01-16T18:15:00Z">
              <w:r w:rsidRPr="00C5022D" w:rsidDel="00C668E3">
                <w:rPr>
                  <w:rFonts w:ascii="Times New Roman" w:eastAsia="Batang" w:hAnsi="Times New Roman"/>
                  <w:sz w:val="24"/>
                  <w:szCs w:val="24"/>
                  <w:lang w:val="ru-RU"/>
                </w:rPr>
                <w:delText>Интервал времени между остановкой циркуляции бурового раствора и началом каротажа</w:delText>
              </w:r>
            </w:del>
          </w:p>
        </w:tc>
        <w:tc>
          <w:tcPr>
            <w:tcW w:w="7045" w:type="dxa"/>
            <w:tcBorders>
              <w:top w:val="dotted" w:sz="4" w:space="0" w:color="auto"/>
              <w:left w:val="single" w:sz="4" w:space="0" w:color="auto"/>
              <w:bottom w:val="dotted" w:sz="4" w:space="0" w:color="auto"/>
              <w:right w:val="single" w:sz="4" w:space="0" w:color="auto"/>
            </w:tcBorders>
            <w:hideMark/>
          </w:tcPr>
          <w:p w14:paraId="5B3DD2C8" w14:textId="6B906369" w:rsidR="009F2E50" w:rsidRPr="00C5022D" w:rsidDel="00C668E3" w:rsidRDefault="009F2E50" w:rsidP="009F2E50">
            <w:pPr>
              <w:pStyle w:val="ColumnText"/>
              <w:tabs>
                <w:tab w:val="left" w:pos="0"/>
                <w:tab w:val="left" w:pos="70"/>
              </w:tabs>
              <w:spacing w:after="40"/>
              <w:ind w:left="24" w:right="-2"/>
              <w:rPr>
                <w:del w:id="540" w:author="Азамат Абдыкани" w:date="2018-01-16T18:15:00Z"/>
                <w:rFonts w:ascii="Times New Roman" w:eastAsia="Batang" w:hAnsi="Times New Roman"/>
                <w:sz w:val="24"/>
                <w:szCs w:val="24"/>
                <w:lang w:val="ru-RU"/>
              </w:rPr>
            </w:pPr>
            <w:del w:id="541" w:author="Азамат Абдыкани" w:date="2018-01-16T18:15:00Z">
              <w:r w:rsidRPr="00C5022D" w:rsidDel="00C668E3">
                <w:rPr>
                  <w:rFonts w:ascii="Times New Roman" w:eastAsia="Batang" w:hAnsi="Times New Roman"/>
                  <w:sz w:val="24"/>
                  <w:szCs w:val="24"/>
                  <w:lang w:val="ru-RU"/>
                </w:rPr>
                <w:delText>Время – с точностью до часа -  с момента остановки циркуляции бурового раствора и до начала каротажа</w:delText>
              </w:r>
            </w:del>
          </w:p>
        </w:tc>
      </w:tr>
      <w:tr w:rsidR="009F2E50" w:rsidRPr="007B4EF2" w:rsidDel="00C668E3" w14:paraId="19D7C413" w14:textId="513B54DD" w:rsidTr="009F2E50">
        <w:trPr>
          <w:cantSplit/>
          <w:del w:id="542" w:author="Азамат Абдыкани" w:date="2018-01-16T18:15:00Z"/>
        </w:trPr>
        <w:tc>
          <w:tcPr>
            <w:tcW w:w="2552" w:type="dxa"/>
            <w:tcBorders>
              <w:top w:val="dotted" w:sz="4" w:space="0" w:color="auto"/>
              <w:left w:val="single" w:sz="4" w:space="0" w:color="auto"/>
              <w:bottom w:val="dotted" w:sz="4" w:space="0" w:color="auto"/>
              <w:right w:val="single" w:sz="4" w:space="0" w:color="auto"/>
            </w:tcBorders>
            <w:hideMark/>
          </w:tcPr>
          <w:p w14:paraId="4EFA316E" w14:textId="02B6CD6F" w:rsidR="009F2E50" w:rsidRPr="00C5022D" w:rsidDel="00C668E3" w:rsidRDefault="009F2E50" w:rsidP="009F2E50">
            <w:pPr>
              <w:pStyle w:val="ColumnText"/>
              <w:tabs>
                <w:tab w:val="left" w:pos="0"/>
                <w:tab w:val="left" w:pos="70"/>
              </w:tabs>
              <w:spacing w:after="40"/>
              <w:ind w:left="70" w:right="-2"/>
              <w:rPr>
                <w:del w:id="543" w:author="Азамат Абдыкани" w:date="2018-01-16T18:15:00Z"/>
                <w:rFonts w:ascii="Times New Roman" w:eastAsia="Batang" w:hAnsi="Times New Roman"/>
                <w:sz w:val="24"/>
                <w:szCs w:val="24"/>
                <w:lang w:val="ru-RU"/>
              </w:rPr>
            </w:pPr>
            <w:del w:id="544" w:author="Азамат Абдыкани" w:date="2018-01-16T18:15:00Z">
              <w:r w:rsidRPr="00C5022D" w:rsidDel="00C668E3">
                <w:rPr>
                  <w:rFonts w:ascii="Times New Roman" w:eastAsia="Batang" w:hAnsi="Times New Roman"/>
                  <w:sz w:val="24"/>
                  <w:szCs w:val="24"/>
                  <w:lang w:val="ru-RU"/>
                </w:rPr>
                <w:delText xml:space="preserve">Максимальная температура </w:delText>
              </w:r>
            </w:del>
          </w:p>
        </w:tc>
        <w:tc>
          <w:tcPr>
            <w:tcW w:w="7045" w:type="dxa"/>
            <w:tcBorders>
              <w:top w:val="dotted" w:sz="4" w:space="0" w:color="auto"/>
              <w:left w:val="single" w:sz="4" w:space="0" w:color="auto"/>
              <w:bottom w:val="dotted" w:sz="4" w:space="0" w:color="auto"/>
              <w:right w:val="single" w:sz="4" w:space="0" w:color="auto"/>
            </w:tcBorders>
            <w:hideMark/>
          </w:tcPr>
          <w:p w14:paraId="6F473561" w14:textId="58CD2618" w:rsidR="009F2E50" w:rsidRPr="00C5022D" w:rsidDel="00C668E3" w:rsidRDefault="009F2E50" w:rsidP="009F2E50">
            <w:pPr>
              <w:pStyle w:val="ColumnText"/>
              <w:tabs>
                <w:tab w:val="left" w:pos="0"/>
                <w:tab w:val="left" w:pos="70"/>
              </w:tabs>
              <w:spacing w:after="40"/>
              <w:ind w:left="24" w:right="-2"/>
              <w:rPr>
                <w:del w:id="545" w:author="Азамат Абдыкани" w:date="2018-01-16T18:15:00Z"/>
                <w:rFonts w:ascii="Times New Roman" w:eastAsia="Batang" w:hAnsi="Times New Roman"/>
                <w:sz w:val="24"/>
                <w:szCs w:val="24"/>
                <w:lang w:val="ru-RU"/>
              </w:rPr>
            </w:pPr>
            <w:del w:id="546" w:author="Азамат Абдыкани" w:date="2018-01-16T18:15:00Z">
              <w:r w:rsidRPr="00C5022D" w:rsidDel="00C668E3">
                <w:rPr>
                  <w:rFonts w:ascii="Times New Roman" w:eastAsia="Batang" w:hAnsi="Times New Roman"/>
                  <w:sz w:val="24"/>
                  <w:szCs w:val="24"/>
                  <w:lang w:val="ru-RU"/>
                </w:rPr>
                <w:delText xml:space="preserve">Средняя максимальная температура, зарегистрированная во время рейса каротажного прибора  </w:delText>
              </w:r>
            </w:del>
          </w:p>
        </w:tc>
      </w:tr>
      <w:tr w:rsidR="009F2E50" w:rsidRPr="00C5022D" w:rsidDel="00C668E3" w14:paraId="58E5AA5A" w14:textId="69129109" w:rsidTr="009F2E50">
        <w:trPr>
          <w:cantSplit/>
          <w:del w:id="547" w:author="Азамат Абдыкани" w:date="2018-01-16T18:15:00Z"/>
        </w:trPr>
        <w:tc>
          <w:tcPr>
            <w:tcW w:w="2552" w:type="dxa"/>
            <w:tcBorders>
              <w:top w:val="dotted" w:sz="4" w:space="0" w:color="auto"/>
              <w:left w:val="single" w:sz="4" w:space="0" w:color="auto"/>
              <w:bottom w:val="dotted" w:sz="4" w:space="0" w:color="auto"/>
              <w:right w:val="single" w:sz="4" w:space="0" w:color="auto"/>
            </w:tcBorders>
            <w:hideMark/>
          </w:tcPr>
          <w:p w14:paraId="0589CDDE" w14:textId="0E3EE886" w:rsidR="009F2E50" w:rsidRPr="00C5022D" w:rsidDel="00C668E3" w:rsidRDefault="009F2E50" w:rsidP="009F2E50">
            <w:pPr>
              <w:pStyle w:val="ColumnText"/>
              <w:tabs>
                <w:tab w:val="left" w:pos="0"/>
                <w:tab w:val="left" w:pos="70"/>
              </w:tabs>
              <w:spacing w:after="40"/>
              <w:ind w:left="70" w:right="-2"/>
              <w:rPr>
                <w:del w:id="548" w:author="Азамат Абдыкани" w:date="2018-01-16T18:15:00Z"/>
                <w:rFonts w:ascii="Times New Roman" w:eastAsia="Batang" w:hAnsi="Times New Roman"/>
                <w:sz w:val="24"/>
                <w:szCs w:val="24"/>
                <w:lang w:val="ru-RU"/>
              </w:rPr>
            </w:pPr>
            <w:del w:id="549" w:author="Азамат Абдыкани" w:date="2018-01-16T18:15:00Z">
              <w:r w:rsidRPr="00C5022D" w:rsidDel="00C668E3">
                <w:rPr>
                  <w:rFonts w:ascii="Times New Roman" w:eastAsia="Batang" w:hAnsi="Times New Roman"/>
                  <w:sz w:val="24"/>
                  <w:szCs w:val="24"/>
                  <w:lang w:val="ru-RU"/>
                </w:rPr>
                <w:delText xml:space="preserve">Централизация </w:delText>
              </w:r>
            </w:del>
          </w:p>
        </w:tc>
        <w:tc>
          <w:tcPr>
            <w:tcW w:w="7045" w:type="dxa"/>
            <w:tcBorders>
              <w:top w:val="dotted" w:sz="4" w:space="0" w:color="auto"/>
              <w:left w:val="single" w:sz="4" w:space="0" w:color="auto"/>
              <w:bottom w:val="dotted" w:sz="4" w:space="0" w:color="auto"/>
              <w:right w:val="single" w:sz="4" w:space="0" w:color="auto"/>
            </w:tcBorders>
            <w:hideMark/>
          </w:tcPr>
          <w:p w14:paraId="12AB83A2" w14:textId="0E518972" w:rsidR="009F2E50" w:rsidRPr="00C5022D" w:rsidDel="00C668E3" w:rsidRDefault="009F2E50" w:rsidP="009F2E50">
            <w:pPr>
              <w:pStyle w:val="ColumnText"/>
              <w:tabs>
                <w:tab w:val="left" w:pos="0"/>
                <w:tab w:val="left" w:pos="70"/>
              </w:tabs>
              <w:spacing w:after="40"/>
              <w:ind w:left="24" w:right="-2"/>
              <w:rPr>
                <w:del w:id="550" w:author="Азамат Абдыкани" w:date="2018-01-16T18:15:00Z"/>
                <w:rFonts w:ascii="Times New Roman" w:eastAsia="Batang" w:hAnsi="Times New Roman"/>
                <w:sz w:val="24"/>
                <w:szCs w:val="24"/>
                <w:lang w:val="ru-RU"/>
              </w:rPr>
            </w:pPr>
            <w:del w:id="551" w:author="Азамат Абдыкани" w:date="2018-01-16T18:15:00Z">
              <w:r w:rsidRPr="00C5022D" w:rsidDel="00C668E3">
                <w:rPr>
                  <w:rFonts w:ascii="Times New Roman" w:eastAsia="Batang" w:hAnsi="Times New Roman"/>
                  <w:sz w:val="24"/>
                  <w:szCs w:val="24"/>
                  <w:lang w:val="ru-RU"/>
                </w:rPr>
                <w:delText xml:space="preserve">Информация об устройствах централизации </w:delText>
              </w:r>
            </w:del>
          </w:p>
        </w:tc>
      </w:tr>
      <w:tr w:rsidR="009F2E50" w:rsidRPr="00C5022D" w:rsidDel="00C668E3" w14:paraId="71FF5609" w14:textId="79817AE4" w:rsidTr="009F2E50">
        <w:trPr>
          <w:cantSplit/>
          <w:del w:id="552" w:author="Азамат Абдыкани" w:date="2018-01-16T18:15:00Z"/>
        </w:trPr>
        <w:tc>
          <w:tcPr>
            <w:tcW w:w="2552" w:type="dxa"/>
            <w:tcBorders>
              <w:top w:val="dotted" w:sz="4" w:space="0" w:color="auto"/>
              <w:left w:val="single" w:sz="4" w:space="0" w:color="auto"/>
              <w:bottom w:val="dotted" w:sz="4" w:space="0" w:color="auto"/>
              <w:right w:val="single" w:sz="4" w:space="0" w:color="auto"/>
            </w:tcBorders>
            <w:hideMark/>
          </w:tcPr>
          <w:p w14:paraId="7DC529FD" w14:textId="70D0A84B" w:rsidR="009F2E50" w:rsidRPr="00C5022D" w:rsidDel="00C668E3" w:rsidRDefault="009F2E50" w:rsidP="009F2E50">
            <w:pPr>
              <w:pStyle w:val="ColumnText"/>
              <w:tabs>
                <w:tab w:val="left" w:pos="0"/>
                <w:tab w:val="left" w:pos="70"/>
              </w:tabs>
              <w:spacing w:after="40"/>
              <w:ind w:left="70" w:right="-2"/>
              <w:rPr>
                <w:del w:id="553" w:author="Азамат Абдыкани" w:date="2018-01-16T18:15:00Z"/>
                <w:rFonts w:ascii="Times New Roman" w:eastAsia="Batang" w:hAnsi="Times New Roman"/>
                <w:sz w:val="24"/>
                <w:szCs w:val="24"/>
                <w:lang w:val="ru-RU"/>
              </w:rPr>
            </w:pPr>
            <w:del w:id="554" w:author="Азамат Абдыкани" w:date="2018-01-16T18:15:00Z">
              <w:r w:rsidRPr="00C5022D" w:rsidDel="00C668E3">
                <w:rPr>
                  <w:rFonts w:ascii="Times New Roman" w:eastAsia="Batang" w:hAnsi="Times New Roman"/>
                  <w:sz w:val="24"/>
                  <w:szCs w:val="24"/>
                  <w:lang w:val="ru-RU"/>
                </w:rPr>
                <w:delText>Степень центрирования</w:delText>
              </w:r>
            </w:del>
          </w:p>
        </w:tc>
        <w:tc>
          <w:tcPr>
            <w:tcW w:w="7045" w:type="dxa"/>
            <w:tcBorders>
              <w:top w:val="dotted" w:sz="4" w:space="0" w:color="auto"/>
              <w:left w:val="single" w:sz="4" w:space="0" w:color="auto"/>
              <w:bottom w:val="dotted" w:sz="4" w:space="0" w:color="auto"/>
              <w:right w:val="single" w:sz="4" w:space="0" w:color="auto"/>
            </w:tcBorders>
            <w:hideMark/>
          </w:tcPr>
          <w:p w14:paraId="0FE8D350" w14:textId="0474377D" w:rsidR="009F2E50" w:rsidRPr="00C5022D" w:rsidDel="00C668E3" w:rsidRDefault="009F2E50" w:rsidP="009F2E50">
            <w:pPr>
              <w:pStyle w:val="ColumnText"/>
              <w:tabs>
                <w:tab w:val="left" w:pos="0"/>
                <w:tab w:val="left" w:pos="70"/>
              </w:tabs>
              <w:spacing w:after="40"/>
              <w:ind w:left="24" w:right="-2"/>
              <w:rPr>
                <w:del w:id="555" w:author="Азамат Абдыкани" w:date="2018-01-16T18:15:00Z"/>
                <w:rFonts w:ascii="Times New Roman" w:eastAsia="Batang" w:hAnsi="Times New Roman"/>
                <w:sz w:val="24"/>
                <w:szCs w:val="24"/>
                <w:lang w:val="ru-RU"/>
              </w:rPr>
            </w:pPr>
            <w:del w:id="556" w:author="Азамат Абдыкани" w:date="2018-01-16T18:15:00Z">
              <w:r w:rsidRPr="00C5022D" w:rsidDel="00C668E3">
                <w:rPr>
                  <w:rFonts w:ascii="Times New Roman" w:eastAsia="Batang" w:hAnsi="Times New Roman"/>
                  <w:sz w:val="24"/>
                  <w:szCs w:val="24"/>
                  <w:lang w:val="ru-RU"/>
                </w:rPr>
                <w:delText>Степень центрирования выпуска</w:delText>
              </w:r>
            </w:del>
          </w:p>
        </w:tc>
      </w:tr>
      <w:tr w:rsidR="009F2E50" w:rsidRPr="007B4EF2" w:rsidDel="00C668E3" w14:paraId="695B3D0E" w14:textId="237A9DE3" w:rsidTr="009F2E50">
        <w:trPr>
          <w:cantSplit/>
          <w:del w:id="557" w:author="Азамат Абдыкани" w:date="2018-01-16T18:15:00Z"/>
        </w:trPr>
        <w:tc>
          <w:tcPr>
            <w:tcW w:w="2552" w:type="dxa"/>
            <w:tcBorders>
              <w:top w:val="dotted" w:sz="4" w:space="0" w:color="auto"/>
              <w:left w:val="single" w:sz="4" w:space="0" w:color="auto"/>
              <w:bottom w:val="dotted" w:sz="4" w:space="0" w:color="auto"/>
              <w:right w:val="single" w:sz="4" w:space="0" w:color="auto"/>
            </w:tcBorders>
            <w:hideMark/>
          </w:tcPr>
          <w:p w14:paraId="6B949D64" w14:textId="7F6A2C5B" w:rsidR="009F2E50" w:rsidRPr="00C5022D" w:rsidDel="00C668E3" w:rsidRDefault="009F2E50" w:rsidP="009F2E50">
            <w:pPr>
              <w:pStyle w:val="ColumnText"/>
              <w:tabs>
                <w:tab w:val="left" w:pos="0"/>
                <w:tab w:val="left" w:pos="70"/>
              </w:tabs>
              <w:spacing w:after="40"/>
              <w:ind w:left="70" w:right="-2"/>
              <w:rPr>
                <w:del w:id="558" w:author="Азамат Абдыкани" w:date="2018-01-16T18:15:00Z"/>
                <w:rFonts w:ascii="Times New Roman" w:eastAsia="Batang" w:hAnsi="Times New Roman"/>
                <w:sz w:val="24"/>
                <w:szCs w:val="24"/>
                <w:lang w:val="ru-RU"/>
              </w:rPr>
            </w:pPr>
            <w:del w:id="559" w:author="Азамат Абдыкани" w:date="2018-01-16T18:15:00Z">
              <w:r w:rsidRPr="00C5022D" w:rsidDel="00C668E3">
                <w:rPr>
                  <w:rFonts w:ascii="Times New Roman" w:eastAsia="Batang" w:hAnsi="Times New Roman"/>
                  <w:sz w:val="24"/>
                  <w:szCs w:val="24"/>
                  <w:lang w:val="ru-RU"/>
                </w:rPr>
                <w:delText xml:space="preserve">Оборудование и инструменты </w:delText>
              </w:r>
            </w:del>
          </w:p>
        </w:tc>
        <w:tc>
          <w:tcPr>
            <w:tcW w:w="7045" w:type="dxa"/>
            <w:tcBorders>
              <w:top w:val="dotted" w:sz="4" w:space="0" w:color="auto"/>
              <w:left w:val="single" w:sz="4" w:space="0" w:color="auto"/>
              <w:bottom w:val="dotted" w:sz="4" w:space="0" w:color="auto"/>
              <w:right w:val="single" w:sz="4" w:space="0" w:color="auto"/>
            </w:tcBorders>
            <w:hideMark/>
          </w:tcPr>
          <w:p w14:paraId="3F66E490" w14:textId="295E589F" w:rsidR="009F2E50" w:rsidRPr="00C5022D" w:rsidDel="00C668E3" w:rsidRDefault="009F2E50" w:rsidP="009F2E50">
            <w:pPr>
              <w:pStyle w:val="ColumnText"/>
              <w:tabs>
                <w:tab w:val="left" w:pos="0"/>
                <w:tab w:val="left" w:pos="70"/>
              </w:tabs>
              <w:spacing w:after="40"/>
              <w:ind w:left="24" w:right="-2"/>
              <w:rPr>
                <w:del w:id="560" w:author="Азамат Абдыкани" w:date="2018-01-16T18:15:00Z"/>
                <w:rFonts w:ascii="Times New Roman" w:eastAsia="Batang" w:hAnsi="Times New Roman"/>
                <w:sz w:val="24"/>
                <w:szCs w:val="24"/>
                <w:lang w:val="ru-RU"/>
              </w:rPr>
            </w:pPr>
            <w:del w:id="561" w:author="Азамат Абдыкани" w:date="2018-01-16T18:15:00Z">
              <w:r w:rsidRPr="00C5022D" w:rsidDel="00C668E3">
                <w:rPr>
                  <w:rFonts w:ascii="Times New Roman" w:eastAsia="Batang" w:hAnsi="Times New Roman"/>
                  <w:sz w:val="24"/>
                  <w:szCs w:val="24"/>
                  <w:lang w:val="ru-RU"/>
                </w:rPr>
                <w:delText>Описание и серийный номер или номер актива (включая номер каротажного прибора).</w:delText>
              </w:r>
            </w:del>
          </w:p>
        </w:tc>
      </w:tr>
      <w:tr w:rsidR="009F2E50" w:rsidRPr="007B4EF2" w:rsidDel="00C668E3" w14:paraId="2A83B0A6" w14:textId="73496E43" w:rsidTr="009F2E50">
        <w:trPr>
          <w:cantSplit/>
          <w:del w:id="562" w:author="Азамат Абдыкани" w:date="2018-01-16T18:15:00Z"/>
        </w:trPr>
        <w:tc>
          <w:tcPr>
            <w:tcW w:w="2552" w:type="dxa"/>
            <w:tcBorders>
              <w:top w:val="dotted" w:sz="4" w:space="0" w:color="auto"/>
              <w:left w:val="single" w:sz="4" w:space="0" w:color="auto"/>
              <w:bottom w:val="dotted" w:sz="4" w:space="0" w:color="auto"/>
              <w:right w:val="single" w:sz="4" w:space="0" w:color="auto"/>
            </w:tcBorders>
            <w:hideMark/>
          </w:tcPr>
          <w:p w14:paraId="6C422CA2" w14:textId="6EF4AA0C" w:rsidR="009F2E50" w:rsidRPr="00C5022D" w:rsidDel="00C668E3" w:rsidRDefault="009F2E50" w:rsidP="009F2E50">
            <w:pPr>
              <w:pStyle w:val="ColumnText"/>
              <w:tabs>
                <w:tab w:val="left" w:pos="0"/>
                <w:tab w:val="left" w:pos="70"/>
              </w:tabs>
              <w:spacing w:after="40"/>
              <w:ind w:left="70" w:right="-2"/>
              <w:rPr>
                <w:del w:id="563" w:author="Азамат Абдыкани" w:date="2018-01-16T18:15:00Z"/>
                <w:rFonts w:ascii="Times New Roman" w:eastAsia="Batang" w:hAnsi="Times New Roman"/>
                <w:sz w:val="24"/>
                <w:szCs w:val="24"/>
                <w:lang w:val="ru-RU"/>
              </w:rPr>
            </w:pPr>
            <w:del w:id="564" w:author="Азамат Абдыкани" w:date="2018-01-16T18:15:00Z">
              <w:r w:rsidRPr="00C5022D" w:rsidDel="00C668E3">
                <w:rPr>
                  <w:rFonts w:ascii="Times New Roman" w:eastAsia="Batang" w:hAnsi="Times New Roman"/>
                  <w:sz w:val="24"/>
                  <w:szCs w:val="24"/>
                  <w:lang w:val="ru-RU"/>
                </w:rPr>
                <w:delText xml:space="preserve">Схематический чертеж скважины </w:delText>
              </w:r>
            </w:del>
          </w:p>
        </w:tc>
        <w:tc>
          <w:tcPr>
            <w:tcW w:w="7045" w:type="dxa"/>
            <w:tcBorders>
              <w:top w:val="dotted" w:sz="4" w:space="0" w:color="auto"/>
              <w:left w:val="single" w:sz="4" w:space="0" w:color="auto"/>
              <w:bottom w:val="dotted" w:sz="4" w:space="0" w:color="auto"/>
              <w:right w:val="single" w:sz="4" w:space="0" w:color="auto"/>
            </w:tcBorders>
            <w:hideMark/>
          </w:tcPr>
          <w:p w14:paraId="41B727EE" w14:textId="4F0E5115" w:rsidR="009F2E50" w:rsidRPr="00C5022D" w:rsidDel="00C668E3" w:rsidRDefault="009F2E50" w:rsidP="009F2E50">
            <w:pPr>
              <w:pStyle w:val="ColumnText"/>
              <w:tabs>
                <w:tab w:val="left" w:pos="0"/>
                <w:tab w:val="left" w:pos="70"/>
              </w:tabs>
              <w:spacing w:after="40"/>
              <w:ind w:left="24" w:right="-2"/>
              <w:rPr>
                <w:del w:id="565" w:author="Азамат Абдыкани" w:date="2018-01-16T18:15:00Z"/>
                <w:rFonts w:ascii="Times New Roman" w:eastAsia="Batang" w:hAnsi="Times New Roman"/>
                <w:sz w:val="24"/>
                <w:szCs w:val="24"/>
                <w:lang w:val="ru-RU"/>
              </w:rPr>
            </w:pPr>
            <w:del w:id="566" w:author="Азамат Абдыкани" w:date="2018-01-16T18:15:00Z">
              <w:r w:rsidRPr="00C5022D" w:rsidDel="00C668E3">
                <w:rPr>
                  <w:rFonts w:ascii="Times New Roman" w:eastAsia="Batang" w:hAnsi="Times New Roman"/>
                  <w:sz w:val="24"/>
                  <w:szCs w:val="24"/>
                  <w:lang w:val="ru-RU"/>
                </w:rPr>
                <w:delText xml:space="preserve">Общий вертикальный геологический разрез скважины с указанием диаметра обсадной колонны/ствола скважин, а также данных по глубине и отклонению </w:delText>
              </w:r>
            </w:del>
          </w:p>
        </w:tc>
      </w:tr>
      <w:tr w:rsidR="009F2E50" w:rsidRPr="007B4EF2" w:rsidDel="00C668E3" w14:paraId="5F8873C1" w14:textId="05BC6643" w:rsidTr="009F2E50">
        <w:trPr>
          <w:cantSplit/>
          <w:del w:id="567" w:author="Азамат Абдыкани" w:date="2018-01-16T18:15:00Z"/>
        </w:trPr>
        <w:tc>
          <w:tcPr>
            <w:tcW w:w="2552" w:type="dxa"/>
            <w:tcBorders>
              <w:top w:val="dotted" w:sz="4" w:space="0" w:color="auto"/>
              <w:left w:val="single" w:sz="4" w:space="0" w:color="auto"/>
              <w:bottom w:val="dotted" w:sz="4" w:space="0" w:color="auto"/>
              <w:right w:val="single" w:sz="4" w:space="0" w:color="auto"/>
            </w:tcBorders>
            <w:hideMark/>
          </w:tcPr>
          <w:p w14:paraId="191CAC52" w14:textId="2BB13C9F" w:rsidR="009F2E50" w:rsidRPr="00C5022D" w:rsidDel="00C668E3" w:rsidRDefault="009F2E50" w:rsidP="009F2E50">
            <w:pPr>
              <w:pStyle w:val="ColumnText"/>
              <w:tabs>
                <w:tab w:val="left" w:pos="0"/>
                <w:tab w:val="left" w:pos="70"/>
              </w:tabs>
              <w:spacing w:after="40"/>
              <w:ind w:left="70" w:right="-2"/>
              <w:rPr>
                <w:del w:id="568" w:author="Азамат Абдыкани" w:date="2018-01-16T18:15:00Z"/>
                <w:rFonts w:ascii="Times New Roman" w:eastAsia="Batang" w:hAnsi="Times New Roman"/>
                <w:sz w:val="24"/>
                <w:szCs w:val="24"/>
                <w:lang w:val="ru-RU"/>
              </w:rPr>
            </w:pPr>
            <w:del w:id="569" w:author="Азамат Абдыкани" w:date="2018-01-16T18:15:00Z">
              <w:r w:rsidRPr="00C5022D" w:rsidDel="00C668E3">
                <w:rPr>
                  <w:rFonts w:ascii="Times New Roman" w:eastAsia="Batang" w:hAnsi="Times New Roman"/>
                  <w:sz w:val="24"/>
                  <w:szCs w:val="24"/>
                  <w:lang w:val="ru-RU"/>
                </w:rPr>
                <w:delText xml:space="preserve">Схематический чертеж инструмента </w:delText>
              </w:r>
            </w:del>
          </w:p>
        </w:tc>
        <w:tc>
          <w:tcPr>
            <w:tcW w:w="7045" w:type="dxa"/>
            <w:tcBorders>
              <w:top w:val="dotted" w:sz="4" w:space="0" w:color="auto"/>
              <w:left w:val="single" w:sz="4" w:space="0" w:color="auto"/>
              <w:bottom w:val="dotted" w:sz="4" w:space="0" w:color="auto"/>
              <w:right w:val="single" w:sz="4" w:space="0" w:color="auto"/>
            </w:tcBorders>
            <w:hideMark/>
          </w:tcPr>
          <w:p w14:paraId="7C0B7B5C" w14:textId="508B294E" w:rsidR="009F2E50" w:rsidRPr="00C5022D" w:rsidDel="00C668E3" w:rsidRDefault="009F2E50" w:rsidP="009F2E50">
            <w:pPr>
              <w:pStyle w:val="ColumnText"/>
              <w:tabs>
                <w:tab w:val="left" w:pos="0"/>
                <w:tab w:val="left" w:pos="70"/>
              </w:tabs>
              <w:spacing w:after="40"/>
              <w:ind w:left="24" w:right="-2"/>
              <w:rPr>
                <w:del w:id="570" w:author="Азамат Абдыкани" w:date="2018-01-16T18:15:00Z"/>
                <w:rFonts w:ascii="Times New Roman" w:eastAsia="Batang" w:hAnsi="Times New Roman"/>
                <w:sz w:val="24"/>
                <w:szCs w:val="24"/>
                <w:lang w:val="ru-RU"/>
              </w:rPr>
            </w:pPr>
            <w:del w:id="571" w:author="Азамат Абдыкани" w:date="2018-01-16T18:15:00Z">
              <w:r w:rsidRPr="00C5022D" w:rsidDel="00C668E3">
                <w:rPr>
                  <w:rFonts w:ascii="Times New Roman" w:eastAsia="Batang" w:hAnsi="Times New Roman"/>
                  <w:sz w:val="24"/>
                  <w:szCs w:val="24"/>
                  <w:lang w:val="ru-RU"/>
                </w:rPr>
                <w:delText xml:space="preserve">Общий схематический чертеж спуска инструментов, с указанием размеров </w:delText>
              </w:r>
            </w:del>
          </w:p>
        </w:tc>
      </w:tr>
      <w:tr w:rsidR="009F2E50" w:rsidRPr="007B4EF2" w:rsidDel="00C668E3" w14:paraId="44210D54" w14:textId="6480D3CC" w:rsidTr="009F2E50">
        <w:trPr>
          <w:cantSplit/>
          <w:del w:id="572" w:author="Азамат Абдыкани" w:date="2018-01-16T18:15:00Z"/>
        </w:trPr>
        <w:tc>
          <w:tcPr>
            <w:tcW w:w="2552" w:type="dxa"/>
            <w:tcBorders>
              <w:top w:val="dotted" w:sz="4" w:space="0" w:color="auto"/>
              <w:left w:val="single" w:sz="4" w:space="0" w:color="auto"/>
              <w:bottom w:val="dotted" w:sz="4" w:space="0" w:color="auto"/>
              <w:right w:val="single" w:sz="4" w:space="0" w:color="auto"/>
            </w:tcBorders>
            <w:hideMark/>
          </w:tcPr>
          <w:p w14:paraId="10CD8C5B" w14:textId="05B3D739" w:rsidR="009F2E50" w:rsidRPr="00C5022D" w:rsidDel="00C668E3" w:rsidRDefault="009F2E50" w:rsidP="009F2E50">
            <w:pPr>
              <w:pStyle w:val="ColumnText"/>
              <w:tabs>
                <w:tab w:val="left" w:pos="0"/>
                <w:tab w:val="left" w:pos="70"/>
              </w:tabs>
              <w:spacing w:after="40"/>
              <w:ind w:left="70" w:right="-2"/>
              <w:rPr>
                <w:del w:id="573" w:author="Азамат Абдыкани" w:date="2018-01-16T18:15:00Z"/>
                <w:rFonts w:ascii="Times New Roman" w:eastAsia="Batang" w:hAnsi="Times New Roman"/>
                <w:sz w:val="24"/>
                <w:szCs w:val="24"/>
                <w:lang w:val="ru-RU"/>
              </w:rPr>
            </w:pPr>
            <w:del w:id="574" w:author="Азамат Абдыкани" w:date="2018-01-16T18:15:00Z">
              <w:r w:rsidRPr="00C5022D" w:rsidDel="00C668E3">
                <w:rPr>
                  <w:rFonts w:ascii="Times New Roman" w:eastAsia="Batang" w:hAnsi="Times New Roman"/>
                  <w:sz w:val="24"/>
                  <w:szCs w:val="24"/>
                  <w:lang w:val="ru-RU"/>
                </w:rPr>
                <w:delText xml:space="preserve">Соответствующее калибрование </w:delText>
              </w:r>
            </w:del>
          </w:p>
        </w:tc>
        <w:tc>
          <w:tcPr>
            <w:tcW w:w="7045" w:type="dxa"/>
            <w:tcBorders>
              <w:top w:val="dotted" w:sz="4" w:space="0" w:color="auto"/>
              <w:left w:val="single" w:sz="4" w:space="0" w:color="auto"/>
              <w:bottom w:val="dotted" w:sz="4" w:space="0" w:color="auto"/>
              <w:right w:val="single" w:sz="4" w:space="0" w:color="auto"/>
            </w:tcBorders>
            <w:hideMark/>
          </w:tcPr>
          <w:p w14:paraId="388E3F59" w14:textId="3F421087" w:rsidR="009F2E50" w:rsidRPr="00C5022D" w:rsidDel="00C668E3" w:rsidRDefault="009F2E50" w:rsidP="009F2E50">
            <w:pPr>
              <w:pStyle w:val="ColumnText"/>
              <w:tabs>
                <w:tab w:val="left" w:pos="0"/>
                <w:tab w:val="left" w:pos="70"/>
              </w:tabs>
              <w:spacing w:after="40"/>
              <w:ind w:left="24" w:right="-2"/>
              <w:rPr>
                <w:del w:id="575" w:author="Азамат Абдыкани" w:date="2018-01-16T18:15:00Z"/>
                <w:rFonts w:ascii="Times New Roman" w:eastAsia="Batang" w:hAnsi="Times New Roman"/>
                <w:sz w:val="24"/>
                <w:szCs w:val="24"/>
                <w:lang w:val="ru-RU"/>
              </w:rPr>
            </w:pPr>
            <w:del w:id="576" w:author="Азамат Абдыкани" w:date="2018-01-16T18:15:00Z">
              <w:r w:rsidRPr="00C5022D" w:rsidDel="00C668E3">
                <w:rPr>
                  <w:rFonts w:ascii="Times New Roman" w:eastAsia="Batang" w:hAnsi="Times New Roman"/>
                  <w:sz w:val="24"/>
                  <w:szCs w:val="24"/>
                  <w:lang w:val="ru-RU"/>
                </w:rPr>
                <w:delText xml:space="preserve">Информация по эталону -  калибрование до и после съемки </w:delText>
              </w:r>
            </w:del>
          </w:p>
        </w:tc>
      </w:tr>
      <w:tr w:rsidR="009F2E50" w:rsidRPr="007B4EF2" w:rsidDel="00C668E3" w14:paraId="5DD08BA4" w14:textId="194FDF1A" w:rsidTr="009F2E50">
        <w:trPr>
          <w:cantSplit/>
          <w:del w:id="577" w:author="Азамат Абдыкани" w:date="2018-01-16T18:15:00Z"/>
        </w:trPr>
        <w:tc>
          <w:tcPr>
            <w:tcW w:w="2552" w:type="dxa"/>
            <w:tcBorders>
              <w:top w:val="dotted" w:sz="4" w:space="0" w:color="auto"/>
              <w:left w:val="single" w:sz="4" w:space="0" w:color="auto"/>
              <w:bottom w:val="dotted" w:sz="4" w:space="0" w:color="auto"/>
              <w:right w:val="single" w:sz="4" w:space="0" w:color="auto"/>
            </w:tcBorders>
            <w:hideMark/>
          </w:tcPr>
          <w:p w14:paraId="43091ABE" w14:textId="5FEACD3F" w:rsidR="009F2E50" w:rsidRPr="00C5022D" w:rsidDel="00C668E3" w:rsidRDefault="009F2E50" w:rsidP="009F2E50">
            <w:pPr>
              <w:pStyle w:val="ColumnText"/>
              <w:tabs>
                <w:tab w:val="left" w:pos="0"/>
                <w:tab w:val="left" w:pos="70"/>
              </w:tabs>
              <w:spacing w:after="40"/>
              <w:ind w:left="70" w:right="-2"/>
              <w:rPr>
                <w:del w:id="578" w:author="Азамат Абдыкани" w:date="2018-01-16T18:15:00Z"/>
                <w:rFonts w:ascii="Times New Roman" w:eastAsia="Batang" w:hAnsi="Times New Roman"/>
                <w:sz w:val="24"/>
                <w:szCs w:val="24"/>
                <w:lang w:val="ru-RU"/>
              </w:rPr>
            </w:pPr>
            <w:del w:id="579" w:author="Азамат Абдыкани" w:date="2018-01-16T18:15:00Z">
              <w:r w:rsidRPr="00C5022D" w:rsidDel="00C668E3">
                <w:rPr>
                  <w:rFonts w:ascii="Times New Roman" w:eastAsia="Batang" w:hAnsi="Times New Roman"/>
                  <w:sz w:val="24"/>
                  <w:szCs w:val="24"/>
                  <w:lang w:val="ru-RU"/>
                </w:rPr>
                <w:delText xml:space="preserve">Комментарии </w:delText>
              </w:r>
            </w:del>
          </w:p>
        </w:tc>
        <w:tc>
          <w:tcPr>
            <w:tcW w:w="7045" w:type="dxa"/>
            <w:tcBorders>
              <w:top w:val="dotted" w:sz="4" w:space="0" w:color="auto"/>
              <w:left w:val="single" w:sz="4" w:space="0" w:color="auto"/>
              <w:bottom w:val="dotted" w:sz="4" w:space="0" w:color="auto"/>
              <w:right w:val="single" w:sz="4" w:space="0" w:color="auto"/>
            </w:tcBorders>
            <w:hideMark/>
          </w:tcPr>
          <w:p w14:paraId="4F53D2F3" w14:textId="094E3B91" w:rsidR="009F2E50" w:rsidRPr="00C5022D" w:rsidDel="00C668E3" w:rsidRDefault="009F2E50" w:rsidP="009F2E50">
            <w:pPr>
              <w:pStyle w:val="ColumnText"/>
              <w:tabs>
                <w:tab w:val="left" w:pos="0"/>
                <w:tab w:val="left" w:pos="70"/>
              </w:tabs>
              <w:spacing w:after="40"/>
              <w:ind w:left="24" w:right="-2"/>
              <w:rPr>
                <w:del w:id="580" w:author="Азамат Абдыкани" w:date="2018-01-16T18:15:00Z"/>
                <w:rFonts w:ascii="Times New Roman" w:eastAsia="Batang" w:hAnsi="Times New Roman"/>
                <w:sz w:val="24"/>
                <w:szCs w:val="24"/>
                <w:lang w:val="ru-RU"/>
              </w:rPr>
            </w:pPr>
            <w:del w:id="581" w:author="Азамат Абдыкани" w:date="2018-01-16T18:15:00Z">
              <w:r w:rsidRPr="00C5022D" w:rsidDel="00C668E3">
                <w:rPr>
                  <w:rFonts w:ascii="Times New Roman" w:eastAsia="Batang" w:hAnsi="Times New Roman"/>
                  <w:sz w:val="24"/>
                  <w:szCs w:val="24"/>
                  <w:lang w:val="ru-RU"/>
                </w:rPr>
                <w:delText xml:space="preserve">Оборудование, которое может повлиять на интерпретацию.  Выход из строя/поломки инструментов,  погрешности в определении глубины,  минерализация бурового раствора, использованная для экологической корректировки, затяжки бурового инструмента, добавки к буровому раствору, поглощения бурового раствора и т.д.  </w:delText>
              </w:r>
            </w:del>
          </w:p>
        </w:tc>
      </w:tr>
      <w:tr w:rsidR="009F2E50" w:rsidRPr="007B4EF2" w:rsidDel="00C668E3" w14:paraId="382B1B7F" w14:textId="049921AE" w:rsidTr="009F2E50">
        <w:trPr>
          <w:cantSplit/>
          <w:del w:id="582" w:author="Азамат Абдыкани" w:date="2018-01-16T18:15:00Z"/>
        </w:trPr>
        <w:tc>
          <w:tcPr>
            <w:tcW w:w="2552" w:type="dxa"/>
            <w:tcBorders>
              <w:top w:val="dotted" w:sz="4" w:space="0" w:color="auto"/>
              <w:left w:val="single" w:sz="4" w:space="0" w:color="auto"/>
              <w:bottom w:val="dotted" w:sz="4" w:space="0" w:color="auto"/>
              <w:right w:val="single" w:sz="4" w:space="0" w:color="auto"/>
            </w:tcBorders>
            <w:hideMark/>
          </w:tcPr>
          <w:p w14:paraId="248A0AD7" w14:textId="220EBCA8" w:rsidR="009F2E50" w:rsidRPr="00C5022D" w:rsidDel="00C668E3" w:rsidRDefault="009F2E50" w:rsidP="009F2E50">
            <w:pPr>
              <w:pStyle w:val="ColumnText"/>
              <w:tabs>
                <w:tab w:val="left" w:pos="0"/>
                <w:tab w:val="left" w:pos="70"/>
              </w:tabs>
              <w:spacing w:after="40"/>
              <w:ind w:left="70" w:right="-2"/>
              <w:rPr>
                <w:del w:id="583" w:author="Азамат Абдыкани" w:date="2018-01-16T18:15:00Z"/>
                <w:rFonts w:ascii="Times New Roman" w:eastAsia="Batang" w:hAnsi="Times New Roman"/>
                <w:sz w:val="24"/>
                <w:szCs w:val="24"/>
                <w:lang w:val="ru-RU"/>
              </w:rPr>
            </w:pPr>
            <w:del w:id="584" w:author="Азамат Абдыкани" w:date="2018-01-16T18:15:00Z">
              <w:r w:rsidRPr="00C5022D" w:rsidDel="00C668E3">
                <w:rPr>
                  <w:rFonts w:ascii="Times New Roman" w:eastAsia="Batang" w:hAnsi="Times New Roman"/>
                  <w:sz w:val="24"/>
                  <w:szCs w:val="24"/>
                  <w:lang w:val="ru-RU"/>
                </w:rPr>
                <w:delText xml:space="preserve">Прочие услуги </w:delText>
              </w:r>
            </w:del>
          </w:p>
        </w:tc>
        <w:tc>
          <w:tcPr>
            <w:tcW w:w="7045" w:type="dxa"/>
            <w:tcBorders>
              <w:top w:val="dotted" w:sz="4" w:space="0" w:color="auto"/>
              <w:left w:val="single" w:sz="4" w:space="0" w:color="auto"/>
              <w:bottom w:val="dotted" w:sz="4" w:space="0" w:color="auto"/>
              <w:right w:val="single" w:sz="4" w:space="0" w:color="auto"/>
            </w:tcBorders>
            <w:hideMark/>
          </w:tcPr>
          <w:p w14:paraId="5ECEA209" w14:textId="79386C21" w:rsidR="009F2E50" w:rsidRPr="00C5022D" w:rsidDel="00C668E3" w:rsidRDefault="009F2E50" w:rsidP="009F2E50">
            <w:pPr>
              <w:pStyle w:val="ColumnText"/>
              <w:tabs>
                <w:tab w:val="left" w:pos="0"/>
                <w:tab w:val="left" w:pos="70"/>
              </w:tabs>
              <w:spacing w:after="40"/>
              <w:ind w:left="24" w:right="-2"/>
              <w:rPr>
                <w:del w:id="585" w:author="Азамат Абдыкани" w:date="2018-01-16T18:15:00Z"/>
                <w:rFonts w:ascii="Times New Roman" w:eastAsia="Batang" w:hAnsi="Times New Roman"/>
                <w:sz w:val="24"/>
                <w:szCs w:val="24"/>
                <w:lang w:val="ru-RU"/>
              </w:rPr>
            </w:pPr>
            <w:del w:id="586" w:author="Азамат Абдыкани" w:date="2018-01-16T18:15:00Z">
              <w:r w:rsidRPr="00C5022D" w:rsidDel="00C668E3">
                <w:rPr>
                  <w:rFonts w:ascii="Times New Roman" w:eastAsia="Batang" w:hAnsi="Times New Roman"/>
                  <w:sz w:val="24"/>
                  <w:szCs w:val="24"/>
                  <w:lang w:val="ru-RU"/>
                </w:rPr>
                <w:delText xml:space="preserve">Описание и коды других предоставляемых работ </w:delText>
              </w:r>
            </w:del>
          </w:p>
        </w:tc>
      </w:tr>
      <w:tr w:rsidR="009F2E50" w:rsidRPr="00C5022D" w:rsidDel="00C668E3" w14:paraId="28928414" w14:textId="05E31C7C" w:rsidTr="009F2E50">
        <w:trPr>
          <w:cantSplit/>
          <w:del w:id="587" w:author="Азамат Абдыкани" w:date="2018-01-16T18:15:00Z"/>
        </w:trPr>
        <w:tc>
          <w:tcPr>
            <w:tcW w:w="2552" w:type="dxa"/>
            <w:tcBorders>
              <w:top w:val="dotted" w:sz="4" w:space="0" w:color="auto"/>
              <w:left w:val="single" w:sz="4" w:space="0" w:color="auto"/>
              <w:bottom w:val="dotted" w:sz="4" w:space="0" w:color="auto"/>
              <w:right w:val="single" w:sz="4" w:space="0" w:color="auto"/>
            </w:tcBorders>
            <w:hideMark/>
          </w:tcPr>
          <w:p w14:paraId="68CAA403" w14:textId="04D3EA9C" w:rsidR="009F2E50" w:rsidRPr="00C5022D" w:rsidDel="00C668E3" w:rsidRDefault="009F2E50" w:rsidP="009F2E50">
            <w:pPr>
              <w:pStyle w:val="ColumnText"/>
              <w:tabs>
                <w:tab w:val="left" w:pos="0"/>
                <w:tab w:val="left" w:pos="70"/>
              </w:tabs>
              <w:spacing w:after="40"/>
              <w:ind w:left="70" w:right="-2"/>
              <w:rPr>
                <w:del w:id="588" w:author="Азамат Абдыкани" w:date="2018-01-16T18:15:00Z"/>
                <w:rFonts w:ascii="Times New Roman" w:eastAsia="Batang" w:hAnsi="Times New Roman"/>
                <w:sz w:val="24"/>
                <w:szCs w:val="24"/>
                <w:lang w:val="ru-RU"/>
              </w:rPr>
            </w:pPr>
            <w:del w:id="589" w:author="Азамат Абдыкани" w:date="2018-01-16T18:15:00Z">
              <w:r w:rsidRPr="00C5022D" w:rsidDel="00C668E3">
                <w:rPr>
                  <w:rFonts w:ascii="Times New Roman" w:eastAsia="Batang" w:hAnsi="Times New Roman"/>
                  <w:sz w:val="24"/>
                  <w:szCs w:val="24"/>
                  <w:lang w:val="ru-RU"/>
                </w:rPr>
                <w:delText xml:space="preserve">Зарегистрировано </w:delText>
              </w:r>
            </w:del>
          </w:p>
        </w:tc>
        <w:tc>
          <w:tcPr>
            <w:tcW w:w="7045" w:type="dxa"/>
            <w:tcBorders>
              <w:top w:val="dotted" w:sz="4" w:space="0" w:color="auto"/>
              <w:left w:val="single" w:sz="4" w:space="0" w:color="auto"/>
              <w:bottom w:val="dotted" w:sz="4" w:space="0" w:color="auto"/>
              <w:right w:val="single" w:sz="4" w:space="0" w:color="auto"/>
            </w:tcBorders>
            <w:hideMark/>
          </w:tcPr>
          <w:p w14:paraId="4102EEDE" w14:textId="3C222B47" w:rsidR="009F2E50" w:rsidRPr="00C5022D" w:rsidDel="00C668E3" w:rsidRDefault="009F2E50" w:rsidP="009F2E50">
            <w:pPr>
              <w:pStyle w:val="ColumnText"/>
              <w:tabs>
                <w:tab w:val="left" w:pos="0"/>
                <w:tab w:val="left" w:pos="70"/>
              </w:tabs>
              <w:spacing w:after="40"/>
              <w:ind w:left="24" w:right="-2"/>
              <w:rPr>
                <w:del w:id="590" w:author="Азамат Абдыкани" w:date="2018-01-16T18:15:00Z"/>
                <w:rFonts w:ascii="Times New Roman" w:eastAsia="Batang" w:hAnsi="Times New Roman"/>
                <w:sz w:val="24"/>
                <w:szCs w:val="24"/>
                <w:lang w:val="ru-RU"/>
              </w:rPr>
            </w:pPr>
            <w:del w:id="591" w:author="Азамат Абдыкани" w:date="2018-01-16T18:15:00Z">
              <w:r w:rsidRPr="00C5022D" w:rsidDel="00C668E3">
                <w:rPr>
                  <w:rFonts w:ascii="Times New Roman" w:eastAsia="Batang" w:hAnsi="Times New Roman"/>
                  <w:sz w:val="24"/>
                  <w:szCs w:val="24"/>
                  <w:lang w:val="ru-RU"/>
                </w:rPr>
                <w:delText>Имя ПРЕДСТАВИТЕЛЯ ИСПОЛНИТЕЛЯ</w:delText>
              </w:r>
            </w:del>
          </w:p>
        </w:tc>
      </w:tr>
      <w:tr w:rsidR="009F2E50" w:rsidRPr="00C5022D" w:rsidDel="00C668E3" w14:paraId="11CA2DA4" w14:textId="0F3A5310" w:rsidTr="009F2E50">
        <w:trPr>
          <w:cantSplit/>
          <w:del w:id="592" w:author="Азамат Абдыкани" w:date="2018-01-16T18:15:00Z"/>
        </w:trPr>
        <w:tc>
          <w:tcPr>
            <w:tcW w:w="2552" w:type="dxa"/>
            <w:tcBorders>
              <w:top w:val="dotted" w:sz="4" w:space="0" w:color="auto"/>
              <w:left w:val="single" w:sz="4" w:space="0" w:color="auto"/>
              <w:bottom w:val="single" w:sz="4" w:space="0" w:color="auto"/>
              <w:right w:val="single" w:sz="4" w:space="0" w:color="auto"/>
            </w:tcBorders>
            <w:hideMark/>
          </w:tcPr>
          <w:p w14:paraId="17E1CD68" w14:textId="4B9ACE4A" w:rsidR="009F2E50" w:rsidRPr="00C5022D" w:rsidDel="00C668E3" w:rsidRDefault="009F2E50" w:rsidP="009F2E50">
            <w:pPr>
              <w:pStyle w:val="ColumnText"/>
              <w:tabs>
                <w:tab w:val="left" w:pos="0"/>
                <w:tab w:val="left" w:pos="70"/>
              </w:tabs>
              <w:spacing w:after="40"/>
              <w:ind w:left="70" w:right="-2"/>
              <w:rPr>
                <w:del w:id="593" w:author="Азамат Абдыкани" w:date="2018-01-16T18:15:00Z"/>
                <w:rFonts w:ascii="Times New Roman" w:eastAsia="Batang" w:hAnsi="Times New Roman"/>
                <w:sz w:val="24"/>
                <w:szCs w:val="24"/>
                <w:lang w:val="ru-RU"/>
              </w:rPr>
            </w:pPr>
            <w:del w:id="594" w:author="Азамат Абдыкани" w:date="2018-01-16T18:15:00Z">
              <w:r w:rsidRPr="00C5022D" w:rsidDel="00C668E3">
                <w:rPr>
                  <w:rFonts w:ascii="Times New Roman" w:eastAsia="Batang" w:hAnsi="Times New Roman"/>
                  <w:sz w:val="24"/>
                  <w:szCs w:val="24"/>
                  <w:lang w:val="ru-RU"/>
                </w:rPr>
                <w:delText xml:space="preserve">Подтверждено </w:delText>
              </w:r>
            </w:del>
          </w:p>
        </w:tc>
        <w:tc>
          <w:tcPr>
            <w:tcW w:w="7045" w:type="dxa"/>
            <w:tcBorders>
              <w:top w:val="dotted" w:sz="4" w:space="0" w:color="auto"/>
              <w:left w:val="single" w:sz="4" w:space="0" w:color="auto"/>
              <w:bottom w:val="single" w:sz="4" w:space="0" w:color="auto"/>
              <w:right w:val="single" w:sz="4" w:space="0" w:color="auto"/>
            </w:tcBorders>
            <w:hideMark/>
          </w:tcPr>
          <w:p w14:paraId="4C91D5F6" w14:textId="57450E16" w:rsidR="009F2E50" w:rsidRPr="00C5022D" w:rsidDel="00C668E3" w:rsidRDefault="009F2E50" w:rsidP="009F2E50">
            <w:pPr>
              <w:pStyle w:val="ColumnText"/>
              <w:tabs>
                <w:tab w:val="left" w:pos="0"/>
                <w:tab w:val="left" w:pos="70"/>
              </w:tabs>
              <w:spacing w:after="40"/>
              <w:ind w:left="24" w:right="-2"/>
              <w:rPr>
                <w:del w:id="595" w:author="Азамат Абдыкани" w:date="2018-01-16T18:15:00Z"/>
                <w:rFonts w:ascii="Times New Roman" w:eastAsia="Batang" w:hAnsi="Times New Roman"/>
                <w:sz w:val="24"/>
                <w:szCs w:val="24"/>
                <w:lang w:val="ru-RU"/>
              </w:rPr>
            </w:pPr>
            <w:del w:id="596" w:author="Азамат Абдыкани" w:date="2018-01-16T18:15:00Z">
              <w:r w:rsidRPr="00C5022D" w:rsidDel="00C668E3">
                <w:rPr>
                  <w:rFonts w:ascii="Times New Roman" w:eastAsia="Batang" w:hAnsi="Times New Roman"/>
                  <w:sz w:val="24"/>
                  <w:szCs w:val="24"/>
                  <w:lang w:val="ru-RU"/>
                </w:rPr>
                <w:delText>Имя ПРЕДСТАВИТЕЛЯ ЗАКАЗЧИКА</w:delText>
              </w:r>
            </w:del>
          </w:p>
        </w:tc>
      </w:tr>
    </w:tbl>
    <w:p w14:paraId="144595F1" w14:textId="4B9143F6" w:rsidR="009F2E50" w:rsidRPr="00C5022D" w:rsidDel="00C668E3" w:rsidRDefault="009F2E50" w:rsidP="009F2E50">
      <w:pPr>
        <w:pStyle w:val="ac"/>
        <w:ind w:right="-2"/>
        <w:rPr>
          <w:del w:id="597" w:author="Азамат Абдыкани" w:date="2018-01-16T18:15:00Z"/>
          <w:rFonts w:ascii="Times New Roman" w:hAnsi="Times New Roman"/>
          <w:b/>
          <w:bCs/>
          <w:sz w:val="24"/>
          <w:szCs w:val="24"/>
        </w:rPr>
      </w:pPr>
    </w:p>
    <w:p w14:paraId="4C95FC37" w14:textId="6C06ED9E" w:rsidR="009F2E50" w:rsidRPr="00C5022D" w:rsidDel="00C668E3" w:rsidRDefault="009F2E50" w:rsidP="009F2E50">
      <w:pPr>
        <w:pStyle w:val="ac"/>
        <w:numPr>
          <w:ilvl w:val="0"/>
          <w:numId w:val="44"/>
        </w:numPr>
        <w:tabs>
          <w:tab w:val="num" w:pos="567"/>
        </w:tabs>
        <w:autoSpaceDN w:val="0"/>
        <w:spacing w:after="0"/>
        <w:ind w:left="1068" w:right="-2" w:hanging="784"/>
        <w:rPr>
          <w:del w:id="598" w:author="Азамат Абдыкани" w:date="2018-01-16T18:15:00Z"/>
          <w:rFonts w:ascii="Times New Roman" w:hAnsi="Times New Roman"/>
          <w:b/>
          <w:bCs/>
          <w:sz w:val="24"/>
          <w:szCs w:val="24"/>
        </w:rPr>
      </w:pPr>
      <w:del w:id="599" w:author="Азамат Абдыкани" w:date="2018-01-16T18:15:00Z">
        <w:r w:rsidRPr="00C5022D" w:rsidDel="00C668E3">
          <w:rPr>
            <w:rFonts w:ascii="Times New Roman" w:hAnsi="Times New Roman"/>
            <w:b/>
            <w:bCs/>
            <w:spacing w:val="-6"/>
            <w:sz w:val="24"/>
            <w:szCs w:val="24"/>
          </w:rPr>
          <w:delText>ТРЕБОВАНИЯ К РАБОТАМ</w:delText>
        </w:r>
      </w:del>
    </w:p>
    <w:p w14:paraId="30F9B6A1" w14:textId="6CEFA0EE" w:rsidR="009F2E50" w:rsidRPr="00C5022D" w:rsidDel="00C668E3" w:rsidRDefault="009F2E50" w:rsidP="009F2E50">
      <w:pPr>
        <w:tabs>
          <w:tab w:val="left" w:pos="0"/>
        </w:tabs>
        <w:ind w:left="0" w:right="-2" w:firstLine="0"/>
        <w:rPr>
          <w:del w:id="600" w:author="Азамат Абдыкани" w:date="2018-01-16T18:15:00Z"/>
          <w:rFonts w:ascii="Times New Roman" w:hAnsi="Times New Roman"/>
          <w:sz w:val="24"/>
          <w:szCs w:val="24"/>
          <w:lang w:val="ru-RU"/>
        </w:rPr>
      </w:pPr>
      <w:del w:id="601" w:author="Азамат Абдыкани" w:date="2018-01-16T18:15:00Z">
        <w:r w:rsidRPr="00C5022D" w:rsidDel="00C668E3">
          <w:rPr>
            <w:rFonts w:ascii="Times New Roman" w:hAnsi="Times New Roman"/>
            <w:sz w:val="24"/>
            <w:szCs w:val="24"/>
            <w:lang w:val="ru-RU"/>
          </w:rPr>
          <w:delText xml:space="preserve">         Полностью компьютеризованная станция ГИС, перфораторная станция, которые могут работать как от общего источника, так и в независимом режиме, подходящие для работ в Зоне </w:delText>
        </w:r>
        <w:r w:rsidRPr="00C5022D" w:rsidDel="00C668E3">
          <w:rPr>
            <w:rFonts w:ascii="Times New Roman" w:hAnsi="Times New Roman"/>
            <w:sz w:val="24"/>
            <w:szCs w:val="24"/>
          </w:rPr>
          <w:delText>II</w:delText>
        </w:r>
        <w:r w:rsidRPr="00C5022D" w:rsidDel="00C668E3">
          <w:rPr>
            <w:rFonts w:ascii="Times New Roman" w:hAnsi="Times New Roman"/>
            <w:sz w:val="24"/>
            <w:szCs w:val="24"/>
            <w:lang w:val="ru-RU"/>
          </w:rPr>
          <w:delText xml:space="preserve">, со всеми комплектующими запчастями и техобслуживанием. </w:delText>
        </w:r>
      </w:del>
    </w:p>
    <w:p w14:paraId="1C83DF4B" w14:textId="02C57694" w:rsidR="00535B5E" w:rsidRPr="00C5022D" w:rsidDel="00C668E3" w:rsidRDefault="00535B5E" w:rsidP="00535B5E">
      <w:pPr>
        <w:pStyle w:val="20"/>
        <w:spacing w:line="240" w:lineRule="auto"/>
        <w:ind w:right="-2"/>
        <w:rPr>
          <w:del w:id="602" w:author="Азамат Абдыкани" w:date="2018-01-16T18:15:00Z"/>
          <w:rFonts w:ascii="Times New Roman" w:hAnsi="Times New Roman"/>
          <w:sz w:val="24"/>
          <w:szCs w:val="24"/>
          <w:lang w:val="ru-RU"/>
        </w:rPr>
      </w:pPr>
      <w:del w:id="603" w:author="Азамат Абдыкани" w:date="2018-01-16T18:15:00Z">
        <w:r w:rsidRPr="00C5022D" w:rsidDel="00C668E3">
          <w:rPr>
            <w:rFonts w:ascii="Times New Roman" w:hAnsi="Times New Roman"/>
            <w:b w:val="0"/>
            <w:bCs w:val="0"/>
            <w:caps w:val="0"/>
            <w:snapToGrid/>
            <w:sz w:val="24"/>
            <w:szCs w:val="24"/>
            <w:lang w:val="ru-RU"/>
          </w:rPr>
          <w:delText>В комплектацию станции входят:</w:delText>
        </w:r>
      </w:del>
    </w:p>
    <w:p w14:paraId="0A1A1016" w14:textId="7290D148" w:rsidR="00535B5E" w:rsidRPr="00C5022D" w:rsidDel="00C668E3" w:rsidRDefault="00535B5E" w:rsidP="00535B5E">
      <w:pPr>
        <w:pStyle w:val="afd"/>
        <w:numPr>
          <w:ilvl w:val="0"/>
          <w:numId w:val="69"/>
        </w:numPr>
        <w:spacing w:line="240" w:lineRule="auto"/>
        <w:ind w:left="0" w:right="-2" w:firstLine="0"/>
        <w:rPr>
          <w:del w:id="604" w:author="Азамат Абдыкани" w:date="2018-01-16T18:15:00Z"/>
          <w:rFonts w:ascii="Times New Roman" w:hAnsi="Times New Roman"/>
          <w:sz w:val="24"/>
          <w:szCs w:val="24"/>
          <w:lang w:val="ru-RU"/>
        </w:rPr>
      </w:pPr>
      <w:del w:id="605" w:author="Азамат Абдыкани" w:date="2018-01-16T18:15:00Z">
        <w:r w:rsidRPr="00C5022D" w:rsidDel="00C668E3">
          <w:rPr>
            <w:rFonts w:ascii="Times New Roman" w:hAnsi="Times New Roman"/>
            <w:sz w:val="24"/>
            <w:szCs w:val="24"/>
            <w:lang w:val="ru-RU"/>
          </w:rPr>
          <w:delText>Взрывобезопасная установка подходящ</w:delText>
        </w:r>
        <w:r w:rsidR="00AC07CF" w:rsidRPr="00C5022D" w:rsidDel="00C668E3">
          <w:rPr>
            <w:rFonts w:ascii="Times New Roman" w:hAnsi="Times New Roman"/>
            <w:sz w:val="24"/>
            <w:szCs w:val="24"/>
            <w:lang w:val="ru-RU"/>
          </w:rPr>
          <w:delText>ая</w:delText>
        </w:r>
        <w:r w:rsidRPr="00C5022D" w:rsidDel="00C668E3">
          <w:rPr>
            <w:rFonts w:ascii="Times New Roman" w:hAnsi="Times New Roman"/>
            <w:sz w:val="24"/>
            <w:szCs w:val="24"/>
            <w:lang w:val="ru-RU"/>
          </w:rPr>
          <w:delText xml:space="preserve"> </w:delText>
        </w:r>
        <w:r w:rsidR="00AC07CF" w:rsidRPr="00C5022D" w:rsidDel="00C668E3">
          <w:rPr>
            <w:rFonts w:ascii="Times New Roman" w:hAnsi="Times New Roman"/>
            <w:sz w:val="24"/>
            <w:szCs w:val="24"/>
            <w:lang w:val="ru-RU"/>
          </w:rPr>
          <w:delText>под размеры ПБУ (длинной не более 10-15м)</w:delText>
        </w:r>
        <w:r w:rsidRPr="00C5022D" w:rsidDel="00C668E3">
          <w:rPr>
            <w:rFonts w:ascii="Times New Roman" w:hAnsi="Times New Roman"/>
            <w:sz w:val="24"/>
            <w:szCs w:val="24"/>
            <w:lang w:val="ru-RU"/>
          </w:rPr>
          <w:delText xml:space="preserve"> </w:delText>
        </w:r>
      </w:del>
    </w:p>
    <w:p w14:paraId="24E7D0EE" w14:textId="351279DB" w:rsidR="00535B5E" w:rsidRPr="00C5022D" w:rsidDel="00C668E3" w:rsidRDefault="00535B5E" w:rsidP="00535B5E">
      <w:pPr>
        <w:pStyle w:val="afd"/>
        <w:numPr>
          <w:ilvl w:val="0"/>
          <w:numId w:val="69"/>
        </w:numPr>
        <w:spacing w:line="240" w:lineRule="auto"/>
        <w:ind w:left="0" w:right="-2" w:firstLine="0"/>
        <w:rPr>
          <w:del w:id="606" w:author="Азамат Абдыкани" w:date="2018-01-16T18:15:00Z"/>
          <w:rFonts w:ascii="Times New Roman" w:hAnsi="Times New Roman"/>
          <w:sz w:val="24"/>
          <w:szCs w:val="24"/>
          <w:lang w:val="ru-RU"/>
        </w:rPr>
      </w:pPr>
      <w:del w:id="607" w:author="Азамат Абдыкани" w:date="2018-01-16T18:15:00Z">
        <w:r w:rsidRPr="00C5022D" w:rsidDel="00C668E3">
          <w:rPr>
            <w:rFonts w:ascii="Times New Roman" w:hAnsi="Times New Roman"/>
            <w:sz w:val="24"/>
            <w:szCs w:val="24"/>
            <w:lang w:val="ru-RU"/>
          </w:rPr>
          <w:delText>Система бесперебойного электроснабжения</w:delText>
        </w:r>
        <w:r w:rsidR="00841173" w:rsidRPr="00C5022D" w:rsidDel="00C668E3">
          <w:rPr>
            <w:rFonts w:ascii="Times New Roman" w:hAnsi="Times New Roman"/>
            <w:sz w:val="24"/>
            <w:szCs w:val="24"/>
            <w:lang w:val="ru-RU"/>
          </w:rPr>
          <w:delText xml:space="preserve"> (блоки бесперебойного питания)</w:delText>
        </w:r>
      </w:del>
    </w:p>
    <w:p w14:paraId="6C470DBE" w14:textId="1D79BF4F" w:rsidR="00535B5E" w:rsidRPr="00C5022D" w:rsidDel="00C668E3" w:rsidRDefault="00535B5E" w:rsidP="00535B5E">
      <w:pPr>
        <w:pStyle w:val="afd"/>
        <w:numPr>
          <w:ilvl w:val="0"/>
          <w:numId w:val="69"/>
        </w:numPr>
        <w:spacing w:line="240" w:lineRule="auto"/>
        <w:ind w:left="0" w:right="-2" w:firstLine="0"/>
        <w:rPr>
          <w:del w:id="608" w:author="Азамат Абдыкани" w:date="2018-01-16T18:15:00Z"/>
          <w:rFonts w:ascii="Times New Roman" w:hAnsi="Times New Roman"/>
          <w:sz w:val="24"/>
          <w:szCs w:val="24"/>
          <w:lang w:val="ru-RU"/>
        </w:rPr>
      </w:pPr>
      <w:del w:id="609" w:author="Азамат Абдыкани" w:date="2018-01-16T18:15:00Z">
        <w:r w:rsidRPr="00C5022D" w:rsidDel="00C668E3">
          <w:rPr>
            <w:rFonts w:ascii="Times New Roman" w:hAnsi="Times New Roman"/>
            <w:sz w:val="24"/>
            <w:szCs w:val="24"/>
            <w:lang w:val="ru-RU"/>
          </w:rPr>
          <w:delText>Аппараты для связи с буровой площадкой, офисом и наиболее значимыми площадками</w:delText>
        </w:r>
      </w:del>
    </w:p>
    <w:p w14:paraId="7CE71AF5" w14:textId="43931864" w:rsidR="00535B5E" w:rsidRPr="00C5022D" w:rsidDel="00C668E3" w:rsidRDefault="00535B5E" w:rsidP="00535B5E">
      <w:pPr>
        <w:pStyle w:val="afd"/>
        <w:numPr>
          <w:ilvl w:val="0"/>
          <w:numId w:val="69"/>
        </w:numPr>
        <w:spacing w:line="240" w:lineRule="auto"/>
        <w:ind w:left="0" w:right="-2" w:firstLine="0"/>
        <w:rPr>
          <w:del w:id="610" w:author="Азамат Абдыкани" w:date="2018-01-16T18:15:00Z"/>
          <w:rFonts w:ascii="Times New Roman" w:hAnsi="Times New Roman"/>
          <w:sz w:val="24"/>
          <w:szCs w:val="24"/>
          <w:lang w:val="ru-RU"/>
        </w:rPr>
      </w:pPr>
      <w:del w:id="611" w:author="Азамат Абдыкани" w:date="2018-01-16T18:15:00Z">
        <w:r w:rsidRPr="00C5022D" w:rsidDel="00C668E3">
          <w:rPr>
            <w:rFonts w:ascii="Times New Roman" w:hAnsi="Times New Roman"/>
            <w:sz w:val="24"/>
            <w:szCs w:val="24"/>
            <w:lang w:val="ru-RU"/>
          </w:rPr>
          <w:delText>Система приема</w:delText>
        </w:r>
        <w:r w:rsidR="00841173" w:rsidRPr="00C5022D" w:rsidDel="00C668E3">
          <w:rPr>
            <w:rFonts w:ascii="Times New Roman" w:hAnsi="Times New Roman"/>
            <w:sz w:val="24"/>
            <w:szCs w:val="24"/>
            <w:lang w:val="ru-RU"/>
          </w:rPr>
          <w:delText>/передачи</w:delText>
        </w:r>
        <w:r w:rsidRPr="00C5022D" w:rsidDel="00C668E3">
          <w:rPr>
            <w:rFonts w:ascii="Times New Roman" w:hAnsi="Times New Roman"/>
            <w:sz w:val="24"/>
            <w:szCs w:val="24"/>
            <w:lang w:val="ru-RU"/>
          </w:rPr>
          <w:delText xml:space="preserve"> данных</w:delText>
        </w:r>
        <w:r w:rsidR="00841173" w:rsidRPr="00C5022D" w:rsidDel="00C668E3">
          <w:rPr>
            <w:rFonts w:ascii="Times New Roman" w:hAnsi="Times New Roman"/>
            <w:sz w:val="24"/>
            <w:szCs w:val="24"/>
            <w:lang w:val="ru-RU"/>
          </w:rPr>
          <w:delText xml:space="preserve"> для передачи информацию в режиме рельного времени Заказчику.</w:delText>
        </w:r>
      </w:del>
    </w:p>
    <w:p w14:paraId="49022503" w14:textId="249FDF81" w:rsidR="00535B5E" w:rsidRPr="00C5022D" w:rsidDel="00C668E3" w:rsidRDefault="00535B5E" w:rsidP="00535B5E">
      <w:pPr>
        <w:pStyle w:val="afd"/>
        <w:numPr>
          <w:ilvl w:val="0"/>
          <w:numId w:val="69"/>
        </w:numPr>
        <w:spacing w:line="240" w:lineRule="auto"/>
        <w:ind w:left="0" w:right="-2" w:firstLine="0"/>
        <w:rPr>
          <w:del w:id="612" w:author="Азамат Абдыкани" w:date="2018-01-16T18:15:00Z"/>
          <w:rFonts w:ascii="Times New Roman" w:hAnsi="Times New Roman"/>
          <w:sz w:val="24"/>
          <w:szCs w:val="24"/>
        </w:rPr>
      </w:pPr>
      <w:del w:id="613" w:author="Азамат Абдыкани" w:date="2018-01-16T18:15:00Z">
        <w:r w:rsidRPr="00C5022D" w:rsidDel="00C668E3">
          <w:rPr>
            <w:rFonts w:ascii="Times New Roman" w:hAnsi="Times New Roman"/>
            <w:sz w:val="24"/>
            <w:szCs w:val="24"/>
          </w:rPr>
          <w:delText>Дисплеи и/или регистрирующие устройства</w:delText>
        </w:r>
      </w:del>
    </w:p>
    <w:p w14:paraId="7252AF3D" w14:textId="61F05072" w:rsidR="00535B5E" w:rsidRPr="00C5022D" w:rsidDel="00C668E3" w:rsidRDefault="00535B5E" w:rsidP="00535B5E">
      <w:pPr>
        <w:pStyle w:val="afd"/>
        <w:numPr>
          <w:ilvl w:val="0"/>
          <w:numId w:val="69"/>
        </w:numPr>
        <w:spacing w:line="240" w:lineRule="auto"/>
        <w:ind w:left="0" w:right="-2" w:firstLine="0"/>
        <w:rPr>
          <w:del w:id="614" w:author="Азамат Абдыкани" w:date="2018-01-16T18:15:00Z"/>
          <w:rFonts w:ascii="Times New Roman" w:hAnsi="Times New Roman"/>
          <w:sz w:val="24"/>
          <w:szCs w:val="24"/>
        </w:rPr>
      </w:pPr>
      <w:del w:id="615" w:author="Азамат Абдыкани" w:date="2018-01-16T18:15:00Z">
        <w:r w:rsidRPr="00C5022D" w:rsidDel="00C668E3">
          <w:rPr>
            <w:rFonts w:ascii="Times New Roman" w:hAnsi="Times New Roman"/>
            <w:sz w:val="24"/>
            <w:szCs w:val="24"/>
          </w:rPr>
          <w:delText>Принтер/сканер</w:delText>
        </w:r>
      </w:del>
    </w:p>
    <w:p w14:paraId="6919BE7A" w14:textId="6BEC3BB5" w:rsidR="00535B5E" w:rsidRPr="00C5022D" w:rsidDel="00C668E3" w:rsidRDefault="00535B5E" w:rsidP="00535B5E">
      <w:pPr>
        <w:pStyle w:val="afd"/>
        <w:numPr>
          <w:ilvl w:val="0"/>
          <w:numId w:val="69"/>
        </w:numPr>
        <w:spacing w:line="240" w:lineRule="auto"/>
        <w:ind w:left="0" w:right="-2" w:firstLine="0"/>
        <w:rPr>
          <w:del w:id="616" w:author="Азамат Абдыкани" w:date="2018-01-16T18:15:00Z"/>
          <w:rFonts w:ascii="Times New Roman" w:hAnsi="Times New Roman"/>
          <w:sz w:val="24"/>
          <w:szCs w:val="24"/>
          <w:lang w:val="ru-RU"/>
        </w:rPr>
      </w:pPr>
      <w:del w:id="617" w:author="Азамат Абдыкани" w:date="2018-01-16T18:15:00Z">
        <w:r w:rsidRPr="00C5022D" w:rsidDel="00C668E3">
          <w:rPr>
            <w:rFonts w:ascii="Times New Roman" w:hAnsi="Times New Roman"/>
            <w:sz w:val="24"/>
            <w:szCs w:val="24"/>
            <w:lang w:val="ru-RU"/>
          </w:rPr>
          <w:delText>Отчеты, распечатки полевых диаграмм и т.д.</w:delText>
        </w:r>
      </w:del>
    </w:p>
    <w:p w14:paraId="1BAD5053" w14:textId="146E3584" w:rsidR="00535B5E" w:rsidRPr="00C5022D" w:rsidDel="00C668E3" w:rsidRDefault="00535B5E" w:rsidP="00535B5E">
      <w:pPr>
        <w:pStyle w:val="afd"/>
        <w:numPr>
          <w:ilvl w:val="0"/>
          <w:numId w:val="69"/>
        </w:numPr>
        <w:spacing w:line="240" w:lineRule="auto"/>
        <w:ind w:left="0" w:right="-2" w:firstLine="0"/>
        <w:rPr>
          <w:del w:id="618" w:author="Азамат Абдыкани" w:date="2018-01-16T18:15:00Z"/>
          <w:rFonts w:ascii="Times New Roman" w:hAnsi="Times New Roman"/>
          <w:sz w:val="24"/>
          <w:szCs w:val="24"/>
        </w:rPr>
      </w:pPr>
      <w:del w:id="619" w:author="Азамат Абдыкани" w:date="2018-01-16T18:15:00Z">
        <w:r w:rsidRPr="00C5022D" w:rsidDel="00C668E3">
          <w:rPr>
            <w:rFonts w:ascii="Times New Roman" w:hAnsi="Times New Roman"/>
            <w:sz w:val="24"/>
            <w:szCs w:val="24"/>
          </w:rPr>
          <w:delText>Помещение для обслуживания инструментов.</w:delText>
        </w:r>
      </w:del>
    </w:p>
    <w:p w14:paraId="363D84F4" w14:textId="47D411A8" w:rsidR="00535B5E" w:rsidRPr="00C5022D" w:rsidDel="00C668E3" w:rsidRDefault="00535B5E" w:rsidP="00535B5E">
      <w:pPr>
        <w:pStyle w:val="afd"/>
        <w:numPr>
          <w:ilvl w:val="0"/>
          <w:numId w:val="69"/>
        </w:numPr>
        <w:spacing w:line="240" w:lineRule="auto"/>
        <w:ind w:left="0" w:right="-2" w:firstLine="0"/>
        <w:rPr>
          <w:del w:id="620" w:author="Азамат Абдыкани" w:date="2018-01-16T18:15:00Z"/>
          <w:rFonts w:ascii="Times New Roman" w:hAnsi="Times New Roman"/>
          <w:sz w:val="24"/>
          <w:szCs w:val="24"/>
          <w:lang w:val="ru-RU"/>
        </w:rPr>
      </w:pPr>
      <w:del w:id="621" w:author="Азамат Абдыкани" w:date="2018-01-16T18:15:00Z">
        <w:r w:rsidRPr="00C5022D" w:rsidDel="00C668E3">
          <w:rPr>
            <w:rFonts w:ascii="Times New Roman" w:hAnsi="Times New Roman"/>
            <w:sz w:val="24"/>
            <w:szCs w:val="24"/>
            <w:lang w:val="ru-RU"/>
          </w:rPr>
          <w:delText>Все необходимы</w:delText>
        </w:r>
        <w:r w:rsidR="00857A47" w:rsidRPr="00C5022D" w:rsidDel="00C668E3">
          <w:rPr>
            <w:rFonts w:ascii="Times New Roman" w:hAnsi="Times New Roman"/>
            <w:sz w:val="24"/>
            <w:szCs w:val="24"/>
            <w:lang w:val="ru-RU"/>
          </w:rPr>
          <w:delText>е</w:delText>
        </w:r>
        <w:r w:rsidRPr="00C5022D" w:rsidDel="00C668E3">
          <w:rPr>
            <w:rFonts w:ascii="Times New Roman" w:hAnsi="Times New Roman"/>
            <w:sz w:val="24"/>
            <w:szCs w:val="24"/>
            <w:lang w:val="ru-RU"/>
          </w:rPr>
          <w:delText xml:space="preserve"> барабаны для типов троссов и лебедок используемых при выолнении работ.</w:delText>
        </w:r>
      </w:del>
    </w:p>
    <w:p w14:paraId="1A67D5DA" w14:textId="2DB635E5" w:rsidR="00535B5E" w:rsidRPr="00C5022D" w:rsidDel="00C668E3" w:rsidRDefault="00535B5E" w:rsidP="009F2E50">
      <w:pPr>
        <w:tabs>
          <w:tab w:val="left" w:pos="0"/>
        </w:tabs>
        <w:ind w:left="0" w:right="-2" w:firstLine="0"/>
        <w:rPr>
          <w:del w:id="622" w:author="Азамат Абдыкани" w:date="2018-01-16T18:15:00Z"/>
          <w:rFonts w:ascii="Times New Roman" w:hAnsi="Times New Roman"/>
          <w:sz w:val="24"/>
          <w:szCs w:val="24"/>
          <w:lang w:val="ru-RU"/>
        </w:rPr>
      </w:pPr>
    </w:p>
    <w:p w14:paraId="76E0007F" w14:textId="3D14F716" w:rsidR="009F2E50" w:rsidRPr="00C5022D" w:rsidDel="00C668E3" w:rsidRDefault="009F2E50" w:rsidP="009F2E50">
      <w:pPr>
        <w:pStyle w:val="ac"/>
        <w:tabs>
          <w:tab w:val="left" w:pos="0"/>
        </w:tabs>
        <w:ind w:right="-2"/>
        <w:rPr>
          <w:del w:id="623" w:author="Азамат Абдыкани" w:date="2018-01-16T18:15:00Z"/>
          <w:rFonts w:ascii="Times New Roman" w:hAnsi="Times New Roman"/>
          <w:bCs/>
          <w:sz w:val="24"/>
          <w:szCs w:val="24"/>
          <w:lang w:val="ru-RU"/>
        </w:rPr>
      </w:pPr>
      <w:del w:id="624" w:author="Азамат Абдыкани" w:date="2018-01-16T18:15:00Z">
        <w:r w:rsidRPr="00C5022D" w:rsidDel="00C668E3">
          <w:rPr>
            <w:rFonts w:ascii="Times New Roman" w:hAnsi="Times New Roman"/>
            <w:bCs/>
            <w:spacing w:val="-6"/>
            <w:sz w:val="24"/>
            <w:szCs w:val="24"/>
            <w:lang w:val="ru-RU"/>
          </w:rPr>
          <w:delText xml:space="preserve">Все данные должны быть получены в </w:delText>
        </w:r>
        <w:r w:rsidRPr="00C5022D" w:rsidDel="00C668E3">
          <w:rPr>
            <w:rFonts w:ascii="Times New Roman" w:hAnsi="Times New Roman"/>
            <w:bCs/>
            <w:spacing w:val="-6"/>
            <w:sz w:val="24"/>
            <w:szCs w:val="24"/>
          </w:rPr>
          <w:delText>LAS</w:delText>
        </w:r>
        <w:r w:rsidRPr="00C5022D" w:rsidDel="00C668E3">
          <w:rPr>
            <w:rFonts w:ascii="Times New Roman" w:hAnsi="Times New Roman"/>
            <w:bCs/>
            <w:spacing w:val="-6"/>
            <w:sz w:val="24"/>
            <w:szCs w:val="24"/>
            <w:lang w:val="ru-RU"/>
          </w:rPr>
          <w:delText xml:space="preserve"> формате на </w:delText>
        </w:r>
        <w:r w:rsidRPr="00C5022D" w:rsidDel="00C668E3">
          <w:rPr>
            <w:rFonts w:ascii="Times New Roman" w:hAnsi="Times New Roman"/>
            <w:bCs/>
            <w:spacing w:val="-6"/>
            <w:sz w:val="24"/>
            <w:szCs w:val="24"/>
          </w:rPr>
          <w:delText>CD</w:delText>
        </w:r>
        <w:r w:rsidRPr="00C5022D" w:rsidDel="00C668E3">
          <w:rPr>
            <w:rFonts w:ascii="Times New Roman" w:hAnsi="Times New Roman"/>
            <w:bCs/>
            <w:spacing w:val="-6"/>
            <w:sz w:val="24"/>
            <w:szCs w:val="24"/>
            <w:lang w:val="ru-RU"/>
          </w:rPr>
          <w:delText xml:space="preserve"> дисках.</w:delText>
        </w:r>
      </w:del>
    </w:p>
    <w:p w14:paraId="0A800951" w14:textId="1B8A8F99" w:rsidR="009F2E50" w:rsidRPr="00C5022D" w:rsidDel="00C668E3" w:rsidRDefault="009F2E50" w:rsidP="009F2E50">
      <w:pPr>
        <w:pStyle w:val="ac"/>
        <w:tabs>
          <w:tab w:val="left" w:pos="0"/>
        </w:tabs>
        <w:ind w:right="-2"/>
        <w:rPr>
          <w:del w:id="625" w:author="Азамат Абдыкани" w:date="2018-01-16T18:15:00Z"/>
          <w:rFonts w:ascii="Times New Roman" w:hAnsi="Times New Roman"/>
          <w:bCs/>
          <w:sz w:val="24"/>
          <w:szCs w:val="24"/>
          <w:lang w:val="ru-RU"/>
        </w:rPr>
      </w:pPr>
      <w:del w:id="626" w:author="Азамат Абдыкани" w:date="2018-01-16T18:15:00Z">
        <w:r w:rsidRPr="00C5022D" w:rsidDel="00C668E3">
          <w:rPr>
            <w:rFonts w:ascii="Times New Roman" w:hAnsi="Times New Roman"/>
            <w:bCs/>
            <w:spacing w:val="-6"/>
            <w:sz w:val="24"/>
            <w:szCs w:val="24"/>
            <w:lang w:val="ru-RU"/>
          </w:rPr>
          <w:delText>Исполнитель отвечает за калибровку и техобслуживание своего оборудования, в целях точного проведения работ на указанном уровне, а также за доставку до лаборатории образцов</w:delText>
        </w:r>
        <w:r w:rsidR="003363AE" w:rsidRPr="00C5022D" w:rsidDel="00C668E3">
          <w:rPr>
            <w:rFonts w:ascii="Times New Roman" w:hAnsi="Times New Roman"/>
            <w:bCs/>
            <w:spacing w:val="-6"/>
            <w:sz w:val="24"/>
            <w:szCs w:val="24"/>
            <w:lang w:val="ru-RU"/>
          </w:rPr>
          <w:delText>,</w:delText>
        </w:r>
        <w:r w:rsidRPr="00C5022D" w:rsidDel="00C668E3">
          <w:rPr>
            <w:rFonts w:ascii="Times New Roman" w:hAnsi="Times New Roman"/>
            <w:bCs/>
            <w:spacing w:val="-6"/>
            <w:sz w:val="24"/>
            <w:szCs w:val="24"/>
            <w:lang w:val="ru-RU"/>
          </w:rPr>
          <w:delText xml:space="preserve"> отобранного во время модульного испытания пластового флюида и газ</w:delText>
        </w:r>
        <w:r w:rsidR="003363AE" w:rsidRPr="00C5022D" w:rsidDel="00C668E3">
          <w:rPr>
            <w:rFonts w:ascii="Times New Roman" w:hAnsi="Times New Roman"/>
            <w:bCs/>
            <w:spacing w:val="-6"/>
            <w:sz w:val="24"/>
            <w:szCs w:val="24"/>
            <w:lang w:val="ru-RU"/>
          </w:rPr>
          <w:delText>а</w:delText>
        </w:r>
        <w:r w:rsidRPr="00C5022D" w:rsidDel="00C668E3">
          <w:rPr>
            <w:rFonts w:ascii="Times New Roman" w:hAnsi="Times New Roman"/>
            <w:bCs/>
            <w:spacing w:val="-6"/>
            <w:sz w:val="24"/>
            <w:szCs w:val="24"/>
            <w:lang w:val="ru-RU"/>
          </w:rPr>
          <w:delText>.</w:delText>
        </w:r>
        <w:r w:rsidR="003363AE" w:rsidRPr="00C5022D" w:rsidDel="00C668E3">
          <w:rPr>
            <w:rFonts w:ascii="Times New Roman" w:hAnsi="Times New Roman"/>
            <w:bCs/>
            <w:spacing w:val="-6"/>
            <w:sz w:val="24"/>
            <w:szCs w:val="24"/>
            <w:lang w:val="ru-RU"/>
          </w:rPr>
          <w:delText xml:space="preserve"> Кроме того, при интерпретации результатов микросканирования стенок скважины Исполнитель проведет работы по ориентации керна отобранного при бурении.  </w:delText>
        </w:r>
      </w:del>
    </w:p>
    <w:p w14:paraId="6CF22198" w14:textId="6060114C" w:rsidR="009F2E50" w:rsidRPr="00C5022D" w:rsidDel="00C668E3" w:rsidRDefault="009F2E50" w:rsidP="009F2E50">
      <w:pPr>
        <w:pStyle w:val="ac"/>
        <w:numPr>
          <w:ilvl w:val="0"/>
          <w:numId w:val="44"/>
        </w:numPr>
        <w:tabs>
          <w:tab w:val="num" w:pos="540"/>
        </w:tabs>
        <w:autoSpaceDN w:val="0"/>
        <w:spacing w:after="0"/>
        <w:ind w:left="540" w:right="-2"/>
        <w:rPr>
          <w:del w:id="627" w:author="Азамат Абдыкани" w:date="2018-01-16T18:15:00Z"/>
          <w:rFonts w:ascii="Times New Roman" w:hAnsi="Times New Roman"/>
          <w:b/>
          <w:bCs/>
          <w:sz w:val="24"/>
          <w:szCs w:val="24"/>
          <w:lang w:val="ru-RU"/>
        </w:rPr>
      </w:pPr>
      <w:del w:id="628" w:author="Азамат Абдыкани" w:date="2018-01-16T18:15:00Z">
        <w:r w:rsidRPr="00C5022D" w:rsidDel="00C668E3">
          <w:rPr>
            <w:rFonts w:ascii="Times New Roman" w:hAnsi="Times New Roman"/>
            <w:b/>
            <w:bCs/>
            <w:spacing w:val="-6"/>
            <w:sz w:val="24"/>
            <w:szCs w:val="24"/>
            <w:lang w:val="ru-RU"/>
          </w:rPr>
          <w:delText>Каротаж в открытом стволе.</w:delText>
        </w:r>
      </w:del>
    </w:p>
    <w:p w14:paraId="1FFFB4C3" w14:textId="2AD20F56" w:rsidR="009F2E50" w:rsidRPr="00C5022D" w:rsidDel="00C668E3" w:rsidRDefault="009F2E50" w:rsidP="009F2E50">
      <w:pPr>
        <w:pStyle w:val="ac"/>
        <w:ind w:right="-2"/>
        <w:rPr>
          <w:del w:id="629" w:author="Азамат Абдыкани" w:date="2018-01-16T18:15:00Z"/>
          <w:rFonts w:ascii="Times New Roman" w:hAnsi="Times New Roman"/>
          <w:bCs/>
          <w:sz w:val="24"/>
          <w:szCs w:val="24"/>
          <w:lang w:val="ru-RU"/>
        </w:rPr>
      </w:pPr>
      <w:del w:id="630" w:author="Азамат Абдыкани" w:date="2018-01-16T18:15:00Z">
        <w:r w:rsidRPr="00C5022D" w:rsidDel="00C668E3">
          <w:rPr>
            <w:rFonts w:ascii="Times New Roman" w:hAnsi="Times New Roman"/>
            <w:bCs/>
            <w:spacing w:val="-6"/>
            <w:sz w:val="24"/>
            <w:szCs w:val="24"/>
            <w:lang w:val="ru-RU"/>
          </w:rPr>
          <w:tab/>
          <w:delText xml:space="preserve">ГИС в открытом стволе каждой скважины проводится по указанным выше программам с учетом записи перекрытия предыдущего интервала минимум на 50 метров (виды и интервалы ГИС) с записью данных в цифровом виде и выводом на буровой аналоговых кривых в четырех экземплярах в масштабе 1:500 (в продуктивных отложениях в масштабе 1:200). Окончательные данные каротажа с окончательным заключением после интерпретации должны предоставляться на </w:delText>
        </w:r>
        <w:r w:rsidRPr="00C5022D" w:rsidDel="00C668E3">
          <w:rPr>
            <w:rFonts w:ascii="Times New Roman" w:hAnsi="Times New Roman"/>
            <w:bCs/>
            <w:spacing w:val="-6"/>
            <w:sz w:val="24"/>
            <w:szCs w:val="24"/>
          </w:rPr>
          <w:delText>CD</w:delText>
        </w:r>
        <w:r w:rsidRPr="00C5022D" w:rsidDel="00C668E3">
          <w:rPr>
            <w:rFonts w:ascii="Times New Roman" w:hAnsi="Times New Roman"/>
            <w:bCs/>
            <w:spacing w:val="-6"/>
            <w:sz w:val="24"/>
            <w:szCs w:val="24"/>
            <w:lang w:val="ru-RU"/>
          </w:rPr>
          <w:delText xml:space="preserve"> дисках и в аналоговой форме на бумаге в виде цветных копий. Виды каротажа, порядок их размещения на бумажном полотне и масштаб согласовываются с Заказчиком. </w:delText>
        </w:r>
      </w:del>
    </w:p>
    <w:p w14:paraId="2FC67016" w14:textId="1D57A368" w:rsidR="009F2E50" w:rsidRPr="00C5022D" w:rsidDel="00C668E3" w:rsidRDefault="009F2E50" w:rsidP="009F2E50">
      <w:pPr>
        <w:pStyle w:val="ac"/>
        <w:ind w:right="-2"/>
        <w:rPr>
          <w:del w:id="631" w:author="Азамат Абдыкани" w:date="2018-01-16T18:15:00Z"/>
          <w:rFonts w:ascii="Times New Roman" w:hAnsi="Times New Roman"/>
          <w:bCs/>
          <w:sz w:val="24"/>
          <w:szCs w:val="24"/>
          <w:lang w:val="ru-RU"/>
        </w:rPr>
      </w:pPr>
      <w:del w:id="632" w:author="Азамат Абдыкани" w:date="2018-01-16T18:15:00Z">
        <w:r w:rsidRPr="00C5022D" w:rsidDel="00C668E3">
          <w:rPr>
            <w:rFonts w:ascii="Times New Roman" w:hAnsi="Times New Roman"/>
            <w:bCs/>
            <w:spacing w:val="-6"/>
            <w:sz w:val="24"/>
            <w:szCs w:val="24"/>
            <w:lang w:val="ru-RU"/>
          </w:rPr>
          <w:delText>По каждому интервалу проведения каротажа должно выдаваться оперативное заключение о наличии коллекторов в разрезе, величине их пористости по интервалам пластов, характере и степени насыщенности. Оперативное заключение должно выдаваться в оперативном порядке в максимально короткие сроки, но не позже 2 дней с момента завершения каротажа.</w:delText>
        </w:r>
      </w:del>
    </w:p>
    <w:p w14:paraId="35E655EA" w14:textId="00D21BBB" w:rsidR="000C4374" w:rsidRPr="00C5022D" w:rsidDel="00C668E3" w:rsidRDefault="000C4374" w:rsidP="009F2E50">
      <w:pPr>
        <w:pStyle w:val="ac"/>
        <w:ind w:right="-2"/>
        <w:rPr>
          <w:del w:id="633" w:author="Азамат Абдыкани" w:date="2018-01-16T18:15:00Z"/>
          <w:rFonts w:ascii="Times New Roman" w:hAnsi="Times New Roman"/>
          <w:bCs/>
          <w:spacing w:val="-6"/>
          <w:sz w:val="24"/>
          <w:szCs w:val="24"/>
          <w:lang w:val="ru-RU"/>
        </w:rPr>
      </w:pPr>
      <w:del w:id="634" w:author="Азамат Абдыкани" w:date="2018-01-16T18:15:00Z">
        <w:r w:rsidRPr="00C5022D" w:rsidDel="00C668E3">
          <w:rPr>
            <w:rFonts w:ascii="Times New Roman" w:hAnsi="Times New Roman"/>
            <w:bCs/>
            <w:spacing w:val="-6"/>
            <w:sz w:val="24"/>
            <w:szCs w:val="24"/>
            <w:lang w:val="ru-RU"/>
          </w:rPr>
          <w:delText xml:space="preserve">Предварительное заключение по типу насыщенности пород УВ должно быть предоставлено в течении 24-х часов. </w:delText>
        </w:r>
      </w:del>
    </w:p>
    <w:p w14:paraId="6AC6CE43" w14:textId="3B079D81" w:rsidR="009F2E50" w:rsidRPr="00C5022D" w:rsidDel="00C668E3" w:rsidRDefault="009F2E50" w:rsidP="009F2E50">
      <w:pPr>
        <w:pStyle w:val="ac"/>
        <w:ind w:right="-2"/>
        <w:rPr>
          <w:del w:id="635" w:author="Азамат Абдыкани" w:date="2018-01-16T18:15:00Z"/>
          <w:rFonts w:ascii="Times New Roman" w:hAnsi="Times New Roman"/>
          <w:b/>
          <w:bCs/>
          <w:sz w:val="24"/>
          <w:szCs w:val="24"/>
          <w:lang w:val="ru-RU"/>
        </w:rPr>
      </w:pPr>
      <w:del w:id="636" w:author="Азамат Абдыкани" w:date="2018-01-16T18:15:00Z">
        <w:r w:rsidRPr="00C5022D" w:rsidDel="00C668E3">
          <w:rPr>
            <w:rFonts w:ascii="Times New Roman" w:hAnsi="Times New Roman"/>
            <w:bCs/>
            <w:spacing w:val="-6"/>
            <w:sz w:val="24"/>
            <w:szCs w:val="24"/>
            <w:lang w:val="ru-RU"/>
          </w:rPr>
          <w:delText>Окончательное заключение по интерпретации ГИС</w:delText>
        </w:r>
        <w:r w:rsidR="003363AE" w:rsidRPr="00C5022D" w:rsidDel="00C668E3">
          <w:rPr>
            <w:rFonts w:ascii="Times New Roman" w:hAnsi="Times New Roman"/>
            <w:bCs/>
            <w:spacing w:val="-6"/>
            <w:sz w:val="24"/>
            <w:szCs w:val="24"/>
            <w:lang w:val="ru-RU"/>
          </w:rPr>
          <w:delText xml:space="preserve"> и данных цементометрии</w:delText>
        </w:r>
        <w:r w:rsidRPr="00C5022D" w:rsidDel="00C668E3">
          <w:rPr>
            <w:rFonts w:ascii="Times New Roman" w:hAnsi="Times New Roman"/>
            <w:bCs/>
            <w:spacing w:val="-6"/>
            <w:sz w:val="24"/>
            <w:szCs w:val="24"/>
            <w:lang w:val="ru-RU"/>
          </w:rPr>
          <w:delText xml:space="preserve"> скважины должно сопровождаться рекомендациями по проведению (или не проведению) испытания. Заключение должно выдаваться в оперативном порядке в максимально короткие сроки, </w:delText>
        </w:r>
        <w:r w:rsidRPr="00C5022D" w:rsidDel="00C668E3">
          <w:rPr>
            <w:rFonts w:ascii="Times New Roman" w:hAnsi="Times New Roman"/>
            <w:b/>
            <w:bCs/>
            <w:spacing w:val="-6"/>
            <w:sz w:val="24"/>
            <w:szCs w:val="24"/>
            <w:lang w:val="ru-RU"/>
          </w:rPr>
          <w:delText xml:space="preserve">но не позже 72 часов с момента завершения окончательного (завершающего) каротажа. </w:delText>
        </w:r>
      </w:del>
    </w:p>
    <w:p w14:paraId="67E3CB1C" w14:textId="0133A1B6" w:rsidR="009F2E50" w:rsidRPr="00C5022D" w:rsidDel="00C668E3" w:rsidRDefault="009F2E50" w:rsidP="009F2E50">
      <w:pPr>
        <w:pStyle w:val="ac"/>
        <w:ind w:right="-2"/>
        <w:rPr>
          <w:del w:id="637" w:author="Азамат Абдыкани" w:date="2018-01-16T18:15:00Z"/>
          <w:rFonts w:ascii="Times New Roman" w:hAnsi="Times New Roman"/>
          <w:bCs/>
          <w:sz w:val="24"/>
          <w:szCs w:val="24"/>
          <w:lang w:val="ru-RU"/>
        </w:rPr>
      </w:pPr>
      <w:del w:id="638" w:author="Азамат Абдыкани" w:date="2018-01-16T18:15:00Z">
        <w:r w:rsidRPr="00C5022D" w:rsidDel="00C668E3">
          <w:rPr>
            <w:rFonts w:ascii="Times New Roman" w:hAnsi="Times New Roman"/>
            <w:bCs/>
            <w:spacing w:val="-6"/>
            <w:sz w:val="24"/>
            <w:szCs w:val="24"/>
            <w:lang w:val="ru-RU"/>
          </w:rPr>
          <w:delText xml:space="preserve">ИСПОЛНИТЕЛЬ предоставит на скважине цифровые данные в форматах </w:delText>
        </w:r>
        <w:r w:rsidRPr="00C5022D" w:rsidDel="00C668E3">
          <w:rPr>
            <w:rFonts w:ascii="Times New Roman" w:hAnsi="Times New Roman"/>
            <w:bCs/>
            <w:spacing w:val="-6"/>
            <w:sz w:val="24"/>
            <w:szCs w:val="24"/>
          </w:rPr>
          <w:delText>LAS</w:delText>
        </w:r>
        <w:r w:rsidRPr="00C5022D" w:rsidDel="00C668E3">
          <w:rPr>
            <w:rFonts w:ascii="Times New Roman" w:hAnsi="Times New Roman"/>
            <w:bCs/>
            <w:spacing w:val="-6"/>
            <w:sz w:val="24"/>
            <w:szCs w:val="24"/>
            <w:lang w:val="ru-RU"/>
          </w:rPr>
          <w:delText xml:space="preserve">, </w:delText>
        </w:r>
        <w:r w:rsidRPr="00C5022D" w:rsidDel="00C668E3">
          <w:rPr>
            <w:rFonts w:ascii="Times New Roman" w:hAnsi="Times New Roman"/>
            <w:bCs/>
            <w:spacing w:val="-6"/>
            <w:sz w:val="24"/>
            <w:szCs w:val="24"/>
          </w:rPr>
          <w:delText>Adobe</w:delText>
        </w:r>
        <w:r w:rsidRPr="00C5022D" w:rsidDel="00C668E3">
          <w:rPr>
            <w:rFonts w:ascii="Times New Roman" w:hAnsi="Times New Roman"/>
            <w:bCs/>
            <w:spacing w:val="-6"/>
            <w:sz w:val="24"/>
            <w:szCs w:val="24"/>
            <w:lang w:val="ru-RU"/>
          </w:rPr>
          <w:delText xml:space="preserve"> </w:delText>
        </w:r>
        <w:r w:rsidRPr="00C5022D" w:rsidDel="00C668E3">
          <w:rPr>
            <w:rFonts w:ascii="Times New Roman" w:hAnsi="Times New Roman"/>
            <w:bCs/>
            <w:spacing w:val="-6"/>
            <w:sz w:val="24"/>
            <w:szCs w:val="24"/>
          </w:rPr>
          <w:delText>PDF</w:delText>
        </w:r>
        <w:r w:rsidR="00841173" w:rsidRPr="00C5022D" w:rsidDel="00C668E3">
          <w:rPr>
            <w:rFonts w:ascii="Times New Roman" w:hAnsi="Times New Roman"/>
            <w:bCs/>
            <w:spacing w:val="-6"/>
            <w:sz w:val="24"/>
            <w:szCs w:val="24"/>
            <w:lang w:val="ru-RU"/>
          </w:rPr>
          <w:delText xml:space="preserve"> или любом другом графическом редакторе для отображения каротажных диаграмм</w:delText>
        </w:r>
        <w:r w:rsidRPr="00C5022D" w:rsidDel="00C668E3">
          <w:rPr>
            <w:rFonts w:ascii="Times New Roman" w:hAnsi="Times New Roman"/>
            <w:bCs/>
            <w:spacing w:val="-6"/>
            <w:sz w:val="24"/>
            <w:szCs w:val="24"/>
            <w:lang w:val="ru-RU"/>
          </w:rPr>
          <w:delText xml:space="preserve"> на </w:delText>
        </w:r>
        <w:r w:rsidRPr="00C5022D" w:rsidDel="00C668E3">
          <w:rPr>
            <w:rFonts w:ascii="Times New Roman" w:hAnsi="Times New Roman"/>
            <w:bCs/>
            <w:spacing w:val="-6"/>
            <w:sz w:val="24"/>
            <w:szCs w:val="24"/>
          </w:rPr>
          <w:delText>CD</w:delText>
        </w:r>
        <w:r w:rsidRPr="00C5022D" w:rsidDel="00C668E3">
          <w:rPr>
            <w:rFonts w:ascii="Times New Roman" w:hAnsi="Times New Roman"/>
            <w:bCs/>
            <w:spacing w:val="-6"/>
            <w:sz w:val="24"/>
            <w:szCs w:val="24"/>
            <w:lang w:val="ru-RU"/>
          </w:rPr>
          <w:delText xml:space="preserve"> носителе, включая все представленные кривые бесплатно. До 3 копий полевых черно-белых распечаток данных будут предоставлены бесплатно. Кроме того, будет предоставлен полный архив данных на носителе </w:delText>
        </w:r>
        <w:r w:rsidR="000C4374" w:rsidRPr="00C5022D" w:rsidDel="00C668E3">
          <w:rPr>
            <w:rFonts w:ascii="Times New Roman" w:hAnsi="Times New Roman"/>
            <w:bCs/>
            <w:spacing w:val="-6"/>
            <w:sz w:val="24"/>
            <w:szCs w:val="24"/>
            <w:lang w:val="ru-RU"/>
          </w:rPr>
          <w:delText>(типа переносной жесткий диск)</w:delText>
        </w:r>
        <w:r w:rsidRPr="00C5022D" w:rsidDel="00C668E3">
          <w:rPr>
            <w:rFonts w:ascii="Times New Roman" w:hAnsi="Times New Roman"/>
            <w:bCs/>
            <w:spacing w:val="-6"/>
            <w:sz w:val="24"/>
            <w:szCs w:val="24"/>
            <w:lang w:val="ru-RU"/>
          </w:rPr>
          <w:delText xml:space="preserve">, включая первичные и обработанные данные. Передача данных в Центр Интерпретации ИСПОЛНИТЕЛЯ в Атырау или Актау будет осуществляться по электронной почте, предоставленной ЗАКАЗЧИКОМ и, следовательно, будет бесплатна. </w:delText>
        </w:r>
      </w:del>
    </w:p>
    <w:p w14:paraId="28F3EB3B" w14:textId="70F122A2" w:rsidR="009F2E50" w:rsidRPr="00C5022D" w:rsidDel="00C668E3" w:rsidRDefault="009F2E50" w:rsidP="009F2E50">
      <w:pPr>
        <w:pStyle w:val="ac"/>
        <w:ind w:right="-2"/>
        <w:rPr>
          <w:del w:id="639" w:author="Азамат Абдыкани" w:date="2018-01-16T18:15:00Z"/>
          <w:rFonts w:ascii="Times New Roman" w:hAnsi="Times New Roman"/>
          <w:bCs/>
          <w:sz w:val="24"/>
          <w:szCs w:val="24"/>
          <w:lang w:val="ru-RU"/>
        </w:rPr>
      </w:pPr>
      <w:del w:id="640" w:author="Азамат Абдыкани" w:date="2018-01-16T18:15:00Z">
        <w:r w:rsidRPr="00C5022D" w:rsidDel="00C668E3">
          <w:rPr>
            <w:rFonts w:ascii="Times New Roman" w:hAnsi="Times New Roman"/>
            <w:bCs/>
            <w:spacing w:val="-6"/>
            <w:sz w:val="24"/>
            <w:szCs w:val="24"/>
            <w:lang w:val="ru-RU"/>
          </w:rPr>
          <w:delText>ИСПОЛНИТЕЛЬ может производить в одном из петрофизических центров (Атырау или Актау) обработку и интерпретацию данных стандартного каротажа используя Комплексный анализ резервуара. Окончательный отчет должен быть предоставлен не позднее 72 (семидесяти двух) часов со дня получения данных Центром Интерпретации ИСПОЛНИТЕЛЯ. Предварительное заключение может быть предоставлено в течение 24-х часов после получения исходных данных. Сроки обработки данных высокотехнологичных методов будут зависеть от сложности поставленных задач и согласовываться с ЗАКАЗЧИКОМ до начала проведения такой обработки. Цены на обработку данных ГИС включены в Приложении №3 Таблицах Ставок: Инструменты и оборудование.</w:delText>
        </w:r>
      </w:del>
    </w:p>
    <w:p w14:paraId="30940C27" w14:textId="6591D07C" w:rsidR="009F2E50" w:rsidRPr="00C5022D" w:rsidDel="00C668E3" w:rsidRDefault="009F2E50" w:rsidP="009F2E50">
      <w:pPr>
        <w:pStyle w:val="20"/>
        <w:widowControl/>
        <w:numPr>
          <w:ilvl w:val="0"/>
          <w:numId w:val="44"/>
        </w:numPr>
        <w:tabs>
          <w:tab w:val="left" w:pos="708"/>
          <w:tab w:val="left" w:pos="1450"/>
        </w:tabs>
        <w:autoSpaceDN w:val="0"/>
        <w:spacing w:before="0" w:after="0" w:line="240" w:lineRule="auto"/>
        <w:ind w:left="567" w:right="-2" w:hanging="425"/>
        <w:jc w:val="left"/>
        <w:rPr>
          <w:del w:id="641" w:author="Азамат Абдыкани" w:date="2018-01-16T18:15:00Z"/>
          <w:rFonts w:ascii="Times New Roman" w:hAnsi="Times New Roman"/>
          <w:sz w:val="24"/>
          <w:szCs w:val="24"/>
          <w:lang w:val="ru-RU"/>
        </w:rPr>
      </w:pPr>
      <w:del w:id="642" w:author="Азамат Абдыкани" w:date="2018-01-16T18:15:00Z">
        <w:r w:rsidRPr="00C5022D" w:rsidDel="00C668E3">
          <w:rPr>
            <w:rFonts w:ascii="Times New Roman" w:hAnsi="Times New Roman"/>
            <w:spacing w:val="-5"/>
            <w:sz w:val="24"/>
            <w:szCs w:val="24"/>
            <w:lang w:val="ru-RU"/>
          </w:rPr>
          <w:delText>Вертикальное сейсмическое профилирование и акустический каротаж.</w:delText>
        </w:r>
      </w:del>
    </w:p>
    <w:p w14:paraId="3AA30637" w14:textId="0D619447" w:rsidR="009F2E50" w:rsidRPr="00C5022D" w:rsidDel="00C668E3" w:rsidRDefault="009F2E50" w:rsidP="009F2E50">
      <w:pPr>
        <w:ind w:left="0" w:right="-2" w:firstLine="0"/>
        <w:rPr>
          <w:del w:id="643" w:author="Азамат Абдыкани" w:date="2018-01-16T18:15:00Z"/>
          <w:rFonts w:ascii="Times New Roman" w:hAnsi="Times New Roman"/>
          <w:sz w:val="24"/>
          <w:szCs w:val="24"/>
          <w:lang w:val="ru-RU"/>
        </w:rPr>
      </w:pPr>
      <w:del w:id="644" w:author="Азамат Абдыкани" w:date="2018-01-16T18:15:00Z">
        <w:r w:rsidRPr="00C5022D" w:rsidDel="00C668E3">
          <w:rPr>
            <w:rFonts w:ascii="Times New Roman" w:hAnsi="Times New Roman"/>
            <w:bCs/>
            <w:sz w:val="24"/>
            <w:szCs w:val="24"/>
            <w:lang w:val="ru-RU"/>
          </w:rPr>
          <w:delText xml:space="preserve">ВСП планируется к выполнению в </w:delText>
        </w:r>
        <w:r w:rsidR="000C4374" w:rsidRPr="00C5022D" w:rsidDel="00C668E3">
          <w:rPr>
            <w:rFonts w:ascii="Times New Roman" w:hAnsi="Times New Roman"/>
            <w:bCs/>
            <w:sz w:val="24"/>
            <w:szCs w:val="24"/>
            <w:lang w:val="ru-RU"/>
          </w:rPr>
          <w:delText>обсаженном</w:delText>
        </w:r>
        <w:r w:rsidRPr="00C5022D" w:rsidDel="00C668E3">
          <w:rPr>
            <w:rFonts w:ascii="Times New Roman" w:hAnsi="Times New Roman"/>
            <w:bCs/>
            <w:sz w:val="24"/>
            <w:szCs w:val="24"/>
            <w:lang w:val="ru-RU"/>
          </w:rPr>
          <w:delText xml:space="preserve"> стволе для скважины № </w:delText>
        </w:r>
        <w:r w:rsidRPr="00C5022D" w:rsidDel="00C668E3">
          <w:rPr>
            <w:rFonts w:ascii="Times New Roman" w:hAnsi="Times New Roman"/>
            <w:bCs/>
            <w:sz w:val="24"/>
            <w:szCs w:val="24"/>
            <w:lang w:val="en-US"/>
          </w:rPr>
          <w:delText>ZT</w:delText>
        </w:r>
        <w:r w:rsidRPr="00C5022D" w:rsidDel="00C668E3">
          <w:rPr>
            <w:rFonts w:ascii="Times New Roman" w:hAnsi="Times New Roman"/>
            <w:bCs/>
            <w:sz w:val="24"/>
            <w:szCs w:val="24"/>
            <w:lang w:val="ru-RU"/>
          </w:rPr>
          <w:delText>-</w:delText>
        </w:r>
        <w:r w:rsidR="00B42ECD" w:rsidRPr="00C5022D" w:rsidDel="00C668E3">
          <w:rPr>
            <w:rFonts w:ascii="Times New Roman" w:hAnsi="Times New Roman"/>
            <w:bCs/>
            <w:sz w:val="24"/>
            <w:szCs w:val="24"/>
            <w:lang w:val="ru-RU"/>
          </w:rPr>
          <w:delText>2</w:delText>
        </w:r>
        <w:r w:rsidRPr="00C5022D" w:rsidDel="00C668E3">
          <w:rPr>
            <w:rFonts w:ascii="Times New Roman" w:hAnsi="Times New Roman"/>
            <w:bCs/>
            <w:sz w:val="24"/>
            <w:szCs w:val="24"/>
            <w:lang w:val="ru-RU"/>
          </w:rPr>
          <w:delText xml:space="preserve"> при достижении проектной глубины </w:delText>
        </w:r>
        <w:r w:rsidR="003363AE" w:rsidRPr="00C5022D" w:rsidDel="00C668E3">
          <w:rPr>
            <w:rFonts w:ascii="Times New Roman" w:hAnsi="Times New Roman"/>
            <w:bCs/>
            <w:sz w:val="24"/>
            <w:szCs w:val="24"/>
            <w:lang w:val="ru-RU"/>
          </w:rPr>
          <w:delText>20</w:delText>
        </w:r>
        <w:r w:rsidRPr="00C5022D" w:rsidDel="00C668E3">
          <w:rPr>
            <w:rFonts w:ascii="Times New Roman" w:hAnsi="Times New Roman"/>
            <w:bCs/>
            <w:sz w:val="24"/>
            <w:szCs w:val="24"/>
            <w:lang w:val="ru-RU"/>
          </w:rPr>
          <w:delText xml:space="preserve">00 м по выбранной заказчиком технологии: </w:delText>
        </w:r>
        <w:r w:rsidRPr="00C5022D" w:rsidDel="00C668E3">
          <w:rPr>
            <w:rFonts w:ascii="Times New Roman" w:hAnsi="Times New Roman"/>
            <w:bCs/>
            <w:sz w:val="24"/>
            <w:szCs w:val="24"/>
            <w:u w:val="single"/>
          </w:rPr>
          <w:delText>C</w:delText>
        </w:r>
        <w:r w:rsidR="003363AE" w:rsidRPr="00C5022D" w:rsidDel="00C668E3">
          <w:rPr>
            <w:rFonts w:ascii="Times New Roman" w:hAnsi="Times New Roman"/>
            <w:bCs/>
            <w:sz w:val="24"/>
            <w:szCs w:val="24"/>
            <w:u w:val="single"/>
            <w:lang w:val="en-US"/>
          </w:rPr>
          <w:delText>S</w:delText>
        </w:r>
        <w:r w:rsidR="003363AE" w:rsidRPr="00C5022D" w:rsidDel="00C668E3">
          <w:rPr>
            <w:rFonts w:ascii="Times New Roman" w:hAnsi="Times New Roman"/>
            <w:bCs/>
            <w:sz w:val="24"/>
            <w:szCs w:val="24"/>
            <w:lang w:val="ru-RU"/>
          </w:rPr>
          <w:delText>/</w:delText>
        </w:r>
        <w:r w:rsidRPr="00C5022D" w:rsidDel="00C668E3">
          <w:rPr>
            <w:rFonts w:ascii="Times New Roman" w:hAnsi="Times New Roman"/>
            <w:bCs/>
            <w:sz w:val="24"/>
            <w:szCs w:val="24"/>
            <w:lang w:val="ru-RU"/>
          </w:rPr>
          <w:delText>0-</w:delText>
        </w:r>
        <w:r w:rsidRPr="00C5022D" w:rsidDel="00C668E3">
          <w:rPr>
            <w:rFonts w:ascii="Times New Roman" w:hAnsi="Times New Roman"/>
            <w:bCs/>
            <w:sz w:val="24"/>
            <w:szCs w:val="24"/>
          </w:rPr>
          <w:delText>Offset</w:delText>
        </w:r>
        <w:r w:rsidRPr="00C5022D" w:rsidDel="00C668E3">
          <w:rPr>
            <w:rFonts w:ascii="Times New Roman" w:hAnsi="Times New Roman"/>
            <w:bCs/>
            <w:sz w:val="24"/>
            <w:szCs w:val="24"/>
            <w:lang w:val="ru-RU"/>
          </w:rPr>
          <w:delText xml:space="preserve"> . необходимость и целесообразность, которой будет определяться по полученным в результате бурения данным.</w:delText>
        </w:r>
      </w:del>
    </w:p>
    <w:p w14:paraId="1B3241DA" w14:textId="642E7747" w:rsidR="009F2E50" w:rsidRPr="00C5022D" w:rsidDel="00C668E3" w:rsidRDefault="009F2E50" w:rsidP="009F2E50">
      <w:pPr>
        <w:pStyle w:val="afd"/>
        <w:numPr>
          <w:ilvl w:val="0"/>
          <w:numId w:val="45"/>
        </w:numPr>
        <w:spacing w:after="200" w:line="276" w:lineRule="auto"/>
        <w:ind w:left="567" w:right="-2" w:hanging="567"/>
        <w:contextualSpacing/>
        <w:jc w:val="left"/>
        <w:rPr>
          <w:del w:id="645" w:author="Азамат Абдыкани" w:date="2018-01-16T18:15:00Z"/>
          <w:rFonts w:ascii="Times New Roman" w:hAnsi="Times New Roman"/>
          <w:sz w:val="24"/>
          <w:szCs w:val="24"/>
          <w:lang w:val="ru-RU"/>
        </w:rPr>
      </w:pPr>
      <w:del w:id="646" w:author="Азамат Абдыкани" w:date="2018-01-16T18:15:00Z">
        <w:r w:rsidRPr="00C5022D" w:rsidDel="00C668E3">
          <w:rPr>
            <w:rFonts w:ascii="Times New Roman" w:hAnsi="Times New Roman"/>
            <w:sz w:val="24"/>
            <w:szCs w:val="24"/>
            <w:lang w:val="ru-RU"/>
          </w:rPr>
          <w:delText>Решение стандартных задач изучения скоростного разреза и глубинной привязки отраженных волн;</w:delText>
        </w:r>
      </w:del>
    </w:p>
    <w:p w14:paraId="721501D0" w14:textId="379EE88A" w:rsidR="003363AE" w:rsidRPr="00C5022D" w:rsidDel="00C668E3" w:rsidRDefault="009F2E50" w:rsidP="003363AE">
      <w:pPr>
        <w:pStyle w:val="afd"/>
        <w:numPr>
          <w:ilvl w:val="0"/>
          <w:numId w:val="45"/>
        </w:numPr>
        <w:spacing w:after="200" w:line="276" w:lineRule="auto"/>
        <w:ind w:left="567" w:right="-2" w:hanging="567"/>
        <w:contextualSpacing/>
        <w:jc w:val="left"/>
        <w:rPr>
          <w:del w:id="647" w:author="Азамат Абдыкани" w:date="2018-01-16T18:15:00Z"/>
          <w:rFonts w:ascii="Times New Roman" w:hAnsi="Times New Roman"/>
          <w:sz w:val="24"/>
          <w:szCs w:val="24"/>
          <w:lang w:val="ru-RU"/>
        </w:rPr>
      </w:pPr>
      <w:del w:id="648" w:author="Азамат Абдыкани" w:date="2018-01-16T18:15:00Z">
        <w:r w:rsidRPr="00C5022D" w:rsidDel="00C668E3">
          <w:rPr>
            <w:rFonts w:ascii="Times New Roman" w:hAnsi="Times New Roman"/>
            <w:sz w:val="24"/>
            <w:szCs w:val="24"/>
            <w:lang w:val="ru-RU"/>
          </w:rPr>
          <w:delText>Уточнение глубинного строения разреза по сейсмическим отраженным волнам ВСП по направлениям: ПВ-1 – устье исследуемой скважины</w:delText>
        </w:r>
        <w:r w:rsidR="003363AE" w:rsidRPr="00C5022D" w:rsidDel="00C668E3">
          <w:rPr>
            <w:rFonts w:ascii="Times New Roman" w:hAnsi="Times New Roman"/>
            <w:sz w:val="24"/>
            <w:szCs w:val="24"/>
            <w:lang w:val="ru-RU"/>
          </w:rPr>
          <w:delText>.</w:delText>
        </w:r>
      </w:del>
    </w:p>
    <w:p w14:paraId="59FE0DF4" w14:textId="0A4B83AD" w:rsidR="009F2E50" w:rsidRPr="00C5022D" w:rsidDel="00C668E3" w:rsidRDefault="009F2E50" w:rsidP="003363AE">
      <w:pPr>
        <w:pStyle w:val="afd"/>
        <w:numPr>
          <w:ilvl w:val="0"/>
          <w:numId w:val="45"/>
        </w:numPr>
        <w:spacing w:after="200" w:line="276" w:lineRule="auto"/>
        <w:ind w:left="567" w:right="-2" w:hanging="567"/>
        <w:contextualSpacing/>
        <w:jc w:val="left"/>
        <w:rPr>
          <w:del w:id="649" w:author="Азамат Абдыкани" w:date="2018-01-16T18:15:00Z"/>
          <w:rFonts w:ascii="Times New Roman" w:hAnsi="Times New Roman"/>
          <w:sz w:val="24"/>
          <w:szCs w:val="24"/>
          <w:lang w:val="ru-RU"/>
        </w:rPr>
      </w:pPr>
      <w:del w:id="650" w:author="Азамат Абдыкани" w:date="2018-01-16T18:15:00Z">
        <w:r w:rsidRPr="00C5022D" w:rsidDel="00C668E3">
          <w:rPr>
            <w:rFonts w:ascii="Times New Roman" w:hAnsi="Times New Roman"/>
            <w:sz w:val="24"/>
            <w:szCs w:val="24"/>
            <w:lang w:val="ru-RU"/>
          </w:rPr>
          <w:delText>Увязка данных ГИС, ВСП и сейсмических разрезов;</w:delText>
        </w:r>
      </w:del>
    </w:p>
    <w:p w14:paraId="026A3697" w14:textId="451EC59E" w:rsidR="009F2E50" w:rsidRPr="00C5022D" w:rsidDel="00C668E3" w:rsidRDefault="009F2E50" w:rsidP="009F2E50">
      <w:pPr>
        <w:pStyle w:val="afd"/>
        <w:numPr>
          <w:ilvl w:val="0"/>
          <w:numId w:val="45"/>
        </w:numPr>
        <w:spacing w:after="200" w:line="276" w:lineRule="auto"/>
        <w:ind w:left="567" w:right="-2" w:hanging="567"/>
        <w:contextualSpacing/>
        <w:jc w:val="left"/>
        <w:rPr>
          <w:del w:id="651" w:author="Азамат Абдыкани" w:date="2018-01-16T18:15:00Z"/>
          <w:rFonts w:ascii="Times New Roman" w:hAnsi="Times New Roman"/>
          <w:sz w:val="24"/>
          <w:szCs w:val="24"/>
          <w:lang w:val="ru-RU"/>
        </w:rPr>
      </w:pPr>
      <w:del w:id="652" w:author="Азамат Абдыкани" w:date="2018-01-16T18:15:00Z">
        <w:r w:rsidRPr="00C5022D" w:rsidDel="00C668E3">
          <w:rPr>
            <w:rFonts w:ascii="Times New Roman" w:hAnsi="Times New Roman"/>
            <w:sz w:val="24"/>
            <w:szCs w:val="24"/>
            <w:lang w:val="ru-RU"/>
          </w:rPr>
          <w:delText>Расчет скоростей продольных и поперечных волн.</w:delText>
        </w:r>
      </w:del>
    </w:p>
    <w:p w14:paraId="3FBCF661" w14:textId="5CADDA6F" w:rsidR="009F2E50" w:rsidRPr="00C5022D" w:rsidDel="00C668E3" w:rsidRDefault="009F2E50" w:rsidP="009F2E50">
      <w:pPr>
        <w:pStyle w:val="afd"/>
        <w:numPr>
          <w:ilvl w:val="0"/>
          <w:numId w:val="45"/>
        </w:numPr>
        <w:spacing w:after="200" w:line="276" w:lineRule="auto"/>
        <w:ind w:left="567" w:right="-2" w:hanging="567"/>
        <w:contextualSpacing/>
        <w:jc w:val="left"/>
        <w:rPr>
          <w:del w:id="653" w:author="Азамат Абдыкани" w:date="2018-01-16T18:15:00Z"/>
          <w:rFonts w:ascii="Times New Roman" w:hAnsi="Times New Roman"/>
          <w:sz w:val="24"/>
          <w:szCs w:val="24"/>
          <w:lang w:val="ru-RU"/>
        </w:rPr>
      </w:pPr>
      <w:del w:id="654" w:author="Азамат Абдыкани" w:date="2018-01-16T18:15:00Z">
        <w:r w:rsidRPr="00C5022D" w:rsidDel="00C668E3">
          <w:rPr>
            <w:rFonts w:ascii="Times New Roman" w:hAnsi="Times New Roman"/>
            <w:sz w:val="24"/>
            <w:szCs w:val="24"/>
            <w:lang w:val="ru-RU"/>
          </w:rPr>
          <w:delText>Расчет трехмерных акустических характеристик пластов;</w:delText>
        </w:r>
      </w:del>
    </w:p>
    <w:p w14:paraId="4F44B192" w14:textId="18EB5B36" w:rsidR="009F2E50" w:rsidRPr="00C5022D" w:rsidDel="00C668E3" w:rsidRDefault="009F2E50" w:rsidP="009F2E50">
      <w:pPr>
        <w:pStyle w:val="afd"/>
        <w:numPr>
          <w:ilvl w:val="0"/>
          <w:numId w:val="45"/>
        </w:numPr>
        <w:spacing w:after="200" w:line="276" w:lineRule="auto"/>
        <w:ind w:left="567" w:right="-2" w:hanging="567"/>
        <w:contextualSpacing/>
        <w:jc w:val="left"/>
        <w:rPr>
          <w:del w:id="655" w:author="Азамат Абдыкани" w:date="2018-01-16T18:15:00Z"/>
          <w:rFonts w:ascii="Times New Roman" w:hAnsi="Times New Roman"/>
          <w:sz w:val="24"/>
          <w:szCs w:val="24"/>
          <w:lang w:val="ru-RU"/>
        </w:rPr>
      </w:pPr>
      <w:del w:id="656" w:author="Азамат Абдыкани" w:date="2018-01-16T18:15:00Z">
        <w:r w:rsidRPr="00C5022D" w:rsidDel="00C668E3">
          <w:rPr>
            <w:rFonts w:ascii="Times New Roman" w:hAnsi="Times New Roman"/>
            <w:sz w:val="24"/>
            <w:szCs w:val="24"/>
            <w:lang w:val="ru-RU"/>
          </w:rPr>
          <w:delText>Определение и анализ параметров анизотропии пластов;</w:delText>
        </w:r>
      </w:del>
    </w:p>
    <w:p w14:paraId="195CFFB7" w14:textId="3EF06572" w:rsidR="009F2E50" w:rsidRPr="00C5022D" w:rsidDel="00C668E3" w:rsidRDefault="009F2E50" w:rsidP="009F2E50">
      <w:pPr>
        <w:pStyle w:val="afd"/>
        <w:numPr>
          <w:ilvl w:val="0"/>
          <w:numId w:val="45"/>
        </w:numPr>
        <w:spacing w:after="200" w:line="276" w:lineRule="auto"/>
        <w:ind w:left="567" w:right="-2" w:hanging="567"/>
        <w:contextualSpacing/>
        <w:jc w:val="left"/>
        <w:rPr>
          <w:del w:id="657" w:author="Азамат Абдыкани" w:date="2018-01-16T18:15:00Z"/>
          <w:rFonts w:ascii="Times New Roman" w:hAnsi="Times New Roman"/>
          <w:sz w:val="24"/>
          <w:szCs w:val="24"/>
          <w:lang w:val="ru-RU"/>
        </w:rPr>
      </w:pPr>
      <w:del w:id="658" w:author="Азамат Абдыкани" w:date="2018-01-16T18:15:00Z">
        <w:r w:rsidRPr="00C5022D" w:rsidDel="00C668E3">
          <w:rPr>
            <w:rFonts w:ascii="Times New Roman" w:hAnsi="Times New Roman"/>
            <w:sz w:val="24"/>
            <w:szCs w:val="24"/>
            <w:lang w:val="ru-RU"/>
          </w:rPr>
          <w:delText>Выделение и оценка открытой пористости;</w:delText>
        </w:r>
      </w:del>
    </w:p>
    <w:p w14:paraId="1FCAC282" w14:textId="3BC12076" w:rsidR="009F2E50" w:rsidRPr="00C5022D" w:rsidDel="00C668E3" w:rsidRDefault="009F2E50" w:rsidP="009F2E50">
      <w:pPr>
        <w:pStyle w:val="afd"/>
        <w:numPr>
          <w:ilvl w:val="0"/>
          <w:numId w:val="45"/>
        </w:numPr>
        <w:spacing w:after="200" w:line="276" w:lineRule="auto"/>
        <w:ind w:left="567" w:right="-2" w:hanging="567"/>
        <w:contextualSpacing/>
        <w:jc w:val="left"/>
        <w:rPr>
          <w:del w:id="659" w:author="Азамат Абдыкани" w:date="2018-01-16T18:15:00Z"/>
          <w:rFonts w:ascii="Times New Roman" w:hAnsi="Times New Roman"/>
          <w:sz w:val="24"/>
          <w:szCs w:val="24"/>
        </w:rPr>
      </w:pPr>
      <w:del w:id="660" w:author="Азамат Абдыкани" w:date="2018-01-16T18:15:00Z">
        <w:r w:rsidRPr="00C5022D" w:rsidDel="00C668E3">
          <w:rPr>
            <w:rFonts w:ascii="Times New Roman" w:hAnsi="Times New Roman"/>
            <w:sz w:val="24"/>
            <w:szCs w:val="24"/>
          </w:rPr>
          <w:delText>Определение подвижности пластового флюида.</w:delText>
        </w:r>
      </w:del>
    </w:p>
    <w:p w14:paraId="4094C374" w14:textId="5E0D49C7" w:rsidR="009F2E50" w:rsidRPr="00C5022D" w:rsidDel="00C668E3" w:rsidRDefault="009F2E50" w:rsidP="009F2E50">
      <w:pPr>
        <w:ind w:right="-2"/>
        <w:rPr>
          <w:del w:id="661" w:author="Азамат Абдыкани" w:date="2018-01-16T18:15:00Z"/>
          <w:rFonts w:ascii="Times New Roman" w:hAnsi="Times New Roman"/>
          <w:b/>
          <w:sz w:val="24"/>
          <w:szCs w:val="24"/>
          <w:lang w:val="ru-RU"/>
        </w:rPr>
      </w:pPr>
      <w:del w:id="662" w:author="Азамат Абдыкани" w:date="2018-01-16T18:15:00Z">
        <w:r w:rsidRPr="00C5022D" w:rsidDel="00C668E3">
          <w:rPr>
            <w:rFonts w:ascii="Times New Roman" w:hAnsi="Times New Roman"/>
            <w:b/>
            <w:sz w:val="24"/>
            <w:szCs w:val="24"/>
            <w:lang w:val="ru-RU"/>
          </w:rPr>
          <w:delText>Основные требования  заказчика к потенциальному поставщику:</w:delText>
        </w:r>
      </w:del>
    </w:p>
    <w:p w14:paraId="261B04E5" w14:textId="6D62378A" w:rsidR="009F2E50" w:rsidRPr="00C5022D" w:rsidDel="00C668E3" w:rsidRDefault="009F2E50" w:rsidP="009F2E50">
      <w:pPr>
        <w:pStyle w:val="afd"/>
        <w:numPr>
          <w:ilvl w:val="0"/>
          <w:numId w:val="46"/>
        </w:numPr>
        <w:spacing w:after="200" w:line="276" w:lineRule="auto"/>
        <w:ind w:left="567" w:right="-2" w:hanging="567"/>
        <w:contextualSpacing/>
        <w:jc w:val="left"/>
        <w:rPr>
          <w:del w:id="663" w:author="Азамат Абдыкани" w:date="2018-01-16T18:15:00Z"/>
          <w:rFonts w:ascii="Times New Roman" w:hAnsi="Times New Roman"/>
          <w:sz w:val="24"/>
          <w:szCs w:val="24"/>
          <w:lang w:val="ru-RU"/>
        </w:rPr>
      </w:pPr>
      <w:del w:id="664" w:author="Азамат Абдыкани" w:date="2018-01-16T18:15:00Z">
        <w:r w:rsidRPr="00C5022D" w:rsidDel="00C668E3">
          <w:rPr>
            <w:rFonts w:ascii="Times New Roman" w:hAnsi="Times New Roman"/>
            <w:sz w:val="24"/>
            <w:szCs w:val="24"/>
            <w:lang w:val="ru-RU"/>
          </w:rPr>
          <w:delText>Наличие оборудования, метрологического обеспечения скважинных приборов с промером кабеля.</w:delText>
        </w:r>
      </w:del>
    </w:p>
    <w:p w14:paraId="7597912A" w14:textId="2FAEA79E" w:rsidR="009F2E50" w:rsidRPr="00C5022D" w:rsidDel="00C668E3" w:rsidRDefault="009F2E50" w:rsidP="009F2E50">
      <w:pPr>
        <w:pStyle w:val="afd"/>
        <w:numPr>
          <w:ilvl w:val="0"/>
          <w:numId w:val="46"/>
        </w:numPr>
        <w:spacing w:after="200" w:line="276" w:lineRule="auto"/>
        <w:ind w:left="567" w:right="-2" w:hanging="567"/>
        <w:contextualSpacing/>
        <w:jc w:val="left"/>
        <w:rPr>
          <w:del w:id="665" w:author="Азамат Абдыкани" w:date="2018-01-16T18:15:00Z"/>
          <w:rFonts w:ascii="Times New Roman" w:hAnsi="Times New Roman"/>
          <w:sz w:val="24"/>
          <w:szCs w:val="24"/>
          <w:lang w:val="ru-RU"/>
        </w:rPr>
      </w:pPr>
      <w:del w:id="666" w:author="Азамат Абдыкани" w:date="2018-01-16T18:15:00Z">
        <w:r w:rsidRPr="00C5022D" w:rsidDel="00C668E3">
          <w:rPr>
            <w:rFonts w:ascii="Times New Roman" w:hAnsi="Times New Roman"/>
            <w:sz w:val="24"/>
            <w:szCs w:val="24"/>
            <w:lang w:val="ru-RU"/>
          </w:rPr>
          <w:delText xml:space="preserve">Наличие источников возбуждения, средств взрывания, сертифицированных по </w:delText>
        </w:r>
        <w:r w:rsidRPr="00C5022D" w:rsidDel="00C668E3">
          <w:rPr>
            <w:rFonts w:ascii="Times New Roman" w:hAnsi="Times New Roman"/>
            <w:sz w:val="24"/>
            <w:szCs w:val="24"/>
            <w:lang w:val="en-US"/>
          </w:rPr>
          <w:delText>API</w:delText>
        </w:r>
        <w:r w:rsidRPr="00C5022D" w:rsidDel="00C668E3">
          <w:rPr>
            <w:rFonts w:ascii="Times New Roman" w:hAnsi="Times New Roman"/>
            <w:sz w:val="24"/>
            <w:szCs w:val="24"/>
            <w:lang w:val="ru-RU"/>
          </w:rPr>
          <w:delText>.</w:delText>
        </w:r>
      </w:del>
    </w:p>
    <w:p w14:paraId="52A8FF81" w14:textId="14E85371" w:rsidR="009F2E50" w:rsidRPr="00C5022D" w:rsidDel="00C668E3" w:rsidRDefault="009F2E50" w:rsidP="009F2E50">
      <w:pPr>
        <w:pStyle w:val="afd"/>
        <w:numPr>
          <w:ilvl w:val="0"/>
          <w:numId w:val="46"/>
        </w:numPr>
        <w:spacing w:after="200" w:line="276" w:lineRule="auto"/>
        <w:ind w:left="567" w:right="-2" w:hanging="567"/>
        <w:contextualSpacing/>
        <w:jc w:val="left"/>
        <w:rPr>
          <w:del w:id="667" w:author="Азамат Абдыкани" w:date="2018-01-16T18:15:00Z"/>
          <w:rFonts w:ascii="Times New Roman" w:hAnsi="Times New Roman"/>
          <w:sz w:val="24"/>
          <w:szCs w:val="24"/>
          <w:lang w:val="ru-RU"/>
        </w:rPr>
      </w:pPr>
      <w:del w:id="668" w:author="Азамат Абдыкани" w:date="2018-01-16T18:15:00Z">
        <w:r w:rsidRPr="00C5022D" w:rsidDel="00C668E3">
          <w:rPr>
            <w:rFonts w:ascii="Times New Roman" w:hAnsi="Times New Roman"/>
            <w:sz w:val="24"/>
            <w:szCs w:val="24"/>
            <w:lang w:val="ru-RU"/>
          </w:rPr>
          <w:delText xml:space="preserve">Наличие передовых технологий геофизических исследований, сертифицированного по стандартам </w:delText>
        </w:r>
        <w:r w:rsidRPr="00C5022D" w:rsidDel="00C668E3">
          <w:rPr>
            <w:rFonts w:ascii="Times New Roman" w:hAnsi="Times New Roman"/>
            <w:sz w:val="24"/>
            <w:szCs w:val="24"/>
            <w:lang w:val="en-US"/>
          </w:rPr>
          <w:delText>API</w:delText>
        </w:r>
        <w:r w:rsidRPr="00C5022D" w:rsidDel="00C668E3">
          <w:rPr>
            <w:rFonts w:ascii="Times New Roman" w:hAnsi="Times New Roman"/>
            <w:sz w:val="24"/>
            <w:szCs w:val="24"/>
            <w:lang w:val="ru-RU"/>
          </w:rPr>
          <w:delText>.</w:delText>
        </w:r>
      </w:del>
    </w:p>
    <w:p w14:paraId="385ECC75" w14:textId="4149778E" w:rsidR="009F2E50" w:rsidRPr="00C5022D" w:rsidDel="00C668E3" w:rsidRDefault="009F2E50" w:rsidP="009F2E50">
      <w:pPr>
        <w:pStyle w:val="afd"/>
        <w:numPr>
          <w:ilvl w:val="0"/>
          <w:numId w:val="46"/>
        </w:numPr>
        <w:spacing w:after="200" w:line="276" w:lineRule="auto"/>
        <w:ind w:left="567" w:right="-2" w:hanging="567"/>
        <w:contextualSpacing/>
        <w:jc w:val="left"/>
        <w:rPr>
          <w:del w:id="669" w:author="Азамат Абдыкани" w:date="2018-01-16T18:15:00Z"/>
          <w:rFonts w:ascii="Times New Roman" w:hAnsi="Times New Roman"/>
          <w:sz w:val="24"/>
          <w:szCs w:val="24"/>
          <w:lang w:val="ru-RU"/>
        </w:rPr>
      </w:pPr>
      <w:del w:id="670" w:author="Азамат Абдыкани" w:date="2018-01-16T18:15:00Z">
        <w:r w:rsidRPr="00C5022D" w:rsidDel="00C668E3">
          <w:rPr>
            <w:rFonts w:ascii="Times New Roman" w:hAnsi="Times New Roman"/>
            <w:sz w:val="24"/>
            <w:szCs w:val="24"/>
            <w:lang w:val="ru-RU"/>
          </w:rPr>
          <w:delText>Наличие: а) лицензии (разрешение) на применение и хранение взрывчатых материалов, б) лицензии на производство работ на геофизические и промыслово-геофизические исследования скважин.</w:delText>
        </w:r>
      </w:del>
    </w:p>
    <w:p w14:paraId="27D6811E" w14:textId="4D71901C" w:rsidR="009F2E50" w:rsidRPr="00C5022D" w:rsidDel="00C668E3" w:rsidRDefault="009F2E50" w:rsidP="009F2E50">
      <w:pPr>
        <w:ind w:right="-2"/>
        <w:rPr>
          <w:del w:id="671" w:author="Азамат Абдыкани" w:date="2018-01-16T18:15:00Z"/>
          <w:rFonts w:ascii="Times New Roman" w:hAnsi="Times New Roman"/>
          <w:b/>
          <w:sz w:val="24"/>
          <w:szCs w:val="24"/>
          <w:lang w:val="ru-RU"/>
        </w:rPr>
      </w:pPr>
      <w:del w:id="672" w:author="Азамат Абдыкани" w:date="2018-01-16T18:15:00Z">
        <w:r w:rsidRPr="00C5022D" w:rsidDel="00C668E3">
          <w:rPr>
            <w:rFonts w:ascii="Times New Roman" w:hAnsi="Times New Roman"/>
            <w:b/>
            <w:sz w:val="24"/>
            <w:szCs w:val="24"/>
            <w:lang w:val="ru-RU"/>
          </w:rPr>
          <w:delText>Ориентировочный объем работ ВСП.</w:delText>
        </w:r>
      </w:del>
    </w:p>
    <w:p w14:paraId="6B2422DA" w14:textId="0D2D5484" w:rsidR="009F2E50" w:rsidRPr="00C5022D" w:rsidDel="00C668E3" w:rsidRDefault="009F2E50" w:rsidP="009F2E50">
      <w:pPr>
        <w:ind w:right="-2"/>
        <w:rPr>
          <w:del w:id="673" w:author="Азамат Абдыкани" w:date="2018-01-16T18:15:00Z"/>
          <w:rFonts w:ascii="Times New Roman" w:hAnsi="Times New Roman"/>
          <w:b/>
          <w:sz w:val="24"/>
          <w:szCs w:val="24"/>
          <w:lang w:val="ru-RU"/>
        </w:rPr>
      </w:pPr>
      <w:del w:id="674" w:author="Азамат Абдыкани" w:date="2018-01-16T18:15:00Z">
        <w:r w:rsidRPr="00C5022D" w:rsidDel="00C668E3">
          <w:rPr>
            <w:rFonts w:ascii="Times New Roman" w:hAnsi="Times New Roman"/>
            <w:b/>
            <w:sz w:val="24"/>
            <w:szCs w:val="24"/>
            <w:lang w:val="ru-RU"/>
          </w:rPr>
          <w:delText>А -  Сбор данных</w:delText>
        </w:r>
      </w:del>
    </w:p>
    <w:p w14:paraId="645A05EC" w14:textId="4F81C37F" w:rsidR="009F2E50" w:rsidRPr="00C5022D" w:rsidDel="00C668E3" w:rsidRDefault="009F2E50" w:rsidP="009F2E50">
      <w:pPr>
        <w:pStyle w:val="afd"/>
        <w:numPr>
          <w:ilvl w:val="0"/>
          <w:numId w:val="47"/>
        </w:numPr>
        <w:spacing w:after="200" w:line="276" w:lineRule="auto"/>
        <w:ind w:right="-2"/>
        <w:contextualSpacing/>
        <w:jc w:val="left"/>
        <w:rPr>
          <w:del w:id="675" w:author="Азамат Абдыкани" w:date="2018-01-16T18:15:00Z"/>
          <w:rFonts w:ascii="Times New Roman" w:hAnsi="Times New Roman"/>
          <w:sz w:val="24"/>
          <w:szCs w:val="24"/>
          <w:lang w:val="ru-RU"/>
        </w:rPr>
      </w:pPr>
      <w:del w:id="676" w:author="Азамат Абдыкани" w:date="2018-01-16T18:15:00Z">
        <w:r w:rsidRPr="00C5022D" w:rsidDel="00C668E3">
          <w:rPr>
            <w:rFonts w:ascii="Times New Roman" w:hAnsi="Times New Roman"/>
            <w:sz w:val="24"/>
            <w:szCs w:val="24"/>
            <w:lang w:val="ru-RU"/>
          </w:rPr>
          <w:delText>Полевые Услуги ВСП. ПВ-1. Шаг геофонов 10 м в интервале 0-</w:delText>
        </w:r>
        <w:r w:rsidR="007D3CAC" w:rsidRPr="00C5022D" w:rsidDel="00C668E3">
          <w:rPr>
            <w:rFonts w:ascii="Times New Roman" w:hAnsi="Times New Roman"/>
            <w:sz w:val="24"/>
            <w:szCs w:val="24"/>
            <w:lang w:val="ru-RU"/>
          </w:rPr>
          <w:delText xml:space="preserve">2000 </w:delText>
        </w:r>
        <w:r w:rsidRPr="00C5022D" w:rsidDel="00C668E3">
          <w:rPr>
            <w:rFonts w:ascii="Times New Roman" w:hAnsi="Times New Roman"/>
            <w:sz w:val="24"/>
            <w:szCs w:val="24"/>
            <w:lang w:val="ru-RU"/>
          </w:rPr>
          <w:delText>м;</w:delText>
        </w:r>
      </w:del>
    </w:p>
    <w:p w14:paraId="1F8BBCF0" w14:textId="55241E10" w:rsidR="009F2E50" w:rsidRPr="00C5022D" w:rsidDel="00C668E3" w:rsidRDefault="003363AE" w:rsidP="009F2E50">
      <w:pPr>
        <w:ind w:left="709" w:right="-2"/>
        <w:rPr>
          <w:del w:id="677" w:author="Азамат Абдыкани" w:date="2018-01-16T18:15:00Z"/>
          <w:rFonts w:ascii="Times New Roman" w:hAnsi="Times New Roman"/>
          <w:sz w:val="24"/>
          <w:szCs w:val="24"/>
          <w:lang w:val="ru-RU"/>
        </w:rPr>
      </w:pPr>
      <w:del w:id="678" w:author="Азамат Абдыкани" w:date="2018-01-16T18:15:00Z">
        <w:r w:rsidRPr="00C5022D" w:rsidDel="00C668E3">
          <w:rPr>
            <w:rFonts w:ascii="Times New Roman" w:hAnsi="Times New Roman"/>
            <w:sz w:val="24"/>
            <w:szCs w:val="24"/>
            <w:lang w:val="ru-RU"/>
          </w:rPr>
          <w:delText>2000</w:delText>
        </w:r>
        <w:r w:rsidR="009F2E50" w:rsidRPr="00C5022D" w:rsidDel="00C668E3">
          <w:rPr>
            <w:rFonts w:ascii="Times New Roman" w:hAnsi="Times New Roman"/>
            <w:sz w:val="24"/>
            <w:szCs w:val="24"/>
            <w:lang w:val="ru-RU"/>
          </w:rPr>
          <w:delText>/</w:delText>
        </w:r>
        <w:r w:rsidR="00535B5E" w:rsidRPr="00C5022D" w:rsidDel="00C668E3">
          <w:rPr>
            <w:rFonts w:ascii="Times New Roman" w:hAnsi="Times New Roman"/>
            <w:sz w:val="24"/>
            <w:szCs w:val="24"/>
            <w:lang w:val="ru-RU"/>
          </w:rPr>
          <w:delText xml:space="preserve">7,5 </w:delText>
        </w:r>
        <w:r w:rsidR="009F2E50" w:rsidRPr="00C5022D" w:rsidDel="00C668E3">
          <w:rPr>
            <w:rFonts w:ascii="Times New Roman" w:hAnsi="Times New Roman"/>
            <w:sz w:val="24"/>
            <w:szCs w:val="24"/>
            <w:lang w:val="ru-RU"/>
          </w:rPr>
          <w:delText xml:space="preserve">= </w:delText>
        </w:r>
        <w:r w:rsidRPr="00C5022D" w:rsidDel="00C668E3">
          <w:rPr>
            <w:rFonts w:ascii="Times New Roman" w:hAnsi="Times New Roman"/>
            <w:sz w:val="24"/>
            <w:szCs w:val="24"/>
            <w:lang w:val="ru-RU"/>
          </w:rPr>
          <w:delText xml:space="preserve">мин </w:delText>
        </w:r>
        <w:r w:rsidR="00535B5E" w:rsidRPr="00C5022D" w:rsidDel="00C668E3">
          <w:rPr>
            <w:rFonts w:ascii="Times New Roman" w:hAnsi="Times New Roman"/>
            <w:sz w:val="24"/>
            <w:szCs w:val="24"/>
            <w:lang w:val="ru-RU"/>
          </w:rPr>
          <w:delText>267</w:delText>
        </w:r>
        <w:r w:rsidR="009F2E50" w:rsidRPr="00C5022D" w:rsidDel="00C668E3">
          <w:rPr>
            <w:rFonts w:ascii="Times New Roman" w:hAnsi="Times New Roman"/>
            <w:sz w:val="24"/>
            <w:szCs w:val="24"/>
            <w:lang w:val="ru-RU"/>
          </w:rPr>
          <w:delText xml:space="preserve"> уровней наблюдений (физ.точек).</w:delText>
        </w:r>
      </w:del>
    </w:p>
    <w:p w14:paraId="4EDC0BF1" w14:textId="02D317A6" w:rsidR="009F2E50" w:rsidRPr="00C5022D" w:rsidDel="00C668E3" w:rsidRDefault="009F2E50" w:rsidP="009F2E50">
      <w:pPr>
        <w:pStyle w:val="afd"/>
        <w:numPr>
          <w:ilvl w:val="0"/>
          <w:numId w:val="48"/>
        </w:numPr>
        <w:spacing w:after="200" w:line="276" w:lineRule="auto"/>
        <w:ind w:right="-2"/>
        <w:contextualSpacing/>
        <w:jc w:val="left"/>
        <w:rPr>
          <w:del w:id="679" w:author="Азамат Абдыкани" w:date="2018-01-16T18:15:00Z"/>
          <w:rFonts w:ascii="Times New Roman" w:hAnsi="Times New Roman"/>
          <w:sz w:val="24"/>
          <w:szCs w:val="24"/>
          <w:lang w:val="ru-RU"/>
        </w:rPr>
      </w:pPr>
      <w:del w:id="680" w:author="Азамат Абдыкани" w:date="2018-01-16T18:15:00Z">
        <w:r w:rsidRPr="00C5022D" w:rsidDel="00C668E3">
          <w:rPr>
            <w:rFonts w:ascii="Times New Roman" w:hAnsi="Times New Roman"/>
            <w:sz w:val="24"/>
            <w:szCs w:val="24"/>
            <w:lang w:val="ru-RU"/>
          </w:rPr>
          <w:delText>Опытные Услуги по выбору условий возбуждения пневмоисточников (глубин погружения) плюс контрольные наблюдения- 5 физ.точек.</w:delText>
        </w:r>
      </w:del>
    </w:p>
    <w:p w14:paraId="6AC304B3" w14:textId="601D2E2E" w:rsidR="009F2E50" w:rsidRPr="00C5022D" w:rsidDel="00C668E3" w:rsidRDefault="009F2E50" w:rsidP="009F2E50">
      <w:pPr>
        <w:ind w:left="709" w:right="-2"/>
        <w:rPr>
          <w:del w:id="681" w:author="Азамат Абдыкани" w:date="2018-01-16T18:15:00Z"/>
          <w:rFonts w:ascii="Times New Roman" w:hAnsi="Times New Roman"/>
          <w:sz w:val="24"/>
          <w:szCs w:val="24"/>
          <w:lang w:val="ru-RU"/>
        </w:rPr>
      </w:pPr>
      <w:del w:id="682" w:author="Азамат Абдыкани" w:date="2018-01-16T18:15:00Z">
        <w:r w:rsidRPr="00C5022D" w:rsidDel="00C668E3">
          <w:rPr>
            <w:rFonts w:ascii="Times New Roman" w:hAnsi="Times New Roman"/>
            <w:sz w:val="24"/>
            <w:szCs w:val="24"/>
            <w:lang w:val="ru-RU"/>
          </w:rPr>
          <w:delText xml:space="preserve">Всего ориентировочный объем полевого сбора данных по одной скважине – </w:delText>
        </w:r>
        <w:r w:rsidR="003363AE" w:rsidRPr="00C5022D" w:rsidDel="00C668E3">
          <w:rPr>
            <w:rFonts w:ascii="Times New Roman" w:hAnsi="Times New Roman"/>
            <w:sz w:val="24"/>
            <w:szCs w:val="24"/>
            <w:lang w:val="ru-RU"/>
          </w:rPr>
          <w:delText xml:space="preserve">мин </w:delText>
        </w:r>
        <w:r w:rsidR="00535B5E" w:rsidRPr="00C5022D" w:rsidDel="00C668E3">
          <w:rPr>
            <w:rFonts w:ascii="Times New Roman" w:hAnsi="Times New Roman"/>
            <w:sz w:val="24"/>
            <w:szCs w:val="24"/>
            <w:lang w:val="ru-RU"/>
          </w:rPr>
          <w:delText>267</w:delText>
        </w:r>
        <w:r w:rsidR="003363AE" w:rsidRPr="00C5022D" w:rsidDel="00C668E3">
          <w:rPr>
            <w:rFonts w:ascii="Times New Roman" w:hAnsi="Times New Roman"/>
            <w:sz w:val="24"/>
            <w:szCs w:val="24"/>
            <w:lang w:val="ru-RU"/>
          </w:rPr>
          <w:delText xml:space="preserve"> </w:delText>
        </w:r>
        <w:r w:rsidRPr="00C5022D" w:rsidDel="00C668E3">
          <w:rPr>
            <w:rFonts w:ascii="Times New Roman" w:hAnsi="Times New Roman"/>
            <w:sz w:val="24"/>
            <w:szCs w:val="24"/>
            <w:lang w:val="ru-RU"/>
          </w:rPr>
          <w:delText>физ.точек (уровня).</w:delText>
        </w:r>
      </w:del>
    </w:p>
    <w:p w14:paraId="5698334C" w14:textId="34698AFF" w:rsidR="009F2E50" w:rsidRPr="00C5022D" w:rsidDel="00C668E3" w:rsidRDefault="009F2E50" w:rsidP="009F2E50">
      <w:pPr>
        <w:ind w:right="-2"/>
        <w:rPr>
          <w:del w:id="683" w:author="Азамат Абдыкани" w:date="2018-01-16T18:15:00Z"/>
          <w:rFonts w:ascii="Times New Roman" w:hAnsi="Times New Roman"/>
          <w:b/>
          <w:sz w:val="24"/>
          <w:szCs w:val="24"/>
          <w:lang w:val="ru-RU"/>
        </w:rPr>
      </w:pPr>
      <w:del w:id="684" w:author="Азамат Абдыкани" w:date="2018-01-16T18:15:00Z">
        <w:r w:rsidRPr="00C5022D" w:rsidDel="00C668E3">
          <w:rPr>
            <w:rFonts w:ascii="Times New Roman" w:hAnsi="Times New Roman"/>
            <w:b/>
            <w:sz w:val="24"/>
            <w:szCs w:val="24"/>
            <w:lang w:val="ru-RU"/>
          </w:rPr>
          <w:delText>Б - Подготовительно-заключительные Услуги на одной скважине.</w:delText>
        </w:r>
      </w:del>
    </w:p>
    <w:p w14:paraId="27F4D682" w14:textId="0BD696C3" w:rsidR="009F2E50" w:rsidRPr="00C5022D" w:rsidDel="00C668E3" w:rsidRDefault="009F2E50" w:rsidP="009F2E50">
      <w:pPr>
        <w:pStyle w:val="afd"/>
        <w:numPr>
          <w:ilvl w:val="0"/>
          <w:numId w:val="48"/>
        </w:numPr>
        <w:spacing w:after="200" w:line="276" w:lineRule="auto"/>
        <w:ind w:right="-2"/>
        <w:contextualSpacing/>
        <w:jc w:val="left"/>
        <w:rPr>
          <w:del w:id="685" w:author="Азамат Абдыкани" w:date="2018-01-16T18:15:00Z"/>
          <w:rFonts w:ascii="Times New Roman" w:hAnsi="Times New Roman"/>
          <w:sz w:val="24"/>
          <w:szCs w:val="24"/>
          <w:lang w:val="ru-RU"/>
        </w:rPr>
      </w:pPr>
      <w:del w:id="686" w:author="Азамат Абдыкани" w:date="2018-01-16T18:15:00Z">
        <w:r w:rsidRPr="00C5022D" w:rsidDel="00C668E3">
          <w:rPr>
            <w:rFonts w:ascii="Times New Roman" w:hAnsi="Times New Roman"/>
            <w:sz w:val="24"/>
            <w:szCs w:val="24"/>
            <w:lang w:val="ru-RU"/>
          </w:rPr>
          <w:delText>Проведение опытно-методических работ по выбору условий возбуждения пневмоисточников (глубин погружения).</w:delText>
        </w:r>
      </w:del>
    </w:p>
    <w:p w14:paraId="76D60247" w14:textId="55E00839" w:rsidR="009F2E50" w:rsidRPr="00C5022D" w:rsidDel="00C668E3" w:rsidRDefault="009F2E50" w:rsidP="009F2E50">
      <w:pPr>
        <w:pStyle w:val="afd"/>
        <w:ind w:left="0" w:right="-2"/>
        <w:rPr>
          <w:del w:id="687" w:author="Азамат Абдыкани" w:date="2018-01-16T18:15:00Z"/>
          <w:rFonts w:ascii="Times New Roman" w:hAnsi="Times New Roman"/>
          <w:b/>
          <w:sz w:val="24"/>
          <w:szCs w:val="24"/>
          <w:lang w:val="ru-RU"/>
        </w:rPr>
      </w:pPr>
      <w:del w:id="688" w:author="Азамат Абдыкани" w:date="2018-01-16T18:15:00Z">
        <w:r w:rsidRPr="00C5022D" w:rsidDel="00C668E3">
          <w:rPr>
            <w:rFonts w:ascii="Times New Roman" w:hAnsi="Times New Roman"/>
            <w:b/>
            <w:sz w:val="24"/>
            <w:szCs w:val="24"/>
            <w:lang w:val="ru-RU"/>
          </w:rPr>
          <w:delText>Обработка и интерпретация результатов ВСП.</w:delText>
        </w:r>
      </w:del>
    </w:p>
    <w:p w14:paraId="0B2261D2" w14:textId="791899BA" w:rsidR="009F2E50" w:rsidRPr="00C5022D" w:rsidDel="00C668E3" w:rsidRDefault="009F2E50" w:rsidP="009F2E50">
      <w:pPr>
        <w:pStyle w:val="afd"/>
        <w:numPr>
          <w:ilvl w:val="0"/>
          <w:numId w:val="48"/>
        </w:numPr>
        <w:spacing w:after="200" w:line="276" w:lineRule="auto"/>
        <w:ind w:right="-2"/>
        <w:contextualSpacing/>
        <w:jc w:val="left"/>
        <w:rPr>
          <w:del w:id="689" w:author="Азамат Абдыкани" w:date="2018-01-16T18:15:00Z"/>
          <w:rFonts w:ascii="Times New Roman" w:hAnsi="Times New Roman"/>
          <w:sz w:val="24"/>
          <w:szCs w:val="24"/>
          <w:lang w:val="ru-RU"/>
        </w:rPr>
      </w:pPr>
      <w:del w:id="690" w:author="Азамат Абдыкани" w:date="2018-01-16T18:15:00Z">
        <w:r w:rsidRPr="00C5022D" w:rsidDel="00C668E3">
          <w:rPr>
            <w:rFonts w:ascii="Times New Roman" w:hAnsi="Times New Roman"/>
            <w:sz w:val="24"/>
            <w:szCs w:val="24"/>
            <w:lang w:val="ru-RU"/>
          </w:rPr>
          <w:delText xml:space="preserve">Внимание уделяется обработке информации по всем 3-м компонентам </w:delText>
        </w:r>
        <w:r w:rsidRPr="00C5022D" w:rsidDel="00C668E3">
          <w:rPr>
            <w:rFonts w:ascii="Times New Roman" w:hAnsi="Times New Roman"/>
            <w:sz w:val="24"/>
            <w:szCs w:val="24"/>
            <w:lang w:val="en-US"/>
          </w:rPr>
          <w:delText>Z</w:delText>
        </w:r>
        <w:r w:rsidRPr="00C5022D" w:rsidDel="00C668E3">
          <w:rPr>
            <w:rFonts w:ascii="Times New Roman" w:hAnsi="Times New Roman"/>
            <w:sz w:val="24"/>
            <w:szCs w:val="24"/>
            <w:lang w:val="ru-RU"/>
          </w:rPr>
          <w:delText>,</w:delText>
        </w:r>
        <w:r w:rsidRPr="00C5022D" w:rsidDel="00C668E3">
          <w:rPr>
            <w:rFonts w:ascii="Times New Roman" w:hAnsi="Times New Roman"/>
            <w:sz w:val="24"/>
            <w:szCs w:val="24"/>
            <w:lang w:val="en-US"/>
          </w:rPr>
          <w:delText>X</w:delText>
        </w:r>
        <w:r w:rsidRPr="00C5022D" w:rsidDel="00C668E3">
          <w:rPr>
            <w:rFonts w:ascii="Times New Roman" w:hAnsi="Times New Roman"/>
            <w:sz w:val="24"/>
            <w:szCs w:val="24"/>
            <w:lang w:val="ru-RU"/>
          </w:rPr>
          <w:delText>,</w:delText>
        </w:r>
        <w:r w:rsidRPr="00C5022D" w:rsidDel="00C668E3">
          <w:rPr>
            <w:rFonts w:ascii="Times New Roman" w:hAnsi="Times New Roman"/>
            <w:sz w:val="24"/>
            <w:szCs w:val="24"/>
            <w:lang w:val="en-US"/>
          </w:rPr>
          <w:delText>Y</w:delText>
        </w:r>
        <w:r w:rsidRPr="00C5022D" w:rsidDel="00C668E3">
          <w:rPr>
            <w:rFonts w:ascii="Times New Roman" w:hAnsi="Times New Roman"/>
            <w:sz w:val="24"/>
            <w:szCs w:val="24"/>
            <w:lang w:val="ru-RU"/>
          </w:rPr>
          <w:delText>.</w:delText>
        </w:r>
      </w:del>
    </w:p>
    <w:p w14:paraId="410F6ADD" w14:textId="6DFE0620" w:rsidR="009F2E50" w:rsidRPr="00C5022D" w:rsidDel="00C668E3" w:rsidRDefault="009F2E50" w:rsidP="009F2E50">
      <w:pPr>
        <w:pStyle w:val="afd"/>
        <w:numPr>
          <w:ilvl w:val="0"/>
          <w:numId w:val="48"/>
        </w:numPr>
        <w:spacing w:after="200" w:line="276" w:lineRule="auto"/>
        <w:ind w:right="-2"/>
        <w:contextualSpacing/>
        <w:jc w:val="left"/>
        <w:rPr>
          <w:del w:id="691" w:author="Азамат Абдыкани" w:date="2018-01-16T18:15:00Z"/>
          <w:rFonts w:ascii="Times New Roman" w:hAnsi="Times New Roman"/>
          <w:sz w:val="24"/>
          <w:szCs w:val="24"/>
          <w:lang w:val="ru-RU"/>
        </w:rPr>
      </w:pPr>
      <w:del w:id="692" w:author="Азамат Абдыкани" w:date="2018-01-16T18:15:00Z">
        <w:r w:rsidRPr="00C5022D" w:rsidDel="00C668E3">
          <w:rPr>
            <w:rFonts w:ascii="Times New Roman" w:hAnsi="Times New Roman"/>
            <w:sz w:val="24"/>
            <w:szCs w:val="24"/>
            <w:lang w:val="ru-RU"/>
          </w:rPr>
          <w:delText>Стандартная обработка данных ВСП выполняется по следующему графу:</w:delText>
        </w:r>
      </w:del>
    </w:p>
    <w:p w14:paraId="07837542" w14:textId="6CA59C2C" w:rsidR="009F2E50" w:rsidRPr="00C5022D" w:rsidDel="00C668E3" w:rsidRDefault="009F2E50" w:rsidP="009F2E50">
      <w:pPr>
        <w:pStyle w:val="afd"/>
        <w:numPr>
          <w:ilvl w:val="0"/>
          <w:numId w:val="48"/>
        </w:numPr>
        <w:spacing w:after="200" w:line="276" w:lineRule="auto"/>
        <w:ind w:right="-2"/>
        <w:contextualSpacing/>
        <w:jc w:val="left"/>
        <w:rPr>
          <w:del w:id="693" w:author="Азамат Абдыкани" w:date="2018-01-16T18:15:00Z"/>
          <w:rFonts w:ascii="Times New Roman" w:hAnsi="Times New Roman"/>
          <w:sz w:val="24"/>
          <w:szCs w:val="24"/>
        </w:rPr>
      </w:pPr>
      <w:del w:id="694" w:author="Азамат Абдыкани" w:date="2018-01-16T18:15:00Z">
        <w:r w:rsidRPr="00C5022D" w:rsidDel="00C668E3">
          <w:rPr>
            <w:rFonts w:ascii="Times New Roman" w:hAnsi="Times New Roman"/>
            <w:sz w:val="24"/>
            <w:szCs w:val="24"/>
          </w:rPr>
          <w:delText>Ввод исходных данных;</w:delText>
        </w:r>
      </w:del>
    </w:p>
    <w:p w14:paraId="593617B4" w14:textId="4B836A66" w:rsidR="009F2E50" w:rsidRPr="00C5022D" w:rsidDel="00C668E3" w:rsidRDefault="009F2E50" w:rsidP="009F2E50">
      <w:pPr>
        <w:pStyle w:val="afd"/>
        <w:numPr>
          <w:ilvl w:val="0"/>
          <w:numId w:val="48"/>
        </w:numPr>
        <w:spacing w:after="200" w:line="276" w:lineRule="auto"/>
        <w:ind w:right="-2"/>
        <w:contextualSpacing/>
        <w:jc w:val="left"/>
        <w:rPr>
          <w:del w:id="695" w:author="Азамат Абдыкани" w:date="2018-01-16T18:15:00Z"/>
          <w:rFonts w:ascii="Times New Roman" w:hAnsi="Times New Roman"/>
          <w:sz w:val="24"/>
          <w:szCs w:val="24"/>
        </w:rPr>
      </w:pPr>
      <w:del w:id="696" w:author="Азамат Абдыкани" w:date="2018-01-16T18:15:00Z">
        <w:r w:rsidRPr="00C5022D" w:rsidDel="00C668E3">
          <w:rPr>
            <w:rFonts w:ascii="Times New Roman" w:hAnsi="Times New Roman"/>
            <w:sz w:val="24"/>
            <w:szCs w:val="24"/>
          </w:rPr>
          <w:delText>Контроль и присвоение геометрии;</w:delText>
        </w:r>
      </w:del>
    </w:p>
    <w:p w14:paraId="0B382D1C" w14:textId="05376A23" w:rsidR="003363AE" w:rsidRPr="00C5022D" w:rsidDel="00C668E3" w:rsidRDefault="003363AE" w:rsidP="009F2E50">
      <w:pPr>
        <w:pStyle w:val="afd"/>
        <w:numPr>
          <w:ilvl w:val="0"/>
          <w:numId w:val="48"/>
        </w:numPr>
        <w:spacing w:after="200" w:line="276" w:lineRule="auto"/>
        <w:ind w:right="-2"/>
        <w:contextualSpacing/>
        <w:jc w:val="left"/>
        <w:rPr>
          <w:del w:id="697" w:author="Азамат Абдыкани" w:date="2018-01-16T18:15:00Z"/>
          <w:rFonts w:ascii="Times New Roman" w:hAnsi="Times New Roman"/>
          <w:sz w:val="24"/>
          <w:szCs w:val="24"/>
          <w:lang w:val="ru-RU"/>
        </w:rPr>
      </w:pPr>
      <w:del w:id="698" w:author="Азамат Абдыкани" w:date="2018-01-16T18:15:00Z">
        <w:r w:rsidRPr="00C5022D" w:rsidDel="00C668E3">
          <w:rPr>
            <w:rFonts w:ascii="Times New Roman" w:hAnsi="Times New Roman"/>
            <w:sz w:val="24"/>
            <w:szCs w:val="24"/>
            <w:lang w:val="ru-RU"/>
          </w:rPr>
          <w:delText xml:space="preserve">Корректировка за вращение ПВ в стволе скважины (при необходимости). </w:delText>
        </w:r>
      </w:del>
    </w:p>
    <w:p w14:paraId="0527410D" w14:textId="3240ADDD" w:rsidR="009F2E50" w:rsidRPr="00C5022D" w:rsidDel="00C668E3" w:rsidRDefault="009F2E50" w:rsidP="009F2E50">
      <w:pPr>
        <w:pStyle w:val="afd"/>
        <w:numPr>
          <w:ilvl w:val="0"/>
          <w:numId w:val="48"/>
        </w:numPr>
        <w:spacing w:after="200" w:line="276" w:lineRule="auto"/>
        <w:ind w:right="-2"/>
        <w:contextualSpacing/>
        <w:jc w:val="left"/>
        <w:rPr>
          <w:del w:id="699" w:author="Азамат Абдыкани" w:date="2018-01-16T18:15:00Z"/>
          <w:rFonts w:ascii="Times New Roman" w:hAnsi="Times New Roman"/>
          <w:sz w:val="24"/>
          <w:szCs w:val="24"/>
          <w:lang w:val="ru-RU"/>
        </w:rPr>
      </w:pPr>
      <w:del w:id="700" w:author="Азамат Абдыкани" w:date="2018-01-16T18:15:00Z">
        <w:r w:rsidRPr="00C5022D" w:rsidDel="00C668E3">
          <w:rPr>
            <w:rFonts w:ascii="Times New Roman" w:hAnsi="Times New Roman"/>
            <w:sz w:val="24"/>
            <w:szCs w:val="24"/>
            <w:lang w:val="ru-RU"/>
          </w:rPr>
          <w:delText>Ввод статических поправок (уровень приведения  – минус 27 метров);</w:delText>
        </w:r>
      </w:del>
    </w:p>
    <w:p w14:paraId="4DF733D6" w14:textId="111ED7F4" w:rsidR="009F2E50" w:rsidRPr="00C5022D" w:rsidDel="00C668E3" w:rsidRDefault="009F2E50" w:rsidP="009F2E50">
      <w:pPr>
        <w:pStyle w:val="afd"/>
        <w:numPr>
          <w:ilvl w:val="0"/>
          <w:numId w:val="48"/>
        </w:numPr>
        <w:spacing w:after="200" w:line="276" w:lineRule="auto"/>
        <w:ind w:right="-2"/>
        <w:contextualSpacing/>
        <w:jc w:val="left"/>
        <w:rPr>
          <w:del w:id="701" w:author="Азамат Абдыкани" w:date="2018-01-16T18:15:00Z"/>
          <w:rFonts w:ascii="Times New Roman" w:hAnsi="Times New Roman"/>
          <w:sz w:val="24"/>
          <w:szCs w:val="24"/>
        </w:rPr>
      </w:pPr>
      <w:del w:id="702" w:author="Азамат Абдыкани" w:date="2018-01-16T18:15:00Z">
        <w:r w:rsidRPr="00C5022D" w:rsidDel="00C668E3">
          <w:rPr>
            <w:rFonts w:ascii="Times New Roman" w:hAnsi="Times New Roman"/>
            <w:sz w:val="24"/>
            <w:szCs w:val="24"/>
          </w:rPr>
          <w:delText>Вычитание падающих волн;</w:delText>
        </w:r>
      </w:del>
    </w:p>
    <w:p w14:paraId="1F8C87B7" w14:textId="6A7C9984" w:rsidR="009F2E50" w:rsidRPr="00C5022D" w:rsidDel="00C668E3" w:rsidRDefault="009F2E50" w:rsidP="009F2E50">
      <w:pPr>
        <w:pStyle w:val="afd"/>
        <w:numPr>
          <w:ilvl w:val="0"/>
          <w:numId w:val="48"/>
        </w:numPr>
        <w:spacing w:after="200" w:line="276" w:lineRule="auto"/>
        <w:ind w:right="-2"/>
        <w:contextualSpacing/>
        <w:jc w:val="left"/>
        <w:rPr>
          <w:del w:id="703" w:author="Азамат Абдыкани" w:date="2018-01-16T18:15:00Z"/>
          <w:rFonts w:ascii="Times New Roman" w:hAnsi="Times New Roman"/>
          <w:sz w:val="24"/>
          <w:szCs w:val="24"/>
        </w:rPr>
      </w:pPr>
      <w:del w:id="704" w:author="Азамат Абдыкани" w:date="2018-01-16T18:15:00Z">
        <w:r w:rsidRPr="00C5022D" w:rsidDel="00C668E3">
          <w:rPr>
            <w:rFonts w:ascii="Times New Roman" w:hAnsi="Times New Roman"/>
            <w:sz w:val="24"/>
            <w:szCs w:val="24"/>
          </w:rPr>
          <w:delText>Обработка первых вступлений;</w:delText>
        </w:r>
      </w:del>
    </w:p>
    <w:p w14:paraId="6D3F2B54" w14:textId="793F5537" w:rsidR="009F2E50" w:rsidRPr="00C5022D" w:rsidDel="00C668E3" w:rsidRDefault="009F2E50" w:rsidP="009F2E50">
      <w:pPr>
        <w:pStyle w:val="afd"/>
        <w:numPr>
          <w:ilvl w:val="0"/>
          <w:numId w:val="48"/>
        </w:numPr>
        <w:spacing w:after="200" w:line="276" w:lineRule="auto"/>
        <w:ind w:right="-2"/>
        <w:contextualSpacing/>
        <w:jc w:val="left"/>
        <w:rPr>
          <w:del w:id="705" w:author="Азамат Абдыкани" w:date="2018-01-16T18:15:00Z"/>
          <w:rFonts w:ascii="Times New Roman" w:hAnsi="Times New Roman"/>
          <w:sz w:val="24"/>
          <w:szCs w:val="24"/>
        </w:rPr>
      </w:pPr>
      <w:del w:id="706" w:author="Азамат Абдыкани" w:date="2018-01-16T18:15:00Z">
        <w:r w:rsidRPr="00C5022D" w:rsidDel="00C668E3">
          <w:rPr>
            <w:rFonts w:ascii="Times New Roman" w:hAnsi="Times New Roman"/>
            <w:sz w:val="24"/>
            <w:szCs w:val="24"/>
          </w:rPr>
          <w:delText>Подавление кратных отражений</w:delText>
        </w:r>
      </w:del>
    </w:p>
    <w:p w14:paraId="2B6E2A08" w14:textId="74B72B11" w:rsidR="009F2E50" w:rsidRPr="00C5022D" w:rsidDel="00C668E3" w:rsidRDefault="009F2E50" w:rsidP="009F2E50">
      <w:pPr>
        <w:pStyle w:val="afd"/>
        <w:numPr>
          <w:ilvl w:val="0"/>
          <w:numId w:val="48"/>
        </w:numPr>
        <w:spacing w:after="200" w:line="276" w:lineRule="auto"/>
        <w:ind w:right="-2"/>
        <w:contextualSpacing/>
        <w:jc w:val="left"/>
        <w:rPr>
          <w:del w:id="707" w:author="Азамат Абдыкани" w:date="2018-01-16T18:15:00Z"/>
          <w:rFonts w:ascii="Times New Roman" w:hAnsi="Times New Roman"/>
          <w:sz w:val="24"/>
          <w:szCs w:val="24"/>
        </w:rPr>
      </w:pPr>
      <w:del w:id="708" w:author="Азамат Абдыкани" w:date="2018-01-16T18:15:00Z">
        <w:r w:rsidRPr="00C5022D" w:rsidDel="00C668E3">
          <w:rPr>
            <w:rFonts w:ascii="Times New Roman" w:hAnsi="Times New Roman"/>
            <w:sz w:val="24"/>
            <w:szCs w:val="24"/>
          </w:rPr>
          <w:delText>Поворот осей;</w:delText>
        </w:r>
      </w:del>
    </w:p>
    <w:p w14:paraId="3C4F39C4" w14:textId="31F39BBE" w:rsidR="009F2E50" w:rsidRPr="00C5022D" w:rsidDel="00C668E3" w:rsidRDefault="009F2E50" w:rsidP="009F2E50">
      <w:pPr>
        <w:pStyle w:val="afd"/>
        <w:numPr>
          <w:ilvl w:val="0"/>
          <w:numId w:val="48"/>
        </w:numPr>
        <w:spacing w:after="200" w:line="276" w:lineRule="auto"/>
        <w:ind w:right="-2"/>
        <w:contextualSpacing/>
        <w:jc w:val="left"/>
        <w:rPr>
          <w:del w:id="709" w:author="Азамат Абдыкани" w:date="2018-01-16T18:15:00Z"/>
          <w:rFonts w:ascii="Times New Roman" w:hAnsi="Times New Roman"/>
          <w:sz w:val="24"/>
          <w:szCs w:val="24"/>
        </w:rPr>
      </w:pPr>
      <w:del w:id="710" w:author="Азамат Абдыкани" w:date="2018-01-16T18:15:00Z">
        <w:r w:rsidRPr="00C5022D" w:rsidDel="00C668E3">
          <w:rPr>
            <w:rFonts w:ascii="Times New Roman" w:hAnsi="Times New Roman"/>
            <w:sz w:val="24"/>
            <w:szCs w:val="24"/>
          </w:rPr>
          <w:delText>Коридорное суммирование;</w:delText>
        </w:r>
      </w:del>
    </w:p>
    <w:p w14:paraId="4667EB45" w14:textId="509D9DA4" w:rsidR="009F2E50" w:rsidRPr="00C5022D" w:rsidDel="00C668E3" w:rsidRDefault="009F2E50" w:rsidP="009F2E50">
      <w:pPr>
        <w:pStyle w:val="afd"/>
        <w:numPr>
          <w:ilvl w:val="0"/>
          <w:numId w:val="48"/>
        </w:numPr>
        <w:spacing w:after="200" w:line="276" w:lineRule="auto"/>
        <w:ind w:right="-2"/>
        <w:contextualSpacing/>
        <w:jc w:val="left"/>
        <w:rPr>
          <w:del w:id="711" w:author="Азамат Абдыкани" w:date="2018-01-16T18:15:00Z"/>
          <w:rFonts w:ascii="Times New Roman" w:hAnsi="Times New Roman"/>
          <w:sz w:val="24"/>
          <w:szCs w:val="24"/>
        </w:rPr>
      </w:pPr>
      <w:del w:id="712" w:author="Азамат Абдыкани" w:date="2018-01-16T18:15:00Z">
        <w:r w:rsidRPr="00C5022D" w:rsidDel="00C668E3">
          <w:rPr>
            <w:rFonts w:ascii="Times New Roman" w:hAnsi="Times New Roman"/>
            <w:sz w:val="24"/>
            <w:szCs w:val="24"/>
          </w:rPr>
          <w:delText>Акустическая калибровка</w:delText>
        </w:r>
      </w:del>
    </w:p>
    <w:p w14:paraId="1BB99275" w14:textId="50A9A2C2" w:rsidR="009F2E50" w:rsidRPr="00C5022D" w:rsidDel="00C668E3" w:rsidRDefault="009F2E50" w:rsidP="009F2E50">
      <w:pPr>
        <w:pStyle w:val="afd"/>
        <w:numPr>
          <w:ilvl w:val="0"/>
          <w:numId w:val="48"/>
        </w:numPr>
        <w:spacing w:after="200" w:line="276" w:lineRule="auto"/>
        <w:ind w:right="-2"/>
        <w:contextualSpacing/>
        <w:jc w:val="left"/>
        <w:rPr>
          <w:del w:id="713" w:author="Азамат Абдыкани" w:date="2018-01-16T18:15:00Z"/>
          <w:rFonts w:ascii="Times New Roman" w:hAnsi="Times New Roman"/>
          <w:sz w:val="24"/>
          <w:szCs w:val="24"/>
          <w:lang w:val="ru-RU"/>
        </w:rPr>
      </w:pPr>
      <w:del w:id="714" w:author="Азамат Абдыкани" w:date="2018-01-16T18:15:00Z">
        <w:r w:rsidRPr="00C5022D" w:rsidDel="00C668E3">
          <w:rPr>
            <w:rFonts w:ascii="Times New Roman" w:hAnsi="Times New Roman"/>
            <w:sz w:val="24"/>
            <w:szCs w:val="24"/>
            <w:lang w:val="ru-RU"/>
          </w:rPr>
          <w:delText xml:space="preserve">Генерация синтетической сейсмограммы и сейсмическая привязка </w:delText>
        </w:r>
      </w:del>
    </w:p>
    <w:p w14:paraId="3934448F" w14:textId="24E063AC" w:rsidR="009F2E50" w:rsidRPr="00C5022D" w:rsidDel="00C668E3" w:rsidRDefault="009F2E50" w:rsidP="009F2E50">
      <w:pPr>
        <w:pStyle w:val="afd"/>
        <w:numPr>
          <w:ilvl w:val="0"/>
          <w:numId w:val="48"/>
        </w:numPr>
        <w:spacing w:after="200" w:line="276" w:lineRule="auto"/>
        <w:ind w:right="-2"/>
        <w:contextualSpacing/>
        <w:jc w:val="left"/>
        <w:rPr>
          <w:del w:id="715" w:author="Азамат Абдыкани" w:date="2018-01-16T18:15:00Z"/>
          <w:rFonts w:ascii="Times New Roman" w:hAnsi="Times New Roman"/>
          <w:sz w:val="24"/>
          <w:szCs w:val="24"/>
          <w:lang w:val="ru-RU"/>
        </w:rPr>
      </w:pPr>
      <w:del w:id="716" w:author="Азамат Абдыкани" w:date="2018-01-16T18:15:00Z">
        <w:r w:rsidRPr="00C5022D" w:rsidDel="00C668E3">
          <w:rPr>
            <w:rFonts w:ascii="Times New Roman" w:hAnsi="Times New Roman"/>
            <w:sz w:val="24"/>
            <w:szCs w:val="24"/>
            <w:lang w:val="ru-RU"/>
          </w:rPr>
          <w:delText>Инверсия акустического импеданса (по выбору);</w:delText>
        </w:r>
      </w:del>
    </w:p>
    <w:p w14:paraId="2536E251" w14:textId="009C9BB1" w:rsidR="009F2E50" w:rsidRPr="00C5022D" w:rsidDel="00C668E3" w:rsidRDefault="000C4374" w:rsidP="009F2E50">
      <w:pPr>
        <w:pStyle w:val="afd"/>
        <w:numPr>
          <w:ilvl w:val="0"/>
          <w:numId w:val="48"/>
        </w:numPr>
        <w:spacing w:after="200" w:line="276" w:lineRule="auto"/>
        <w:ind w:right="-2"/>
        <w:contextualSpacing/>
        <w:jc w:val="left"/>
        <w:rPr>
          <w:del w:id="717" w:author="Азамат Абдыкани" w:date="2018-01-16T18:15:00Z"/>
          <w:rFonts w:ascii="Times New Roman" w:hAnsi="Times New Roman"/>
          <w:sz w:val="24"/>
          <w:szCs w:val="24"/>
          <w:lang w:val="ru-RU"/>
        </w:rPr>
      </w:pPr>
      <w:del w:id="718" w:author="Азамат Абдыкани" w:date="2018-01-16T18:15:00Z">
        <w:r w:rsidRPr="00C5022D" w:rsidDel="00C668E3">
          <w:rPr>
            <w:rFonts w:ascii="Times New Roman" w:hAnsi="Times New Roman"/>
            <w:sz w:val="24"/>
            <w:szCs w:val="24"/>
            <w:lang w:val="ru-RU"/>
          </w:rPr>
          <w:delText>Сопоставление резульататов</w:delText>
        </w:r>
        <w:r w:rsidR="009F2E50" w:rsidRPr="00C5022D" w:rsidDel="00C668E3">
          <w:rPr>
            <w:rFonts w:ascii="Times New Roman" w:hAnsi="Times New Roman"/>
            <w:sz w:val="24"/>
            <w:szCs w:val="24"/>
            <w:lang w:val="ru-RU"/>
          </w:rPr>
          <w:delText xml:space="preserve"> обработки данных наземной сейсморазведки </w:delText>
        </w:r>
        <w:r w:rsidRPr="00C5022D" w:rsidDel="00C668E3">
          <w:rPr>
            <w:rFonts w:ascii="Times New Roman" w:hAnsi="Times New Roman"/>
            <w:sz w:val="24"/>
            <w:szCs w:val="24"/>
            <w:lang w:val="ru-RU"/>
          </w:rPr>
          <w:delText>и</w:delText>
        </w:r>
        <w:r w:rsidR="009F2E50" w:rsidRPr="00C5022D" w:rsidDel="00C668E3">
          <w:rPr>
            <w:rFonts w:ascii="Times New Roman" w:hAnsi="Times New Roman"/>
            <w:sz w:val="24"/>
            <w:szCs w:val="24"/>
            <w:lang w:val="ru-RU"/>
          </w:rPr>
          <w:delText xml:space="preserve"> ВСП;</w:delText>
        </w:r>
      </w:del>
    </w:p>
    <w:p w14:paraId="4594F207" w14:textId="0B27F63E" w:rsidR="009F2E50" w:rsidRPr="00C5022D" w:rsidDel="00C668E3" w:rsidRDefault="009F2E50" w:rsidP="009F2E50">
      <w:pPr>
        <w:pStyle w:val="afd"/>
        <w:numPr>
          <w:ilvl w:val="0"/>
          <w:numId w:val="48"/>
        </w:numPr>
        <w:spacing w:after="200" w:line="276" w:lineRule="auto"/>
        <w:ind w:right="-2"/>
        <w:contextualSpacing/>
        <w:jc w:val="left"/>
        <w:rPr>
          <w:del w:id="719" w:author="Азамат Абдыкани" w:date="2018-01-16T18:15:00Z"/>
          <w:rFonts w:ascii="Times New Roman" w:hAnsi="Times New Roman"/>
          <w:sz w:val="24"/>
          <w:szCs w:val="24"/>
        </w:rPr>
      </w:pPr>
      <w:del w:id="720" w:author="Азамат Абдыкани" w:date="2018-01-16T18:15:00Z">
        <w:r w:rsidRPr="00C5022D" w:rsidDel="00C668E3">
          <w:rPr>
            <w:rFonts w:ascii="Times New Roman" w:hAnsi="Times New Roman"/>
            <w:sz w:val="24"/>
            <w:szCs w:val="24"/>
          </w:rPr>
          <w:delText>Вывод результатов;</w:delText>
        </w:r>
      </w:del>
    </w:p>
    <w:p w14:paraId="7E15BDA5" w14:textId="041F3DB4" w:rsidR="009F2E50" w:rsidRPr="00C5022D" w:rsidDel="00C668E3" w:rsidRDefault="009F2E50" w:rsidP="009F2E50">
      <w:pPr>
        <w:pStyle w:val="afd"/>
        <w:numPr>
          <w:ilvl w:val="0"/>
          <w:numId w:val="48"/>
        </w:numPr>
        <w:spacing w:after="200" w:line="276" w:lineRule="auto"/>
        <w:ind w:right="-2"/>
        <w:contextualSpacing/>
        <w:jc w:val="left"/>
        <w:rPr>
          <w:del w:id="721" w:author="Азамат Абдыкани" w:date="2018-01-16T18:15:00Z"/>
          <w:rFonts w:ascii="Times New Roman" w:hAnsi="Times New Roman"/>
          <w:sz w:val="24"/>
          <w:szCs w:val="24"/>
          <w:lang w:val="ru-RU"/>
        </w:rPr>
      </w:pPr>
      <w:del w:id="722" w:author="Азамат Абдыкани" w:date="2018-01-16T18:15:00Z">
        <w:r w:rsidRPr="00C5022D" w:rsidDel="00C668E3">
          <w:rPr>
            <w:rFonts w:ascii="Times New Roman" w:hAnsi="Times New Roman"/>
            <w:sz w:val="24"/>
            <w:szCs w:val="24"/>
            <w:lang w:val="ru-RU"/>
          </w:rPr>
          <w:delText>Запись результатов на твердый носитель;</w:delText>
        </w:r>
      </w:del>
    </w:p>
    <w:p w14:paraId="2319719B" w14:textId="055AF805" w:rsidR="009F2E50" w:rsidRPr="00C5022D" w:rsidDel="00C668E3" w:rsidRDefault="009F2E50" w:rsidP="009F2E50">
      <w:pPr>
        <w:pStyle w:val="afd"/>
        <w:numPr>
          <w:ilvl w:val="0"/>
          <w:numId w:val="48"/>
        </w:numPr>
        <w:spacing w:after="200" w:line="276" w:lineRule="auto"/>
        <w:ind w:right="-2"/>
        <w:contextualSpacing/>
        <w:jc w:val="left"/>
        <w:rPr>
          <w:del w:id="723" w:author="Азамат Абдыкани" w:date="2018-01-16T18:15:00Z"/>
          <w:rFonts w:ascii="Times New Roman" w:hAnsi="Times New Roman"/>
          <w:sz w:val="24"/>
          <w:szCs w:val="24"/>
          <w:lang w:val="ru-RU"/>
        </w:rPr>
      </w:pPr>
      <w:del w:id="724" w:author="Азамат Абдыкани" w:date="2018-01-16T18:15:00Z">
        <w:r w:rsidRPr="00C5022D" w:rsidDel="00C668E3">
          <w:rPr>
            <w:rFonts w:ascii="Times New Roman" w:hAnsi="Times New Roman"/>
            <w:sz w:val="24"/>
            <w:szCs w:val="24"/>
            <w:lang w:val="ru-RU"/>
          </w:rPr>
          <w:delText>Расчет мигрированных глубинных и временных разрезов ВСП по линиям «устье скважины - ПВ1»</w:delText>
        </w:r>
        <w:r w:rsidR="003363AE" w:rsidRPr="00C5022D" w:rsidDel="00C668E3">
          <w:rPr>
            <w:rFonts w:ascii="Times New Roman" w:hAnsi="Times New Roman"/>
            <w:sz w:val="24"/>
            <w:szCs w:val="24"/>
            <w:lang w:val="ru-RU"/>
          </w:rPr>
          <w:delText>.</w:delText>
        </w:r>
        <w:r w:rsidRPr="00C5022D" w:rsidDel="00C668E3">
          <w:rPr>
            <w:rFonts w:ascii="Times New Roman" w:hAnsi="Times New Roman"/>
            <w:sz w:val="24"/>
            <w:szCs w:val="24"/>
            <w:lang w:val="ru-RU"/>
          </w:rPr>
          <w:delText xml:space="preserve"> </w:delText>
        </w:r>
      </w:del>
    </w:p>
    <w:p w14:paraId="22281B28" w14:textId="523B7D4F" w:rsidR="009F2E50" w:rsidRPr="00C5022D" w:rsidDel="00C668E3" w:rsidRDefault="009F2E50" w:rsidP="009F2E50">
      <w:pPr>
        <w:pStyle w:val="afd"/>
        <w:ind w:left="0" w:right="-2"/>
        <w:rPr>
          <w:del w:id="725" w:author="Азамат Абдыкани" w:date="2018-01-16T18:15:00Z"/>
          <w:rFonts w:ascii="Times New Roman" w:hAnsi="Times New Roman"/>
          <w:b/>
          <w:sz w:val="24"/>
          <w:szCs w:val="24"/>
          <w:lang w:val="ru-RU"/>
        </w:rPr>
      </w:pPr>
      <w:del w:id="726" w:author="Азамат Абдыкани" w:date="2018-01-16T18:15:00Z">
        <w:r w:rsidRPr="00C5022D" w:rsidDel="00C668E3">
          <w:rPr>
            <w:rFonts w:ascii="Times New Roman" w:hAnsi="Times New Roman"/>
            <w:b/>
            <w:sz w:val="24"/>
            <w:szCs w:val="24"/>
            <w:lang w:val="ru-RU"/>
          </w:rPr>
          <w:delText>Ожидаемые результаты работ ВСП.</w:delText>
        </w:r>
      </w:del>
    </w:p>
    <w:p w14:paraId="77A68AD2" w14:textId="75261704" w:rsidR="009F2E50" w:rsidRPr="00C5022D" w:rsidDel="00C668E3" w:rsidRDefault="009F2E50" w:rsidP="009F2E50">
      <w:pPr>
        <w:pStyle w:val="afd"/>
        <w:ind w:left="0" w:right="-2"/>
        <w:rPr>
          <w:del w:id="727" w:author="Азамат Абдыкани" w:date="2018-01-16T18:15:00Z"/>
          <w:rFonts w:ascii="Times New Roman" w:hAnsi="Times New Roman"/>
          <w:sz w:val="24"/>
          <w:szCs w:val="24"/>
          <w:lang w:val="ru-RU"/>
        </w:rPr>
      </w:pPr>
      <w:del w:id="728" w:author="Азамат Абдыкани" w:date="2018-01-16T18:15:00Z">
        <w:r w:rsidRPr="00C5022D" w:rsidDel="00C668E3">
          <w:rPr>
            <w:rFonts w:ascii="Times New Roman" w:hAnsi="Times New Roman"/>
            <w:sz w:val="24"/>
            <w:szCs w:val="24"/>
            <w:lang w:val="ru-RU"/>
          </w:rPr>
          <w:delText>Скоростные характеристики по продольной волне Р в районе скважины (средние, интервальные скорости);</w:delText>
        </w:r>
      </w:del>
    </w:p>
    <w:p w14:paraId="4B288A75" w14:textId="5FF0153C" w:rsidR="009F2E50" w:rsidRPr="00C5022D" w:rsidDel="00C668E3" w:rsidRDefault="009F2E50" w:rsidP="009F2E50">
      <w:pPr>
        <w:pStyle w:val="afd"/>
        <w:ind w:left="0" w:right="-2"/>
        <w:rPr>
          <w:del w:id="729" w:author="Азамат Абдыкани" w:date="2018-01-16T18:15:00Z"/>
          <w:rFonts w:ascii="Times New Roman" w:hAnsi="Times New Roman"/>
          <w:sz w:val="24"/>
          <w:szCs w:val="24"/>
          <w:lang w:val="ru-RU"/>
        </w:rPr>
      </w:pPr>
      <w:del w:id="730" w:author="Азамат Абдыкани" w:date="2018-01-16T18:15:00Z">
        <w:r w:rsidRPr="00C5022D" w:rsidDel="00C668E3">
          <w:rPr>
            <w:rFonts w:ascii="Times New Roman" w:hAnsi="Times New Roman"/>
            <w:sz w:val="24"/>
            <w:szCs w:val="24"/>
            <w:lang w:val="ru-RU"/>
          </w:rPr>
          <w:delText>Скоростные характеристики по поперечным волнам Р</w:delText>
        </w:r>
        <w:r w:rsidRPr="00C5022D" w:rsidDel="00C668E3">
          <w:rPr>
            <w:rFonts w:ascii="Times New Roman" w:hAnsi="Times New Roman"/>
            <w:sz w:val="24"/>
            <w:szCs w:val="24"/>
            <w:lang w:val="en-US"/>
          </w:rPr>
          <w:delText>S</w:delText>
        </w:r>
        <w:r w:rsidRPr="00C5022D" w:rsidDel="00C668E3">
          <w:rPr>
            <w:rFonts w:ascii="Times New Roman" w:hAnsi="Times New Roman"/>
            <w:sz w:val="24"/>
            <w:szCs w:val="24"/>
            <w:lang w:val="ru-RU"/>
          </w:rPr>
          <w:delText xml:space="preserve"> и </w:delText>
        </w:r>
        <w:r w:rsidRPr="00C5022D" w:rsidDel="00C668E3">
          <w:rPr>
            <w:rFonts w:ascii="Times New Roman" w:hAnsi="Times New Roman"/>
            <w:sz w:val="24"/>
            <w:szCs w:val="24"/>
            <w:lang w:val="en-US"/>
          </w:rPr>
          <w:delText>S</w:delText>
        </w:r>
        <w:r w:rsidRPr="00C5022D" w:rsidDel="00C668E3">
          <w:rPr>
            <w:rFonts w:ascii="Times New Roman" w:hAnsi="Times New Roman"/>
            <w:sz w:val="24"/>
            <w:szCs w:val="24"/>
            <w:lang w:val="ru-RU"/>
          </w:rPr>
          <w:delText xml:space="preserve"> в районе скважины (средние, интервальные скорости);</w:delText>
        </w:r>
      </w:del>
    </w:p>
    <w:p w14:paraId="6D548132" w14:textId="553A6519" w:rsidR="009F2E50" w:rsidRPr="00C5022D" w:rsidDel="00C668E3" w:rsidRDefault="009F2E50" w:rsidP="009F2E50">
      <w:pPr>
        <w:pStyle w:val="afd"/>
        <w:ind w:left="0" w:right="-2"/>
        <w:rPr>
          <w:del w:id="731" w:author="Азамат Абдыкани" w:date="2018-01-16T18:15:00Z"/>
          <w:rFonts w:ascii="Times New Roman" w:hAnsi="Times New Roman"/>
          <w:sz w:val="24"/>
          <w:szCs w:val="24"/>
          <w:lang w:val="ru-RU"/>
        </w:rPr>
      </w:pPr>
      <w:del w:id="732" w:author="Азамат Абдыкани" w:date="2018-01-16T18:15:00Z">
        <w:r w:rsidRPr="00C5022D" w:rsidDel="00C668E3">
          <w:rPr>
            <w:rFonts w:ascii="Times New Roman" w:hAnsi="Times New Roman"/>
            <w:sz w:val="24"/>
            <w:szCs w:val="24"/>
            <w:lang w:val="ru-RU"/>
          </w:rPr>
          <w:delText>Привязка отраженных волн ВСП к стратиграфическим границам, определенным по данным ГИС;</w:delText>
        </w:r>
      </w:del>
    </w:p>
    <w:p w14:paraId="5DED3B12" w14:textId="6356A8C9" w:rsidR="009F2E50" w:rsidRPr="00C5022D" w:rsidDel="00C668E3" w:rsidRDefault="009F2E50" w:rsidP="009F2E50">
      <w:pPr>
        <w:pStyle w:val="afd"/>
        <w:ind w:left="0" w:right="-2"/>
        <w:rPr>
          <w:del w:id="733" w:author="Азамат Абдыкани" w:date="2018-01-16T18:15:00Z"/>
          <w:rFonts w:ascii="Times New Roman" w:hAnsi="Times New Roman"/>
          <w:sz w:val="24"/>
          <w:szCs w:val="24"/>
          <w:lang w:val="ru-RU"/>
        </w:rPr>
      </w:pPr>
      <w:del w:id="734" w:author="Азамат Абдыкани" w:date="2018-01-16T18:15:00Z">
        <w:r w:rsidRPr="00C5022D" w:rsidDel="00C668E3">
          <w:rPr>
            <w:rFonts w:ascii="Times New Roman" w:hAnsi="Times New Roman"/>
            <w:sz w:val="24"/>
            <w:szCs w:val="24"/>
            <w:lang w:val="ru-RU"/>
          </w:rPr>
          <w:delText>Привязка отраженных волн ВСП к сейсмическим реперам временных разрезов МОГТ 2Д</w:delText>
        </w:r>
        <w:r w:rsidR="003363AE" w:rsidRPr="00C5022D" w:rsidDel="00C668E3">
          <w:rPr>
            <w:rFonts w:ascii="Times New Roman" w:hAnsi="Times New Roman"/>
            <w:sz w:val="24"/>
            <w:szCs w:val="24"/>
            <w:lang w:val="ru-RU"/>
          </w:rPr>
          <w:delText>/3Д</w:delText>
        </w:r>
        <w:r w:rsidRPr="00C5022D" w:rsidDel="00C668E3">
          <w:rPr>
            <w:rFonts w:ascii="Times New Roman" w:hAnsi="Times New Roman"/>
            <w:sz w:val="24"/>
            <w:szCs w:val="24"/>
            <w:lang w:val="ru-RU"/>
          </w:rPr>
          <w:delText>.</w:delText>
        </w:r>
      </w:del>
    </w:p>
    <w:p w14:paraId="71000E8F" w14:textId="2C863FC4" w:rsidR="009F2E50" w:rsidRPr="00C5022D" w:rsidDel="00C668E3" w:rsidRDefault="009F2E50" w:rsidP="009F2E50">
      <w:pPr>
        <w:pStyle w:val="ac"/>
        <w:numPr>
          <w:ilvl w:val="0"/>
          <w:numId w:val="44"/>
        </w:numPr>
        <w:autoSpaceDN w:val="0"/>
        <w:spacing w:after="0"/>
        <w:ind w:right="-2"/>
        <w:rPr>
          <w:del w:id="735" w:author="Азамат Абдыкани" w:date="2018-01-16T18:15:00Z"/>
          <w:rFonts w:ascii="Times New Roman" w:hAnsi="Times New Roman"/>
          <w:b/>
          <w:bCs/>
          <w:sz w:val="24"/>
          <w:szCs w:val="24"/>
          <w:lang w:val="ru-RU"/>
        </w:rPr>
      </w:pPr>
      <w:del w:id="736" w:author="Азамат Абдыкани" w:date="2018-01-16T18:15:00Z">
        <w:r w:rsidRPr="00C5022D" w:rsidDel="00C668E3">
          <w:rPr>
            <w:rFonts w:ascii="Times New Roman" w:hAnsi="Times New Roman"/>
            <w:b/>
            <w:bCs/>
            <w:spacing w:val="-6"/>
            <w:sz w:val="24"/>
            <w:szCs w:val="24"/>
            <w:lang w:val="ru-RU"/>
          </w:rPr>
          <w:delText>Услуги в обсаженном стволе (АКЦ).</w:delText>
        </w:r>
      </w:del>
    </w:p>
    <w:p w14:paraId="2A3B68CE" w14:textId="282535BE" w:rsidR="009F2E50" w:rsidRPr="00C5022D" w:rsidDel="00C668E3" w:rsidRDefault="009F2E50" w:rsidP="009F2E50">
      <w:pPr>
        <w:pStyle w:val="ac"/>
        <w:ind w:right="-2"/>
        <w:rPr>
          <w:del w:id="737" w:author="Азамат Абдыкани" w:date="2018-01-16T18:15:00Z"/>
          <w:rFonts w:ascii="Times New Roman" w:hAnsi="Times New Roman"/>
          <w:bCs/>
          <w:sz w:val="24"/>
          <w:szCs w:val="24"/>
          <w:lang w:val="ru-RU"/>
        </w:rPr>
      </w:pPr>
      <w:del w:id="738" w:author="Азамат Абдыкани" w:date="2018-01-16T18:15:00Z">
        <w:r w:rsidRPr="00C5022D" w:rsidDel="00C668E3">
          <w:rPr>
            <w:rFonts w:ascii="Times New Roman" w:hAnsi="Times New Roman"/>
            <w:bCs/>
            <w:spacing w:val="-6"/>
            <w:sz w:val="24"/>
            <w:szCs w:val="24"/>
            <w:lang w:val="ru-RU"/>
          </w:rPr>
          <w:tab/>
          <w:delText xml:space="preserve">ГИС (АКЦ) в обсаженном стволе каждой скважины в технических и эксплуатационной колоннах, проводится с записью данных в цифровом виде и выводом на буровой аналоговых кривых в двух экземплярах в масштабе 1:500.  После проведения АКЦ должно предоставляться заключение по качеству цементирования колонн. Окончательные данные должны предоставляться на </w:delText>
        </w:r>
        <w:r w:rsidRPr="00C5022D" w:rsidDel="00C668E3">
          <w:rPr>
            <w:rFonts w:ascii="Times New Roman" w:hAnsi="Times New Roman"/>
            <w:bCs/>
            <w:spacing w:val="-6"/>
            <w:sz w:val="24"/>
            <w:szCs w:val="24"/>
          </w:rPr>
          <w:delText>CD</w:delText>
        </w:r>
        <w:r w:rsidRPr="00C5022D" w:rsidDel="00C668E3">
          <w:rPr>
            <w:rFonts w:ascii="Times New Roman" w:hAnsi="Times New Roman"/>
            <w:bCs/>
            <w:spacing w:val="-6"/>
            <w:sz w:val="24"/>
            <w:szCs w:val="24"/>
            <w:lang w:val="ru-RU"/>
          </w:rPr>
          <w:delText xml:space="preserve"> дисках в (</w:delText>
        </w:r>
        <w:r w:rsidR="003363AE" w:rsidRPr="00C5022D" w:rsidDel="00C668E3">
          <w:rPr>
            <w:rFonts w:ascii="Times New Roman" w:hAnsi="Times New Roman"/>
            <w:bCs/>
            <w:spacing w:val="-6"/>
            <w:sz w:val="24"/>
            <w:szCs w:val="24"/>
            <w:lang w:val="ru-RU"/>
          </w:rPr>
          <w:delText xml:space="preserve">4 </w:delText>
        </w:r>
        <w:r w:rsidRPr="00C5022D" w:rsidDel="00C668E3">
          <w:rPr>
            <w:rFonts w:ascii="Times New Roman" w:hAnsi="Times New Roman"/>
            <w:bCs/>
            <w:spacing w:val="-6"/>
            <w:sz w:val="24"/>
            <w:szCs w:val="24"/>
            <w:lang w:val="ru-RU"/>
          </w:rPr>
          <w:delText>экз) и в аналоговой форме на бумаге в виде цветных копий (четыре копии), в масштабе согласованном с Заказчиком. Заключение по АКЦ должно выдаваться в оперативном порядке в максимально короткие сроки, но не позже 2 дней с момента завершения каротажа.</w:delText>
        </w:r>
      </w:del>
    </w:p>
    <w:p w14:paraId="44306D32" w14:textId="211F34B4" w:rsidR="009F2E50" w:rsidRPr="00C5022D" w:rsidDel="00C668E3" w:rsidRDefault="009F2E50" w:rsidP="009F2E50">
      <w:pPr>
        <w:pStyle w:val="ac"/>
        <w:numPr>
          <w:ilvl w:val="0"/>
          <w:numId w:val="44"/>
        </w:numPr>
        <w:autoSpaceDN w:val="0"/>
        <w:spacing w:after="0"/>
        <w:ind w:right="-2"/>
        <w:rPr>
          <w:del w:id="739" w:author="Азамат Абдыкани" w:date="2018-01-16T18:15:00Z"/>
          <w:rFonts w:ascii="Times New Roman" w:hAnsi="Times New Roman"/>
          <w:b/>
          <w:bCs/>
          <w:sz w:val="24"/>
          <w:szCs w:val="24"/>
          <w:lang w:val="ru-RU"/>
        </w:rPr>
      </w:pPr>
      <w:del w:id="740" w:author="Азамат Абдыкани" w:date="2018-01-16T18:15:00Z">
        <w:r w:rsidRPr="00C5022D" w:rsidDel="00C668E3">
          <w:rPr>
            <w:rFonts w:ascii="Times New Roman" w:hAnsi="Times New Roman"/>
            <w:b/>
            <w:bCs/>
            <w:spacing w:val="-6"/>
            <w:sz w:val="24"/>
            <w:szCs w:val="24"/>
            <w:lang w:val="ru-RU"/>
          </w:rPr>
          <w:delText>Перфорация продуктивных интервалов на геофизическом кабеле.</w:delText>
        </w:r>
      </w:del>
    </w:p>
    <w:p w14:paraId="10D9E026" w14:textId="60F76D4A" w:rsidR="009F2E50" w:rsidRPr="00C5022D" w:rsidDel="00C668E3" w:rsidRDefault="009F2E50" w:rsidP="009F2E50">
      <w:pPr>
        <w:pStyle w:val="ac"/>
        <w:ind w:right="-2"/>
        <w:rPr>
          <w:del w:id="741" w:author="Азамат Абдыкани" w:date="2018-01-16T18:15:00Z"/>
          <w:rFonts w:ascii="Times New Roman" w:hAnsi="Times New Roman"/>
          <w:bCs/>
          <w:sz w:val="24"/>
          <w:szCs w:val="24"/>
          <w:lang w:val="ru-RU"/>
        </w:rPr>
      </w:pPr>
      <w:del w:id="742" w:author="Азамат Абдыкани" w:date="2018-01-16T18:15:00Z">
        <w:r w:rsidRPr="00C5022D" w:rsidDel="00C668E3">
          <w:rPr>
            <w:rFonts w:ascii="Times New Roman" w:hAnsi="Times New Roman"/>
            <w:bCs/>
            <w:spacing w:val="-6"/>
            <w:sz w:val="24"/>
            <w:szCs w:val="24"/>
            <w:lang w:val="ru-RU"/>
          </w:rPr>
          <w:tab/>
          <w:delText>Перфорация проводится на кабеле в случае отсутствия возможности проведения на НКТ перфораторами, обеспечивающими максимальную пробивную способность для данного диаметра эксплуатационной колонны (177,8 мм) с плотностью прострела 16</w:delText>
        </w:r>
        <w:r w:rsidR="000C4374" w:rsidRPr="00C5022D" w:rsidDel="00C668E3">
          <w:rPr>
            <w:rFonts w:ascii="Times New Roman" w:hAnsi="Times New Roman"/>
            <w:bCs/>
            <w:spacing w:val="-6"/>
            <w:sz w:val="24"/>
            <w:szCs w:val="24"/>
            <w:lang w:val="ru-RU"/>
          </w:rPr>
          <w:delText>-18</w:delText>
        </w:r>
        <w:r w:rsidRPr="00C5022D" w:rsidDel="00C668E3">
          <w:rPr>
            <w:rFonts w:ascii="Times New Roman" w:hAnsi="Times New Roman"/>
            <w:bCs/>
            <w:spacing w:val="-6"/>
            <w:sz w:val="24"/>
            <w:szCs w:val="24"/>
            <w:lang w:val="ru-RU"/>
          </w:rPr>
          <w:delText xml:space="preserve"> отв/м. Предполагается  проведение перфорации, ориентировочно объемом </w:delText>
        </w:r>
        <w:r w:rsidR="003363AE" w:rsidRPr="00C5022D" w:rsidDel="00C668E3">
          <w:rPr>
            <w:rFonts w:ascii="Times New Roman" w:hAnsi="Times New Roman"/>
            <w:bCs/>
            <w:spacing w:val="-6"/>
            <w:sz w:val="24"/>
            <w:szCs w:val="24"/>
            <w:lang w:val="ru-RU"/>
          </w:rPr>
          <w:delText xml:space="preserve">70 </w:delText>
        </w:r>
        <w:r w:rsidRPr="00C5022D" w:rsidDel="00C668E3">
          <w:rPr>
            <w:rFonts w:ascii="Times New Roman" w:hAnsi="Times New Roman"/>
            <w:bCs/>
            <w:spacing w:val="-6"/>
            <w:sz w:val="24"/>
            <w:szCs w:val="24"/>
            <w:lang w:val="ru-RU"/>
          </w:rPr>
          <w:delText xml:space="preserve">погонных метров в 4-х объектах по скважине </w:delText>
        </w:r>
        <w:r w:rsidRPr="00C5022D" w:rsidDel="00C668E3">
          <w:rPr>
            <w:rFonts w:ascii="Times New Roman" w:hAnsi="Times New Roman"/>
            <w:bCs/>
            <w:spacing w:val="-6"/>
            <w:sz w:val="24"/>
            <w:szCs w:val="24"/>
            <w:lang w:val="en-US"/>
          </w:rPr>
          <w:delText>ZT</w:delText>
        </w:r>
        <w:r w:rsidRPr="00C5022D" w:rsidDel="00C668E3">
          <w:rPr>
            <w:rFonts w:ascii="Times New Roman" w:hAnsi="Times New Roman"/>
            <w:bCs/>
            <w:spacing w:val="-6"/>
            <w:sz w:val="24"/>
            <w:szCs w:val="24"/>
            <w:lang w:val="ru-RU"/>
          </w:rPr>
          <w:delText>-</w:delText>
        </w:r>
        <w:r w:rsidR="00B42ECD" w:rsidRPr="00C5022D" w:rsidDel="00C668E3">
          <w:rPr>
            <w:rFonts w:ascii="Times New Roman" w:hAnsi="Times New Roman"/>
            <w:bCs/>
            <w:spacing w:val="-6"/>
            <w:sz w:val="24"/>
            <w:szCs w:val="24"/>
            <w:lang w:val="ru-RU"/>
          </w:rPr>
          <w:delText>2</w:delText>
        </w:r>
        <w:r w:rsidRPr="00C5022D" w:rsidDel="00C668E3">
          <w:rPr>
            <w:rFonts w:ascii="Times New Roman" w:hAnsi="Times New Roman"/>
            <w:bCs/>
            <w:spacing w:val="-6"/>
            <w:sz w:val="24"/>
            <w:szCs w:val="24"/>
            <w:lang w:val="ru-RU"/>
          </w:rPr>
          <w:delText xml:space="preserve">. Интервалы перфорации будут уточняться заказчиком по результатам каротажа открытого ствола и АКЦ, и сообщаются Исполнителю не менее чем за 10 дней до проведения работ на скважине. </w:delText>
        </w:r>
      </w:del>
    </w:p>
    <w:p w14:paraId="1178C223" w14:textId="28354D6F" w:rsidR="009F2E50" w:rsidRPr="00C5022D" w:rsidDel="00C668E3" w:rsidRDefault="009F2E50" w:rsidP="009F2E50">
      <w:pPr>
        <w:pStyle w:val="ac"/>
        <w:ind w:right="-2"/>
        <w:rPr>
          <w:del w:id="743" w:author="Азамат Абдыкани" w:date="2018-01-16T18:15:00Z"/>
          <w:rFonts w:ascii="Times New Roman" w:hAnsi="Times New Roman"/>
          <w:bCs/>
          <w:sz w:val="24"/>
          <w:szCs w:val="24"/>
          <w:lang w:val="ru-RU"/>
        </w:rPr>
      </w:pPr>
      <w:del w:id="744" w:author="Азамат Абдыкани" w:date="2018-01-16T18:15:00Z">
        <w:r w:rsidRPr="00C5022D" w:rsidDel="00C668E3">
          <w:rPr>
            <w:rFonts w:ascii="Times New Roman" w:hAnsi="Times New Roman"/>
            <w:bCs/>
            <w:spacing w:val="-6"/>
            <w:sz w:val="24"/>
            <w:szCs w:val="24"/>
            <w:lang w:val="ru-RU"/>
          </w:rPr>
          <w:tab/>
          <w:delText>Исполнитель доставляет на скважину к указанному сроку необходимое оборудование, включающее снаряженные в соответствии с интервалами перфорации перфораторы, взрывные пакеры на кабеле, станцию для проведения ГИС по привязке интервалов перфорации к разрезу, свабы под размер НКТ для снижения уровня жидкости в НКТ и др. Исполнитель осуществляет привязку интервала перфорации к разрезу и проводит контроль за спуском перфораторов на кабеле с целью их точного позиционирования против выбранных интервалов.</w:delText>
        </w:r>
      </w:del>
    </w:p>
    <w:p w14:paraId="60BC7242" w14:textId="2F88501C" w:rsidR="009F2E50" w:rsidRPr="00C5022D" w:rsidDel="00C668E3" w:rsidRDefault="009F2E50" w:rsidP="009F2E50">
      <w:pPr>
        <w:pStyle w:val="ac"/>
        <w:ind w:right="-2"/>
        <w:rPr>
          <w:del w:id="745" w:author="Азамат Абдыкани" w:date="2018-01-16T18:15:00Z"/>
          <w:rFonts w:ascii="Times New Roman" w:hAnsi="Times New Roman"/>
          <w:bCs/>
          <w:sz w:val="24"/>
          <w:szCs w:val="24"/>
          <w:lang w:val="ru-RU"/>
        </w:rPr>
      </w:pPr>
      <w:del w:id="746" w:author="Азамат Абдыкани" w:date="2018-01-16T18:15:00Z">
        <w:r w:rsidRPr="00C5022D" w:rsidDel="00C668E3">
          <w:rPr>
            <w:rFonts w:ascii="Times New Roman" w:hAnsi="Times New Roman"/>
            <w:bCs/>
            <w:spacing w:val="-6"/>
            <w:sz w:val="24"/>
            <w:szCs w:val="24"/>
            <w:lang w:val="ru-RU"/>
          </w:rPr>
          <w:tab/>
          <w:delText xml:space="preserve">Исполнитель несет ответственность за все Услуги связанные с использованием взрывных веществ и полностью отвечает за технику безопасности при прострелочных работах на буровой. </w:delText>
        </w:r>
      </w:del>
    </w:p>
    <w:p w14:paraId="38783AFF" w14:textId="52B970D1" w:rsidR="009F2E50" w:rsidRPr="00C5022D" w:rsidDel="00C668E3" w:rsidRDefault="009F2E50" w:rsidP="009F2E50">
      <w:pPr>
        <w:pStyle w:val="ac"/>
        <w:ind w:right="-2" w:firstLine="708"/>
        <w:rPr>
          <w:del w:id="747" w:author="Азамат Абдыкани" w:date="2018-01-16T18:15:00Z"/>
          <w:rFonts w:ascii="Times New Roman" w:hAnsi="Times New Roman"/>
          <w:bCs/>
          <w:spacing w:val="-6"/>
          <w:sz w:val="24"/>
          <w:szCs w:val="24"/>
          <w:lang w:val="ru-RU"/>
        </w:rPr>
      </w:pPr>
      <w:del w:id="748" w:author="Азамат Абдыкани" w:date="2018-01-16T18:15:00Z">
        <w:r w:rsidRPr="00C5022D" w:rsidDel="00C668E3">
          <w:rPr>
            <w:rFonts w:ascii="Times New Roman" w:hAnsi="Times New Roman"/>
            <w:bCs/>
            <w:spacing w:val="-6"/>
            <w:sz w:val="24"/>
            <w:szCs w:val="24"/>
            <w:lang w:val="ru-RU"/>
          </w:rPr>
          <w:delText>Заказчик несет ответственность за готовность скважины, комплектность и работоспособность фонтанного оборудования, готовность скважины к проведению перфорации и испытания, а также за согласование проведения данного вида работ в соответствующих местных контролирующих органах.</w:delText>
        </w:r>
      </w:del>
    </w:p>
    <w:p w14:paraId="268F6152" w14:textId="3F67A9B0" w:rsidR="00044F30" w:rsidRPr="00C5022D" w:rsidDel="00C668E3" w:rsidRDefault="00044F30" w:rsidP="009F2E50">
      <w:pPr>
        <w:pStyle w:val="ac"/>
        <w:ind w:right="-2" w:firstLine="708"/>
        <w:rPr>
          <w:del w:id="749" w:author="Азамат Абдыкани" w:date="2018-01-16T18:15:00Z"/>
          <w:rFonts w:ascii="Times New Roman" w:hAnsi="Times New Roman"/>
          <w:bCs/>
          <w:spacing w:val="-6"/>
          <w:sz w:val="24"/>
          <w:szCs w:val="24"/>
          <w:lang w:val="ru-RU"/>
        </w:rPr>
      </w:pPr>
      <w:del w:id="750" w:author="Азамат Абдыкани" w:date="2018-01-16T18:15:00Z">
        <w:r w:rsidRPr="00C5022D" w:rsidDel="00C668E3">
          <w:rPr>
            <w:rFonts w:ascii="Times New Roman" w:hAnsi="Times New Roman"/>
            <w:bCs/>
            <w:spacing w:val="-6"/>
            <w:sz w:val="24"/>
            <w:szCs w:val="24"/>
            <w:lang w:val="ru-RU"/>
          </w:rPr>
          <w:delText>Для работ при испытанию и ликвидации Потенциальному Исполнителю необходимо руководствоватся следующей информацией:</w:delText>
        </w:r>
      </w:del>
    </w:p>
    <w:p w14:paraId="063BDC30" w14:textId="315C91BA" w:rsidR="00044F30" w:rsidRPr="00C5022D" w:rsidDel="00C668E3" w:rsidRDefault="00362423" w:rsidP="009F2E50">
      <w:pPr>
        <w:pStyle w:val="ac"/>
        <w:ind w:right="-2" w:firstLine="708"/>
        <w:rPr>
          <w:del w:id="751" w:author="Азамат Абдыкани" w:date="2018-01-16T18:15:00Z"/>
          <w:rFonts w:ascii="Times New Roman" w:hAnsi="Times New Roman"/>
          <w:bCs/>
          <w:spacing w:val="-6"/>
          <w:sz w:val="24"/>
          <w:szCs w:val="24"/>
          <w:lang w:val="ru-RU"/>
        </w:rPr>
      </w:pPr>
      <w:del w:id="752" w:author="Азамат Абдыкани" w:date="2018-01-16T18:15:00Z">
        <w:r w:rsidRPr="00C5022D" w:rsidDel="00C668E3">
          <w:rPr>
            <w:rFonts w:ascii="Times New Roman" w:hAnsi="Times New Roman"/>
            <w:bCs/>
            <w:spacing w:val="-6"/>
            <w:sz w:val="24"/>
            <w:szCs w:val="24"/>
            <w:lang w:val="ru-RU"/>
          </w:rPr>
          <w:delText>Предварительное расположение объектов испытания:</w:delText>
        </w:r>
      </w:del>
    </w:p>
    <w:p w14:paraId="1145C0EE" w14:textId="48D70152" w:rsidR="00362423" w:rsidRPr="00C5022D" w:rsidDel="00C668E3" w:rsidRDefault="00362423" w:rsidP="009F2E50">
      <w:pPr>
        <w:pStyle w:val="ac"/>
        <w:ind w:right="-2" w:firstLine="708"/>
        <w:rPr>
          <w:del w:id="753" w:author="Азамат Абдыкани" w:date="2018-01-16T18:15:00Z"/>
          <w:rFonts w:ascii="Times New Roman" w:hAnsi="Times New Roman"/>
          <w:bCs/>
          <w:spacing w:val="-6"/>
          <w:sz w:val="24"/>
          <w:szCs w:val="24"/>
          <w:lang w:val="ru-RU"/>
        </w:rPr>
      </w:pPr>
      <w:del w:id="754" w:author="Азамат Абдыкани" w:date="2018-01-16T18:15:00Z">
        <w:r w:rsidRPr="00C5022D" w:rsidDel="00C668E3">
          <w:rPr>
            <w:rFonts w:ascii="Times New Roman" w:hAnsi="Times New Roman"/>
            <w:bCs/>
            <w:spacing w:val="-6"/>
            <w:sz w:val="24"/>
            <w:szCs w:val="24"/>
            <w:lang w:val="ru-RU"/>
          </w:rPr>
          <w:delText>Объект №1</w:delText>
        </w:r>
      </w:del>
    </w:p>
    <w:p w14:paraId="42707EAC" w14:textId="5AD468D9" w:rsidR="00362423" w:rsidRPr="00C5022D" w:rsidDel="00C668E3" w:rsidRDefault="00362423" w:rsidP="009F2E50">
      <w:pPr>
        <w:pStyle w:val="ac"/>
        <w:ind w:right="-2" w:firstLine="708"/>
        <w:rPr>
          <w:del w:id="755" w:author="Азамат Абдыкани" w:date="2018-01-16T18:15:00Z"/>
          <w:rFonts w:ascii="Times New Roman" w:hAnsi="Times New Roman"/>
          <w:bCs/>
          <w:spacing w:val="-6"/>
          <w:sz w:val="24"/>
          <w:szCs w:val="24"/>
          <w:lang w:val="ru-RU"/>
        </w:rPr>
      </w:pPr>
      <w:del w:id="756" w:author="Азамат Абдыкани" w:date="2018-01-16T18:15:00Z">
        <w:r w:rsidRPr="00C5022D" w:rsidDel="00C668E3">
          <w:rPr>
            <w:rFonts w:ascii="Times New Roman" w:hAnsi="Times New Roman"/>
            <w:bCs/>
            <w:spacing w:val="-6"/>
            <w:sz w:val="24"/>
            <w:szCs w:val="24"/>
            <w:lang w:val="ru-RU"/>
          </w:rPr>
          <w:delText>Глубина 1504-1524м</w:delText>
        </w:r>
      </w:del>
    </w:p>
    <w:p w14:paraId="6B0F88C8" w14:textId="719ED515" w:rsidR="00362423" w:rsidRPr="00C5022D" w:rsidDel="00C668E3" w:rsidRDefault="00362423" w:rsidP="009F2E50">
      <w:pPr>
        <w:pStyle w:val="ac"/>
        <w:ind w:right="-2" w:firstLine="708"/>
        <w:rPr>
          <w:del w:id="757" w:author="Азамат Абдыкани" w:date="2018-01-16T18:15:00Z"/>
          <w:rFonts w:ascii="Times New Roman" w:hAnsi="Times New Roman"/>
          <w:bCs/>
          <w:spacing w:val="-6"/>
          <w:sz w:val="24"/>
          <w:szCs w:val="24"/>
          <w:lang w:val="ru-RU"/>
        </w:rPr>
      </w:pPr>
      <w:del w:id="758" w:author="Азамат Абдыкани" w:date="2018-01-16T18:15:00Z">
        <w:r w:rsidRPr="00C5022D" w:rsidDel="00C668E3">
          <w:rPr>
            <w:rFonts w:ascii="Times New Roman" w:hAnsi="Times New Roman"/>
            <w:bCs/>
            <w:spacing w:val="-6"/>
            <w:sz w:val="24"/>
            <w:szCs w:val="24"/>
            <w:lang w:val="ru-RU"/>
          </w:rPr>
          <w:delText>Объект №2</w:delText>
        </w:r>
      </w:del>
    </w:p>
    <w:p w14:paraId="579B7C08" w14:textId="3864B7CD" w:rsidR="00362423" w:rsidRPr="00C5022D" w:rsidDel="00C668E3" w:rsidRDefault="00362423" w:rsidP="009F2E50">
      <w:pPr>
        <w:pStyle w:val="ac"/>
        <w:ind w:right="-2" w:firstLine="708"/>
        <w:rPr>
          <w:del w:id="759" w:author="Азамат Абдыкани" w:date="2018-01-16T18:15:00Z"/>
          <w:rFonts w:ascii="Times New Roman" w:hAnsi="Times New Roman"/>
          <w:bCs/>
          <w:spacing w:val="-6"/>
          <w:sz w:val="24"/>
          <w:szCs w:val="24"/>
          <w:lang w:val="ru-RU"/>
        </w:rPr>
      </w:pPr>
      <w:del w:id="760" w:author="Азамат Абдыкани" w:date="2018-01-16T18:15:00Z">
        <w:r w:rsidRPr="00C5022D" w:rsidDel="00C668E3">
          <w:rPr>
            <w:rFonts w:ascii="Times New Roman" w:hAnsi="Times New Roman"/>
            <w:bCs/>
            <w:spacing w:val="-6"/>
            <w:sz w:val="24"/>
            <w:szCs w:val="24"/>
            <w:lang w:val="ru-RU"/>
          </w:rPr>
          <w:delText>Глубина 1400-1420м</w:delText>
        </w:r>
      </w:del>
    </w:p>
    <w:p w14:paraId="1F1BECFF" w14:textId="1B0CDBA7" w:rsidR="00362423" w:rsidRPr="00C5022D" w:rsidDel="00C668E3" w:rsidRDefault="00362423" w:rsidP="009F2E50">
      <w:pPr>
        <w:pStyle w:val="ac"/>
        <w:ind w:right="-2" w:firstLine="708"/>
        <w:rPr>
          <w:del w:id="761" w:author="Азамат Абдыкани" w:date="2018-01-16T18:15:00Z"/>
          <w:rFonts w:ascii="Times New Roman" w:hAnsi="Times New Roman"/>
          <w:bCs/>
          <w:spacing w:val="-6"/>
          <w:sz w:val="24"/>
          <w:szCs w:val="24"/>
          <w:lang w:val="ru-RU"/>
        </w:rPr>
      </w:pPr>
      <w:del w:id="762" w:author="Азамат Абдыкани" w:date="2018-01-16T18:15:00Z">
        <w:r w:rsidRPr="00C5022D" w:rsidDel="00C668E3">
          <w:rPr>
            <w:rFonts w:ascii="Times New Roman" w:hAnsi="Times New Roman"/>
            <w:bCs/>
            <w:spacing w:val="-6"/>
            <w:sz w:val="24"/>
            <w:szCs w:val="24"/>
            <w:lang w:val="ru-RU"/>
          </w:rPr>
          <w:delText>Объект №3</w:delText>
        </w:r>
      </w:del>
    </w:p>
    <w:p w14:paraId="2D5A0256" w14:textId="3437BEF0" w:rsidR="00362423" w:rsidRPr="00C5022D" w:rsidDel="00C668E3" w:rsidRDefault="00362423" w:rsidP="009F2E50">
      <w:pPr>
        <w:pStyle w:val="ac"/>
        <w:ind w:right="-2" w:firstLine="708"/>
        <w:rPr>
          <w:del w:id="763" w:author="Азамат Абдыкани" w:date="2018-01-16T18:15:00Z"/>
          <w:rFonts w:ascii="Times New Roman" w:hAnsi="Times New Roman"/>
          <w:bCs/>
          <w:spacing w:val="-6"/>
          <w:sz w:val="24"/>
          <w:szCs w:val="24"/>
          <w:lang w:val="ru-RU"/>
        </w:rPr>
      </w:pPr>
      <w:del w:id="764" w:author="Азамат Абдыкани" w:date="2018-01-16T18:15:00Z">
        <w:r w:rsidRPr="00C5022D" w:rsidDel="00C668E3">
          <w:rPr>
            <w:rFonts w:ascii="Times New Roman" w:hAnsi="Times New Roman"/>
            <w:bCs/>
            <w:spacing w:val="-6"/>
            <w:sz w:val="24"/>
            <w:szCs w:val="24"/>
            <w:lang w:val="ru-RU"/>
          </w:rPr>
          <w:delText>887-907м</w:delText>
        </w:r>
      </w:del>
    </w:p>
    <w:p w14:paraId="0DA17D60" w14:textId="2286C87A" w:rsidR="00362423" w:rsidRPr="00C5022D" w:rsidDel="00C668E3" w:rsidRDefault="00362423" w:rsidP="009F2E50">
      <w:pPr>
        <w:pStyle w:val="ac"/>
        <w:ind w:right="-2" w:firstLine="708"/>
        <w:rPr>
          <w:del w:id="765" w:author="Азамат Абдыкани" w:date="2018-01-16T18:15:00Z"/>
          <w:rFonts w:ascii="Times New Roman" w:hAnsi="Times New Roman"/>
          <w:bCs/>
          <w:spacing w:val="-6"/>
          <w:sz w:val="24"/>
          <w:szCs w:val="24"/>
          <w:lang w:val="ru-RU"/>
        </w:rPr>
      </w:pPr>
      <w:del w:id="766" w:author="Азамат Абдыкани" w:date="2018-01-16T18:15:00Z">
        <w:r w:rsidRPr="00C5022D" w:rsidDel="00C668E3">
          <w:rPr>
            <w:rFonts w:ascii="Times New Roman" w:hAnsi="Times New Roman"/>
            <w:bCs/>
            <w:spacing w:val="-6"/>
            <w:sz w:val="24"/>
            <w:szCs w:val="24"/>
            <w:lang w:val="ru-RU"/>
          </w:rPr>
          <w:delText>845-865м</w:delText>
        </w:r>
      </w:del>
    </w:p>
    <w:p w14:paraId="4F9AD4F6" w14:textId="67FAEECF" w:rsidR="00362423" w:rsidRPr="00C5022D" w:rsidDel="00C668E3" w:rsidRDefault="00362423" w:rsidP="009F2E50">
      <w:pPr>
        <w:pStyle w:val="ac"/>
        <w:ind w:right="-2" w:firstLine="708"/>
        <w:rPr>
          <w:del w:id="767" w:author="Азамат Абдыкани" w:date="2018-01-16T18:15:00Z"/>
          <w:rFonts w:ascii="Times New Roman" w:hAnsi="Times New Roman"/>
          <w:bCs/>
          <w:spacing w:val="-6"/>
          <w:sz w:val="24"/>
          <w:szCs w:val="24"/>
          <w:lang w:val="ru-RU"/>
        </w:rPr>
      </w:pPr>
      <w:del w:id="768" w:author="Азамат Абдыкани" w:date="2018-01-16T18:15:00Z">
        <w:r w:rsidRPr="00C5022D" w:rsidDel="00C668E3">
          <w:rPr>
            <w:rFonts w:ascii="Times New Roman" w:hAnsi="Times New Roman"/>
            <w:bCs/>
            <w:spacing w:val="-6"/>
            <w:sz w:val="24"/>
            <w:szCs w:val="24"/>
            <w:lang w:val="ru-RU"/>
          </w:rPr>
          <w:delText>Объект №4</w:delText>
        </w:r>
      </w:del>
    </w:p>
    <w:p w14:paraId="75A92FB9" w14:textId="777F5386" w:rsidR="00362423" w:rsidRPr="00C5022D" w:rsidDel="00C668E3" w:rsidRDefault="00362423" w:rsidP="009F2E50">
      <w:pPr>
        <w:pStyle w:val="ac"/>
        <w:ind w:right="-2" w:firstLine="708"/>
        <w:rPr>
          <w:del w:id="769" w:author="Азамат Абдыкани" w:date="2018-01-16T18:15:00Z"/>
          <w:rFonts w:ascii="Times New Roman" w:hAnsi="Times New Roman"/>
          <w:bCs/>
          <w:spacing w:val="-6"/>
          <w:sz w:val="24"/>
          <w:szCs w:val="24"/>
          <w:lang w:val="ru-RU"/>
        </w:rPr>
      </w:pPr>
      <w:del w:id="770" w:author="Азамат Абдыкани" w:date="2018-01-16T18:15:00Z">
        <w:r w:rsidRPr="00C5022D" w:rsidDel="00C668E3">
          <w:rPr>
            <w:rFonts w:ascii="Times New Roman" w:hAnsi="Times New Roman"/>
            <w:bCs/>
            <w:spacing w:val="-6"/>
            <w:sz w:val="24"/>
            <w:szCs w:val="24"/>
            <w:lang w:val="ru-RU"/>
          </w:rPr>
          <w:delText>715-755м</w:delText>
        </w:r>
      </w:del>
    </w:p>
    <w:p w14:paraId="7698D147" w14:textId="6AB425B3" w:rsidR="00362423" w:rsidRPr="00C5022D" w:rsidDel="00C668E3" w:rsidRDefault="00362423" w:rsidP="009F2E50">
      <w:pPr>
        <w:pStyle w:val="ac"/>
        <w:ind w:right="-2" w:firstLine="708"/>
        <w:rPr>
          <w:del w:id="771" w:author="Азамат Абдыкани" w:date="2018-01-16T18:15:00Z"/>
          <w:rFonts w:ascii="Times New Roman" w:hAnsi="Times New Roman"/>
          <w:bCs/>
          <w:spacing w:val="-6"/>
          <w:sz w:val="24"/>
          <w:szCs w:val="24"/>
          <w:lang w:val="ru-RU"/>
        </w:rPr>
      </w:pPr>
    </w:p>
    <w:p w14:paraId="51EE7348" w14:textId="4BCAA4E3" w:rsidR="00362423" w:rsidRPr="00C5022D" w:rsidDel="00C668E3" w:rsidRDefault="00362423" w:rsidP="009F2E50">
      <w:pPr>
        <w:pStyle w:val="ac"/>
        <w:ind w:right="-2" w:firstLine="708"/>
        <w:rPr>
          <w:del w:id="772" w:author="Азамат Абдыкани" w:date="2018-01-16T18:15:00Z"/>
          <w:rFonts w:ascii="Times New Roman" w:hAnsi="Times New Roman"/>
          <w:bCs/>
          <w:spacing w:val="-6"/>
          <w:sz w:val="24"/>
          <w:szCs w:val="24"/>
          <w:lang w:val="ru-RU"/>
        </w:rPr>
      </w:pPr>
      <w:del w:id="773" w:author="Азамат Абдыкани" w:date="2018-01-16T18:15:00Z">
        <w:r w:rsidRPr="00C5022D" w:rsidDel="00C668E3">
          <w:rPr>
            <w:rFonts w:ascii="Times New Roman" w:hAnsi="Times New Roman"/>
            <w:bCs/>
            <w:spacing w:val="-6"/>
            <w:sz w:val="24"/>
            <w:szCs w:val="24"/>
            <w:lang w:val="ru-RU"/>
          </w:rPr>
          <w:delText>Предварительное расположение цементных мостов*:</w:delText>
        </w:r>
      </w:del>
    </w:p>
    <w:p w14:paraId="724F5402" w14:textId="6830D84B" w:rsidR="00362423" w:rsidRPr="00C5022D" w:rsidDel="00C668E3" w:rsidRDefault="00362423" w:rsidP="009F2E50">
      <w:pPr>
        <w:pStyle w:val="ac"/>
        <w:ind w:right="-2" w:firstLine="708"/>
        <w:rPr>
          <w:del w:id="774" w:author="Азамат Абдыкани" w:date="2018-01-16T18:15:00Z"/>
          <w:rFonts w:ascii="Times New Roman" w:hAnsi="Times New Roman"/>
          <w:bCs/>
          <w:spacing w:val="-6"/>
          <w:sz w:val="24"/>
          <w:szCs w:val="24"/>
          <w:lang w:val="ru-RU"/>
        </w:rPr>
      </w:pPr>
      <w:del w:id="775" w:author="Азамат Абдыкани" w:date="2018-01-16T18:15:00Z">
        <w:r w:rsidRPr="00C5022D" w:rsidDel="00C668E3">
          <w:rPr>
            <w:rFonts w:ascii="Times New Roman" w:hAnsi="Times New Roman"/>
            <w:bCs/>
            <w:spacing w:val="-6"/>
            <w:sz w:val="24"/>
            <w:szCs w:val="24"/>
            <w:lang w:val="ru-RU"/>
          </w:rPr>
          <w:delText>Мост №1</w:delText>
        </w:r>
      </w:del>
    </w:p>
    <w:p w14:paraId="13FE46B3" w14:textId="0D28A3DD" w:rsidR="00362423" w:rsidRPr="00C5022D" w:rsidDel="00C668E3" w:rsidRDefault="00362423" w:rsidP="009F2E50">
      <w:pPr>
        <w:pStyle w:val="ac"/>
        <w:ind w:right="-2" w:firstLine="708"/>
        <w:rPr>
          <w:del w:id="776" w:author="Азамат Абдыкани" w:date="2018-01-16T18:15:00Z"/>
          <w:rFonts w:ascii="Times New Roman" w:hAnsi="Times New Roman"/>
          <w:bCs/>
          <w:spacing w:val="-6"/>
          <w:sz w:val="24"/>
          <w:szCs w:val="24"/>
          <w:lang w:val="ru-RU"/>
        </w:rPr>
      </w:pPr>
      <w:del w:id="777" w:author="Азамат Абдыкани" w:date="2018-01-16T18:15:00Z">
        <w:r w:rsidRPr="00C5022D" w:rsidDel="00C668E3">
          <w:rPr>
            <w:rFonts w:ascii="Times New Roman" w:hAnsi="Times New Roman"/>
            <w:bCs/>
            <w:spacing w:val="-6"/>
            <w:sz w:val="24"/>
            <w:szCs w:val="24"/>
            <w:lang w:val="ru-RU"/>
          </w:rPr>
          <w:delText>Глубина 1484-1545м</w:delText>
        </w:r>
      </w:del>
    </w:p>
    <w:p w14:paraId="1D8A29C7" w14:textId="3C1C3B1B" w:rsidR="00362423" w:rsidRPr="00C5022D" w:rsidDel="00C668E3" w:rsidRDefault="00362423" w:rsidP="009F2E50">
      <w:pPr>
        <w:pStyle w:val="ac"/>
        <w:ind w:right="-2" w:firstLine="708"/>
        <w:rPr>
          <w:del w:id="778" w:author="Азамат Абдыкани" w:date="2018-01-16T18:15:00Z"/>
          <w:rFonts w:ascii="Times New Roman" w:hAnsi="Times New Roman"/>
          <w:bCs/>
          <w:spacing w:val="-6"/>
          <w:sz w:val="24"/>
          <w:szCs w:val="24"/>
          <w:lang w:val="ru-RU"/>
        </w:rPr>
      </w:pPr>
      <w:del w:id="779" w:author="Азамат Абдыкани" w:date="2018-01-16T18:15:00Z">
        <w:r w:rsidRPr="00C5022D" w:rsidDel="00C668E3">
          <w:rPr>
            <w:rFonts w:ascii="Times New Roman" w:hAnsi="Times New Roman"/>
            <w:bCs/>
            <w:spacing w:val="-6"/>
            <w:sz w:val="24"/>
            <w:szCs w:val="24"/>
            <w:lang w:val="ru-RU"/>
          </w:rPr>
          <w:delText>Мост №2</w:delText>
        </w:r>
      </w:del>
    </w:p>
    <w:p w14:paraId="3F33E9C0" w14:textId="7E6553FA" w:rsidR="00362423" w:rsidRPr="00C5022D" w:rsidDel="00C668E3" w:rsidRDefault="00362423" w:rsidP="009F2E50">
      <w:pPr>
        <w:pStyle w:val="ac"/>
        <w:ind w:right="-2" w:firstLine="708"/>
        <w:rPr>
          <w:del w:id="780" w:author="Азамат Абдыкани" w:date="2018-01-16T18:15:00Z"/>
          <w:rFonts w:ascii="Times New Roman" w:hAnsi="Times New Roman"/>
          <w:bCs/>
          <w:spacing w:val="-6"/>
          <w:sz w:val="24"/>
          <w:szCs w:val="24"/>
          <w:lang w:val="ru-RU"/>
        </w:rPr>
      </w:pPr>
      <w:del w:id="781" w:author="Азамат Абдыкани" w:date="2018-01-16T18:15:00Z">
        <w:r w:rsidRPr="00C5022D" w:rsidDel="00C668E3">
          <w:rPr>
            <w:rFonts w:ascii="Times New Roman" w:hAnsi="Times New Roman"/>
            <w:bCs/>
            <w:spacing w:val="-6"/>
            <w:sz w:val="24"/>
            <w:szCs w:val="24"/>
            <w:lang w:val="ru-RU"/>
          </w:rPr>
          <w:delText>Глубина 1348-1440м</w:delText>
        </w:r>
      </w:del>
    </w:p>
    <w:p w14:paraId="6E7E1F3A" w14:textId="725DE3DF" w:rsidR="00362423" w:rsidRPr="00C5022D" w:rsidDel="00C668E3" w:rsidRDefault="00362423" w:rsidP="009F2E50">
      <w:pPr>
        <w:pStyle w:val="ac"/>
        <w:ind w:right="-2" w:firstLine="708"/>
        <w:rPr>
          <w:del w:id="782" w:author="Азамат Абдыкани" w:date="2018-01-16T18:15:00Z"/>
          <w:rFonts w:ascii="Times New Roman" w:hAnsi="Times New Roman"/>
          <w:bCs/>
          <w:spacing w:val="-6"/>
          <w:sz w:val="24"/>
          <w:szCs w:val="24"/>
          <w:lang w:val="ru-RU"/>
        </w:rPr>
      </w:pPr>
      <w:del w:id="783" w:author="Азамат Абдыкани" w:date="2018-01-16T18:15:00Z">
        <w:r w:rsidRPr="00C5022D" w:rsidDel="00C668E3">
          <w:rPr>
            <w:rFonts w:ascii="Times New Roman" w:hAnsi="Times New Roman"/>
            <w:bCs/>
            <w:spacing w:val="-6"/>
            <w:sz w:val="24"/>
            <w:szCs w:val="24"/>
            <w:lang w:val="ru-RU"/>
          </w:rPr>
          <w:delText xml:space="preserve">Мост №3 </w:delText>
        </w:r>
      </w:del>
    </w:p>
    <w:p w14:paraId="01151F51" w14:textId="58C60248" w:rsidR="00362423" w:rsidRPr="00C5022D" w:rsidDel="00C668E3" w:rsidRDefault="00362423" w:rsidP="009F2E50">
      <w:pPr>
        <w:pStyle w:val="ac"/>
        <w:ind w:right="-2" w:firstLine="708"/>
        <w:rPr>
          <w:del w:id="784" w:author="Азамат Абдыкани" w:date="2018-01-16T18:15:00Z"/>
          <w:rFonts w:ascii="Times New Roman" w:hAnsi="Times New Roman"/>
          <w:bCs/>
          <w:spacing w:val="-6"/>
          <w:sz w:val="24"/>
          <w:szCs w:val="24"/>
          <w:lang w:val="ru-RU"/>
        </w:rPr>
      </w:pPr>
      <w:del w:id="785" w:author="Азамат Абдыкани" w:date="2018-01-16T18:15:00Z">
        <w:r w:rsidRPr="00C5022D" w:rsidDel="00C668E3">
          <w:rPr>
            <w:rFonts w:ascii="Times New Roman" w:hAnsi="Times New Roman"/>
            <w:bCs/>
            <w:spacing w:val="-6"/>
            <w:sz w:val="24"/>
            <w:szCs w:val="24"/>
            <w:lang w:val="ru-RU"/>
          </w:rPr>
          <w:delText>Глубина 1170-1220</w:delText>
        </w:r>
      </w:del>
    </w:p>
    <w:p w14:paraId="43946A63" w14:textId="55267A3B" w:rsidR="00362423" w:rsidRPr="00C5022D" w:rsidDel="00C668E3" w:rsidRDefault="00362423" w:rsidP="009F2E50">
      <w:pPr>
        <w:pStyle w:val="ac"/>
        <w:ind w:right="-2" w:firstLine="708"/>
        <w:rPr>
          <w:del w:id="786" w:author="Азамат Абдыкани" w:date="2018-01-16T18:15:00Z"/>
          <w:rFonts w:ascii="Times New Roman" w:hAnsi="Times New Roman"/>
          <w:bCs/>
          <w:spacing w:val="-6"/>
          <w:sz w:val="24"/>
          <w:szCs w:val="24"/>
          <w:lang w:val="ru-RU"/>
        </w:rPr>
      </w:pPr>
      <w:del w:id="787" w:author="Азамат Абдыкани" w:date="2018-01-16T18:15:00Z">
        <w:r w:rsidRPr="00C5022D" w:rsidDel="00C668E3">
          <w:rPr>
            <w:rFonts w:ascii="Times New Roman" w:hAnsi="Times New Roman"/>
            <w:bCs/>
            <w:spacing w:val="-6"/>
            <w:sz w:val="24"/>
            <w:szCs w:val="24"/>
            <w:lang w:val="ru-RU"/>
          </w:rPr>
          <w:delText>Мост №4</w:delText>
        </w:r>
      </w:del>
    </w:p>
    <w:p w14:paraId="49424EE5" w14:textId="75D3AB96" w:rsidR="00362423" w:rsidRPr="00C5022D" w:rsidDel="00C668E3" w:rsidRDefault="00362423" w:rsidP="009F2E50">
      <w:pPr>
        <w:pStyle w:val="ac"/>
        <w:ind w:right="-2" w:firstLine="708"/>
        <w:rPr>
          <w:del w:id="788" w:author="Азамат Абдыкани" w:date="2018-01-16T18:15:00Z"/>
          <w:rFonts w:ascii="Times New Roman" w:hAnsi="Times New Roman"/>
          <w:bCs/>
          <w:spacing w:val="-6"/>
          <w:sz w:val="24"/>
          <w:szCs w:val="24"/>
          <w:lang w:val="ru-RU"/>
        </w:rPr>
      </w:pPr>
      <w:del w:id="789" w:author="Азамат Абдыкани" w:date="2018-01-16T18:15:00Z">
        <w:r w:rsidRPr="00C5022D" w:rsidDel="00C668E3">
          <w:rPr>
            <w:rFonts w:ascii="Times New Roman" w:hAnsi="Times New Roman"/>
            <w:bCs/>
            <w:spacing w:val="-6"/>
            <w:sz w:val="24"/>
            <w:szCs w:val="24"/>
            <w:lang w:val="ru-RU"/>
          </w:rPr>
          <w:delText>Глубина 875-980м</w:delText>
        </w:r>
      </w:del>
    </w:p>
    <w:p w14:paraId="4DDEE125" w14:textId="186635B0" w:rsidR="00362423" w:rsidRPr="00C5022D" w:rsidDel="00C668E3" w:rsidRDefault="00362423" w:rsidP="009F2E50">
      <w:pPr>
        <w:pStyle w:val="ac"/>
        <w:ind w:right="-2" w:firstLine="708"/>
        <w:rPr>
          <w:del w:id="790" w:author="Азамат Абдыкани" w:date="2018-01-16T18:15:00Z"/>
          <w:rFonts w:ascii="Times New Roman" w:hAnsi="Times New Roman"/>
          <w:bCs/>
          <w:spacing w:val="-6"/>
          <w:sz w:val="24"/>
          <w:szCs w:val="24"/>
          <w:lang w:val="ru-RU"/>
        </w:rPr>
      </w:pPr>
      <w:del w:id="791" w:author="Азамат Абдыкани" w:date="2018-01-16T18:15:00Z">
        <w:r w:rsidRPr="00C5022D" w:rsidDel="00C668E3">
          <w:rPr>
            <w:rFonts w:ascii="Times New Roman" w:hAnsi="Times New Roman"/>
            <w:bCs/>
            <w:spacing w:val="-6"/>
            <w:sz w:val="24"/>
            <w:szCs w:val="24"/>
            <w:lang w:val="ru-RU"/>
          </w:rPr>
          <w:delText>Мост №5</w:delText>
        </w:r>
      </w:del>
    </w:p>
    <w:p w14:paraId="58D0F5EA" w14:textId="6E86CC69" w:rsidR="00362423" w:rsidRPr="00C5022D" w:rsidDel="00C668E3" w:rsidRDefault="00362423" w:rsidP="009F2E50">
      <w:pPr>
        <w:pStyle w:val="ac"/>
        <w:ind w:right="-2" w:firstLine="708"/>
        <w:rPr>
          <w:del w:id="792" w:author="Азамат Абдыкани" w:date="2018-01-16T18:15:00Z"/>
          <w:rFonts w:ascii="Times New Roman" w:hAnsi="Times New Roman"/>
          <w:bCs/>
          <w:spacing w:val="-6"/>
          <w:sz w:val="24"/>
          <w:szCs w:val="24"/>
          <w:lang w:val="ru-RU"/>
        </w:rPr>
      </w:pPr>
      <w:del w:id="793" w:author="Азамат Абдыкани" w:date="2018-01-16T18:15:00Z">
        <w:r w:rsidRPr="00C5022D" w:rsidDel="00C668E3">
          <w:rPr>
            <w:rFonts w:ascii="Times New Roman" w:hAnsi="Times New Roman"/>
            <w:bCs/>
            <w:spacing w:val="-6"/>
            <w:sz w:val="24"/>
            <w:szCs w:val="24"/>
            <w:lang w:val="ru-RU"/>
          </w:rPr>
          <w:delText>Глубина 665-775м</w:delText>
        </w:r>
      </w:del>
    </w:p>
    <w:p w14:paraId="49780527" w14:textId="345E3420" w:rsidR="00362423" w:rsidRPr="00C5022D" w:rsidDel="00C668E3" w:rsidRDefault="00362423" w:rsidP="009F2E50">
      <w:pPr>
        <w:pStyle w:val="ac"/>
        <w:ind w:right="-2" w:firstLine="708"/>
        <w:rPr>
          <w:del w:id="794" w:author="Азамат Абдыкани" w:date="2018-01-16T18:15:00Z"/>
          <w:rFonts w:ascii="Times New Roman" w:hAnsi="Times New Roman"/>
          <w:bCs/>
          <w:spacing w:val="-6"/>
          <w:sz w:val="24"/>
          <w:szCs w:val="24"/>
          <w:lang w:val="ru-RU"/>
        </w:rPr>
      </w:pPr>
      <w:del w:id="795" w:author="Азамат Абдыкани" w:date="2018-01-16T18:15:00Z">
        <w:r w:rsidRPr="00C5022D" w:rsidDel="00C668E3">
          <w:rPr>
            <w:rFonts w:ascii="Times New Roman" w:hAnsi="Times New Roman"/>
            <w:bCs/>
            <w:spacing w:val="-6"/>
            <w:sz w:val="24"/>
            <w:szCs w:val="24"/>
            <w:lang w:val="ru-RU"/>
          </w:rPr>
          <w:delText xml:space="preserve">Мост №6   </w:delText>
        </w:r>
      </w:del>
    </w:p>
    <w:p w14:paraId="25A52163" w14:textId="013BBBA1" w:rsidR="00362423" w:rsidRPr="00C5022D" w:rsidDel="00C668E3" w:rsidRDefault="00362423" w:rsidP="009F2E50">
      <w:pPr>
        <w:pStyle w:val="ac"/>
        <w:ind w:right="-2" w:firstLine="708"/>
        <w:rPr>
          <w:del w:id="796" w:author="Азамат Абдыкани" w:date="2018-01-16T18:15:00Z"/>
          <w:rFonts w:ascii="Times New Roman" w:hAnsi="Times New Roman"/>
          <w:bCs/>
          <w:spacing w:val="-6"/>
          <w:sz w:val="24"/>
          <w:szCs w:val="24"/>
          <w:lang w:val="ru-RU"/>
        </w:rPr>
      </w:pPr>
      <w:del w:id="797" w:author="Азамат Абдыкани" w:date="2018-01-16T18:15:00Z">
        <w:r w:rsidRPr="00C5022D" w:rsidDel="00C668E3">
          <w:rPr>
            <w:rFonts w:ascii="Times New Roman" w:hAnsi="Times New Roman"/>
            <w:bCs/>
            <w:spacing w:val="-6"/>
            <w:sz w:val="24"/>
            <w:szCs w:val="24"/>
            <w:lang w:val="ru-RU"/>
          </w:rPr>
          <w:delText>Глубина 10-60м</w:delText>
        </w:r>
      </w:del>
    </w:p>
    <w:p w14:paraId="4B2680CB" w14:textId="02B4481C" w:rsidR="00362423" w:rsidRPr="00C5022D" w:rsidDel="00C668E3" w:rsidRDefault="00362423" w:rsidP="009F2E50">
      <w:pPr>
        <w:pStyle w:val="ac"/>
        <w:ind w:right="-2" w:firstLine="708"/>
        <w:rPr>
          <w:del w:id="798" w:author="Азамат Абдыкани" w:date="2018-01-16T18:15:00Z"/>
          <w:rFonts w:ascii="Times New Roman" w:hAnsi="Times New Roman"/>
          <w:bCs/>
          <w:spacing w:val="-6"/>
          <w:sz w:val="24"/>
          <w:szCs w:val="24"/>
          <w:lang w:val="ru-RU"/>
        </w:rPr>
      </w:pPr>
      <w:del w:id="799" w:author="Азамат Абдыкани" w:date="2018-01-16T18:15:00Z">
        <w:r w:rsidRPr="00C5022D" w:rsidDel="00C668E3">
          <w:rPr>
            <w:rFonts w:ascii="Times New Roman" w:hAnsi="Times New Roman"/>
            <w:bCs/>
            <w:spacing w:val="-6"/>
            <w:sz w:val="24"/>
            <w:szCs w:val="24"/>
            <w:lang w:val="ru-RU"/>
          </w:rPr>
          <w:delText xml:space="preserve">*- пакера спускаемые при ГИС устанавливаются под цементными мостами. </w:delText>
        </w:r>
      </w:del>
    </w:p>
    <w:p w14:paraId="4AFEA922" w14:textId="61E1B7A7" w:rsidR="00362423" w:rsidRPr="00C5022D" w:rsidDel="00C668E3" w:rsidRDefault="00362423" w:rsidP="009F2E50">
      <w:pPr>
        <w:pStyle w:val="ac"/>
        <w:ind w:right="-2" w:firstLine="708"/>
        <w:rPr>
          <w:del w:id="800" w:author="Азамат Абдыкани" w:date="2018-01-16T18:15:00Z"/>
          <w:rFonts w:ascii="Times New Roman" w:hAnsi="Times New Roman"/>
          <w:bCs/>
          <w:spacing w:val="-6"/>
          <w:sz w:val="24"/>
          <w:szCs w:val="24"/>
          <w:lang w:val="ru-RU"/>
        </w:rPr>
      </w:pPr>
      <w:del w:id="801" w:author="Азамат Абдыкани" w:date="2018-01-16T18:15:00Z">
        <w:r w:rsidRPr="00C5022D" w:rsidDel="00C668E3">
          <w:rPr>
            <w:rFonts w:ascii="Times New Roman" w:hAnsi="Times New Roman"/>
            <w:bCs/>
            <w:spacing w:val="-6"/>
            <w:sz w:val="24"/>
            <w:szCs w:val="24"/>
            <w:lang w:val="ru-RU"/>
          </w:rPr>
          <w:delText xml:space="preserve"> </w:delText>
        </w:r>
      </w:del>
    </w:p>
    <w:p w14:paraId="7C8BFBAD" w14:textId="1F1FF445" w:rsidR="00445536" w:rsidRPr="00C5022D" w:rsidDel="00C668E3" w:rsidRDefault="00445536" w:rsidP="00445536">
      <w:pPr>
        <w:pStyle w:val="ac"/>
        <w:ind w:right="-2" w:firstLine="708"/>
        <w:rPr>
          <w:del w:id="802" w:author="Азамат Абдыкани" w:date="2018-01-16T18:15:00Z"/>
          <w:rFonts w:ascii="Times New Roman" w:hAnsi="Times New Roman"/>
          <w:bCs/>
          <w:spacing w:val="-6"/>
          <w:sz w:val="24"/>
          <w:szCs w:val="24"/>
          <w:lang w:val="ru-RU"/>
        </w:rPr>
      </w:pPr>
      <w:del w:id="803" w:author="Азамат Абдыкани" w:date="2018-01-16T18:15:00Z">
        <w:r w:rsidRPr="00C5022D" w:rsidDel="00C668E3">
          <w:rPr>
            <w:rFonts w:ascii="Times New Roman" w:hAnsi="Times New Roman"/>
            <w:bCs/>
            <w:spacing w:val="-6"/>
            <w:sz w:val="24"/>
            <w:szCs w:val="24"/>
            <w:lang w:val="ru-RU"/>
          </w:rPr>
          <w:delText>При работах по замеру градиентов пластового давения и отбору проб планируется проводить следующие виды исследований:</w:delText>
        </w:r>
      </w:del>
    </w:p>
    <w:p w14:paraId="6E765509" w14:textId="74F41119" w:rsidR="00445536" w:rsidRPr="00C5022D" w:rsidDel="00C668E3" w:rsidRDefault="00445536" w:rsidP="00445536">
      <w:pPr>
        <w:pStyle w:val="ac"/>
        <w:ind w:right="-2" w:firstLine="708"/>
        <w:rPr>
          <w:del w:id="804" w:author="Азамат Абдыкани" w:date="2018-01-16T18:15:00Z"/>
          <w:rFonts w:ascii="Times New Roman" w:hAnsi="Times New Roman"/>
          <w:bCs/>
          <w:spacing w:val="-6"/>
          <w:sz w:val="24"/>
          <w:szCs w:val="24"/>
          <w:lang w:val="ru-RU"/>
        </w:rPr>
      </w:pPr>
      <w:del w:id="805" w:author="Азамат Абдыкани" w:date="2018-01-16T18:15:00Z">
        <w:r w:rsidRPr="00C5022D" w:rsidDel="00C668E3">
          <w:rPr>
            <w:rFonts w:ascii="Times New Roman" w:hAnsi="Times New Roman"/>
            <w:bCs/>
            <w:spacing w:val="-6"/>
            <w:sz w:val="24"/>
            <w:szCs w:val="24"/>
            <w:lang w:val="ru-RU"/>
          </w:rPr>
          <w:delText xml:space="preserve">Замер давления в секции 12,25 дюймов – 30 точек замера давления (максимум 15 мин на точку). </w:delText>
        </w:r>
      </w:del>
    </w:p>
    <w:p w14:paraId="703BFD13" w14:textId="6144A0CB" w:rsidR="00445536" w:rsidRPr="00C5022D" w:rsidDel="00C668E3" w:rsidRDefault="00445536" w:rsidP="00445536">
      <w:pPr>
        <w:pStyle w:val="ac"/>
        <w:ind w:right="-2" w:firstLine="708"/>
        <w:rPr>
          <w:del w:id="806" w:author="Азамат Абдыкани" w:date="2018-01-16T18:15:00Z"/>
          <w:rFonts w:ascii="Times New Roman" w:hAnsi="Times New Roman"/>
          <w:bCs/>
          <w:spacing w:val="-6"/>
          <w:sz w:val="24"/>
          <w:szCs w:val="24"/>
          <w:lang w:val="ru-RU"/>
        </w:rPr>
      </w:pPr>
      <w:del w:id="807" w:author="Азамат Абдыкани" w:date="2018-01-16T18:15:00Z">
        <w:r w:rsidRPr="00C5022D" w:rsidDel="00C668E3">
          <w:rPr>
            <w:rFonts w:ascii="Times New Roman" w:hAnsi="Times New Roman"/>
            <w:bCs/>
            <w:spacing w:val="-6"/>
            <w:sz w:val="24"/>
            <w:szCs w:val="24"/>
            <w:lang w:val="ru-RU"/>
          </w:rPr>
          <w:delText xml:space="preserve">Замер давления в секции 8,5 дюймов – 30 точек замера давления (максимум 15 мин на точку). </w:delText>
        </w:r>
      </w:del>
    </w:p>
    <w:p w14:paraId="51CEB68B" w14:textId="525C97A9" w:rsidR="00445536" w:rsidRPr="00C5022D" w:rsidDel="00C668E3" w:rsidRDefault="00445536" w:rsidP="00445536">
      <w:pPr>
        <w:pStyle w:val="ac"/>
        <w:ind w:right="-2" w:firstLine="708"/>
        <w:rPr>
          <w:del w:id="808" w:author="Азамат Абдыкани" w:date="2018-01-16T18:15:00Z"/>
          <w:rFonts w:ascii="Times New Roman" w:hAnsi="Times New Roman"/>
          <w:bCs/>
          <w:spacing w:val="-6"/>
          <w:sz w:val="24"/>
          <w:szCs w:val="24"/>
          <w:lang w:val="ru-RU"/>
        </w:rPr>
      </w:pPr>
      <w:del w:id="809" w:author="Азамат Абдыкани" w:date="2018-01-16T18:15:00Z">
        <w:r w:rsidRPr="00C5022D" w:rsidDel="00C668E3">
          <w:rPr>
            <w:rFonts w:ascii="Times New Roman" w:hAnsi="Times New Roman"/>
            <w:bCs/>
            <w:spacing w:val="-6"/>
            <w:sz w:val="24"/>
            <w:szCs w:val="24"/>
            <w:lang w:val="ru-RU"/>
          </w:rPr>
          <w:delText xml:space="preserve">Отбор проб на кабеле в секции 12,25 дюймов – 6 проб ( максимум 2 часа на точке отбора пробы). </w:delText>
        </w:r>
      </w:del>
    </w:p>
    <w:p w14:paraId="0F7E85AD" w14:textId="50DE4255" w:rsidR="00445536" w:rsidRPr="00C5022D" w:rsidDel="00C668E3" w:rsidRDefault="00445536" w:rsidP="00445536">
      <w:pPr>
        <w:pStyle w:val="ac"/>
        <w:ind w:right="-2" w:firstLine="708"/>
        <w:rPr>
          <w:del w:id="810" w:author="Азамат Абдыкани" w:date="2018-01-16T18:15:00Z"/>
          <w:rFonts w:ascii="Times New Roman" w:hAnsi="Times New Roman"/>
          <w:bCs/>
          <w:spacing w:val="-6"/>
          <w:sz w:val="24"/>
          <w:szCs w:val="24"/>
          <w:lang w:val="ru-RU"/>
        </w:rPr>
      </w:pPr>
      <w:del w:id="811" w:author="Азамат Абдыкани" w:date="2018-01-16T18:15:00Z">
        <w:r w:rsidRPr="00C5022D" w:rsidDel="00C668E3">
          <w:rPr>
            <w:rFonts w:ascii="Times New Roman" w:hAnsi="Times New Roman"/>
            <w:bCs/>
            <w:spacing w:val="-6"/>
            <w:sz w:val="24"/>
            <w:szCs w:val="24"/>
            <w:lang w:val="ru-RU"/>
          </w:rPr>
          <w:delText xml:space="preserve">Отбро проб на кабеле в секции 8,5 дйюмов - – 6 проб ( максимум 2 часа на точке отбора пробы). </w:delText>
        </w:r>
      </w:del>
    </w:p>
    <w:p w14:paraId="0BB8A802" w14:textId="400780B0" w:rsidR="000C4374" w:rsidRPr="00C5022D" w:rsidDel="00C668E3" w:rsidRDefault="000C4374" w:rsidP="00445536">
      <w:pPr>
        <w:pStyle w:val="ac"/>
        <w:ind w:right="-2" w:firstLine="708"/>
        <w:rPr>
          <w:del w:id="812" w:author="Азамат Абдыкани" w:date="2018-01-16T18:15:00Z"/>
          <w:rFonts w:ascii="Times New Roman" w:hAnsi="Times New Roman"/>
          <w:bCs/>
          <w:spacing w:val="-6"/>
          <w:sz w:val="24"/>
          <w:szCs w:val="24"/>
          <w:lang w:val="ru-RU"/>
        </w:rPr>
      </w:pPr>
      <w:del w:id="813" w:author="Азамат Абдыкани" w:date="2018-01-16T18:15:00Z">
        <w:r w:rsidRPr="00C5022D" w:rsidDel="00C668E3">
          <w:rPr>
            <w:rFonts w:ascii="Times New Roman" w:hAnsi="Times New Roman"/>
            <w:bCs/>
            <w:spacing w:val="-6"/>
            <w:sz w:val="24"/>
            <w:szCs w:val="24"/>
            <w:lang w:val="ru-RU"/>
          </w:rPr>
          <w:delText xml:space="preserve">По согласованию сторон отбор проб может быть произведен каротажным прибором на трубах (Исполнителю необходимо предусмотреть наличие дополнительного оборудования). </w:delText>
        </w:r>
      </w:del>
    </w:p>
    <w:p w14:paraId="2EBD1F48" w14:textId="18DC8922" w:rsidR="000C4374" w:rsidRPr="00C5022D" w:rsidDel="00C668E3" w:rsidRDefault="000C4374" w:rsidP="00445536">
      <w:pPr>
        <w:pStyle w:val="ac"/>
        <w:ind w:right="-2" w:firstLine="708"/>
        <w:rPr>
          <w:del w:id="814" w:author="Азамат Абдыкани" w:date="2018-01-16T18:15:00Z"/>
          <w:rFonts w:ascii="Times New Roman" w:hAnsi="Times New Roman"/>
          <w:bCs/>
          <w:spacing w:val="-6"/>
          <w:sz w:val="24"/>
          <w:szCs w:val="24"/>
          <w:lang w:val="ru-RU"/>
        </w:rPr>
      </w:pPr>
      <w:del w:id="815" w:author="Азамат Абдыкани" w:date="2018-01-16T18:15:00Z">
        <w:r w:rsidRPr="00C5022D" w:rsidDel="00C668E3">
          <w:rPr>
            <w:rFonts w:ascii="Times New Roman" w:hAnsi="Times New Roman"/>
            <w:bCs/>
            <w:spacing w:val="-6"/>
            <w:sz w:val="24"/>
            <w:szCs w:val="24"/>
            <w:lang w:val="ru-RU"/>
          </w:rPr>
          <w:delText xml:space="preserve"> </w:delText>
        </w:r>
      </w:del>
    </w:p>
    <w:p w14:paraId="7C7C3857" w14:textId="24790B04" w:rsidR="00445536" w:rsidRPr="00C5022D" w:rsidDel="00C668E3" w:rsidRDefault="00445536" w:rsidP="00445536">
      <w:pPr>
        <w:pStyle w:val="ac"/>
        <w:ind w:right="-2" w:firstLine="708"/>
        <w:rPr>
          <w:del w:id="816" w:author="Азамат Абдыкани" w:date="2018-01-16T18:15:00Z"/>
          <w:rFonts w:ascii="Times New Roman" w:hAnsi="Times New Roman"/>
          <w:bCs/>
          <w:spacing w:val="-6"/>
          <w:sz w:val="24"/>
          <w:szCs w:val="24"/>
          <w:lang w:val="ru-RU"/>
        </w:rPr>
      </w:pPr>
      <w:del w:id="817" w:author="Азамат Абдыкани" w:date="2018-01-16T18:15:00Z">
        <w:r w:rsidRPr="00C5022D" w:rsidDel="00C668E3">
          <w:rPr>
            <w:rFonts w:ascii="Times New Roman" w:hAnsi="Times New Roman"/>
            <w:bCs/>
            <w:spacing w:val="-6"/>
            <w:sz w:val="24"/>
            <w:szCs w:val="24"/>
            <w:lang w:val="ru-RU"/>
          </w:rPr>
          <w:delText>Мини ИПТ в секции 12,25 дюймов – 2 испытания (максимум до 36 часов на точке).</w:delText>
        </w:r>
      </w:del>
    </w:p>
    <w:p w14:paraId="0CDCA841" w14:textId="4898E0BE" w:rsidR="00445536" w:rsidRPr="00C5022D" w:rsidDel="00C668E3" w:rsidRDefault="00445536" w:rsidP="00445536">
      <w:pPr>
        <w:pStyle w:val="ac"/>
        <w:ind w:right="-2" w:firstLine="708"/>
        <w:rPr>
          <w:del w:id="818" w:author="Азамат Абдыкани" w:date="2018-01-16T18:15:00Z"/>
          <w:rFonts w:ascii="Times New Roman" w:hAnsi="Times New Roman"/>
          <w:bCs/>
          <w:spacing w:val="-6"/>
          <w:sz w:val="24"/>
          <w:szCs w:val="24"/>
          <w:lang w:val="ru-RU"/>
        </w:rPr>
      </w:pPr>
      <w:del w:id="819" w:author="Азамат Абдыкани" w:date="2018-01-16T18:15:00Z">
        <w:r w:rsidRPr="00C5022D" w:rsidDel="00C668E3">
          <w:rPr>
            <w:rFonts w:ascii="Times New Roman" w:hAnsi="Times New Roman"/>
            <w:bCs/>
            <w:spacing w:val="-6"/>
            <w:sz w:val="24"/>
            <w:szCs w:val="24"/>
            <w:lang w:val="ru-RU"/>
          </w:rPr>
          <w:delText xml:space="preserve">Мини ИПТ в секции 8,5 дйюмов – 2 испытания (максимум до 36 часов на точке). </w:delText>
        </w:r>
      </w:del>
    </w:p>
    <w:p w14:paraId="633A91F5" w14:textId="1699D27E" w:rsidR="00445536" w:rsidRPr="00C5022D" w:rsidDel="00C668E3" w:rsidRDefault="00445536" w:rsidP="00445536">
      <w:pPr>
        <w:pStyle w:val="ac"/>
        <w:ind w:right="-2" w:firstLine="708"/>
        <w:rPr>
          <w:del w:id="820" w:author="Азамат Абдыкани" w:date="2018-01-16T18:15:00Z"/>
          <w:rFonts w:ascii="Times New Roman" w:hAnsi="Times New Roman"/>
          <w:bCs/>
          <w:spacing w:val="-6"/>
          <w:sz w:val="24"/>
          <w:szCs w:val="24"/>
          <w:lang w:val="ru-RU"/>
        </w:rPr>
      </w:pPr>
      <w:del w:id="821" w:author="Азамат Абдыкани" w:date="2018-01-16T18:15:00Z">
        <w:r w:rsidRPr="00C5022D" w:rsidDel="00C668E3">
          <w:rPr>
            <w:rFonts w:ascii="Times New Roman" w:hAnsi="Times New Roman"/>
            <w:bCs/>
            <w:spacing w:val="-6"/>
            <w:sz w:val="24"/>
            <w:szCs w:val="24"/>
            <w:lang w:val="ru-RU"/>
          </w:rPr>
          <w:delText xml:space="preserve"> Для дизайна вышеуказанных работ по замеру давлений, отбора проб и Мини ИПТ необходимо руководствоваться информацей по Объектам испытания указанных в Настоящей Тех</w:delText>
        </w:r>
        <w:r w:rsidR="00AC07CF" w:rsidRPr="00C5022D" w:rsidDel="00C668E3">
          <w:rPr>
            <w:rFonts w:ascii="Times New Roman" w:hAnsi="Times New Roman"/>
            <w:bCs/>
            <w:spacing w:val="-6"/>
            <w:sz w:val="24"/>
            <w:szCs w:val="24"/>
            <w:lang w:val="ru-RU"/>
          </w:rPr>
          <w:delText>нической</w:delText>
        </w:r>
        <w:r w:rsidRPr="00C5022D" w:rsidDel="00C668E3">
          <w:rPr>
            <w:rFonts w:ascii="Times New Roman" w:hAnsi="Times New Roman"/>
            <w:bCs/>
            <w:spacing w:val="-6"/>
            <w:sz w:val="24"/>
            <w:szCs w:val="24"/>
            <w:lang w:val="ru-RU"/>
          </w:rPr>
          <w:delText xml:space="preserve"> спецификации.</w:delText>
        </w:r>
      </w:del>
    </w:p>
    <w:p w14:paraId="2C8EB988" w14:textId="262CD9EE" w:rsidR="00445536" w:rsidRPr="00C5022D" w:rsidDel="00C668E3" w:rsidRDefault="00445536" w:rsidP="00445536">
      <w:pPr>
        <w:pStyle w:val="ac"/>
        <w:ind w:right="-2" w:firstLine="708"/>
        <w:rPr>
          <w:del w:id="822" w:author="Азамат Абдыкани" w:date="2018-01-16T18:15:00Z"/>
          <w:rFonts w:ascii="Times New Roman" w:hAnsi="Times New Roman"/>
          <w:bCs/>
          <w:spacing w:val="-6"/>
          <w:sz w:val="24"/>
          <w:szCs w:val="24"/>
          <w:lang w:val="ru-RU"/>
        </w:rPr>
      </w:pPr>
    </w:p>
    <w:p w14:paraId="7A7055CB" w14:textId="2B1AB7E3" w:rsidR="00445536" w:rsidRPr="00C5022D" w:rsidDel="00C668E3" w:rsidRDefault="00445536" w:rsidP="00445536">
      <w:pPr>
        <w:pStyle w:val="ac"/>
        <w:ind w:right="-2" w:firstLine="708"/>
        <w:rPr>
          <w:del w:id="823" w:author="Азамат Абдыкани" w:date="2018-01-16T18:15:00Z"/>
          <w:rFonts w:ascii="Times New Roman" w:hAnsi="Times New Roman"/>
          <w:bCs/>
          <w:spacing w:val="-6"/>
          <w:sz w:val="24"/>
          <w:szCs w:val="24"/>
          <w:lang w:val="ru-RU"/>
        </w:rPr>
      </w:pPr>
      <w:del w:id="824" w:author="Азамат Абдыкани" w:date="2018-01-16T18:15:00Z">
        <w:r w:rsidRPr="00C5022D" w:rsidDel="00C668E3">
          <w:rPr>
            <w:rFonts w:ascii="Times New Roman" w:hAnsi="Times New Roman"/>
            <w:bCs/>
            <w:spacing w:val="-6"/>
            <w:sz w:val="24"/>
            <w:szCs w:val="24"/>
            <w:lang w:val="ru-RU"/>
          </w:rPr>
          <w:delText>ЯМК в открытом стволе:</w:delText>
        </w:r>
      </w:del>
    </w:p>
    <w:p w14:paraId="4FF12177" w14:textId="11FD14E7" w:rsidR="00445536" w:rsidRPr="00C5022D" w:rsidDel="00C668E3" w:rsidRDefault="00445536" w:rsidP="00445536">
      <w:pPr>
        <w:pStyle w:val="ac"/>
        <w:ind w:right="-2" w:firstLine="708"/>
        <w:rPr>
          <w:del w:id="825" w:author="Азамат Абдыкани" w:date="2018-01-16T18:15:00Z"/>
          <w:rFonts w:ascii="Times New Roman" w:hAnsi="Times New Roman"/>
          <w:bCs/>
          <w:spacing w:val="-6"/>
          <w:sz w:val="24"/>
          <w:szCs w:val="24"/>
          <w:lang w:val="ru-RU"/>
        </w:rPr>
      </w:pPr>
      <w:del w:id="826" w:author="Азамат Абдыкани" w:date="2018-01-16T18:15:00Z">
        <w:r w:rsidRPr="00C5022D" w:rsidDel="00C668E3">
          <w:rPr>
            <w:rFonts w:ascii="Times New Roman" w:hAnsi="Times New Roman"/>
            <w:bCs/>
            <w:spacing w:val="-6"/>
            <w:sz w:val="24"/>
            <w:szCs w:val="24"/>
            <w:lang w:val="ru-RU"/>
          </w:rPr>
          <w:delText>Ядерно-магнитный каротаж будет прововдится в 2-х секциях 12,25 и 8,5 дюймов. При ЯМК планиуется проводить запись в Режиме Т2 по всему стволу. Запись в режиме Т1 в 6 точках  секции 12,25 дюймов и 6 точках  секции 8,5 дюймов.</w:delText>
        </w:r>
      </w:del>
    </w:p>
    <w:p w14:paraId="557CFFE7" w14:textId="35178A88" w:rsidR="00445536" w:rsidRPr="00C5022D" w:rsidDel="00C668E3" w:rsidRDefault="00445536" w:rsidP="00445536">
      <w:pPr>
        <w:pStyle w:val="ac"/>
        <w:ind w:right="-2" w:firstLine="708"/>
        <w:rPr>
          <w:del w:id="827" w:author="Азамат Абдыкани" w:date="2018-01-16T18:15:00Z"/>
          <w:rFonts w:ascii="Times New Roman" w:hAnsi="Times New Roman"/>
          <w:bCs/>
          <w:spacing w:val="-6"/>
          <w:sz w:val="24"/>
          <w:szCs w:val="24"/>
          <w:lang w:val="ru-RU"/>
        </w:rPr>
      </w:pPr>
    </w:p>
    <w:p w14:paraId="777C2D7D" w14:textId="681D7007" w:rsidR="003363AE" w:rsidRPr="00C5022D" w:rsidDel="00C668E3" w:rsidRDefault="003363AE" w:rsidP="009F2E50">
      <w:pPr>
        <w:pStyle w:val="ac"/>
        <w:ind w:right="-2" w:firstLine="708"/>
        <w:rPr>
          <w:del w:id="828" w:author="Азамат Абдыкани" w:date="2018-01-16T18:15:00Z"/>
          <w:rFonts w:ascii="Times New Roman" w:hAnsi="Times New Roman"/>
          <w:bCs/>
          <w:spacing w:val="-6"/>
          <w:sz w:val="24"/>
          <w:szCs w:val="24"/>
          <w:lang w:val="ru-RU"/>
        </w:rPr>
      </w:pPr>
      <w:del w:id="829" w:author="Азамат Абдыкани" w:date="2018-01-16T18:15:00Z">
        <w:r w:rsidRPr="00C5022D" w:rsidDel="00C668E3">
          <w:rPr>
            <w:rFonts w:ascii="Times New Roman" w:hAnsi="Times New Roman"/>
            <w:bCs/>
            <w:spacing w:val="-6"/>
            <w:sz w:val="24"/>
            <w:szCs w:val="24"/>
            <w:lang w:val="ru-RU"/>
          </w:rPr>
          <w:delText>Окончательный отчет.</w:delText>
        </w:r>
      </w:del>
    </w:p>
    <w:p w14:paraId="71EA00FB" w14:textId="03A18A14" w:rsidR="003363AE" w:rsidRPr="00C5022D" w:rsidDel="00C668E3" w:rsidRDefault="003363AE" w:rsidP="009F2E50">
      <w:pPr>
        <w:pStyle w:val="ac"/>
        <w:ind w:right="-2" w:firstLine="708"/>
        <w:rPr>
          <w:del w:id="830" w:author="Азамат Абдыкани" w:date="2018-01-16T18:15:00Z"/>
          <w:rFonts w:ascii="Times New Roman" w:hAnsi="Times New Roman"/>
          <w:bCs/>
          <w:sz w:val="24"/>
          <w:szCs w:val="24"/>
          <w:lang w:val="ru-RU"/>
        </w:rPr>
      </w:pPr>
      <w:del w:id="831" w:author="Азамат Абдыкани" w:date="2018-01-16T18:15:00Z">
        <w:r w:rsidRPr="00C5022D" w:rsidDel="00C668E3">
          <w:rPr>
            <w:rFonts w:ascii="Times New Roman" w:hAnsi="Times New Roman"/>
            <w:bCs/>
            <w:spacing w:val="-6"/>
            <w:sz w:val="24"/>
            <w:szCs w:val="24"/>
            <w:lang w:val="ru-RU"/>
          </w:rPr>
          <w:delText xml:space="preserve">Оконачательные отчеты по секциям и Окончательный отчет по всем проведенным работам должен быть представлен в количестве 4-х экземпляров на русском и 1 экземпляре на английском со всеми каротажными диаграммами в масштабе 1:200; 1:500 (согласно требования указанным в ТС) на электронных и бумажных носителях.  </w:delText>
        </w:r>
      </w:del>
    </w:p>
    <w:p w14:paraId="39347EAB" w14:textId="775E4AF1" w:rsidR="009F2E50" w:rsidRPr="00C5022D" w:rsidDel="00C668E3" w:rsidRDefault="009F2E50" w:rsidP="009F2E50">
      <w:pPr>
        <w:suppressAutoHyphens/>
        <w:rPr>
          <w:del w:id="832" w:author="Азамат Абдыкани" w:date="2018-01-16T18:15:00Z"/>
          <w:rFonts w:ascii="Times New Roman" w:hAnsi="Times New Roman"/>
          <w:b/>
          <w:spacing w:val="-3"/>
          <w:sz w:val="24"/>
          <w:szCs w:val="24"/>
          <w:lang w:val="ru-RU" w:eastAsia="en-GB"/>
        </w:rPr>
      </w:pPr>
      <w:del w:id="833" w:author="Азамат Абдыкани" w:date="2018-01-16T18:15:00Z">
        <w:r w:rsidRPr="00C5022D" w:rsidDel="00C668E3">
          <w:rPr>
            <w:rFonts w:ascii="Times New Roman" w:hAnsi="Times New Roman"/>
            <w:b/>
            <w:bCs/>
            <w:sz w:val="24"/>
            <w:szCs w:val="24"/>
            <w:lang w:val="ru-RU"/>
          </w:rPr>
          <w:delText xml:space="preserve">ЧАСТЬ </w:delText>
        </w:r>
        <w:r w:rsidRPr="00C5022D" w:rsidDel="00C668E3">
          <w:rPr>
            <w:rFonts w:ascii="Times New Roman" w:hAnsi="Times New Roman"/>
            <w:b/>
            <w:bCs/>
            <w:sz w:val="24"/>
            <w:szCs w:val="24"/>
          </w:rPr>
          <w:delText>I</w:delText>
        </w:r>
        <w:r w:rsidRPr="00C5022D" w:rsidDel="00C668E3">
          <w:rPr>
            <w:rFonts w:ascii="Times New Roman" w:hAnsi="Times New Roman"/>
            <w:b/>
            <w:bCs/>
            <w:sz w:val="24"/>
            <w:szCs w:val="24"/>
            <w:lang w:val="en-US"/>
          </w:rPr>
          <w:delText>V</w:delText>
        </w:r>
        <w:r w:rsidRPr="00C5022D" w:rsidDel="00C668E3">
          <w:rPr>
            <w:rFonts w:ascii="Times New Roman" w:hAnsi="Times New Roman"/>
            <w:b/>
            <w:bCs/>
            <w:sz w:val="24"/>
            <w:szCs w:val="24"/>
            <w:lang w:val="ru-RU"/>
          </w:rPr>
          <w:delText xml:space="preserve">. </w:delText>
        </w:r>
        <w:r w:rsidRPr="00C5022D" w:rsidDel="00C668E3">
          <w:rPr>
            <w:rFonts w:ascii="Times New Roman" w:hAnsi="Times New Roman"/>
            <w:b/>
            <w:spacing w:val="-3"/>
            <w:sz w:val="24"/>
            <w:szCs w:val="24"/>
            <w:lang w:val="ru-RU" w:eastAsia="en-GB"/>
          </w:rPr>
          <w:delText xml:space="preserve"> ИНФОРМАЦИЯ, ПРЕДОСТАВЛЯЕМАЯ ИПОЛНИТЕЛЕМ ПО ОЗТОС</w:delText>
        </w:r>
      </w:del>
    </w:p>
    <w:p w14:paraId="2DEC25BD" w14:textId="50A91011" w:rsidR="009F2E50" w:rsidRPr="00C5022D" w:rsidDel="00C668E3" w:rsidRDefault="009F2E50" w:rsidP="009F2E50">
      <w:pPr>
        <w:pStyle w:val="64"/>
        <w:rPr>
          <w:del w:id="834" w:author="Азамат Абдыкани" w:date="2018-01-16T18:15:00Z"/>
          <w:bCs/>
          <w:szCs w:val="24"/>
        </w:rPr>
      </w:pPr>
      <w:del w:id="835" w:author="Азамат Абдыкани" w:date="2018-01-16T18:15:00Z">
        <w:r w:rsidRPr="00C5022D" w:rsidDel="00C668E3">
          <w:rPr>
            <w:bCs/>
            <w:szCs w:val="24"/>
          </w:rPr>
          <w:delText>Общие положения</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5"/>
        <w:gridCol w:w="6192"/>
      </w:tblGrid>
      <w:tr w:rsidR="009F2E50" w:rsidRPr="007B4EF2" w:rsidDel="00C668E3" w14:paraId="0B2F0471" w14:textId="0602ED09" w:rsidTr="009F2E50">
        <w:trPr>
          <w:trHeight w:val="609"/>
          <w:del w:id="836" w:author="Азамат Абдыкани" w:date="2018-01-16T18:15:00Z"/>
        </w:trPr>
        <w:tc>
          <w:tcPr>
            <w:tcW w:w="3095" w:type="dxa"/>
            <w:tcBorders>
              <w:top w:val="single" w:sz="4" w:space="0" w:color="auto"/>
              <w:left w:val="single" w:sz="4" w:space="0" w:color="auto"/>
              <w:bottom w:val="single" w:sz="4" w:space="0" w:color="auto"/>
              <w:right w:val="single" w:sz="4" w:space="0" w:color="auto"/>
            </w:tcBorders>
            <w:vAlign w:val="center"/>
            <w:hideMark/>
          </w:tcPr>
          <w:p w14:paraId="57707F4D" w14:textId="4DE40E4C" w:rsidR="009F2E50" w:rsidRPr="00C5022D" w:rsidDel="00C668E3" w:rsidRDefault="009F2E50" w:rsidP="009F2E50">
            <w:pPr>
              <w:ind w:left="0" w:firstLine="0"/>
              <w:rPr>
                <w:del w:id="837" w:author="Азамат Абдыкани" w:date="2018-01-16T18:15:00Z"/>
                <w:rFonts w:ascii="Times New Roman" w:hAnsi="Times New Roman"/>
                <w:sz w:val="24"/>
                <w:szCs w:val="24"/>
                <w:lang w:val="ru-RU"/>
              </w:rPr>
            </w:pPr>
            <w:del w:id="838" w:author="Азамат Абдыкани" w:date="2018-01-16T18:15:00Z">
              <w:r w:rsidRPr="00C5022D" w:rsidDel="00C668E3">
                <w:rPr>
                  <w:rFonts w:ascii="Times New Roman" w:hAnsi="Times New Roman"/>
                  <w:sz w:val="24"/>
                  <w:szCs w:val="24"/>
                  <w:lang w:val="ru-RU"/>
                </w:rPr>
                <w:delText>Месторасположение базы и расстояние до объекта</w:delText>
              </w:r>
            </w:del>
          </w:p>
        </w:tc>
        <w:tc>
          <w:tcPr>
            <w:tcW w:w="6192" w:type="dxa"/>
            <w:tcBorders>
              <w:top w:val="single" w:sz="4" w:space="0" w:color="auto"/>
              <w:left w:val="single" w:sz="4" w:space="0" w:color="auto"/>
              <w:bottom w:val="single" w:sz="4" w:space="0" w:color="auto"/>
              <w:right w:val="single" w:sz="4" w:space="0" w:color="auto"/>
            </w:tcBorders>
            <w:vAlign w:val="center"/>
          </w:tcPr>
          <w:p w14:paraId="11D09D4B" w14:textId="41055E64" w:rsidR="009F2E50" w:rsidRPr="00C5022D" w:rsidDel="00C668E3" w:rsidRDefault="009F2E50" w:rsidP="009F2E50">
            <w:pPr>
              <w:rPr>
                <w:del w:id="839" w:author="Азамат Абдыкани" w:date="2018-01-16T18:15:00Z"/>
                <w:rFonts w:ascii="Times New Roman" w:hAnsi="Times New Roman"/>
                <w:sz w:val="24"/>
                <w:szCs w:val="24"/>
                <w:lang w:val="ru-RU"/>
              </w:rPr>
            </w:pPr>
          </w:p>
        </w:tc>
      </w:tr>
      <w:tr w:rsidR="009F2E50" w:rsidRPr="00C5022D" w:rsidDel="00C668E3" w14:paraId="58041166" w14:textId="1B6194C7" w:rsidTr="009F2E50">
        <w:trPr>
          <w:cantSplit/>
          <w:trHeight w:val="557"/>
          <w:del w:id="840" w:author="Азамат Абдыкани" w:date="2018-01-16T18:15:00Z"/>
        </w:trPr>
        <w:tc>
          <w:tcPr>
            <w:tcW w:w="3095" w:type="dxa"/>
            <w:vMerge w:val="restart"/>
            <w:tcBorders>
              <w:top w:val="single" w:sz="4" w:space="0" w:color="auto"/>
              <w:left w:val="single" w:sz="4" w:space="0" w:color="auto"/>
              <w:bottom w:val="single" w:sz="4" w:space="0" w:color="auto"/>
              <w:right w:val="single" w:sz="4" w:space="0" w:color="auto"/>
            </w:tcBorders>
            <w:vAlign w:val="center"/>
            <w:hideMark/>
          </w:tcPr>
          <w:p w14:paraId="25CA0D63" w14:textId="39DDBBB9" w:rsidR="009F2E50" w:rsidRPr="00C5022D" w:rsidDel="00C668E3" w:rsidRDefault="009F2E50" w:rsidP="009F2E50">
            <w:pPr>
              <w:ind w:left="0" w:firstLine="0"/>
              <w:rPr>
                <w:del w:id="841" w:author="Азамат Абдыкани" w:date="2018-01-16T18:15:00Z"/>
                <w:rFonts w:ascii="Times New Roman" w:hAnsi="Times New Roman"/>
                <w:sz w:val="24"/>
                <w:szCs w:val="24"/>
                <w:lang w:val="ru-RU"/>
              </w:rPr>
            </w:pPr>
            <w:del w:id="842" w:author="Азамат Абдыкани" w:date="2018-01-16T18:15:00Z">
              <w:r w:rsidRPr="00C5022D" w:rsidDel="00C668E3">
                <w:rPr>
                  <w:rFonts w:ascii="Times New Roman" w:hAnsi="Times New Roman"/>
                  <w:sz w:val="24"/>
                  <w:szCs w:val="24"/>
                  <w:lang w:val="ru-RU"/>
                </w:rPr>
                <w:delText>Регистрационные документы:</w:delText>
              </w:r>
            </w:del>
          </w:p>
          <w:p w14:paraId="53705A7E" w14:textId="242F8A45" w:rsidR="009F2E50" w:rsidRPr="00C5022D" w:rsidDel="00C668E3" w:rsidRDefault="009F2E50" w:rsidP="009F2E50">
            <w:pPr>
              <w:numPr>
                <w:ilvl w:val="0"/>
                <w:numId w:val="44"/>
              </w:numPr>
              <w:tabs>
                <w:tab w:val="clear" w:pos="1080"/>
                <w:tab w:val="num" w:pos="540"/>
              </w:tabs>
              <w:spacing w:line="240" w:lineRule="auto"/>
              <w:ind w:left="0" w:firstLine="0"/>
              <w:jc w:val="left"/>
              <w:rPr>
                <w:del w:id="843" w:author="Азамат Абдыкани" w:date="2018-01-16T18:15:00Z"/>
                <w:rFonts w:ascii="Times New Roman" w:hAnsi="Times New Roman"/>
                <w:sz w:val="24"/>
                <w:szCs w:val="24"/>
                <w:lang w:val="ru-RU"/>
              </w:rPr>
            </w:pPr>
            <w:del w:id="844" w:author="Азамат Абдыкани" w:date="2018-01-16T18:15:00Z">
              <w:r w:rsidRPr="00C5022D" w:rsidDel="00C668E3">
                <w:rPr>
                  <w:rFonts w:ascii="Times New Roman" w:hAnsi="Times New Roman"/>
                  <w:sz w:val="24"/>
                  <w:szCs w:val="24"/>
                  <w:lang w:val="ru-RU"/>
                </w:rPr>
                <w:delText>Лицензия</w:delText>
              </w:r>
            </w:del>
          </w:p>
          <w:p w14:paraId="184C7136" w14:textId="56F7F93E" w:rsidR="009F2E50" w:rsidRPr="00C5022D" w:rsidDel="00C668E3" w:rsidRDefault="009F2E50" w:rsidP="009F2E50">
            <w:pPr>
              <w:numPr>
                <w:ilvl w:val="0"/>
                <w:numId w:val="44"/>
              </w:numPr>
              <w:tabs>
                <w:tab w:val="clear" w:pos="1080"/>
                <w:tab w:val="num" w:pos="540"/>
              </w:tabs>
              <w:spacing w:line="240" w:lineRule="auto"/>
              <w:ind w:left="0" w:firstLine="0"/>
              <w:jc w:val="left"/>
              <w:rPr>
                <w:del w:id="845" w:author="Азамат Абдыкани" w:date="2018-01-16T18:15:00Z"/>
                <w:rFonts w:ascii="Times New Roman" w:hAnsi="Times New Roman"/>
                <w:sz w:val="24"/>
                <w:szCs w:val="24"/>
                <w:lang w:val="ru-RU"/>
              </w:rPr>
            </w:pPr>
            <w:del w:id="846" w:author="Азамат Абдыкани" w:date="2018-01-16T18:15:00Z">
              <w:r w:rsidRPr="00C5022D" w:rsidDel="00C668E3">
                <w:rPr>
                  <w:rFonts w:ascii="Times New Roman" w:hAnsi="Times New Roman"/>
                  <w:sz w:val="24"/>
                  <w:szCs w:val="24"/>
                  <w:lang w:val="ru-RU"/>
                </w:rPr>
                <w:delText>Свидетельство о регистрации</w:delText>
              </w:r>
            </w:del>
          </w:p>
          <w:p w14:paraId="479FEB80" w14:textId="20F6A5A5" w:rsidR="009F2E50" w:rsidRPr="00C5022D" w:rsidDel="00C668E3" w:rsidRDefault="009F2E50" w:rsidP="009F2E50">
            <w:pPr>
              <w:numPr>
                <w:ilvl w:val="0"/>
                <w:numId w:val="44"/>
              </w:numPr>
              <w:tabs>
                <w:tab w:val="clear" w:pos="1080"/>
                <w:tab w:val="num" w:pos="540"/>
              </w:tabs>
              <w:spacing w:line="240" w:lineRule="auto"/>
              <w:ind w:left="0" w:firstLine="0"/>
              <w:jc w:val="left"/>
              <w:rPr>
                <w:del w:id="847" w:author="Азамат Абдыкани" w:date="2018-01-16T18:15:00Z"/>
                <w:rFonts w:ascii="Times New Roman" w:hAnsi="Times New Roman"/>
                <w:sz w:val="24"/>
                <w:szCs w:val="24"/>
                <w:lang w:val="ru-RU"/>
              </w:rPr>
            </w:pPr>
            <w:del w:id="848" w:author="Азамат Абдыкани" w:date="2018-01-16T18:15:00Z">
              <w:r w:rsidRPr="00C5022D" w:rsidDel="00C668E3">
                <w:rPr>
                  <w:rFonts w:ascii="Times New Roman" w:hAnsi="Times New Roman"/>
                  <w:sz w:val="24"/>
                  <w:szCs w:val="24"/>
                  <w:lang w:val="ru-RU"/>
                </w:rPr>
                <w:delText>Страховой полис</w:delText>
              </w:r>
            </w:del>
          </w:p>
        </w:tc>
        <w:tc>
          <w:tcPr>
            <w:tcW w:w="6192" w:type="dxa"/>
            <w:tcBorders>
              <w:top w:val="single" w:sz="4" w:space="0" w:color="auto"/>
              <w:left w:val="single" w:sz="4" w:space="0" w:color="auto"/>
              <w:bottom w:val="single" w:sz="4" w:space="0" w:color="auto"/>
              <w:right w:val="single" w:sz="4" w:space="0" w:color="auto"/>
            </w:tcBorders>
            <w:vAlign w:val="center"/>
          </w:tcPr>
          <w:p w14:paraId="5D1A60E5" w14:textId="313D653D" w:rsidR="009F2E50" w:rsidRPr="00C5022D" w:rsidDel="00C668E3" w:rsidRDefault="009F2E50" w:rsidP="009F2E50">
            <w:pPr>
              <w:rPr>
                <w:del w:id="849" w:author="Азамат Абдыкани" w:date="2018-01-16T18:15:00Z"/>
                <w:rFonts w:ascii="Times New Roman" w:hAnsi="Times New Roman"/>
                <w:sz w:val="24"/>
                <w:szCs w:val="24"/>
              </w:rPr>
            </w:pPr>
          </w:p>
        </w:tc>
      </w:tr>
      <w:tr w:rsidR="009F2E50" w:rsidRPr="00C5022D" w:rsidDel="00C668E3" w14:paraId="46CE53FE" w14:textId="6A77FFA1" w:rsidTr="009F2E50">
        <w:trPr>
          <w:cantSplit/>
          <w:trHeight w:val="523"/>
          <w:del w:id="850" w:author="Азамат Абдыкани" w:date="2018-01-16T18:15:00Z"/>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1C5896" w14:textId="099551F1" w:rsidR="009F2E50" w:rsidRPr="00C5022D" w:rsidDel="00C668E3" w:rsidRDefault="009F2E50" w:rsidP="009F2E50">
            <w:pPr>
              <w:ind w:left="0" w:firstLine="0"/>
              <w:rPr>
                <w:del w:id="851" w:author="Азамат Абдыкани" w:date="2018-01-16T18:15:00Z"/>
                <w:rFonts w:ascii="Times New Roman" w:hAnsi="Times New Roman"/>
                <w:sz w:val="24"/>
                <w:szCs w:val="24"/>
                <w:lang w:val="ru-RU"/>
              </w:rPr>
            </w:pPr>
          </w:p>
        </w:tc>
        <w:tc>
          <w:tcPr>
            <w:tcW w:w="6192" w:type="dxa"/>
            <w:tcBorders>
              <w:top w:val="single" w:sz="4" w:space="0" w:color="auto"/>
              <w:left w:val="single" w:sz="4" w:space="0" w:color="auto"/>
              <w:bottom w:val="single" w:sz="4" w:space="0" w:color="auto"/>
              <w:right w:val="single" w:sz="4" w:space="0" w:color="auto"/>
            </w:tcBorders>
            <w:vAlign w:val="center"/>
          </w:tcPr>
          <w:p w14:paraId="6D7F46DC" w14:textId="40752E24" w:rsidR="009F2E50" w:rsidRPr="00C5022D" w:rsidDel="00C668E3" w:rsidRDefault="009F2E50" w:rsidP="009F2E50">
            <w:pPr>
              <w:rPr>
                <w:del w:id="852" w:author="Азамат Абдыкани" w:date="2018-01-16T18:15:00Z"/>
                <w:rFonts w:ascii="Times New Roman" w:hAnsi="Times New Roman"/>
                <w:sz w:val="24"/>
                <w:szCs w:val="24"/>
              </w:rPr>
            </w:pPr>
          </w:p>
        </w:tc>
      </w:tr>
      <w:tr w:rsidR="009F2E50" w:rsidRPr="00C5022D" w:rsidDel="00C668E3" w14:paraId="7480D30B" w14:textId="5B2E692F" w:rsidTr="009F2E50">
        <w:trPr>
          <w:cantSplit/>
          <w:trHeight w:val="210"/>
          <w:del w:id="853" w:author="Азамат Абдыкани" w:date="2018-01-16T18:15:00Z"/>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790AAA" w14:textId="1896BA8D" w:rsidR="009F2E50" w:rsidRPr="00C5022D" w:rsidDel="00C668E3" w:rsidRDefault="009F2E50" w:rsidP="009F2E50">
            <w:pPr>
              <w:ind w:left="0" w:firstLine="0"/>
              <w:rPr>
                <w:del w:id="854" w:author="Азамат Абдыкани" w:date="2018-01-16T18:15:00Z"/>
                <w:rFonts w:ascii="Times New Roman" w:hAnsi="Times New Roman"/>
                <w:sz w:val="24"/>
                <w:szCs w:val="24"/>
                <w:lang w:val="ru-RU"/>
              </w:rPr>
            </w:pPr>
          </w:p>
        </w:tc>
        <w:tc>
          <w:tcPr>
            <w:tcW w:w="6192" w:type="dxa"/>
            <w:tcBorders>
              <w:top w:val="single" w:sz="4" w:space="0" w:color="auto"/>
              <w:left w:val="single" w:sz="4" w:space="0" w:color="auto"/>
              <w:bottom w:val="single" w:sz="4" w:space="0" w:color="auto"/>
              <w:right w:val="single" w:sz="4" w:space="0" w:color="auto"/>
            </w:tcBorders>
            <w:vAlign w:val="center"/>
          </w:tcPr>
          <w:p w14:paraId="629B2254" w14:textId="697F7EC0" w:rsidR="009F2E50" w:rsidRPr="00C5022D" w:rsidDel="00C668E3" w:rsidRDefault="009F2E50" w:rsidP="009F2E50">
            <w:pPr>
              <w:rPr>
                <w:del w:id="855" w:author="Азамат Абдыкани" w:date="2018-01-16T18:15:00Z"/>
                <w:rFonts w:ascii="Times New Roman" w:hAnsi="Times New Roman"/>
                <w:sz w:val="24"/>
                <w:szCs w:val="24"/>
              </w:rPr>
            </w:pPr>
          </w:p>
        </w:tc>
      </w:tr>
      <w:tr w:rsidR="009F2E50" w:rsidRPr="007B4EF2" w:rsidDel="00C668E3" w14:paraId="6D328A93" w14:textId="753CAB67" w:rsidTr="009F2E50">
        <w:trPr>
          <w:del w:id="856" w:author="Азамат Абдыкани" w:date="2018-01-16T18:15:00Z"/>
        </w:trPr>
        <w:tc>
          <w:tcPr>
            <w:tcW w:w="3095" w:type="dxa"/>
            <w:tcBorders>
              <w:top w:val="single" w:sz="4" w:space="0" w:color="auto"/>
              <w:left w:val="single" w:sz="4" w:space="0" w:color="auto"/>
              <w:bottom w:val="single" w:sz="4" w:space="0" w:color="auto"/>
              <w:right w:val="single" w:sz="4" w:space="0" w:color="auto"/>
            </w:tcBorders>
            <w:vAlign w:val="center"/>
            <w:hideMark/>
          </w:tcPr>
          <w:p w14:paraId="0D2D47BB" w14:textId="1A1FA630" w:rsidR="009F2E50" w:rsidRPr="00C5022D" w:rsidDel="00C668E3" w:rsidRDefault="009F2E50" w:rsidP="009F2E50">
            <w:pPr>
              <w:ind w:left="0" w:firstLine="0"/>
              <w:rPr>
                <w:del w:id="857" w:author="Азамат Абдыкани" w:date="2018-01-16T18:15:00Z"/>
                <w:rFonts w:ascii="Times New Roman" w:hAnsi="Times New Roman"/>
                <w:sz w:val="24"/>
                <w:szCs w:val="24"/>
                <w:lang w:val="ru-RU"/>
              </w:rPr>
            </w:pPr>
            <w:del w:id="858" w:author="Азамат Абдыкани" w:date="2018-01-16T18:15:00Z">
              <w:r w:rsidRPr="00C5022D" w:rsidDel="00C668E3">
                <w:rPr>
                  <w:rFonts w:ascii="Times New Roman" w:hAnsi="Times New Roman"/>
                  <w:sz w:val="24"/>
                  <w:szCs w:val="24"/>
                  <w:lang w:val="ru-RU"/>
                </w:rPr>
                <w:delText>Опыт Услуги в регионе</w:delText>
              </w:r>
            </w:del>
          </w:p>
          <w:p w14:paraId="1D2598CB" w14:textId="209D61B0" w:rsidR="009F2E50" w:rsidRPr="00C5022D" w:rsidDel="00C668E3" w:rsidRDefault="009F2E50" w:rsidP="009F2E50">
            <w:pPr>
              <w:ind w:left="0" w:firstLine="0"/>
              <w:rPr>
                <w:del w:id="859" w:author="Азамат Абдыкани" w:date="2018-01-16T18:15:00Z"/>
                <w:rFonts w:ascii="Times New Roman" w:hAnsi="Times New Roman"/>
                <w:sz w:val="24"/>
                <w:szCs w:val="24"/>
                <w:lang w:val="ru-RU"/>
              </w:rPr>
            </w:pPr>
            <w:del w:id="860" w:author="Азамат Абдыкани" w:date="2018-01-16T18:15:00Z">
              <w:r w:rsidRPr="00C5022D" w:rsidDel="00C668E3">
                <w:rPr>
                  <w:rFonts w:ascii="Times New Roman" w:hAnsi="Times New Roman"/>
                  <w:sz w:val="24"/>
                  <w:szCs w:val="24"/>
                  <w:lang w:val="ru-RU"/>
                </w:rPr>
                <w:delText>(указать перечень компании, с которыми работали)</w:delText>
              </w:r>
            </w:del>
          </w:p>
        </w:tc>
        <w:tc>
          <w:tcPr>
            <w:tcW w:w="6192" w:type="dxa"/>
            <w:tcBorders>
              <w:top w:val="single" w:sz="4" w:space="0" w:color="auto"/>
              <w:left w:val="single" w:sz="4" w:space="0" w:color="auto"/>
              <w:bottom w:val="single" w:sz="4" w:space="0" w:color="auto"/>
              <w:right w:val="single" w:sz="4" w:space="0" w:color="auto"/>
            </w:tcBorders>
            <w:vAlign w:val="center"/>
          </w:tcPr>
          <w:p w14:paraId="46635EA4" w14:textId="50B9714E" w:rsidR="009F2E50" w:rsidRPr="00C5022D" w:rsidDel="00C668E3" w:rsidRDefault="009F2E50" w:rsidP="009F2E50">
            <w:pPr>
              <w:rPr>
                <w:del w:id="861" w:author="Азамат Абдыкани" w:date="2018-01-16T18:15:00Z"/>
                <w:rFonts w:ascii="Times New Roman" w:hAnsi="Times New Roman"/>
                <w:sz w:val="24"/>
                <w:szCs w:val="24"/>
                <w:lang w:val="ru-RU"/>
              </w:rPr>
            </w:pPr>
          </w:p>
        </w:tc>
      </w:tr>
      <w:tr w:rsidR="009F2E50" w:rsidRPr="007B4EF2" w:rsidDel="00C668E3" w14:paraId="7B59BCC3" w14:textId="6961FB10" w:rsidTr="009F2E50">
        <w:trPr>
          <w:trHeight w:val="2737"/>
          <w:del w:id="862" w:author="Азамат Абдыкани" w:date="2018-01-16T18:15:00Z"/>
        </w:trPr>
        <w:tc>
          <w:tcPr>
            <w:tcW w:w="3095" w:type="dxa"/>
            <w:tcBorders>
              <w:top w:val="single" w:sz="4" w:space="0" w:color="auto"/>
              <w:left w:val="single" w:sz="4" w:space="0" w:color="auto"/>
              <w:bottom w:val="single" w:sz="4" w:space="0" w:color="auto"/>
              <w:right w:val="single" w:sz="4" w:space="0" w:color="auto"/>
            </w:tcBorders>
            <w:vAlign w:val="center"/>
            <w:hideMark/>
          </w:tcPr>
          <w:p w14:paraId="46FB10CE" w14:textId="17DA26B0" w:rsidR="009F2E50" w:rsidRPr="00C5022D" w:rsidDel="00C668E3" w:rsidRDefault="009F2E50" w:rsidP="009F2E50">
            <w:pPr>
              <w:ind w:left="0" w:firstLine="0"/>
              <w:rPr>
                <w:del w:id="863" w:author="Азамат Абдыкани" w:date="2018-01-16T18:15:00Z"/>
                <w:rFonts w:ascii="Times New Roman" w:hAnsi="Times New Roman"/>
                <w:sz w:val="24"/>
                <w:szCs w:val="24"/>
                <w:lang w:val="ru-RU"/>
              </w:rPr>
            </w:pPr>
            <w:del w:id="864" w:author="Азамат Абдыкани" w:date="2018-01-16T18:15:00Z">
              <w:r w:rsidRPr="00C5022D" w:rsidDel="00C668E3">
                <w:rPr>
                  <w:rFonts w:ascii="Times New Roman" w:hAnsi="Times New Roman"/>
                  <w:sz w:val="24"/>
                  <w:szCs w:val="24"/>
                  <w:lang w:val="ru-RU"/>
                </w:rPr>
                <w:delText xml:space="preserve">Список ведущего персонала для выполнения Услуг. В данном списке должны быть указаны должностные инструкции, квалификация, предыдущий опыт Услуг, пройденные учебные курсы и копии свидетельств об обучении каждого специалиста. </w:delText>
              </w:r>
            </w:del>
          </w:p>
        </w:tc>
        <w:tc>
          <w:tcPr>
            <w:tcW w:w="6192" w:type="dxa"/>
            <w:tcBorders>
              <w:top w:val="single" w:sz="4" w:space="0" w:color="auto"/>
              <w:left w:val="single" w:sz="4" w:space="0" w:color="auto"/>
              <w:bottom w:val="single" w:sz="4" w:space="0" w:color="auto"/>
              <w:right w:val="single" w:sz="4" w:space="0" w:color="auto"/>
            </w:tcBorders>
            <w:vAlign w:val="center"/>
          </w:tcPr>
          <w:p w14:paraId="28C07BCA" w14:textId="270AEE3A" w:rsidR="009F2E50" w:rsidRPr="00C5022D" w:rsidDel="00C668E3" w:rsidRDefault="009F2E50" w:rsidP="009F2E50">
            <w:pPr>
              <w:rPr>
                <w:del w:id="865" w:author="Азамат Абдыкани" w:date="2018-01-16T18:15:00Z"/>
                <w:rFonts w:ascii="Times New Roman" w:hAnsi="Times New Roman"/>
                <w:sz w:val="24"/>
                <w:szCs w:val="24"/>
                <w:lang w:val="ru-RU"/>
              </w:rPr>
            </w:pPr>
          </w:p>
        </w:tc>
      </w:tr>
    </w:tbl>
    <w:p w14:paraId="3CAB7083" w14:textId="6EE98667" w:rsidR="009F2E50" w:rsidRPr="00C5022D" w:rsidDel="00C668E3" w:rsidRDefault="009F2E50" w:rsidP="009F2E50">
      <w:pPr>
        <w:ind w:left="360"/>
        <w:rPr>
          <w:del w:id="866" w:author="Азамат Абдыкани" w:date="2018-01-16T18:15:00Z"/>
          <w:rFonts w:ascii="Times New Roman" w:hAnsi="Times New Roman"/>
          <w:b/>
          <w:sz w:val="24"/>
          <w:szCs w:val="24"/>
          <w:lang w:val="ru-RU"/>
        </w:rPr>
      </w:pPr>
    </w:p>
    <w:p w14:paraId="18082C2E" w14:textId="7C560D02" w:rsidR="009F2E50" w:rsidRPr="00C5022D" w:rsidDel="00C668E3" w:rsidRDefault="009F2E50" w:rsidP="009F2E50">
      <w:pPr>
        <w:numPr>
          <w:ilvl w:val="0"/>
          <w:numId w:val="49"/>
        </w:numPr>
        <w:tabs>
          <w:tab w:val="clear" w:pos="1080"/>
        </w:tabs>
        <w:spacing w:line="240" w:lineRule="auto"/>
        <w:rPr>
          <w:del w:id="867" w:author="Азамат Абдыкани" w:date="2018-01-16T18:15:00Z"/>
          <w:rFonts w:ascii="Times New Roman" w:hAnsi="Times New Roman"/>
          <w:b/>
          <w:sz w:val="24"/>
          <w:szCs w:val="24"/>
        </w:rPr>
      </w:pPr>
      <w:del w:id="868" w:author="Азамат Абдыкани" w:date="2018-01-16T18:15:00Z">
        <w:r w:rsidRPr="00C5022D" w:rsidDel="00C668E3">
          <w:rPr>
            <w:rFonts w:ascii="Times New Roman" w:hAnsi="Times New Roman"/>
            <w:b/>
            <w:sz w:val="24"/>
            <w:szCs w:val="24"/>
          </w:rPr>
          <w:delText>Технические показатели оборудования</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1"/>
        <w:gridCol w:w="1944"/>
        <w:gridCol w:w="1920"/>
        <w:gridCol w:w="1301"/>
        <w:gridCol w:w="1823"/>
      </w:tblGrid>
      <w:tr w:rsidR="009F2E50" w:rsidRPr="00C5022D" w:rsidDel="00C668E3" w14:paraId="2EDE2789" w14:textId="0E890F7F" w:rsidTr="009F2E50">
        <w:trPr>
          <w:del w:id="869" w:author="Азамат Абдыкани" w:date="2018-01-16T18:15:00Z"/>
        </w:trPr>
        <w:tc>
          <w:tcPr>
            <w:tcW w:w="2808" w:type="dxa"/>
            <w:tcBorders>
              <w:top w:val="single" w:sz="4" w:space="0" w:color="auto"/>
              <w:left w:val="single" w:sz="4" w:space="0" w:color="auto"/>
              <w:bottom w:val="single" w:sz="4" w:space="0" w:color="auto"/>
              <w:right w:val="single" w:sz="4" w:space="0" w:color="auto"/>
            </w:tcBorders>
            <w:vAlign w:val="center"/>
            <w:hideMark/>
          </w:tcPr>
          <w:p w14:paraId="0C93AB58" w14:textId="3F29333B" w:rsidR="009F2E50" w:rsidRPr="00C5022D" w:rsidDel="00C668E3" w:rsidRDefault="009F2E50" w:rsidP="009F2E50">
            <w:pPr>
              <w:jc w:val="center"/>
              <w:rPr>
                <w:del w:id="870" w:author="Азамат Абдыкани" w:date="2018-01-16T18:15:00Z"/>
                <w:rFonts w:ascii="Times New Roman" w:hAnsi="Times New Roman"/>
                <w:sz w:val="24"/>
                <w:szCs w:val="24"/>
              </w:rPr>
            </w:pPr>
            <w:del w:id="871" w:author="Азамат Абдыкани" w:date="2018-01-16T18:15:00Z">
              <w:r w:rsidRPr="00C5022D" w:rsidDel="00C668E3">
                <w:rPr>
                  <w:rFonts w:ascii="Times New Roman" w:hAnsi="Times New Roman"/>
                  <w:sz w:val="24"/>
                  <w:szCs w:val="24"/>
                </w:rPr>
                <w:delText>Наименования</w:delText>
              </w:r>
            </w:del>
          </w:p>
        </w:tc>
        <w:tc>
          <w:tcPr>
            <w:tcW w:w="1980" w:type="dxa"/>
            <w:tcBorders>
              <w:top w:val="single" w:sz="4" w:space="0" w:color="auto"/>
              <w:left w:val="single" w:sz="4" w:space="0" w:color="auto"/>
              <w:bottom w:val="single" w:sz="4" w:space="0" w:color="auto"/>
              <w:right w:val="single" w:sz="4" w:space="0" w:color="auto"/>
            </w:tcBorders>
            <w:vAlign w:val="center"/>
            <w:hideMark/>
          </w:tcPr>
          <w:p w14:paraId="1820FF27" w14:textId="37D19787" w:rsidR="009F2E50" w:rsidRPr="00C5022D" w:rsidDel="00C668E3" w:rsidRDefault="009F2E50" w:rsidP="009F2E50">
            <w:pPr>
              <w:ind w:left="27" w:hanging="27"/>
              <w:jc w:val="center"/>
              <w:rPr>
                <w:del w:id="872" w:author="Азамат Абдыкани" w:date="2018-01-16T18:15:00Z"/>
                <w:rFonts w:ascii="Times New Roman" w:hAnsi="Times New Roman"/>
                <w:sz w:val="24"/>
                <w:szCs w:val="24"/>
              </w:rPr>
            </w:pPr>
            <w:del w:id="873" w:author="Азамат Абдыкани" w:date="2018-01-16T18:15:00Z">
              <w:r w:rsidRPr="00C5022D" w:rsidDel="00C668E3">
                <w:rPr>
                  <w:rFonts w:ascii="Times New Roman" w:hAnsi="Times New Roman"/>
                  <w:sz w:val="24"/>
                  <w:szCs w:val="24"/>
                </w:rPr>
                <w:delText>Тип, завод изготовитель</w:delText>
              </w:r>
            </w:del>
          </w:p>
        </w:tc>
        <w:tc>
          <w:tcPr>
            <w:tcW w:w="1620" w:type="dxa"/>
            <w:tcBorders>
              <w:top w:val="single" w:sz="4" w:space="0" w:color="auto"/>
              <w:left w:val="single" w:sz="4" w:space="0" w:color="auto"/>
              <w:bottom w:val="single" w:sz="4" w:space="0" w:color="auto"/>
              <w:right w:val="single" w:sz="4" w:space="0" w:color="auto"/>
            </w:tcBorders>
            <w:vAlign w:val="center"/>
            <w:hideMark/>
          </w:tcPr>
          <w:p w14:paraId="44E926C7" w14:textId="16163B38" w:rsidR="009F2E50" w:rsidRPr="00C5022D" w:rsidDel="00C668E3" w:rsidRDefault="009F2E50" w:rsidP="009F2E50">
            <w:pPr>
              <w:jc w:val="center"/>
              <w:rPr>
                <w:del w:id="874" w:author="Азамат Абдыкани" w:date="2018-01-16T18:15:00Z"/>
                <w:rFonts w:ascii="Times New Roman" w:hAnsi="Times New Roman"/>
                <w:sz w:val="24"/>
                <w:szCs w:val="24"/>
              </w:rPr>
            </w:pPr>
            <w:del w:id="875" w:author="Азамат Абдыкани" w:date="2018-01-16T18:15:00Z">
              <w:r w:rsidRPr="00C5022D" w:rsidDel="00C668E3">
                <w:rPr>
                  <w:rFonts w:ascii="Times New Roman" w:hAnsi="Times New Roman"/>
                  <w:sz w:val="24"/>
                  <w:szCs w:val="24"/>
                </w:rPr>
                <w:delText>Год выпуска</w:delText>
              </w:r>
            </w:del>
          </w:p>
        </w:tc>
        <w:tc>
          <w:tcPr>
            <w:tcW w:w="1021" w:type="dxa"/>
            <w:tcBorders>
              <w:top w:val="single" w:sz="4" w:space="0" w:color="auto"/>
              <w:left w:val="single" w:sz="4" w:space="0" w:color="auto"/>
              <w:bottom w:val="single" w:sz="4" w:space="0" w:color="auto"/>
              <w:right w:val="single" w:sz="4" w:space="0" w:color="auto"/>
            </w:tcBorders>
            <w:vAlign w:val="center"/>
            <w:hideMark/>
          </w:tcPr>
          <w:p w14:paraId="3F816F31" w14:textId="5AF22490" w:rsidR="009F2E50" w:rsidRPr="00C5022D" w:rsidDel="00C668E3" w:rsidRDefault="009F2E50" w:rsidP="009F2E50">
            <w:pPr>
              <w:jc w:val="center"/>
              <w:rPr>
                <w:del w:id="876" w:author="Азамат Абдыкани" w:date="2018-01-16T18:15:00Z"/>
                <w:rFonts w:ascii="Times New Roman" w:hAnsi="Times New Roman"/>
                <w:sz w:val="24"/>
                <w:szCs w:val="24"/>
              </w:rPr>
            </w:pPr>
            <w:del w:id="877" w:author="Азамат Абдыкани" w:date="2018-01-16T18:15:00Z">
              <w:r w:rsidRPr="00C5022D" w:rsidDel="00C668E3">
                <w:rPr>
                  <w:rFonts w:ascii="Times New Roman" w:hAnsi="Times New Roman"/>
                  <w:sz w:val="24"/>
                  <w:szCs w:val="24"/>
                </w:rPr>
                <w:delText>Кол-во</w:delText>
              </w:r>
            </w:del>
          </w:p>
        </w:tc>
        <w:tc>
          <w:tcPr>
            <w:tcW w:w="1858" w:type="dxa"/>
            <w:tcBorders>
              <w:top w:val="single" w:sz="4" w:space="0" w:color="auto"/>
              <w:left w:val="single" w:sz="4" w:space="0" w:color="auto"/>
              <w:bottom w:val="single" w:sz="4" w:space="0" w:color="auto"/>
              <w:right w:val="single" w:sz="4" w:space="0" w:color="auto"/>
            </w:tcBorders>
            <w:vAlign w:val="center"/>
            <w:hideMark/>
          </w:tcPr>
          <w:p w14:paraId="63938EE7" w14:textId="1AE2EC1F" w:rsidR="009F2E50" w:rsidRPr="00C5022D" w:rsidDel="00C668E3" w:rsidRDefault="009F2E50" w:rsidP="009F2E50">
            <w:pPr>
              <w:jc w:val="center"/>
              <w:rPr>
                <w:del w:id="878" w:author="Азамат Абдыкани" w:date="2018-01-16T18:15:00Z"/>
                <w:rFonts w:ascii="Times New Roman" w:hAnsi="Times New Roman"/>
                <w:sz w:val="24"/>
                <w:szCs w:val="24"/>
              </w:rPr>
            </w:pPr>
            <w:del w:id="879" w:author="Азамат Абдыкани" w:date="2018-01-16T18:15:00Z">
              <w:r w:rsidRPr="00C5022D" w:rsidDel="00C668E3">
                <w:rPr>
                  <w:rFonts w:ascii="Times New Roman" w:hAnsi="Times New Roman"/>
                  <w:sz w:val="24"/>
                  <w:szCs w:val="24"/>
                </w:rPr>
                <w:delText>Примечание</w:delText>
              </w:r>
            </w:del>
          </w:p>
        </w:tc>
      </w:tr>
      <w:tr w:rsidR="009F2E50" w:rsidRPr="00C5022D" w:rsidDel="00C668E3" w14:paraId="4C5C3579" w14:textId="7C648BB2" w:rsidTr="009F2E50">
        <w:trPr>
          <w:del w:id="880" w:author="Азамат Абдыкани" w:date="2018-01-16T18:15:00Z"/>
        </w:trPr>
        <w:tc>
          <w:tcPr>
            <w:tcW w:w="2808" w:type="dxa"/>
            <w:tcBorders>
              <w:top w:val="single" w:sz="4" w:space="0" w:color="auto"/>
              <w:left w:val="single" w:sz="4" w:space="0" w:color="auto"/>
              <w:bottom w:val="single" w:sz="4" w:space="0" w:color="auto"/>
              <w:right w:val="single" w:sz="4" w:space="0" w:color="auto"/>
            </w:tcBorders>
            <w:vAlign w:val="center"/>
            <w:hideMark/>
          </w:tcPr>
          <w:p w14:paraId="1B9F70AA" w14:textId="768769EB" w:rsidR="009F2E50" w:rsidRPr="00C5022D" w:rsidDel="00C668E3" w:rsidRDefault="009F2E50" w:rsidP="009F2E50">
            <w:pPr>
              <w:ind w:left="0" w:firstLine="0"/>
              <w:rPr>
                <w:del w:id="881" w:author="Азамат Абдыкани" w:date="2018-01-16T18:15:00Z"/>
                <w:rFonts w:ascii="Times New Roman" w:hAnsi="Times New Roman"/>
                <w:sz w:val="24"/>
                <w:szCs w:val="24"/>
                <w:lang w:val="ru-RU"/>
              </w:rPr>
            </w:pPr>
            <w:del w:id="882" w:author="Азамат Абдыкани" w:date="2018-01-16T18:15:00Z">
              <w:r w:rsidRPr="00C5022D" w:rsidDel="00C668E3">
                <w:rPr>
                  <w:rFonts w:ascii="Times New Roman" w:hAnsi="Times New Roman"/>
                  <w:sz w:val="24"/>
                  <w:szCs w:val="24"/>
                  <w:lang w:val="ru-RU"/>
                </w:rPr>
                <w:delText>1. Станция +подъемник</w:delText>
              </w:r>
            </w:del>
          </w:p>
        </w:tc>
        <w:tc>
          <w:tcPr>
            <w:tcW w:w="1980" w:type="dxa"/>
            <w:tcBorders>
              <w:top w:val="single" w:sz="4" w:space="0" w:color="auto"/>
              <w:left w:val="single" w:sz="4" w:space="0" w:color="auto"/>
              <w:bottom w:val="single" w:sz="4" w:space="0" w:color="auto"/>
              <w:right w:val="single" w:sz="4" w:space="0" w:color="auto"/>
            </w:tcBorders>
          </w:tcPr>
          <w:p w14:paraId="4EB1DE95" w14:textId="43F75D19" w:rsidR="009F2E50" w:rsidRPr="00C5022D" w:rsidDel="00C668E3" w:rsidRDefault="009F2E50" w:rsidP="009F2E50">
            <w:pPr>
              <w:rPr>
                <w:del w:id="883" w:author="Азамат Абдыкани" w:date="2018-01-16T18:15:00Z"/>
                <w:rFonts w:ascii="Times New Roman" w:hAnsi="Times New Roman"/>
                <w:sz w:val="24"/>
                <w:szCs w:val="24"/>
              </w:rPr>
            </w:pPr>
          </w:p>
        </w:tc>
        <w:tc>
          <w:tcPr>
            <w:tcW w:w="1620" w:type="dxa"/>
            <w:tcBorders>
              <w:top w:val="single" w:sz="4" w:space="0" w:color="auto"/>
              <w:left w:val="single" w:sz="4" w:space="0" w:color="auto"/>
              <w:bottom w:val="single" w:sz="4" w:space="0" w:color="auto"/>
              <w:right w:val="single" w:sz="4" w:space="0" w:color="auto"/>
            </w:tcBorders>
          </w:tcPr>
          <w:p w14:paraId="18B4D625" w14:textId="03BB6453" w:rsidR="009F2E50" w:rsidRPr="00C5022D" w:rsidDel="00C668E3" w:rsidRDefault="009F2E50" w:rsidP="009F2E50">
            <w:pPr>
              <w:rPr>
                <w:del w:id="884" w:author="Азамат Абдыкани" w:date="2018-01-16T18:15:00Z"/>
                <w:rFonts w:ascii="Times New Roman" w:hAnsi="Times New Roman"/>
                <w:sz w:val="24"/>
                <w:szCs w:val="24"/>
              </w:rPr>
            </w:pPr>
          </w:p>
        </w:tc>
        <w:tc>
          <w:tcPr>
            <w:tcW w:w="1021" w:type="dxa"/>
            <w:tcBorders>
              <w:top w:val="single" w:sz="4" w:space="0" w:color="auto"/>
              <w:left w:val="single" w:sz="4" w:space="0" w:color="auto"/>
              <w:bottom w:val="single" w:sz="4" w:space="0" w:color="auto"/>
              <w:right w:val="single" w:sz="4" w:space="0" w:color="auto"/>
            </w:tcBorders>
          </w:tcPr>
          <w:p w14:paraId="6C87FF03" w14:textId="47046845" w:rsidR="009F2E50" w:rsidRPr="00C5022D" w:rsidDel="00C668E3" w:rsidRDefault="009F2E50" w:rsidP="009F2E50">
            <w:pPr>
              <w:rPr>
                <w:del w:id="885" w:author="Азамат Абдыкани" w:date="2018-01-16T18:15:00Z"/>
                <w:rFonts w:ascii="Times New Roman" w:hAnsi="Times New Roman"/>
                <w:sz w:val="24"/>
                <w:szCs w:val="24"/>
              </w:rPr>
            </w:pPr>
          </w:p>
        </w:tc>
        <w:tc>
          <w:tcPr>
            <w:tcW w:w="1858" w:type="dxa"/>
            <w:tcBorders>
              <w:top w:val="single" w:sz="4" w:space="0" w:color="auto"/>
              <w:left w:val="single" w:sz="4" w:space="0" w:color="auto"/>
              <w:bottom w:val="single" w:sz="4" w:space="0" w:color="auto"/>
              <w:right w:val="single" w:sz="4" w:space="0" w:color="auto"/>
            </w:tcBorders>
          </w:tcPr>
          <w:p w14:paraId="384F116C" w14:textId="0F20E7AD" w:rsidR="009F2E50" w:rsidRPr="00C5022D" w:rsidDel="00C668E3" w:rsidRDefault="009F2E50" w:rsidP="009F2E50">
            <w:pPr>
              <w:rPr>
                <w:del w:id="886" w:author="Азамат Абдыкани" w:date="2018-01-16T18:15:00Z"/>
                <w:rFonts w:ascii="Times New Roman" w:hAnsi="Times New Roman"/>
                <w:sz w:val="24"/>
                <w:szCs w:val="24"/>
              </w:rPr>
            </w:pPr>
          </w:p>
        </w:tc>
      </w:tr>
      <w:tr w:rsidR="009F2E50" w:rsidRPr="007B4EF2" w:rsidDel="00C668E3" w14:paraId="16453C41" w14:textId="45994ADA" w:rsidTr="009F2E50">
        <w:trPr>
          <w:cantSplit/>
          <w:trHeight w:val="570"/>
          <w:del w:id="887" w:author="Азамат Абдыкани" w:date="2018-01-16T18:15:00Z"/>
        </w:trPr>
        <w:tc>
          <w:tcPr>
            <w:tcW w:w="2808" w:type="dxa"/>
            <w:vMerge w:val="restart"/>
            <w:tcBorders>
              <w:top w:val="single" w:sz="4" w:space="0" w:color="auto"/>
              <w:left w:val="single" w:sz="4" w:space="0" w:color="auto"/>
              <w:bottom w:val="single" w:sz="4" w:space="0" w:color="auto"/>
              <w:right w:val="single" w:sz="4" w:space="0" w:color="auto"/>
            </w:tcBorders>
            <w:vAlign w:val="center"/>
            <w:hideMark/>
          </w:tcPr>
          <w:p w14:paraId="087C499D" w14:textId="74EF4991" w:rsidR="009F2E50" w:rsidRPr="00C5022D" w:rsidDel="00C668E3" w:rsidRDefault="009F2E50" w:rsidP="009F2E50">
            <w:pPr>
              <w:ind w:left="0" w:firstLine="0"/>
              <w:rPr>
                <w:del w:id="888" w:author="Азамат Абдыкани" w:date="2018-01-16T18:15:00Z"/>
                <w:rFonts w:ascii="Times New Roman" w:hAnsi="Times New Roman"/>
                <w:sz w:val="24"/>
                <w:szCs w:val="24"/>
                <w:lang w:val="ru-RU"/>
              </w:rPr>
            </w:pPr>
            <w:del w:id="889" w:author="Азамат Абдыкани" w:date="2018-01-16T18:15:00Z">
              <w:r w:rsidRPr="00C5022D" w:rsidDel="00C668E3">
                <w:rPr>
                  <w:rFonts w:ascii="Times New Roman" w:hAnsi="Times New Roman"/>
                  <w:sz w:val="24"/>
                  <w:szCs w:val="24"/>
                  <w:lang w:val="ru-RU"/>
                </w:rPr>
                <w:delText>2. Кабель:</w:delText>
              </w:r>
            </w:del>
          </w:p>
          <w:p w14:paraId="2320B9AB" w14:textId="0DC31159" w:rsidR="009F2E50" w:rsidRPr="00C5022D" w:rsidDel="00C668E3" w:rsidRDefault="009F2E50" w:rsidP="009F2E50">
            <w:pPr>
              <w:numPr>
                <w:ilvl w:val="0"/>
                <w:numId w:val="50"/>
              </w:numPr>
              <w:tabs>
                <w:tab w:val="clear" w:pos="1080"/>
              </w:tabs>
              <w:spacing w:line="240" w:lineRule="auto"/>
              <w:ind w:left="0" w:firstLine="0"/>
              <w:jc w:val="left"/>
              <w:rPr>
                <w:del w:id="890" w:author="Азамат Абдыкани" w:date="2018-01-16T18:15:00Z"/>
                <w:rFonts w:ascii="Times New Roman" w:hAnsi="Times New Roman"/>
                <w:sz w:val="24"/>
                <w:szCs w:val="24"/>
                <w:lang w:val="ru-RU"/>
              </w:rPr>
            </w:pPr>
            <w:del w:id="891" w:author="Азамат Абдыкани" w:date="2018-01-16T18:15:00Z">
              <w:r w:rsidRPr="00C5022D" w:rsidDel="00C668E3">
                <w:rPr>
                  <w:rFonts w:ascii="Times New Roman" w:hAnsi="Times New Roman"/>
                  <w:sz w:val="24"/>
                  <w:szCs w:val="24"/>
                  <w:lang w:val="ru-RU"/>
                </w:rPr>
                <w:delText>Семижильные</w:delText>
              </w:r>
            </w:del>
          </w:p>
          <w:p w14:paraId="397FA05A" w14:textId="538C7F46" w:rsidR="009F2E50" w:rsidRPr="00C5022D" w:rsidDel="00C668E3" w:rsidRDefault="009F2E50" w:rsidP="009F2E50">
            <w:pPr>
              <w:numPr>
                <w:ilvl w:val="0"/>
                <w:numId w:val="50"/>
              </w:numPr>
              <w:tabs>
                <w:tab w:val="clear" w:pos="1080"/>
              </w:tabs>
              <w:spacing w:line="240" w:lineRule="auto"/>
              <w:ind w:left="0" w:firstLine="0"/>
              <w:jc w:val="left"/>
              <w:rPr>
                <w:del w:id="892" w:author="Азамат Абдыкани" w:date="2018-01-16T18:15:00Z"/>
                <w:rFonts w:ascii="Times New Roman" w:hAnsi="Times New Roman"/>
                <w:sz w:val="24"/>
                <w:szCs w:val="24"/>
                <w:lang w:val="ru-RU"/>
              </w:rPr>
            </w:pPr>
            <w:del w:id="893" w:author="Азамат Абдыкани" w:date="2018-01-16T18:15:00Z">
              <w:r w:rsidRPr="00C5022D" w:rsidDel="00C668E3">
                <w:rPr>
                  <w:rFonts w:ascii="Times New Roman" w:hAnsi="Times New Roman"/>
                  <w:sz w:val="24"/>
                  <w:szCs w:val="24"/>
                  <w:lang w:val="ru-RU"/>
                </w:rPr>
                <w:delText>Трехжильные</w:delText>
              </w:r>
            </w:del>
          </w:p>
          <w:p w14:paraId="3D613E19" w14:textId="7DD65780" w:rsidR="000C4374" w:rsidRPr="00C5022D" w:rsidDel="00C668E3" w:rsidRDefault="000C4374" w:rsidP="009F2E50">
            <w:pPr>
              <w:numPr>
                <w:ilvl w:val="0"/>
                <w:numId w:val="50"/>
              </w:numPr>
              <w:tabs>
                <w:tab w:val="clear" w:pos="1080"/>
              </w:tabs>
              <w:spacing w:line="240" w:lineRule="auto"/>
              <w:ind w:left="0" w:firstLine="0"/>
              <w:jc w:val="left"/>
              <w:rPr>
                <w:del w:id="894" w:author="Азамат Абдыкани" w:date="2018-01-16T18:15:00Z"/>
                <w:rFonts w:ascii="Times New Roman" w:hAnsi="Times New Roman"/>
                <w:sz w:val="24"/>
                <w:szCs w:val="24"/>
                <w:lang w:val="ru-RU"/>
              </w:rPr>
            </w:pPr>
            <w:del w:id="895" w:author="Азамат Абдыкани" w:date="2018-01-16T18:15:00Z">
              <w:r w:rsidRPr="00C5022D" w:rsidDel="00C668E3">
                <w:rPr>
                  <w:rFonts w:ascii="Times New Roman" w:hAnsi="Times New Roman"/>
                  <w:sz w:val="24"/>
                  <w:szCs w:val="24"/>
                  <w:lang w:val="ru-RU"/>
                </w:rPr>
                <w:delText>Проволка сечением 0,125-0,160 дюймов</w:delText>
              </w:r>
            </w:del>
          </w:p>
          <w:p w14:paraId="70375E41" w14:textId="23AFAC00" w:rsidR="009F2E50" w:rsidRPr="00C5022D" w:rsidDel="00C668E3" w:rsidRDefault="009F2E50" w:rsidP="009F2E50">
            <w:pPr>
              <w:numPr>
                <w:ilvl w:val="0"/>
                <w:numId w:val="50"/>
              </w:numPr>
              <w:tabs>
                <w:tab w:val="clear" w:pos="1080"/>
              </w:tabs>
              <w:spacing w:line="240" w:lineRule="auto"/>
              <w:ind w:left="0" w:firstLine="0"/>
              <w:jc w:val="left"/>
              <w:rPr>
                <w:del w:id="896" w:author="Азамат Абдыкани" w:date="2018-01-16T18:15:00Z"/>
                <w:rFonts w:ascii="Times New Roman" w:hAnsi="Times New Roman"/>
                <w:sz w:val="24"/>
                <w:szCs w:val="24"/>
                <w:lang w:val="ru-RU"/>
              </w:rPr>
            </w:pPr>
            <w:del w:id="897" w:author="Азамат Абдыкани" w:date="2018-01-16T18:15:00Z">
              <w:r w:rsidRPr="00C5022D" w:rsidDel="00C668E3">
                <w:rPr>
                  <w:rFonts w:ascii="Times New Roman" w:hAnsi="Times New Roman"/>
                  <w:sz w:val="24"/>
                  <w:szCs w:val="24"/>
                  <w:lang w:val="ru-RU"/>
                </w:rPr>
                <w:delText>Система измерения длины и натяжения кабеля</w:delText>
              </w:r>
              <w:r w:rsidR="003363AE" w:rsidRPr="00C5022D" w:rsidDel="00C668E3">
                <w:rPr>
                  <w:rFonts w:ascii="Times New Roman" w:hAnsi="Times New Roman"/>
                  <w:sz w:val="24"/>
                  <w:szCs w:val="24"/>
                  <w:lang w:val="ru-RU"/>
                </w:rPr>
                <w:delText>.</w:delText>
              </w:r>
            </w:del>
          </w:p>
          <w:p w14:paraId="1727E159" w14:textId="5C326D40" w:rsidR="003363AE" w:rsidRPr="00C5022D" w:rsidDel="00C668E3" w:rsidRDefault="003363AE" w:rsidP="009F2E50">
            <w:pPr>
              <w:numPr>
                <w:ilvl w:val="0"/>
                <w:numId w:val="50"/>
              </w:numPr>
              <w:tabs>
                <w:tab w:val="clear" w:pos="1080"/>
              </w:tabs>
              <w:spacing w:line="240" w:lineRule="auto"/>
              <w:ind w:left="0" w:firstLine="0"/>
              <w:jc w:val="left"/>
              <w:rPr>
                <w:del w:id="898" w:author="Азамат Абдыкани" w:date="2018-01-16T18:15:00Z"/>
                <w:rFonts w:ascii="Times New Roman" w:hAnsi="Times New Roman"/>
                <w:sz w:val="24"/>
                <w:szCs w:val="24"/>
                <w:lang w:val="ru-RU"/>
              </w:rPr>
            </w:pPr>
            <w:del w:id="899" w:author="Азамат Абдыкани" w:date="2018-01-16T18:15:00Z">
              <w:r w:rsidRPr="00C5022D" w:rsidDel="00C668E3">
                <w:rPr>
                  <w:rFonts w:ascii="Times New Roman" w:hAnsi="Times New Roman"/>
                  <w:sz w:val="24"/>
                  <w:szCs w:val="24"/>
                  <w:lang w:val="ru-RU"/>
                </w:rPr>
                <w:delText xml:space="preserve">Барабаны и лебедки для указанных кабелей. </w:delText>
              </w:r>
            </w:del>
          </w:p>
        </w:tc>
        <w:tc>
          <w:tcPr>
            <w:tcW w:w="1980" w:type="dxa"/>
            <w:tcBorders>
              <w:top w:val="single" w:sz="4" w:space="0" w:color="auto"/>
              <w:left w:val="single" w:sz="4" w:space="0" w:color="auto"/>
              <w:bottom w:val="single" w:sz="4" w:space="0" w:color="auto"/>
              <w:right w:val="single" w:sz="4" w:space="0" w:color="auto"/>
            </w:tcBorders>
          </w:tcPr>
          <w:p w14:paraId="6FFCBF03" w14:textId="159611E2" w:rsidR="009F2E50" w:rsidRPr="00C5022D" w:rsidDel="00C668E3" w:rsidRDefault="009F2E50" w:rsidP="009F2E50">
            <w:pPr>
              <w:rPr>
                <w:del w:id="900" w:author="Азамат Абдыкани" w:date="2018-01-16T18:15:00Z"/>
                <w:rFonts w:ascii="Times New Roman" w:hAnsi="Times New Roman"/>
                <w:sz w:val="24"/>
                <w:szCs w:val="24"/>
                <w:lang w:val="ru-RU"/>
              </w:rPr>
            </w:pPr>
          </w:p>
        </w:tc>
        <w:tc>
          <w:tcPr>
            <w:tcW w:w="1620" w:type="dxa"/>
            <w:tcBorders>
              <w:top w:val="single" w:sz="4" w:space="0" w:color="auto"/>
              <w:left w:val="single" w:sz="4" w:space="0" w:color="auto"/>
              <w:bottom w:val="single" w:sz="4" w:space="0" w:color="auto"/>
              <w:right w:val="single" w:sz="4" w:space="0" w:color="auto"/>
            </w:tcBorders>
          </w:tcPr>
          <w:p w14:paraId="4E38D252" w14:textId="3938D894" w:rsidR="009F2E50" w:rsidRPr="00C5022D" w:rsidDel="00C668E3" w:rsidRDefault="009F2E50" w:rsidP="009F2E50">
            <w:pPr>
              <w:rPr>
                <w:del w:id="901" w:author="Азамат Абдыкани" w:date="2018-01-16T18:15:00Z"/>
                <w:rFonts w:ascii="Times New Roman" w:hAnsi="Times New Roman"/>
                <w:sz w:val="24"/>
                <w:szCs w:val="24"/>
                <w:lang w:val="ru-RU"/>
              </w:rPr>
            </w:pPr>
          </w:p>
        </w:tc>
        <w:tc>
          <w:tcPr>
            <w:tcW w:w="1021" w:type="dxa"/>
            <w:tcBorders>
              <w:top w:val="single" w:sz="4" w:space="0" w:color="auto"/>
              <w:left w:val="single" w:sz="4" w:space="0" w:color="auto"/>
              <w:bottom w:val="single" w:sz="4" w:space="0" w:color="auto"/>
              <w:right w:val="single" w:sz="4" w:space="0" w:color="auto"/>
            </w:tcBorders>
          </w:tcPr>
          <w:p w14:paraId="74E973EB" w14:textId="54D9788F" w:rsidR="009F2E50" w:rsidRPr="00C5022D" w:rsidDel="00C668E3" w:rsidRDefault="009F2E50" w:rsidP="009F2E50">
            <w:pPr>
              <w:rPr>
                <w:del w:id="902" w:author="Азамат Абдыкани" w:date="2018-01-16T18:15:00Z"/>
                <w:rFonts w:ascii="Times New Roman" w:hAnsi="Times New Roman"/>
                <w:sz w:val="24"/>
                <w:szCs w:val="24"/>
                <w:lang w:val="ru-RU"/>
              </w:rPr>
            </w:pPr>
          </w:p>
        </w:tc>
        <w:tc>
          <w:tcPr>
            <w:tcW w:w="1858" w:type="dxa"/>
            <w:tcBorders>
              <w:top w:val="single" w:sz="4" w:space="0" w:color="auto"/>
              <w:left w:val="single" w:sz="4" w:space="0" w:color="auto"/>
              <w:bottom w:val="single" w:sz="4" w:space="0" w:color="auto"/>
              <w:right w:val="single" w:sz="4" w:space="0" w:color="auto"/>
            </w:tcBorders>
          </w:tcPr>
          <w:p w14:paraId="3B11004C" w14:textId="35F2FB23" w:rsidR="009F2E50" w:rsidRPr="00C5022D" w:rsidDel="00C668E3" w:rsidRDefault="009F2E50" w:rsidP="009F2E50">
            <w:pPr>
              <w:rPr>
                <w:del w:id="903" w:author="Азамат Абдыкани" w:date="2018-01-16T18:15:00Z"/>
                <w:rFonts w:ascii="Times New Roman" w:hAnsi="Times New Roman"/>
                <w:sz w:val="24"/>
                <w:szCs w:val="24"/>
                <w:lang w:val="ru-RU"/>
              </w:rPr>
            </w:pPr>
          </w:p>
        </w:tc>
      </w:tr>
      <w:tr w:rsidR="009F2E50" w:rsidRPr="007B4EF2" w:rsidDel="00C668E3" w14:paraId="7D42C647" w14:textId="7E456BE8" w:rsidTr="009F2E50">
        <w:trPr>
          <w:cantSplit/>
          <w:trHeight w:val="330"/>
          <w:del w:id="904" w:author="Азамат Абдыкани" w:date="2018-01-16T18:15:00Z"/>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253884" w14:textId="24D95E92" w:rsidR="009F2E50" w:rsidRPr="00C5022D" w:rsidDel="00C668E3" w:rsidRDefault="009F2E50" w:rsidP="009F2E50">
            <w:pPr>
              <w:ind w:left="0" w:firstLine="0"/>
              <w:rPr>
                <w:del w:id="905" w:author="Азамат Абдыкани" w:date="2018-01-16T18:15:00Z"/>
                <w:rFonts w:ascii="Times New Roman" w:hAnsi="Times New Roman"/>
                <w:sz w:val="24"/>
                <w:szCs w:val="24"/>
                <w:lang w:val="ru-RU"/>
              </w:rPr>
            </w:pPr>
          </w:p>
        </w:tc>
        <w:tc>
          <w:tcPr>
            <w:tcW w:w="1980" w:type="dxa"/>
            <w:tcBorders>
              <w:top w:val="single" w:sz="4" w:space="0" w:color="auto"/>
              <w:left w:val="single" w:sz="4" w:space="0" w:color="auto"/>
              <w:bottom w:val="single" w:sz="4" w:space="0" w:color="auto"/>
              <w:right w:val="single" w:sz="4" w:space="0" w:color="auto"/>
            </w:tcBorders>
          </w:tcPr>
          <w:p w14:paraId="23F614EB" w14:textId="420DC48E" w:rsidR="009F2E50" w:rsidRPr="00C5022D" w:rsidDel="00C668E3" w:rsidRDefault="009F2E50" w:rsidP="009F2E50">
            <w:pPr>
              <w:rPr>
                <w:del w:id="906" w:author="Азамат Абдыкани" w:date="2018-01-16T18:15:00Z"/>
                <w:rFonts w:ascii="Times New Roman" w:hAnsi="Times New Roman"/>
                <w:sz w:val="24"/>
                <w:szCs w:val="24"/>
                <w:lang w:val="ru-RU"/>
              </w:rPr>
            </w:pPr>
          </w:p>
        </w:tc>
        <w:tc>
          <w:tcPr>
            <w:tcW w:w="1620" w:type="dxa"/>
            <w:tcBorders>
              <w:top w:val="single" w:sz="4" w:space="0" w:color="auto"/>
              <w:left w:val="single" w:sz="4" w:space="0" w:color="auto"/>
              <w:bottom w:val="single" w:sz="4" w:space="0" w:color="auto"/>
              <w:right w:val="single" w:sz="4" w:space="0" w:color="auto"/>
            </w:tcBorders>
          </w:tcPr>
          <w:p w14:paraId="328D43AE" w14:textId="253A5A4C" w:rsidR="009F2E50" w:rsidRPr="00C5022D" w:rsidDel="00C668E3" w:rsidRDefault="009F2E50" w:rsidP="009F2E50">
            <w:pPr>
              <w:rPr>
                <w:del w:id="907" w:author="Азамат Абдыкани" w:date="2018-01-16T18:15:00Z"/>
                <w:rFonts w:ascii="Times New Roman" w:hAnsi="Times New Roman"/>
                <w:sz w:val="24"/>
                <w:szCs w:val="24"/>
                <w:lang w:val="ru-RU"/>
              </w:rPr>
            </w:pPr>
          </w:p>
        </w:tc>
        <w:tc>
          <w:tcPr>
            <w:tcW w:w="1021" w:type="dxa"/>
            <w:tcBorders>
              <w:top w:val="single" w:sz="4" w:space="0" w:color="auto"/>
              <w:left w:val="single" w:sz="4" w:space="0" w:color="auto"/>
              <w:bottom w:val="single" w:sz="4" w:space="0" w:color="auto"/>
              <w:right w:val="single" w:sz="4" w:space="0" w:color="auto"/>
            </w:tcBorders>
          </w:tcPr>
          <w:p w14:paraId="706A288C" w14:textId="4AA6DFDD" w:rsidR="009F2E50" w:rsidRPr="00C5022D" w:rsidDel="00C668E3" w:rsidRDefault="009F2E50" w:rsidP="009F2E50">
            <w:pPr>
              <w:rPr>
                <w:del w:id="908" w:author="Азамат Абдыкани" w:date="2018-01-16T18:15:00Z"/>
                <w:rFonts w:ascii="Times New Roman" w:hAnsi="Times New Roman"/>
                <w:sz w:val="24"/>
                <w:szCs w:val="24"/>
                <w:lang w:val="ru-RU"/>
              </w:rPr>
            </w:pPr>
          </w:p>
        </w:tc>
        <w:tc>
          <w:tcPr>
            <w:tcW w:w="1858" w:type="dxa"/>
            <w:tcBorders>
              <w:top w:val="single" w:sz="4" w:space="0" w:color="auto"/>
              <w:left w:val="single" w:sz="4" w:space="0" w:color="auto"/>
              <w:bottom w:val="single" w:sz="4" w:space="0" w:color="auto"/>
              <w:right w:val="single" w:sz="4" w:space="0" w:color="auto"/>
            </w:tcBorders>
          </w:tcPr>
          <w:p w14:paraId="33A287DC" w14:textId="7EE6FB58" w:rsidR="009F2E50" w:rsidRPr="00C5022D" w:rsidDel="00C668E3" w:rsidRDefault="009F2E50" w:rsidP="009F2E50">
            <w:pPr>
              <w:rPr>
                <w:del w:id="909" w:author="Азамат Абдыкани" w:date="2018-01-16T18:15:00Z"/>
                <w:rFonts w:ascii="Times New Roman" w:hAnsi="Times New Roman"/>
                <w:sz w:val="24"/>
                <w:szCs w:val="24"/>
                <w:lang w:val="ru-RU"/>
              </w:rPr>
            </w:pPr>
          </w:p>
        </w:tc>
      </w:tr>
      <w:tr w:rsidR="009F2E50" w:rsidRPr="007B4EF2" w:rsidDel="00C668E3" w14:paraId="20F887B1" w14:textId="6A97C813" w:rsidTr="009F2E50">
        <w:trPr>
          <w:cantSplit/>
          <w:trHeight w:val="672"/>
          <w:del w:id="910" w:author="Азамат Абдыкани" w:date="2018-01-16T18:15:00Z"/>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BD9D50" w14:textId="484996BF" w:rsidR="009F2E50" w:rsidRPr="00C5022D" w:rsidDel="00C668E3" w:rsidRDefault="009F2E50" w:rsidP="009F2E50">
            <w:pPr>
              <w:ind w:left="0" w:firstLine="0"/>
              <w:rPr>
                <w:del w:id="911" w:author="Азамат Абдыкани" w:date="2018-01-16T18:15:00Z"/>
                <w:rFonts w:ascii="Times New Roman" w:hAnsi="Times New Roman"/>
                <w:sz w:val="24"/>
                <w:szCs w:val="24"/>
                <w:lang w:val="ru-RU"/>
              </w:rPr>
            </w:pPr>
          </w:p>
        </w:tc>
        <w:tc>
          <w:tcPr>
            <w:tcW w:w="1980" w:type="dxa"/>
            <w:tcBorders>
              <w:top w:val="single" w:sz="4" w:space="0" w:color="auto"/>
              <w:left w:val="single" w:sz="4" w:space="0" w:color="auto"/>
              <w:bottom w:val="single" w:sz="4" w:space="0" w:color="auto"/>
              <w:right w:val="single" w:sz="4" w:space="0" w:color="auto"/>
            </w:tcBorders>
          </w:tcPr>
          <w:p w14:paraId="5648C1EE" w14:textId="4A28F3C7" w:rsidR="009F2E50" w:rsidRPr="00C5022D" w:rsidDel="00C668E3" w:rsidRDefault="009F2E50" w:rsidP="009F2E50">
            <w:pPr>
              <w:rPr>
                <w:del w:id="912" w:author="Азамат Абдыкани" w:date="2018-01-16T18:15:00Z"/>
                <w:rFonts w:ascii="Times New Roman" w:hAnsi="Times New Roman"/>
                <w:sz w:val="24"/>
                <w:szCs w:val="24"/>
                <w:lang w:val="ru-RU"/>
              </w:rPr>
            </w:pPr>
          </w:p>
        </w:tc>
        <w:tc>
          <w:tcPr>
            <w:tcW w:w="1620" w:type="dxa"/>
            <w:tcBorders>
              <w:top w:val="single" w:sz="4" w:space="0" w:color="auto"/>
              <w:left w:val="single" w:sz="4" w:space="0" w:color="auto"/>
              <w:bottom w:val="single" w:sz="4" w:space="0" w:color="auto"/>
              <w:right w:val="single" w:sz="4" w:space="0" w:color="auto"/>
            </w:tcBorders>
          </w:tcPr>
          <w:p w14:paraId="4044A652" w14:textId="201D03B2" w:rsidR="009F2E50" w:rsidRPr="00C5022D" w:rsidDel="00C668E3" w:rsidRDefault="009F2E50" w:rsidP="009F2E50">
            <w:pPr>
              <w:rPr>
                <w:del w:id="913" w:author="Азамат Абдыкани" w:date="2018-01-16T18:15:00Z"/>
                <w:rFonts w:ascii="Times New Roman" w:hAnsi="Times New Roman"/>
                <w:sz w:val="24"/>
                <w:szCs w:val="24"/>
                <w:lang w:val="ru-RU"/>
              </w:rPr>
            </w:pPr>
          </w:p>
        </w:tc>
        <w:tc>
          <w:tcPr>
            <w:tcW w:w="1021" w:type="dxa"/>
            <w:tcBorders>
              <w:top w:val="single" w:sz="4" w:space="0" w:color="auto"/>
              <w:left w:val="single" w:sz="4" w:space="0" w:color="auto"/>
              <w:bottom w:val="single" w:sz="4" w:space="0" w:color="auto"/>
              <w:right w:val="single" w:sz="4" w:space="0" w:color="auto"/>
            </w:tcBorders>
          </w:tcPr>
          <w:p w14:paraId="24AD6FFB" w14:textId="14237472" w:rsidR="009F2E50" w:rsidRPr="00C5022D" w:rsidDel="00C668E3" w:rsidRDefault="009F2E50" w:rsidP="009F2E50">
            <w:pPr>
              <w:rPr>
                <w:del w:id="914" w:author="Азамат Абдыкани" w:date="2018-01-16T18:15:00Z"/>
                <w:rFonts w:ascii="Times New Roman" w:hAnsi="Times New Roman"/>
                <w:sz w:val="24"/>
                <w:szCs w:val="24"/>
                <w:lang w:val="ru-RU"/>
              </w:rPr>
            </w:pPr>
          </w:p>
        </w:tc>
        <w:tc>
          <w:tcPr>
            <w:tcW w:w="1858" w:type="dxa"/>
            <w:tcBorders>
              <w:top w:val="single" w:sz="4" w:space="0" w:color="auto"/>
              <w:left w:val="single" w:sz="4" w:space="0" w:color="auto"/>
              <w:bottom w:val="single" w:sz="4" w:space="0" w:color="auto"/>
              <w:right w:val="single" w:sz="4" w:space="0" w:color="auto"/>
            </w:tcBorders>
          </w:tcPr>
          <w:p w14:paraId="2CADC202" w14:textId="2F36F668" w:rsidR="009F2E50" w:rsidRPr="00C5022D" w:rsidDel="00C668E3" w:rsidRDefault="009F2E50" w:rsidP="009F2E50">
            <w:pPr>
              <w:rPr>
                <w:del w:id="915" w:author="Азамат Абдыкани" w:date="2018-01-16T18:15:00Z"/>
                <w:rFonts w:ascii="Times New Roman" w:hAnsi="Times New Roman"/>
                <w:sz w:val="24"/>
                <w:szCs w:val="24"/>
                <w:lang w:val="ru-RU"/>
              </w:rPr>
            </w:pPr>
          </w:p>
        </w:tc>
      </w:tr>
      <w:tr w:rsidR="009F2E50" w:rsidRPr="00C5022D" w:rsidDel="00C668E3" w14:paraId="4248A367" w14:textId="73168A07" w:rsidTr="009F2E50">
        <w:trPr>
          <w:del w:id="916" w:author="Азамат Абдыкани" w:date="2018-01-16T18:15:00Z"/>
        </w:trPr>
        <w:tc>
          <w:tcPr>
            <w:tcW w:w="2808" w:type="dxa"/>
            <w:tcBorders>
              <w:top w:val="single" w:sz="4" w:space="0" w:color="auto"/>
              <w:left w:val="single" w:sz="4" w:space="0" w:color="auto"/>
              <w:bottom w:val="single" w:sz="4" w:space="0" w:color="auto"/>
              <w:right w:val="single" w:sz="4" w:space="0" w:color="auto"/>
            </w:tcBorders>
            <w:vAlign w:val="center"/>
            <w:hideMark/>
          </w:tcPr>
          <w:p w14:paraId="797A5748" w14:textId="3E19C5CE" w:rsidR="009F2E50" w:rsidRPr="00C5022D" w:rsidDel="00C668E3" w:rsidRDefault="009F2E50" w:rsidP="009F2E50">
            <w:pPr>
              <w:ind w:left="0" w:firstLine="0"/>
              <w:rPr>
                <w:del w:id="917" w:author="Азамат Абдыкани" w:date="2018-01-16T18:15:00Z"/>
                <w:rFonts w:ascii="Times New Roman" w:hAnsi="Times New Roman"/>
                <w:sz w:val="24"/>
                <w:szCs w:val="24"/>
                <w:lang w:val="ru-RU"/>
              </w:rPr>
            </w:pPr>
            <w:del w:id="918" w:author="Азамат Абдыкани" w:date="2018-01-16T18:15:00Z">
              <w:r w:rsidRPr="00C5022D" w:rsidDel="00C668E3">
                <w:rPr>
                  <w:rFonts w:ascii="Times New Roman" w:hAnsi="Times New Roman"/>
                  <w:sz w:val="24"/>
                  <w:szCs w:val="24"/>
                  <w:lang w:val="ru-RU"/>
                </w:rPr>
                <w:delText>3. Шасси</w:delText>
              </w:r>
            </w:del>
          </w:p>
        </w:tc>
        <w:tc>
          <w:tcPr>
            <w:tcW w:w="1980" w:type="dxa"/>
            <w:tcBorders>
              <w:top w:val="single" w:sz="4" w:space="0" w:color="auto"/>
              <w:left w:val="single" w:sz="4" w:space="0" w:color="auto"/>
              <w:bottom w:val="single" w:sz="4" w:space="0" w:color="auto"/>
              <w:right w:val="single" w:sz="4" w:space="0" w:color="auto"/>
            </w:tcBorders>
          </w:tcPr>
          <w:p w14:paraId="65735805" w14:textId="7DC648B3" w:rsidR="009F2E50" w:rsidRPr="00C5022D" w:rsidDel="00C668E3" w:rsidRDefault="009F2E50" w:rsidP="009F2E50">
            <w:pPr>
              <w:rPr>
                <w:del w:id="919" w:author="Азамат Абдыкани" w:date="2018-01-16T18:15:00Z"/>
                <w:rFonts w:ascii="Times New Roman" w:hAnsi="Times New Roman"/>
                <w:sz w:val="24"/>
                <w:szCs w:val="24"/>
              </w:rPr>
            </w:pPr>
          </w:p>
        </w:tc>
        <w:tc>
          <w:tcPr>
            <w:tcW w:w="1620" w:type="dxa"/>
            <w:tcBorders>
              <w:top w:val="single" w:sz="4" w:space="0" w:color="auto"/>
              <w:left w:val="single" w:sz="4" w:space="0" w:color="auto"/>
              <w:bottom w:val="single" w:sz="4" w:space="0" w:color="auto"/>
              <w:right w:val="single" w:sz="4" w:space="0" w:color="auto"/>
            </w:tcBorders>
          </w:tcPr>
          <w:p w14:paraId="1504A331" w14:textId="3ADFE534" w:rsidR="009F2E50" w:rsidRPr="00C5022D" w:rsidDel="00C668E3" w:rsidRDefault="009F2E50" w:rsidP="009F2E50">
            <w:pPr>
              <w:rPr>
                <w:del w:id="920" w:author="Азамат Абдыкани" w:date="2018-01-16T18:15:00Z"/>
                <w:rFonts w:ascii="Times New Roman" w:hAnsi="Times New Roman"/>
                <w:sz w:val="24"/>
                <w:szCs w:val="24"/>
              </w:rPr>
            </w:pPr>
          </w:p>
        </w:tc>
        <w:tc>
          <w:tcPr>
            <w:tcW w:w="1021" w:type="dxa"/>
            <w:tcBorders>
              <w:top w:val="single" w:sz="4" w:space="0" w:color="auto"/>
              <w:left w:val="single" w:sz="4" w:space="0" w:color="auto"/>
              <w:bottom w:val="single" w:sz="4" w:space="0" w:color="auto"/>
              <w:right w:val="single" w:sz="4" w:space="0" w:color="auto"/>
            </w:tcBorders>
          </w:tcPr>
          <w:p w14:paraId="6DF54D70" w14:textId="3A68BE34" w:rsidR="009F2E50" w:rsidRPr="00C5022D" w:rsidDel="00C668E3" w:rsidRDefault="009F2E50" w:rsidP="009F2E50">
            <w:pPr>
              <w:rPr>
                <w:del w:id="921" w:author="Азамат Абдыкани" w:date="2018-01-16T18:15:00Z"/>
                <w:rFonts w:ascii="Times New Roman" w:hAnsi="Times New Roman"/>
                <w:sz w:val="24"/>
                <w:szCs w:val="24"/>
              </w:rPr>
            </w:pPr>
          </w:p>
        </w:tc>
        <w:tc>
          <w:tcPr>
            <w:tcW w:w="1858" w:type="dxa"/>
            <w:tcBorders>
              <w:top w:val="single" w:sz="4" w:space="0" w:color="auto"/>
              <w:left w:val="single" w:sz="4" w:space="0" w:color="auto"/>
              <w:bottom w:val="single" w:sz="4" w:space="0" w:color="auto"/>
              <w:right w:val="single" w:sz="4" w:space="0" w:color="auto"/>
            </w:tcBorders>
          </w:tcPr>
          <w:p w14:paraId="76A8BC31" w14:textId="5F55A136" w:rsidR="009F2E50" w:rsidRPr="00C5022D" w:rsidDel="00C668E3" w:rsidRDefault="009F2E50" w:rsidP="009F2E50">
            <w:pPr>
              <w:rPr>
                <w:del w:id="922" w:author="Азамат Абдыкани" w:date="2018-01-16T18:15:00Z"/>
                <w:rFonts w:ascii="Times New Roman" w:hAnsi="Times New Roman"/>
                <w:sz w:val="24"/>
                <w:szCs w:val="24"/>
              </w:rPr>
            </w:pPr>
          </w:p>
        </w:tc>
      </w:tr>
      <w:tr w:rsidR="009F2E50" w:rsidRPr="007B4EF2" w:rsidDel="00C668E3" w14:paraId="7F6DB23C" w14:textId="67DFBB6F" w:rsidTr="009F2E50">
        <w:trPr>
          <w:del w:id="923" w:author="Азамат Абдыкани" w:date="2018-01-16T18:15:00Z"/>
        </w:trPr>
        <w:tc>
          <w:tcPr>
            <w:tcW w:w="2808" w:type="dxa"/>
            <w:tcBorders>
              <w:top w:val="single" w:sz="4" w:space="0" w:color="auto"/>
              <w:left w:val="single" w:sz="4" w:space="0" w:color="auto"/>
              <w:bottom w:val="single" w:sz="4" w:space="0" w:color="auto"/>
              <w:right w:val="single" w:sz="4" w:space="0" w:color="auto"/>
            </w:tcBorders>
            <w:vAlign w:val="center"/>
            <w:hideMark/>
          </w:tcPr>
          <w:p w14:paraId="77B18D24" w14:textId="7980DFA6" w:rsidR="009F2E50" w:rsidRPr="00C5022D" w:rsidDel="00C668E3" w:rsidRDefault="009F2E50" w:rsidP="009F2E50">
            <w:pPr>
              <w:ind w:left="0" w:firstLine="0"/>
              <w:rPr>
                <w:del w:id="924" w:author="Азамат Абдыкани" w:date="2018-01-16T18:15:00Z"/>
                <w:rFonts w:ascii="Times New Roman" w:hAnsi="Times New Roman"/>
                <w:sz w:val="24"/>
                <w:szCs w:val="24"/>
                <w:lang w:val="ru-RU"/>
              </w:rPr>
            </w:pPr>
            <w:del w:id="925" w:author="Азамат Абдыкани" w:date="2018-01-16T18:15:00Z">
              <w:r w:rsidRPr="00C5022D" w:rsidDel="00C668E3">
                <w:rPr>
                  <w:rFonts w:ascii="Times New Roman" w:hAnsi="Times New Roman"/>
                  <w:sz w:val="24"/>
                  <w:szCs w:val="24"/>
                  <w:lang w:val="ru-RU"/>
                </w:rPr>
                <w:delText xml:space="preserve">4. Зонды, </w:delText>
              </w:r>
            </w:del>
          </w:p>
          <w:p w14:paraId="71809F67" w14:textId="58B344DE" w:rsidR="009F2E50" w:rsidRPr="00C5022D" w:rsidDel="00C668E3" w:rsidRDefault="009F2E50" w:rsidP="009F2E50">
            <w:pPr>
              <w:ind w:left="0" w:firstLine="0"/>
              <w:rPr>
                <w:del w:id="926" w:author="Азамат Абдыкани" w:date="2018-01-16T18:15:00Z"/>
                <w:rFonts w:ascii="Times New Roman" w:hAnsi="Times New Roman"/>
                <w:sz w:val="24"/>
                <w:szCs w:val="24"/>
                <w:lang w:val="ru-RU"/>
              </w:rPr>
            </w:pPr>
            <w:del w:id="927" w:author="Азамат Абдыкани" w:date="2018-01-16T18:15:00Z">
              <w:r w:rsidRPr="00C5022D" w:rsidDel="00C668E3">
                <w:rPr>
                  <w:rFonts w:ascii="Times New Roman" w:hAnsi="Times New Roman"/>
                  <w:sz w:val="24"/>
                  <w:szCs w:val="24"/>
                  <w:lang w:val="ru-RU"/>
                </w:rPr>
                <w:delText>в т.ч. наличие приборов малого диаметра (</w:delText>
              </w:r>
              <w:r w:rsidR="000C4374" w:rsidRPr="00C5022D" w:rsidDel="00C668E3">
                <w:rPr>
                  <w:rFonts w:ascii="Times New Roman" w:hAnsi="Times New Roman"/>
                  <w:sz w:val="24"/>
                  <w:szCs w:val="24"/>
                  <w:lang w:val="ru-RU"/>
                </w:rPr>
                <w:delText xml:space="preserve"> от </w:delText>
              </w:r>
              <w:r w:rsidRPr="00C5022D" w:rsidDel="00C668E3">
                <w:rPr>
                  <w:rFonts w:ascii="Times New Roman" w:hAnsi="Times New Roman"/>
                  <w:sz w:val="24"/>
                  <w:szCs w:val="24"/>
                  <w:lang w:val="ru-RU"/>
                </w:rPr>
                <w:delText>36 мм</w:delText>
              </w:r>
              <w:r w:rsidR="000C4374" w:rsidRPr="00C5022D" w:rsidDel="00C668E3">
                <w:rPr>
                  <w:rFonts w:ascii="Times New Roman" w:hAnsi="Times New Roman"/>
                  <w:sz w:val="24"/>
                  <w:szCs w:val="24"/>
                  <w:lang w:val="ru-RU"/>
                </w:rPr>
                <w:delText xml:space="preserve"> до 45мм</w:delText>
              </w:r>
              <w:r w:rsidRPr="00C5022D" w:rsidDel="00C668E3">
                <w:rPr>
                  <w:rFonts w:ascii="Times New Roman" w:hAnsi="Times New Roman"/>
                  <w:sz w:val="24"/>
                  <w:szCs w:val="24"/>
                  <w:lang w:val="ru-RU"/>
                </w:rPr>
                <w:delText>)</w:delText>
              </w:r>
            </w:del>
          </w:p>
        </w:tc>
        <w:tc>
          <w:tcPr>
            <w:tcW w:w="1980" w:type="dxa"/>
            <w:tcBorders>
              <w:top w:val="single" w:sz="4" w:space="0" w:color="auto"/>
              <w:left w:val="single" w:sz="4" w:space="0" w:color="auto"/>
              <w:bottom w:val="single" w:sz="4" w:space="0" w:color="auto"/>
              <w:right w:val="single" w:sz="4" w:space="0" w:color="auto"/>
            </w:tcBorders>
          </w:tcPr>
          <w:p w14:paraId="6E702009" w14:textId="7065D3AF" w:rsidR="009F2E50" w:rsidRPr="00C5022D" w:rsidDel="00C668E3" w:rsidRDefault="009F2E50" w:rsidP="009F2E50">
            <w:pPr>
              <w:rPr>
                <w:del w:id="928" w:author="Азамат Абдыкани" w:date="2018-01-16T18:15:00Z"/>
                <w:rFonts w:ascii="Times New Roman" w:hAnsi="Times New Roman"/>
                <w:sz w:val="24"/>
                <w:szCs w:val="24"/>
                <w:lang w:val="ru-RU"/>
              </w:rPr>
            </w:pPr>
          </w:p>
        </w:tc>
        <w:tc>
          <w:tcPr>
            <w:tcW w:w="1620" w:type="dxa"/>
            <w:tcBorders>
              <w:top w:val="single" w:sz="4" w:space="0" w:color="auto"/>
              <w:left w:val="single" w:sz="4" w:space="0" w:color="auto"/>
              <w:bottom w:val="single" w:sz="4" w:space="0" w:color="auto"/>
              <w:right w:val="single" w:sz="4" w:space="0" w:color="auto"/>
            </w:tcBorders>
          </w:tcPr>
          <w:p w14:paraId="5E89EF94" w14:textId="0D76D504" w:rsidR="009F2E50" w:rsidRPr="00C5022D" w:rsidDel="00C668E3" w:rsidRDefault="009F2E50" w:rsidP="009F2E50">
            <w:pPr>
              <w:rPr>
                <w:del w:id="929" w:author="Азамат Абдыкани" w:date="2018-01-16T18:15:00Z"/>
                <w:rFonts w:ascii="Times New Roman" w:hAnsi="Times New Roman"/>
                <w:sz w:val="24"/>
                <w:szCs w:val="24"/>
                <w:lang w:val="ru-RU"/>
              </w:rPr>
            </w:pPr>
          </w:p>
        </w:tc>
        <w:tc>
          <w:tcPr>
            <w:tcW w:w="1021" w:type="dxa"/>
            <w:tcBorders>
              <w:top w:val="single" w:sz="4" w:space="0" w:color="auto"/>
              <w:left w:val="single" w:sz="4" w:space="0" w:color="auto"/>
              <w:bottom w:val="single" w:sz="4" w:space="0" w:color="auto"/>
              <w:right w:val="single" w:sz="4" w:space="0" w:color="auto"/>
            </w:tcBorders>
          </w:tcPr>
          <w:p w14:paraId="6CB8F9C6" w14:textId="22D6B86C" w:rsidR="009F2E50" w:rsidRPr="00C5022D" w:rsidDel="00C668E3" w:rsidRDefault="009F2E50" w:rsidP="009F2E50">
            <w:pPr>
              <w:rPr>
                <w:del w:id="930" w:author="Азамат Абдыкани" w:date="2018-01-16T18:15:00Z"/>
                <w:rFonts w:ascii="Times New Roman" w:hAnsi="Times New Roman"/>
                <w:sz w:val="24"/>
                <w:szCs w:val="24"/>
                <w:lang w:val="ru-RU"/>
              </w:rPr>
            </w:pPr>
          </w:p>
        </w:tc>
        <w:tc>
          <w:tcPr>
            <w:tcW w:w="1858" w:type="dxa"/>
            <w:tcBorders>
              <w:top w:val="single" w:sz="4" w:space="0" w:color="auto"/>
              <w:left w:val="single" w:sz="4" w:space="0" w:color="auto"/>
              <w:bottom w:val="single" w:sz="4" w:space="0" w:color="auto"/>
              <w:right w:val="single" w:sz="4" w:space="0" w:color="auto"/>
            </w:tcBorders>
          </w:tcPr>
          <w:p w14:paraId="0F53082F" w14:textId="226DC307" w:rsidR="009F2E50" w:rsidRPr="00C5022D" w:rsidDel="00C668E3" w:rsidRDefault="009F2E50" w:rsidP="009F2E50">
            <w:pPr>
              <w:rPr>
                <w:del w:id="931" w:author="Азамат Абдыкани" w:date="2018-01-16T18:15:00Z"/>
                <w:rFonts w:ascii="Times New Roman" w:hAnsi="Times New Roman"/>
                <w:sz w:val="24"/>
                <w:szCs w:val="24"/>
                <w:lang w:val="ru-RU"/>
              </w:rPr>
            </w:pPr>
          </w:p>
        </w:tc>
      </w:tr>
      <w:tr w:rsidR="009F2E50" w:rsidRPr="00C5022D" w:rsidDel="00C668E3" w14:paraId="5F521ADF" w14:textId="6DAC9643" w:rsidTr="009F2E50">
        <w:trPr>
          <w:del w:id="932" w:author="Азамат Абдыкани" w:date="2018-01-16T18:15:00Z"/>
        </w:trPr>
        <w:tc>
          <w:tcPr>
            <w:tcW w:w="2808" w:type="dxa"/>
            <w:tcBorders>
              <w:top w:val="single" w:sz="4" w:space="0" w:color="auto"/>
              <w:left w:val="single" w:sz="4" w:space="0" w:color="auto"/>
              <w:bottom w:val="single" w:sz="4" w:space="0" w:color="auto"/>
              <w:right w:val="single" w:sz="4" w:space="0" w:color="auto"/>
            </w:tcBorders>
            <w:vAlign w:val="center"/>
            <w:hideMark/>
          </w:tcPr>
          <w:p w14:paraId="2E5BACB9" w14:textId="1648D7AA" w:rsidR="009F2E50" w:rsidRPr="00C5022D" w:rsidDel="00C668E3" w:rsidRDefault="009F2E50" w:rsidP="009F2E50">
            <w:pPr>
              <w:ind w:left="0" w:firstLine="0"/>
              <w:rPr>
                <w:del w:id="933" w:author="Азамат Абдыкани" w:date="2018-01-16T18:15:00Z"/>
                <w:rFonts w:ascii="Times New Roman" w:hAnsi="Times New Roman"/>
                <w:sz w:val="24"/>
                <w:szCs w:val="24"/>
                <w:lang w:val="ru-RU"/>
              </w:rPr>
            </w:pPr>
            <w:del w:id="934" w:author="Азамат Абдыкани" w:date="2018-01-16T18:15:00Z">
              <w:r w:rsidRPr="00C5022D" w:rsidDel="00C668E3">
                <w:rPr>
                  <w:rFonts w:ascii="Times New Roman" w:hAnsi="Times New Roman"/>
                  <w:sz w:val="24"/>
                  <w:szCs w:val="24"/>
                  <w:lang w:val="ru-RU"/>
                </w:rPr>
                <w:delText>5.Программное обеспечение для обработки:</w:delText>
              </w:r>
            </w:del>
          </w:p>
          <w:p w14:paraId="0DFDF1AD" w14:textId="541A7A1C" w:rsidR="009F2E50" w:rsidRPr="00C5022D" w:rsidDel="00C668E3" w:rsidRDefault="009F2E50" w:rsidP="009F2E50">
            <w:pPr>
              <w:numPr>
                <w:ilvl w:val="0"/>
                <w:numId w:val="51"/>
              </w:numPr>
              <w:tabs>
                <w:tab w:val="clear" w:pos="1080"/>
              </w:tabs>
              <w:spacing w:line="240" w:lineRule="auto"/>
              <w:ind w:left="0" w:firstLine="0"/>
              <w:jc w:val="left"/>
              <w:rPr>
                <w:del w:id="935" w:author="Азамат Абдыкани" w:date="2018-01-16T18:15:00Z"/>
                <w:rFonts w:ascii="Times New Roman" w:hAnsi="Times New Roman"/>
                <w:sz w:val="24"/>
                <w:szCs w:val="24"/>
                <w:lang w:val="ru-RU"/>
              </w:rPr>
            </w:pPr>
            <w:del w:id="936" w:author="Азамат Абдыкани" w:date="2018-01-16T18:15:00Z">
              <w:r w:rsidRPr="00C5022D" w:rsidDel="00C668E3">
                <w:rPr>
                  <w:rFonts w:ascii="Times New Roman" w:hAnsi="Times New Roman"/>
                  <w:sz w:val="24"/>
                  <w:szCs w:val="24"/>
                  <w:lang w:val="ru-RU"/>
                </w:rPr>
                <w:delText>Оперативной</w:delText>
              </w:r>
            </w:del>
          </w:p>
          <w:p w14:paraId="622D43BA" w14:textId="165AA2CE" w:rsidR="009F2E50" w:rsidRPr="00C5022D" w:rsidDel="00C668E3" w:rsidRDefault="009F2E50" w:rsidP="009F2E50">
            <w:pPr>
              <w:numPr>
                <w:ilvl w:val="0"/>
                <w:numId w:val="51"/>
              </w:numPr>
              <w:tabs>
                <w:tab w:val="clear" w:pos="1080"/>
              </w:tabs>
              <w:spacing w:line="240" w:lineRule="auto"/>
              <w:ind w:left="0" w:firstLine="0"/>
              <w:jc w:val="left"/>
              <w:rPr>
                <w:del w:id="937" w:author="Азамат Абдыкани" w:date="2018-01-16T18:15:00Z"/>
                <w:rFonts w:ascii="Times New Roman" w:hAnsi="Times New Roman"/>
                <w:sz w:val="24"/>
                <w:szCs w:val="24"/>
                <w:lang w:val="ru-RU"/>
              </w:rPr>
            </w:pPr>
            <w:del w:id="938" w:author="Азамат Абдыкани" w:date="2018-01-16T18:15:00Z">
              <w:r w:rsidRPr="00C5022D" w:rsidDel="00C668E3">
                <w:rPr>
                  <w:rFonts w:ascii="Times New Roman" w:hAnsi="Times New Roman"/>
                  <w:sz w:val="24"/>
                  <w:szCs w:val="24"/>
                  <w:lang w:val="ru-RU"/>
                </w:rPr>
                <w:delText>Окончательной</w:delText>
              </w:r>
            </w:del>
          </w:p>
        </w:tc>
        <w:tc>
          <w:tcPr>
            <w:tcW w:w="1980" w:type="dxa"/>
            <w:tcBorders>
              <w:top w:val="single" w:sz="4" w:space="0" w:color="auto"/>
              <w:left w:val="single" w:sz="4" w:space="0" w:color="auto"/>
              <w:bottom w:val="single" w:sz="4" w:space="0" w:color="auto"/>
              <w:right w:val="single" w:sz="4" w:space="0" w:color="auto"/>
            </w:tcBorders>
          </w:tcPr>
          <w:p w14:paraId="7D8C1427" w14:textId="2E246472" w:rsidR="009F2E50" w:rsidRPr="00C5022D" w:rsidDel="00C668E3" w:rsidRDefault="009F2E50" w:rsidP="009F2E50">
            <w:pPr>
              <w:rPr>
                <w:del w:id="939" w:author="Азамат Абдыкани" w:date="2018-01-16T18:15:00Z"/>
                <w:rFonts w:ascii="Times New Roman" w:hAnsi="Times New Roman"/>
                <w:sz w:val="24"/>
                <w:szCs w:val="24"/>
              </w:rPr>
            </w:pPr>
          </w:p>
        </w:tc>
        <w:tc>
          <w:tcPr>
            <w:tcW w:w="1620" w:type="dxa"/>
            <w:tcBorders>
              <w:top w:val="single" w:sz="4" w:space="0" w:color="auto"/>
              <w:left w:val="single" w:sz="4" w:space="0" w:color="auto"/>
              <w:bottom w:val="single" w:sz="4" w:space="0" w:color="auto"/>
              <w:right w:val="single" w:sz="4" w:space="0" w:color="auto"/>
            </w:tcBorders>
          </w:tcPr>
          <w:p w14:paraId="01EE175B" w14:textId="452E3850" w:rsidR="009F2E50" w:rsidRPr="00C5022D" w:rsidDel="00C668E3" w:rsidRDefault="009F2E50" w:rsidP="009F2E50">
            <w:pPr>
              <w:rPr>
                <w:del w:id="940" w:author="Азамат Абдыкани" w:date="2018-01-16T18:15:00Z"/>
                <w:rFonts w:ascii="Times New Roman" w:hAnsi="Times New Roman"/>
                <w:sz w:val="24"/>
                <w:szCs w:val="24"/>
              </w:rPr>
            </w:pPr>
          </w:p>
        </w:tc>
        <w:tc>
          <w:tcPr>
            <w:tcW w:w="1021" w:type="dxa"/>
            <w:tcBorders>
              <w:top w:val="single" w:sz="4" w:space="0" w:color="auto"/>
              <w:left w:val="single" w:sz="4" w:space="0" w:color="auto"/>
              <w:bottom w:val="single" w:sz="4" w:space="0" w:color="auto"/>
              <w:right w:val="single" w:sz="4" w:space="0" w:color="auto"/>
            </w:tcBorders>
          </w:tcPr>
          <w:p w14:paraId="2602A2DA" w14:textId="1933392B" w:rsidR="009F2E50" w:rsidRPr="00C5022D" w:rsidDel="00C668E3" w:rsidRDefault="009F2E50" w:rsidP="009F2E50">
            <w:pPr>
              <w:rPr>
                <w:del w:id="941" w:author="Азамат Абдыкани" w:date="2018-01-16T18:15:00Z"/>
                <w:rFonts w:ascii="Times New Roman" w:hAnsi="Times New Roman"/>
                <w:sz w:val="24"/>
                <w:szCs w:val="24"/>
              </w:rPr>
            </w:pPr>
          </w:p>
        </w:tc>
        <w:tc>
          <w:tcPr>
            <w:tcW w:w="1858" w:type="dxa"/>
            <w:tcBorders>
              <w:top w:val="single" w:sz="4" w:space="0" w:color="auto"/>
              <w:left w:val="single" w:sz="4" w:space="0" w:color="auto"/>
              <w:bottom w:val="single" w:sz="4" w:space="0" w:color="auto"/>
              <w:right w:val="single" w:sz="4" w:space="0" w:color="auto"/>
            </w:tcBorders>
          </w:tcPr>
          <w:p w14:paraId="4E2E3FCB" w14:textId="5D24F3DF" w:rsidR="009F2E50" w:rsidRPr="00C5022D" w:rsidDel="00C668E3" w:rsidRDefault="009F2E50" w:rsidP="009F2E50">
            <w:pPr>
              <w:rPr>
                <w:del w:id="942" w:author="Азамат Абдыкани" w:date="2018-01-16T18:15:00Z"/>
                <w:rFonts w:ascii="Times New Roman" w:hAnsi="Times New Roman"/>
                <w:sz w:val="24"/>
                <w:szCs w:val="24"/>
              </w:rPr>
            </w:pPr>
          </w:p>
        </w:tc>
      </w:tr>
      <w:tr w:rsidR="009F2E50" w:rsidRPr="00C5022D" w:rsidDel="00C668E3" w14:paraId="64843A09" w14:textId="792ED33F" w:rsidTr="009F2E50">
        <w:trPr>
          <w:del w:id="943" w:author="Азамат Абдыкани" w:date="2018-01-16T18:15:00Z"/>
        </w:trPr>
        <w:tc>
          <w:tcPr>
            <w:tcW w:w="2808" w:type="dxa"/>
            <w:tcBorders>
              <w:top w:val="single" w:sz="4" w:space="0" w:color="auto"/>
              <w:left w:val="single" w:sz="4" w:space="0" w:color="auto"/>
              <w:bottom w:val="single" w:sz="4" w:space="0" w:color="auto"/>
              <w:right w:val="single" w:sz="4" w:space="0" w:color="auto"/>
            </w:tcBorders>
            <w:vAlign w:val="center"/>
            <w:hideMark/>
          </w:tcPr>
          <w:p w14:paraId="6BDDCBD4" w14:textId="4F6FCBEA" w:rsidR="009F2E50" w:rsidRPr="00C5022D" w:rsidDel="00C668E3" w:rsidRDefault="009F2E50" w:rsidP="009F2E50">
            <w:pPr>
              <w:ind w:left="0" w:firstLine="0"/>
              <w:rPr>
                <w:del w:id="944" w:author="Азамат Абдыкани" w:date="2018-01-16T18:15:00Z"/>
                <w:rFonts w:ascii="Times New Roman" w:hAnsi="Times New Roman"/>
                <w:sz w:val="24"/>
                <w:szCs w:val="24"/>
                <w:lang w:val="ru-RU"/>
              </w:rPr>
            </w:pPr>
            <w:del w:id="945" w:author="Азамат Абдыкани" w:date="2018-01-16T18:15:00Z">
              <w:r w:rsidRPr="00C5022D" w:rsidDel="00C668E3">
                <w:rPr>
                  <w:rFonts w:ascii="Times New Roman" w:hAnsi="Times New Roman"/>
                  <w:sz w:val="24"/>
                  <w:szCs w:val="24"/>
                  <w:lang w:val="ru-RU"/>
                </w:rPr>
                <w:delText>6. Наличие оперативной  связи</w:delText>
              </w:r>
            </w:del>
          </w:p>
        </w:tc>
        <w:tc>
          <w:tcPr>
            <w:tcW w:w="1980" w:type="dxa"/>
            <w:tcBorders>
              <w:top w:val="single" w:sz="4" w:space="0" w:color="auto"/>
              <w:left w:val="single" w:sz="4" w:space="0" w:color="auto"/>
              <w:bottom w:val="single" w:sz="4" w:space="0" w:color="auto"/>
              <w:right w:val="single" w:sz="4" w:space="0" w:color="auto"/>
            </w:tcBorders>
          </w:tcPr>
          <w:p w14:paraId="36E176A8" w14:textId="0EEEB2EB" w:rsidR="009F2E50" w:rsidRPr="00C5022D" w:rsidDel="00C668E3" w:rsidRDefault="009F2E50" w:rsidP="009F2E50">
            <w:pPr>
              <w:rPr>
                <w:del w:id="946" w:author="Азамат Абдыкани" w:date="2018-01-16T18:15:00Z"/>
                <w:rFonts w:ascii="Times New Roman" w:hAnsi="Times New Roman"/>
                <w:sz w:val="24"/>
                <w:szCs w:val="24"/>
              </w:rPr>
            </w:pPr>
          </w:p>
        </w:tc>
        <w:tc>
          <w:tcPr>
            <w:tcW w:w="1620" w:type="dxa"/>
            <w:tcBorders>
              <w:top w:val="single" w:sz="4" w:space="0" w:color="auto"/>
              <w:left w:val="single" w:sz="4" w:space="0" w:color="auto"/>
              <w:bottom w:val="single" w:sz="4" w:space="0" w:color="auto"/>
              <w:right w:val="single" w:sz="4" w:space="0" w:color="auto"/>
            </w:tcBorders>
          </w:tcPr>
          <w:p w14:paraId="0291E194" w14:textId="76528BDA" w:rsidR="009F2E50" w:rsidRPr="00C5022D" w:rsidDel="00C668E3" w:rsidRDefault="009F2E50" w:rsidP="009F2E50">
            <w:pPr>
              <w:rPr>
                <w:del w:id="947" w:author="Азамат Абдыкани" w:date="2018-01-16T18:15:00Z"/>
                <w:rFonts w:ascii="Times New Roman" w:hAnsi="Times New Roman"/>
                <w:sz w:val="24"/>
                <w:szCs w:val="24"/>
              </w:rPr>
            </w:pPr>
          </w:p>
        </w:tc>
        <w:tc>
          <w:tcPr>
            <w:tcW w:w="1021" w:type="dxa"/>
            <w:tcBorders>
              <w:top w:val="single" w:sz="4" w:space="0" w:color="auto"/>
              <w:left w:val="single" w:sz="4" w:space="0" w:color="auto"/>
              <w:bottom w:val="single" w:sz="4" w:space="0" w:color="auto"/>
              <w:right w:val="single" w:sz="4" w:space="0" w:color="auto"/>
            </w:tcBorders>
          </w:tcPr>
          <w:p w14:paraId="31879660" w14:textId="57CC2A06" w:rsidR="009F2E50" w:rsidRPr="00C5022D" w:rsidDel="00C668E3" w:rsidRDefault="009F2E50" w:rsidP="009F2E50">
            <w:pPr>
              <w:rPr>
                <w:del w:id="948" w:author="Азамат Абдыкани" w:date="2018-01-16T18:15:00Z"/>
                <w:rFonts w:ascii="Times New Roman" w:hAnsi="Times New Roman"/>
                <w:sz w:val="24"/>
                <w:szCs w:val="24"/>
              </w:rPr>
            </w:pPr>
          </w:p>
        </w:tc>
        <w:tc>
          <w:tcPr>
            <w:tcW w:w="1858" w:type="dxa"/>
            <w:tcBorders>
              <w:top w:val="single" w:sz="4" w:space="0" w:color="auto"/>
              <w:left w:val="single" w:sz="4" w:space="0" w:color="auto"/>
              <w:bottom w:val="single" w:sz="4" w:space="0" w:color="auto"/>
              <w:right w:val="single" w:sz="4" w:space="0" w:color="auto"/>
            </w:tcBorders>
          </w:tcPr>
          <w:p w14:paraId="39A0AFC7" w14:textId="4E74FD86" w:rsidR="009F2E50" w:rsidRPr="00C5022D" w:rsidDel="00C668E3" w:rsidRDefault="009F2E50" w:rsidP="009F2E50">
            <w:pPr>
              <w:rPr>
                <w:del w:id="949" w:author="Азамат Абдыкани" w:date="2018-01-16T18:15:00Z"/>
                <w:rFonts w:ascii="Times New Roman" w:hAnsi="Times New Roman"/>
                <w:sz w:val="24"/>
                <w:szCs w:val="24"/>
              </w:rPr>
            </w:pPr>
          </w:p>
        </w:tc>
      </w:tr>
      <w:tr w:rsidR="009F2E50" w:rsidRPr="00C5022D" w:rsidDel="00C668E3" w14:paraId="232FC811" w14:textId="4EF9127F" w:rsidTr="009F2E50">
        <w:trPr>
          <w:del w:id="950" w:author="Азамат Абдыкани" w:date="2018-01-16T18:15:00Z"/>
        </w:trPr>
        <w:tc>
          <w:tcPr>
            <w:tcW w:w="2808" w:type="dxa"/>
            <w:tcBorders>
              <w:top w:val="single" w:sz="4" w:space="0" w:color="auto"/>
              <w:left w:val="single" w:sz="4" w:space="0" w:color="auto"/>
              <w:bottom w:val="single" w:sz="4" w:space="0" w:color="auto"/>
              <w:right w:val="single" w:sz="4" w:space="0" w:color="auto"/>
            </w:tcBorders>
            <w:vAlign w:val="center"/>
            <w:hideMark/>
          </w:tcPr>
          <w:p w14:paraId="3FB355D1" w14:textId="6846619B" w:rsidR="009F2E50" w:rsidRPr="00C5022D" w:rsidDel="00C668E3" w:rsidRDefault="009F2E50" w:rsidP="009F2E50">
            <w:pPr>
              <w:ind w:left="0" w:firstLine="0"/>
              <w:rPr>
                <w:del w:id="951" w:author="Азамат Абдыкани" w:date="2018-01-16T18:15:00Z"/>
                <w:rFonts w:ascii="Times New Roman" w:hAnsi="Times New Roman"/>
                <w:sz w:val="24"/>
                <w:szCs w:val="24"/>
                <w:lang w:val="ru-RU"/>
              </w:rPr>
            </w:pPr>
            <w:del w:id="952" w:author="Азамат Абдыкани" w:date="2018-01-16T18:15:00Z">
              <w:r w:rsidRPr="00C5022D" w:rsidDel="00C668E3">
                <w:rPr>
                  <w:rFonts w:ascii="Times New Roman" w:hAnsi="Times New Roman"/>
                  <w:sz w:val="24"/>
                  <w:szCs w:val="24"/>
                  <w:lang w:val="ru-RU"/>
                </w:rPr>
                <w:delText>7. Вспомогательный     транспорт</w:delText>
              </w:r>
            </w:del>
          </w:p>
        </w:tc>
        <w:tc>
          <w:tcPr>
            <w:tcW w:w="1980" w:type="dxa"/>
            <w:tcBorders>
              <w:top w:val="single" w:sz="4" w:space="0" w:color="auto"/>
              <w:left w:val="single" w:sz="4" w:space="0" w:color="auto"/>
              <w:bottom w:val="single" w:sz="4" w:space="0" w:color="auto"/>
              <w:right w:val="single" w:sz="4" w:space="0" w:color="auto"/>
            </w:tcBorders>
          </w:tcPr>
          <w:p w14:paraId="5DF01801" w14:textId="6F1B5D82" w:rsidR="009F2E50" w:rsidRPr="00C5022D" w:rsidDel="00C668E3" w:rsidRDefault="009F2E50" w:rsidP="009F2E50">
            <w:pPr>
              <w:rPr>
                <w:del w:id="953" w:author="Азамат Абдыкани" w:date="2018-01-16T18:15:00Z"/>
                <w:rFonts w:ascii="Times New Roman" w:hAnsi="Times New Roman"/>
                <w:sz w:val="24"/>
                <w:szCs w:val="24"/>
              </w:rPr>
            </w:pPr>
          </w:p>
        </w:tc>
        <w:tc>
          <w:tcPr>
            <w:tcW w:w="1620" w:type="dxa"/>
            <w:tcBorders>
              <w:top w:val="single" w:sz="4" w:space="0" w:color="auto"/>
              <w:left w:val="single" w:sz="4" w:space="0" w:color="auto"/>
              <w:bottom w:val="single" w:sz="4" w:space="0" w:color="auto"/>
              <w:right w:val="single" w:sz="4" w:space="0" w:color="auto"/>
            </w:tcBorders>
          </w:tcPr>
          <w:p w14:paraId="5ED5B979" w14:textId="07DF3B24" w:rsidR="009F2E50" w:rsidRPr="00C5022D" w:rsidDel="00C668E3" w:rsidRDefault="009F2E50" w:rsidP="009F2E50">
            <w:pPr>
              <w:rPr>
                <w:del w:id="954" w:author="Азамат Абдыкани" w:date="2018-01-16T18:15:00Z"/>
                <w:rFonts w:ascii="Times New Roman" w:hAnsi="Times New Roman"/>
                <w:sz w:val="24"/>
                <w:szCs w:val="24"/>
              </w:rPr>
            </w:pPr>
          </w:p>
        </w:tc>
        <w:tc>
          <w:tcPr>
            <w:tcW w:w="1021" w:type="dxa"/>
            <w:tcBorders>
              <w:top w:val="single" w:sz="4" w:space="0" w:color="auto"/>
              <w:left w:val="single" w:sz="4" w:space="0" w:color="auto"/>
              <w:bottom w:val="single" w:sz="4" w:space="0" w:color="auto"/>
              <w:right w:val="single" w:sz="4" w:space="0" w:color="auto"/>
            </w:tcBorders>
          </w:tcPr>
          <w:p w14:paraId="4839525D" w14:textId="19EC91BF" w:rsidR="009F2E50" w:rsidRPr="00C5022D" w:rsidDel="00C668E3" w:rsidRDefault="009F2E50" w:rsidP="009F2E50">
            <w:pPr>
              <w:rPr>
                <w:del w:id="955" w:author="Азамат Абдыкани" w:date="2018-01-16T18:15:00Z"/>
                <w:rFonts w:ascii="Times New Roman" w:hAnsi="Times New Roman"/>
                <w:sz w:val="24"/>
                <w:szCs w:val="24"/>
              </w:rPr>
            </w:pPr>
          </w:p>
        </w:tc>
        <w:tc>
          <w:tcPr>
            <w:tcW w:w="1858" w:type="dxa"/>
            <w:tcBorders>
              <w:top w:val="single" w:sz="4" w:space="0" w:color="auto"/>
              <w:left w:val="single" w:sz="4" w:space="0" w:color="auto"/>
              <w:bottom w:val="single" w:sz="4" w:space="0" w:color="auto"/>
              <w:right w:val="single" w:sz="4" w:space="0" w:color="auto"/>
            </w:tcBorders>
          </w:tcPr>
          <w:p w14:paraId="5A1999D8" w14:textId="23A012AC" w:rsidR="009F2E50" w:rsidRPr="00C5022D" w:rsidDel="00C668E3" w:rsidRDefault="009F2E50" w:rsidP="009F2E50">
            <w:pPr>
              <w:rPr>
                <w:del w:id="956" w:author="Азамат Абдыкани" w:date="2018-01-16T18:15:00Z"/>
                <w:rFonts w:ascii="Times New Roman" w:hAnsi="Times New Roman"/>
                <w:sz w:val="24"/>
                <w:szCs w:val="24"/>
              </w:rPr>
            </w:pPr>
          </w:p>
        </w:tc>
      </w:tr>
      <w:tr w:rsidR="003363AE" w:rsidRPr="007B4EF2" w:rsidDel="00C668E3" w14:paraId="6BF90A6C" w14:textId="2DE8721A" w:rsidTr="009F2E50">
        <w:trPr>
          <w:del w:id="957" w:author="Азамат Абдыкани" w:date="2018-01-16T18:15:00Z"/>
        </w:trPr>
        <w:tc>
          <w:tcPr>
            <w:tcW w:w="2808" w:type="dxa"/>
            <w:tcBorders>
              <w:top w:val="single" w:sz="4" w:space="0" w:color="auto"/>
              <w:left w:val="single" w:sz="4" w:space="0" w:color="auto"/>
              <w:bottom w:val="single" w:sz="4" w:space="0" w:color="auto"/>
              <w:right w:val="single" w:sz="4" w:space="0" w:color="auto"/>
            </w:tcBorders>
            <w:vAlign w:val="center"/>
          </w:tcPr>
          <w:p w14:paraId="7B1AEA6C" w14:textId="032B85D1" w:rsidR="003363AE" w:rsidRPr="00C5022D" w:rsidDel="00C668E3" w:rsidRDefault="003363AE" w:rsidP="003363AE">
            <w:pPr>
              <w:ind w:left="0" w:firstLine="0"/>
              <w:rPr>
                <w:del w:id="958" w:author="Азамат Абдыкани" w:date="2018-01-16T18:15:00Z"/>
                <w:rFonts w:ascii="Times New Roman" w:hAnsi="Times New Roman"/>
                <w:sz w:val="24"/>
                <w:szCs w:val="24"/>
                <w:lang w:val="ru-RU"/>
              </w:rPr>
            </w:pPr>
            <w:del w:id="959" w:author="Азамат Абдыкани" w:date="2018-01-16T18:15:00Z">
              <w:r w:rsidRPr="00C5022D" w:rsidDel="00C668E3">
                <w:rPr>
                  <w:rFonts w:ascii="Times New Roman" w:hAnsi="Times New Roman"/>
                  <w:sz w:val="24"/>
                  <w:szCs w:val="24"/>
                  <w:lang w:val="ru-RU"/>
                </w:rPr>
                <w:delText xml:space="preserve">8. Все виды Оборудования ГИС в открытом стволе согласно ТС. </w:delText>
              </w:r>
            </w:del>
          </w:p>
        </w:tc>
        <w:tc>
          <w:tcPr>
            <w:tcW w:w="1980" w:type="dxa"/>
            <w:tcBorders>
              <w:top w:val="single" w:sz="4" w:space="0" w:color="auto"/>
              <w:left w:val="single" w:sz="4" w:space="0" w:color="auto"/>
              <w:bottom w:val="single" w:sz="4" w:space="0" w:color="auto"/>
              <w:right w:val="single" w:sz="4" w:space="0" w:color="auto"/>
            </w:tcBorders>
          </w:tcPr>
          <w:p w14:paraId="52A01E8E" w14:textId="37B946BE" w:rsidR="003363AE" w:rsidRPr="00C5022D" w:rsidDel="00C668E3" w:rsidRDefault="003363AE" w:rsidP="009F2E50">
            <w:pPr>
              <w:rPr>
                <w:del w:id="960" w:author="Азамат Абдыкани" w:date="2018-01-16T18:15:00Z"/>
                <w:rFonts w:ascii="Times New Roman" w:hAnsi="Times New Roman"/>
                <w:sz w:val="24"/>
                <w:szCs w:val="24"/>
                <w:lang w:val="ru-RU"/>
              </w:rPr>
            </w:pPr>
          </w:p>
        </w:tc>
        <w:tc>
          <w:tcPr>
            <w:tcW w:w="1620" w:type="dxa"/>
            <w:tcBorders>
              <w:top w:val="single" w:sz="4" w:space="0" w:color="auto"/>
              <w:left w:val="single" w:sz="4" w:space="0" w:color="auto"/>
              <w:bottom w:val="single" w:sz="4" w:space="0" w:color="auto"/>
              <w:right w:val="single" w:sz="4" w:space="0" w:color="auto"/>
            </w:tcBorders>
          </w:tcPr>
          <w:p w14:paraId="63C10806" w14:textId="59DBBA1F" w:rsidR="003363AE" w:rsidRPr="00C5022D" w:rsidDel="00C668E3" w:rsidRDefault="003363AE" w:rsidP="009F2E50">
            <w:pPr>
              <w:rPr>
                <w:del w:id="961" w:author="Азамат Абдыкани" w:date="2018-01-16T18:15:00Z"/>
                <w:rFonts w:ascii="Times New Roman" w:hAnsi="Times New Roman"/>
                <w:sz w:val="24"/>
                <w:szCs w:val="24"/>
                <w:lang w:val="ru-RU"/>
              </w:rPr>
            </w:pPr>
          </w:p>
        </w:tc>
        <w:tc>
          <w:tcPr>
            <w:tcW w:w="1021" w:type="dxa"/>
            <w:tcBorders>
              <w:top w:val="single" w:sz="4" w:space="0" w:color="auto"/>
              <w:left w:val="single" w:sz="4" w:space="0" w:color="auto"/>
              <w:bottom w:val="single" w:sz="4" w:space="0" w:color="auto"/>
              <w:right w:val="single" w:sz="4" w:space="0" w:color="auto"/>
            </w:tcBorders>
          </w:tcPr>
          <w:p w14:paraId="7F5DB13B" w14:textId="5D801299" w:rsidR="003363AE" w:rsidRPr="00C5022D" w:rsidDel="00C668E3" w:rsidRDefault="003363AE" w:rsidP="009F2E50">
            <w:pPr>
              <w:rPr>
                <w:del w:id="962" w:author="Азамат Абдыкани" w:date="2018-01-16T18:15:00Z"/>
                <w:rFonts w:ascii="Times New Roman" w:hAnsi="Times New Roman"/>
                <w:sz w:val="24"/>
                <w:szCs w:val="24"/>
                <w:lang w:val="ru-RU"/>
              </w:rPr>
            </w:pPr>
          </w:p>
        </w:tc>
        <w:tc>
          <w:tcPr>
            <w:tcW w:w="1858" w:type="dxa"/>
            <w:tcBorders>
              <w:top w:val="single" w:sz="4" w:space="0" w:color="auto"/>
              <w:left w:val="single" w:sz="4" w:space="0" w:color="auto"/>
              <w:bottom w:val="single" w:sz="4" w:space="0" w:color="auto"/>
              <w:right w:val="single" w:sz="4" w:space="0" w:color="auto"/>
            </w:tcBorders>
          </w:tcPr>
          <w:p w14:paraId="48652995" w14:textId="15566189" w:rsidR="003363AE" w:rsidRPr="00C5022D" w:rsidDel="00C668E3" w:rsidRDefault="003363AE" w:rsidP="009F2E50">
            <w:pPr>
              <w:rPr>
                <w:del w:id="963" w:author="Азамат Абдыкани" w:date="2018-01-16T18:15:00Z"/>
                <w:rFonts w:ascii="Times New Roman" w:hAnsi="Times New Roman"/>
                <w:sz w:val="24"/>
                <w:szCs w:val="24"/>
                <w:lang w:val="ru-RU"/>
              </w:rPr>
            </w:pPr>
          </w:p>
        </w:tc>
      </w:tr>
      <w:tr w:rsidR="003363AE" w:rsidRPr="007B4EF2" w:rsidDel="00C668E3" w14:paraId="4229D0DB" w14:textId="069817E2" w:rsidTr="009F2E50">
        <w:trPr>
          <w:del w:id="964" w:author="Азамат Абдыкани" w:date="2018-01-16T18:15:00Z"/>
        </w:trPr>
        <w:tc>
          <w:tcPr>
            <w:tcW w:w="2808" w:type="dxa"/>
            <w:tcBorders>
              <w:top w:val="single" w:sz="4" w:space="0" w:color="auto"/>
              <w:left w:val="single" w:sz="4" w:space="0" w:color="auto"/>
              <w:bottom w:val="single" w:sz="4" w:space="0" w:color="auto"/>
              <w:right w:val="single" w:sz="4" w:space="0" w:color="auto"/>
            </w:tcBorders>
            <w:vAlign w:val="center"/>
          </w:tcPr>
          <w:p w14:paraId="4C11D482" w14:textId="21948E4E" w:rsidR="003363AE" w:rsidRPr="00C5022D" w:rsidDel="00C668E3" w:rsidRDefault="003363AE" w:rsidP="003363AE">
            <w:pPr>
              <w:ind w:left="0" w:firstLine="0"/>
              <w:rPr>
                <w:del w:id="965" w:author="Азамат Абдыкани" w:date="2018-01-16T18:15:00Z"/>
                <w:rFonts w:ascii="Times New Roman" w:hAnsi="Times New Roman"/>
                <w:sz w:val="24"/>
                <w:szCs w:val="24"/>
                <w:lang w:val="ru-RU"/>
              </w:rPr>
            </w:pPr>
            <w:del w:id="966" w:author="Азамат Абдыкани" w:date="2018-01-16T18:15:00Z">
              <w:r w:rsidRPr="00C5022D" w:rsidDel="00C668E3">
                <w:rPr>
                  <w:rFonts w:ascii="Times New Roman" w:hAnsi="Times New Roman"/>
                  <w:sz w:val="24"/>
                  <w:szCs w:val="24"/>
                  <w:lang w:val="ru-RU"/>
                </w:rPr>
                <w:delText xml:space="preserve">9. Все виды оборудование ГИС в закрытом стволе согласно ТС </w:delText>
              </w:r>
            </w:del>
          </w:p>
        </w:tc>
        <w:tc>
          <w:tcPr>
            <w:tcW w:w="1980" w:type="dxa"/>
            <w:tcBorders>
              <w:top w:val="single" w:sz="4" w:space="0" w:color="auto"/>
              <w:left w:val="single" w:sz="4" w:space="0" w:color="auto"/>
              <w:bottom w:val="single" w:sz="4" w:space="0" w:color="auto"/>
              <w:right w:val="single" w:sz="4" w:space="0" w:color="auto"/>
            </w:tcBorders>
          </w:tcPr>
          <w:p w14:paraId="6312620E" w14:textId="5B241C34" w:rsidR="003363AE" w:rsidRPr="00C5022D" w:rsidDel="00C668E3" w:rsidRDefault="003363AE" w:rsidP="009F2E50">
            <w:pPr>
              <w:rPr>
                <w:del w:id="967" w:author="Азамат Абдыкани" w:date="2018-01-16T18:15:00Z"/>
                <w:rFonts w:ascii="Times New Roman" w:hAnsi="Times New Roman"/>
                <w:sz w:val="24"/>
                <w:szCs w:val="24"/>
                <w:lang w:val="ru-RU"/>
              </w:rPr>
            </w:pPr>
          </w:p>
        </w:tc>
        <w:tc>
          <w:tcPr>
            <w:tcW w:w="1620" w:type="dxa"/>
            <w:tcBorders>
              <w:top w:val="single" w:sz="4" w:space="0" w:color="auto"/>
              <w:left w:val="single" w:sz="4" w:space="0" w:color="auto"/>
              <w:bottom w:val="single" w:sz="4" w:space="0" w:color="auto"/>
              <w:right w:val="single" w:sz="4" w:space="0" w:color="auto"/>
            </w:tcBorders>
          </w:tcPr>
          <w:p w14:paraId="5348A354" w14:textId="135AD6E0" w:rsidR="003363AE" w:rsidRPr="00C5022D" w:rsidDel="00C668E3" w:rsidRDefault="003363AE" w:rsidP="009F2E50">
            <w:pPr>
              <w:rPr>
                <w:del w:id="968" w:author="Азамат Абдыкани" w:date="2018-01-16T18:15:00Z"/>
                <w:rFonts w:ascii="Times New Roman" w:hAnsi="Times New Roman"/>
                <w:sz w:val="24"/>
                <w:szCs w:val="24"/>
                <w:lang w:val="ru-RU"/>
              </w:rPr>
            </w:pPr>
          </w:p>
        </w:tc>
        <w:tc>
          <w:tcPr>
            <w:tcW w:w="1021" w:type="dxa"/>
            <w:tcBorders>
              <w:top w:val="single" w:sz="4" w:space="0" w:color="auto"/>
              <w:left w:val="single" w:sz="4" w:space="0" w:color="auto"/>
              <w:bottom w:val="single" w:sz="4" w:space="0" w:color="auto"/>
              <w:right w:val="single" w:sz="4" w:space="0" w:color="auto"/>
            </w:tcBorders>
          </w:tcPr>
          <w:p w14:paraId="24AEAB1A" w14:textId="1EF21D01" w:rsidR="003363AE" w:rsidRPr="00C5022D" w:rsidDel="00C668E3" w:rsidRDefault="003363AE" w:rsidP="009F2E50">
            <w:pPr>
              <w:rPr>
                <w:del w:id="969" w:author="Азамат Абдыкани" w:date="2018-01-16T18:15:00Z"/>
                <w:rFonts w:ascii="Times New Roman" w:hAnsi="Times New Roman"/>
                <w:sz w:val="24"/>
                <w:szCs w:val="24"/>
                <w:lang w:val="ru-RU"/>
              </w:rPr>
            </w:pPr>
          </w:p>
        </w:tc>
        <w:tc>
          <w:tcPr>
            <w:tcW w:w="1858" w:type="dxa"/>
            <w:tcBorders>
              <w:top w:val="single" w:sz="4" w:space="0" w:color="auto"/>
              <w:left w:val="single" w:sz="4" w:space="0" w:color="auto"/>
              <w:bottom w:val="single" w:sz="4" w:space="0" w:color="auto"/>
              <w:right w:val="single" w:sz="4" w:space="0" w:color="auto"/>
            </w:tcBorders>
          </w:tcPr>
          <w:p w14:paraId="5BE6D943" w14:textId="494F69BB" w:rsidR="003363AE" w:rsidRPr="00C5022D" w:rsidDel="00C668E3" w:rsidRDefault="003363AE" w:rsidP="009F2E50">
            <w:pPr>
              <w:rPr>
                <w:del w:id="970" w:author="Азамат Абдыкани" w:date="2018-01-16T18:15:00Z"/>
                <w:rFonts w:ascii="Times New Roman" w:hAnsi="Times New Roman"/>
                <w:sz w:val="24"/>
                <w:szCs w:val="24"/>
                <w:lang w:val="ru-RU"/>
              </w:rPr>
            </w:pPr>
          </w:p>
        </w:tc>
      </w:tr>
      <w:tr w:rsidR="003363AE" w:rsidRPr="007B4EF2" w:rsidDel="00C668E3" w14:paraId="52DEAE8C" w14:textId="2B7EEB0A" w:rsidTr="009F2E50">
        <w:trPr>
          <w:del w:id="971" w:author="Азамат Абдыкани" w:date="2018-01-16T18:15:00Z"/>
        </w:trPr>
        <w:tc>
          <w:tcPr>
            <w:tcW w:w="2808" w:type="dxa"/>
            <w:tcBorders>
              <w:top w:val="single" w:sz="4" w:space="0" w:color="auto"/>
              <w:left w:val="single" w:sz="4" w:space="0" w:color="auto"/>
              <w:bottom w:val="single" w:sz="4" w:space="0" w:color="auto"/>
              <w:right w:val="single" w:sz="4" w:space="0" w:color="auto"/>
            </w:tcBorders>
            <w:vAlign w:val="center"/>
          </w:tcPr>
          <w:p w14:paraId="593E4284" w14:textId="0493F475" w:rsidR="003363AE" w:rsidRPr="00C5022D" w:rsidDel="00C668E3" w:rsidRDefault="003363AE" w:rsidP="003363AE">
            <w:pPr>
              <w:ind w:left="0" w:firstLine="0"/>
              <w:rPr>
                <w:del w:id="972" w:author="Азамат Абдыкани" w:date="2018-01-16T18:15:00Z"/>
                <w:rFonts w:ascii="Times New Roman" w:hAnsi="Times New Roman"/>
                <w:sz w:val="24"/>
                <w:szCs w:val="24"/>
                <w:lang w:val="ru-RU"/>
              </w:rPr>
            </w:pPr>
            <w:del w:id="973" w:author="Азамат Абдыкани" w:date="2018-01-16T18:15:00Z">
              <w:r w:rsidRPr="00C5022D" w:rsidDel="00C668E3">
                <w:rPr>
                  <w:rFonts w:ascii="Times New Roman" w:hAnsi="Times New Roman"/>
                  <w:sz w:val="24"/>
                  <w:szCs w:val="24"/>
                  <w:lang w:val="ru-RU"/>
                </w:rPr>
                <w:delText>10. Все виды оборудования для ГИС при испытании и ликвижации согласно ТС.</w:delText>
              </w:r>
            </w:del>
          </w:p>
        </w:tc>
        <w:tc>
          <w:tcPr>
            <w:tcW w:w="1980" w:type="dxa"/>
            <w:tcBorders>
              <w:top w:val="single" w:sz="4" w:space="0" w:color="auto"/>
              <w:left w:val="single" w:sz="4" w:space="0" w:color="auto"/>
              <w:bottom w:val="single" w:sz="4" w:space="0" w:color="auto"/>
              <w:right w:val="single" w:sz="4" w:space="0" w:color="auto"/>
            </w:tcBorders>
          </w:tcPr>
          <w:p w14:paraId="448A9D71" w14:textId="3B15E72C" w:rsidR="003363AE" w:rsidRPr="00C5022D" w:rsidDel="00C668E3" w:rsidRDefault="003363AE" w:rsidP="009F2E50">
            <w:pPr>
              <w:rPr>
                <w:del w:id="974" w:author="Азамат Абдыкани" w:date="2018-01-16T18:15:00Z"/>
                <w:rFonts w:ascii="Times New Roman" w:hAnsi="Times New Roman"/>
                <w:sz w:val="24"/>
                <w:szCs w:val="24"/>
                <w:lang w:val="ru-RU"/>
              </w:rPr>
            </w:pPr>
          </w:p>
        </w:tc>
        <w:tc>
          <w:tcPr>
            <w:tcW w:w="1620" w:type="dxa"/>
            <w:tcBorders>
              <w:top w:val="single" w:sz="4" w:space="0" w:color="auto"/>
              <w:left w:val="single" w:sz="4" w:space="0" w:color="auto"/>
              <w:bottom w:val="single" w:sz="4" w:space="0" w:color="auto"/>
              <w:right w:val="single" w:sz="4" w:space="0" w:color="auto"/>
            </w:tcBorders>
          </w:tcPr>
          <w:p w14:paraId="14C6C993" w14:textId="52526570" w:rsidR="003363AE" w:rsidRPr="00C5022D" w:rsidDel="00C668E3" w:rsidRDefault="003363AE" w:rsidP="009F2E50">
            <w:pPr>
              <w:rPr>
                <w:del w:id="975" w:author="Азамат Абдыкани" w:date="2018-01-16T18:15:00Z"/>
                <w:rFonts w:ascii="Times New Roman" w:hAnsi="Times New Roman"/>
                <w:sz w:val="24"/>
                <w:szCs w:val="24"/>
                <w:lang w:val="ru-RU"/>
              </w:rPr>
            </w:pPr>
          </w:p>
        </w:tc>
        <w:tc>
          <w:tcPr>
            <w:tcW w:w="1021" w:type="dxa"/>
            <w:tcBorders>
              <w:top w:val="single" w:sz="4" w:space="0" w:color="auto"/>
              <w:left w:val="single" w:sz="4" w:space="0" w:color="auto"/>
              <w:bottom w:val="single" w:sz="4" w:space="0" w:color="auto"/>
              <w:right w:val="single" w:sz="4" w:space="0" w:color="auto"/>
            </w:tcBorders>
          </w:tcPr>
          <w:p w14:paraId="292FD7DB" w14:textId="3E0A6D74" w:rsidR="003363AE" w:rsidRPr="00C5022D" w:rsidDel="00C668E3" w:rsidRDefault="003363AE" w:rsidP="009F2E50">
            <w:pPr>
              <w:rPr>
                <w:del w:id="976" w:author="Азамат Абдыкани" w:date="2018-01-16T18:15:00Z"/>
                <w:rFonts w:ascii="Times New Roman" w:hAnsi="Times New Roman"/>
                <w:sz w:val="24"/>
                <w:szCs w:val="24"/>
                <w:lang w:val="ru-RU"/>
              </w:rPr>
            </w:pPr>
          </w:p>
        </w:tc>
        <w:tc>
          <w:tcPr>
            <w:tcW w:w="1858" w:type="dxa"/>
            <w:tcBorders>
              <w:top w:val="single" w:sz="4" w:space="0" w:color="auto"/>
              <w:left w:val="single" w:sz="4" w:space="0" w:color="auto"/>
              <w:bottom w:val="single" w:sz="4" w:space="0" w:color="auto"/>
              <w:right w:val="single" w:sz="4" w:space="0" w:color="auto"/>
            </w:tcBorders>
          </w:tcPr>
          <w:p w14:paraId="2B78C307" w14:textId="3115C6F8" w:rsidR="003363AE" w:rsidRPr="00C5022D" w:rsidDel="00C668E3" w:rsidRDefault="003363AE" w:rsidP="009F2E50">
            <w:pPr>
              <w:rPr>
                <w:del w:id="977" w:author="Азамат Абдыкани" w:date="2018-01-16T18:15:00Z"/>
                <w:rFonts w:ascii="Times New Roman" w:hAnsi="Times New Roman"/>
                <w:sz w:val="24"/>
                <w:szCs w:val="24"/>
                <w:lang w:val="ru-RU"/>
              </w:rPr>
            </w:pPr>
          </w:p>
        </w:tc>
      </w:tr>
    </w:tbl>
    <w:p w14:paraId="43DB03E1" w14:textId="3F0BBB65" w:rsidR="009F2E50" w:rsidRPr="00C5022D" w:rsidDel="00C668E3" w:rsidRDefault="009F2E50" w:rsidP="009F2E50">
      <w:pPr>
        <w:rPr>
          <w:del w:id="978" w:author="Азамат Абдыкани" w:date="2018-01-16T18:15:00Z"/>
          <w:rFonts w:ascii="Times New Roman" w:hAnsi="Times New Roman"/>
          <w:b/>
          <w:sz w:val="24"/>
          <w:szCs w:val="24"/>
          <w:lang w:val="ru-RU"/>
        </w:rPr>
      </w:pPr>
    </w:p>
    <w:p w14:paraId="4430B278" w14:textId="493ADA9D" w:rsidR="009F2E50" w:rsidRPr="00C5022D" w:rsidDel="00C668E3" w:rsidRDefault="009F2E50" w:rsidP="009F2E50">
      <w:pPr>
        <w:rPr>
          <w:del w:id="979" w:author="Азамат Абдыкани" w:date="2018-01-16T18:15:00Z"/>
          <w:rFonts w:ascii="Times New Roman" w:hAnsi="Times New Roman"/>
          <w:b/>
          <w:sz w:val="24"/>
          <w:szCs w:val="24"/>
          <w:lang w:val="ru-RU"/>
        </w:rPr>
      </w:pPr>
      <w:del w:id="980" w:author="Азамат Абдыкани" w:date="2018-01-16T18:15:00Z">
        <w:r w:rsidRPr="00C5022D" w:rsidDel="00C668E3">
          <w:rPr>
            <w:rFonts w:ascii="Times New Roman" w:hAnsi="Times New Roman"/>
            <w:b/>
            <w:sz w:val="24"/>
            <w:szCs w:val="24"/>
            <w:lang w:val="ru-RU"/>
          </w:rPr>
          <w:delText>Перфораторы:</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1"/>
        <w:gridCol w:w="1778"/>
        <w:gridCol w:w="1958"/>
        <w:gridCol w:w="1308"/>
        <w:gridCol w:w="1383"/>
        <w:gridCol w:w="2159"/>
      </w:tblGrid>
      <w:tr w:rsidR="009F2E50" w:rsidRPr="00C5022D" w:rsidDel="00C668E3" w14:paraId="1EF6D081" w14:textId="551C6F31" w:rsidTr="009F2E50">
        <w:trPr>
          <w:del w:id="981" w:author="Азамат Абдыкани" w:date="2018-01-16T18:15:00Z"/>
        </w:trPr>
        <w:tc>
          <w:tcPr>
            <w:tcW w:w="701" w:type="dxa"/>
            <w:tcBorders>
              <w:top w:val="single" w:sz="4" w:space="0" w:color="auto"/>
              <w:left w:val="single" w:sz="4" w:space="0" w:color="auto"/>
              <w:bottom w:val="single" w:sz="4" w:space="0" w:color="auto"/>
              <w:right w:val="single" w:sz="4" w:space="0" w:color="auto"/>
            </w:tcBorders>
            <w:hideMark/>
          </w:tcPr>
          <w:p w14:paraId="1B3B765E" w14:textId="763F67DF" w:rsidR="009F2E50" w:rsidRPr="00C5022D" w:rsidDel="00C668E3" w:rsidRDefault="009F2E50" w:rsidP="009F2E50">
            <w:pPr>
              <w:rPr>
                <w:del w:id="982" w:author="Азамат Абдыкани" w:date="2018-01-16T18:15:00Z"/>
                <w:rFonts w:ascii="Times New Roman" w:hAnsi="Times New Roman"/>
                <w:b/>
                <w:sz w:val="24"/>
                <w:szCs w:val="24"/>
                <w:lang w:val="ru-RU"/>
              </w:rPr>
            </w:pPr>
            <w:del w:id="983" w:author="Азамат Абдыкани" w:date="2018-01-16T18:15:00Z">
              <w:r w:rsidRPr="00C5022D" w:rsidDel="00C668E3">
                <w:rPr>
                  <w:rFonts w:ascii="Times New Roman" w:hAnsi="Times New Roman"/>
                  <w:b/>
                  <w:sz w:val="24"/>
                  <w:szCs w:val="24"/>
                  <w:lang w:val="ru-RU"/>
                </w:rPr>
                <w:delText>№№</w:delText>
              </w:r>
            </w:del>
          </w:p>
          <w:p w14:paraId="5338C6A5" w14:textId="5CE661E7" w:rsidR="009F2E50" w:rsidRPr="00C5022D" w:rsidDel="00C668E3" w:rsidRDefault="009F2E50" w:rsidP="009F2E50">
            <w:pPr>
              <w:rPr>
                <w:del w:id="984" w:author="Азамат Абдыкани" w:date="2018-01-16T18:15:00Z"/>
                <w:rFonts w:ascii="Times New Roman" w:hAnsi="Times New Roman"/>
                <w:b/>
                <w:sz w:val="24"/>
                <w:szCs w:val="24"/>
                <w:lang w:val="ru-RU"/>
              </w:rPr>
            </w:pPr>
            <w:del w:id="985" w:author="Азамат Абдыкани" w:date="2018-01-16T18:15:00Z">
              <w:r w:rsidRPr="00C5022D" w:rsidDel="00C668E3">
                <w:rPr>
                  <w:rFonts w:ascii="Times New Roman" w:hAnsi="Times New Roman"/>
                  <w:b/>
                  <w:sz w:val="24"/>
                  <w:szCs w:val="24"/>
                  <w:lang w:val="ru-RU"/>
                </w:rPr>
                <w:delText>п/п</w:delText>
              </w:r>
            </w:del>
          </w:p>
        </w:tc>
        <w:tc>
          <w:tcPr>
            <w:tcW w:w="1778" w:type="dxa"/>
            <w:tcBorders>
              <w:top w:val="single" w:sz="4" w:space="0" w:color="auto"/>
              <w:left w:val="single" w:sz="4" w:space="0" w:color="auto"/>
              <w:bottom w:val="single" w:sz="4" w:space="0" w:color="auto"/>
              <w:right w:val="single" w:sz="4" w:space="0" w:color="auto"/>
            </w:tcBorders>
          </w:tcPr>
          <w:p w14:paraId="44298142" w14:textId="6C29CCCD" w:rsidR="009F2E50" w:rsidRPr="00C5022D" w:rsidDel="00C668E3" w:rsidRDefault="009F2E50" w:rsidP="009F2E50">
            <w:pPr>
              <w:rPr>
                <w:del w:id="986" w:author="Азамат Абдыкани" w:date="2018-01-16T18:15:00Z"/>
                <w:rFonts w:ascii="Times New Roman" w:hAnsi="Times New Roman"/>
                <w:b/>
                <w:sz w:val="24"/>
                <w:szCs w:val="24"/>
                <w:lang w:val="ru-RU"/>
              </w:rPr>
            </w:pPr>
            <w:del w:id="987" w:author="Азамат Абдыкани" w:date="2018-01-16T18:15:00Z">
              <w:r w:rsidRPr="00C5022D" w:rsidDel="00C668E3">
                <w:rPr>
                  <w:rFonts w:ascii="Times New Roman" w:hAnsi="Times New Roman"/>
                  <w:b/>
                  <w:sz w:val="24"/>
                  <w:szCs w:val="24"/>
                  <w:lang w:val="ru-RU"/>
                </w:rPr>
                <w:delText xml:space="preserve">Тип </w:delText>
              </w:r>
            </w:del>
          </w:p>
          <w:p w14:paraId="0750883D" w14:textId="1AA2CF22" w:rsidR="009F2E50" w:rsidRPr="00C5022D" w:rsidDel="00C668E3" w:rsidRDefault="009F2E50" w:rsidP="009F2E50">
            <w:pPr>
              <w:rPr>
                <w:del w:id="988" w:author="Азамат Абдыкани" w:date="2018-01-16T18:15:00Z"/>
                <w:rFonts w:ascii="Times New Roman" w:hAnsi="Times New Roman"/>
                <w:b/>
                <w:sz w:val="24"/>
                <w:szCs w:val="24"/>
                <w:lang w:val="ru-RU"/>
              </w:rPr>
            </w:pPr>
          </w:p>
        </w:tc>
        <w:tc>
          <w:tcPr>
            <w:tcW w:w="1958" w:type="dxa"/>
            <w:tcBorders>
              <w:top w:val="single" w:sz="4" w:space="0" w:color="auto"/>
              <w:left w:val="single" w:sz="4" w:space="0" w:color="auto"/>
              <w:bottom w:val="single" w:sz="4" w:space="0" w:color="auto"/>
              <w:right w:val="single" w:sz="4" w:space="0" w:color="auto"/>
            </w:tcBorders>
            <w:hideMark/>
          </w:tcPr>
          <w:p w14:paraId="378735AC" w14:textId="246C85AB" w:rsidR="009F2E50" w:rsidRPr="00C5022D" w:rsidDel="00C668E3" w:rsidRDefault="009F2E50" w:rsidP="00E21223">
            <w:pPr>
              <w:ind w:left="0" w:firstLine="0"/>
              <w:rPr>
                <w:del w:id="989" w:author="Азамат Абдыкани" w:date="2018-01-16T18:15:00Z"/>
                <w:rFonts w:ascii="Times New Roman" w:hAnsi="Times New Roman"/>
                <w:b/>
                <w:sz w:val="24"/>
                <w:szCs w:val="24"/>
                <w:lang w:val="ru-RU"/>
              </w:rPr>
            </w:pPr>
            <w:del w:id="990" w:author="Азамат Абдыкани" w:date="2018-01-16T18:15:00Z">
              <w:r w:rsidRPr="00C5022D" w:rsidDel="00C668E3">
                <w:rPr>
                  <w:rFonts w:ascii="Times New Roman" w:hAnsi="Times New Roman"/>
                  <w:b/>
                  <w:sz w:val="24"/>
                  <w:szCs w:val="24"/>
                  <w:lang w:val="ru-RU"/>
                </w:rPr>
                <w:delText>Завод изготовитель</w:delText>
              </w:r>
            </w:del>
          </w:p>
        </w:tc>
        <w:tc>
          <w:tcPr>
            <w:tcW w:w="1308" w:type="dxa"/>
            <w:tcBorders>
              <w:top w:val="single" w:sz="4" w:space="0" w:color="auto"/>
              <w:left w:val="single" w:sz="4" w:space="0" w:color="auto"/>
              <w:bottom w:val="single" w:sz="4" w:space="0" w:color="auto"/>
              <w:right w:val="single" w:sz="4" w:space="0" w:color="auto"/>
            </w:tcBorders>
            <w:hideMark/>
          </w:tcPr>
          <w:p w14:paraId="5922D316" w14:textId="1FC399D6" w:rsidR="009F2E50" w:rsidRPr="00C5022D" w:rsidDel="00C668E3" w:rsidRDefault="009F2E50" w:rsidP="009F2E50">
            <w:pPr>
              <w:ind w:left="0" w:firstLine="0"/>
              <w:rPr>
                <w:del w:id="991" w:author="Азамат Абдыкани" w:date="2018-01-16T18:15:00Z"/>
                <w:rFonts w:ascii="Times New Roman" w:hAnsi="Times New Roman"/>
                <w:b/>
                <w:sz w:val="24"/>
                <w:szCs w:val="24"/>
                <w:lang w:val="ru-RU"/>
              </w:rPr>
            </w:pPr>
            <w:del w:id="992" w:author="Азамат Абдыкани" w:date="2018-01-16T18:15:00Z">
              <w:r w:rsidRPr="00C5022D" w:rsidDel="00C668E3">
                <w:rPr>
                  <w:rFonts w:ascii="Times New Roman" w:hAnsi="Times New Roman"/>
                  <w:b/>
                  <w:sz w:val="24"/>
                  <w:szCs w:val="24"/>
                  <w:lang w:val="ru-RU"/>
                </w:rPr>
                <w:delText>Глубина проник.</w:delText>
              </w:r>
            </w:del>
          </w:p>
        </w:tc>
        <w:tc>
          <w:tcPr>
            <w:tcW w:w="1383" w:type="dxa"/>
            <w:tcBorders>
              <w:top w:val="single" w:sz="4" w:space="0" w:color="auto"/>
              <w:left w:val="single" w:sz="4" w:space="0" w:color="auto"/>
              <w:bottom w:val="single" w:sz="4" w:space="0" w:color="auto"/>
              <w:right w:val="single" w:sz="4" w:space="0" w:color="auto"/>
            </w:tcBorders>
            <w:hideMark/>
          </w:tcPr>
          <w:p w14:paraId="2808D766" w14:textId="20D3D45C" w:rsidR="009F2E50" w:rsidRPr="00C5022D" w:rsidDel="00C668E3" w:rsidRDefault="009F2E50" w:rsidP="009F2E50">
            <w:pPr>
              <w:rPr>
                <w:del w:id="993" w:author="Азамат Абдыкани" w:date="2018-01-16T18:15:00Z"/>
                <w:rFonts w:ascii="Times New Roman" w:hAnsi="Times New Roman"/>
                <w:b/>
                <w:sz w:val="24"/>
                <w:szCs w:val="24"/>
                <w:lang w:val="ru-RU"/>
              </w:rPr>
            </w:pPr>
            <w:del w:id="994" w:author="Азамат Абдыкани" w:date="2018-01-16T18:15:00Z">
              <w:r w:rsidRPr="00C5022D" w:rsidDel="00C668E3">
                <w:rPr>
                  <w:rFonts w:ascii="Times New Roman" w:hAnsi="Times New Roman"/>
                  <w:b/>
                  <w:sz w:val="24"/>
                  <w:szCs w:val="24"/>
                  <w:lang w:val="ru-RU"/>
                </w:rPr>
                <w:delText xml:space="preserve">Диаметр </w:delText>
              </w:r>
            </w:del>
          </w:p>
          <w:p w14:paraId="763C26D0" w14:textId="3BD75D84" w:rsidR="009F2E50" w:rsidRPr="00C5022D" w:rsidDel="00C668E3" w:rsidRDefault="009F2E50" w:rsidP="009F2E50">
            <w:pPr>
              <w:rPr>
                <w:del w:id="995" w:author="Азамат Абдыкани" w:date="2018-01-16T18:15:00Z"/>
                <w:rFonts w:ascii="Times New Roman" w:hAnsi="Times New Roman"/>
                <w:b/>
                <w:sz w:val="24"/>
                <w:szCs w:val="24"/>
                <w:lang w:val="ru-RU"/>
              </w:rPr>
            </w:pPr>
            <w:del w:id="996" w:author="Азамат Абдыкани" w:date="2018-01-16T18:15:00Z">
              <w:r w:rsidRPr="00C5022D" w:rsidDel="00C668E3">
                <w:rPr>
                  <w:rFonts w:ascii="Times New Roman" w:hAnsi="Times New Roman"/>
                  <w:b/>
                  <w:sz w:val="24"/>
                  <w:szCs w:val="24"/>
                  <w:lang w:val="ru-RU"/>
                </w:rPr>
                <w:delText>отверстия</w:delText>
              </w:r>
            </w:del>
          </w:p>
        </w:tc>
        <w:tc>
          <w:tcPr>
            <w:tcW w:w="2159" w:type="dxa"/>
            <w:tcBorders>
              <w:top w:val="single" w:sz="4" w:space="0" w:color="auto"/>
              <w:left w:val="single" w:sz="4" w:space="0" w:color="auto"/>
              <w:bottom w:val="single" w:sz="4" w:space="0" w:color="auto"/>
              <w:right w:val="single" w:sz="4" w:space="0" w:color="auto"/>
            </w:tcBorders>
            <w:hideMark/>
          </w:tcPr>
          <w:p w14:paraId="7CA9F3B1" w14:textId="2AD554A1" w:rsidR="009F2E50" w:rsidRPr="00C5022D" w:rsidDel="00C668E3" w:rsidRDefault="009F2E50" w:rsidP="009F2E50">
            <w:pPr>
              <w:rPr>
                <w:del w:id="997" w:author="Азамат Абдыкани" w:date="2018-01-16T18:15:00Z"/>
                <w:rFonts w:ascii="Times New Roman" w:hAnsi="Times New Roman"/>
                <w:b/>
                <w:sz w:val="24"/>
                <w:szCs w:val="24"/>
                <w:lang w:val="ru-RU"/>
              </w:rPr>
            </w:pPr>
            <w:del w:id="998" w:author="Азамат Абдыкани" w:date="2018-01-16T18:15:00Z">
              <w:r w:rsidRPr="00C5022D" w:rsidDel="00C668E3">
                <w:rPr>
                  <w:rFonts w:ascii="Times New Roman" w:hAnsi="Times New Roman"/>
                  <w:b/>
                  <w:sz w:val="24"/>
                  <w:szCs w:val="24"/>
                  <w:lang w:val="ru-RU"/>
                </w:rPr>
                <w:delText xml:space="preserve">Примечание  </w:delText>
              </w:r>
            </w:del>
          </w:p>
        </w:tc>
      </w:tr>
      <w:tr w:rsidR="009F2E50" w:rsidRPr="00C5022D" w:rsidDel="00C668E3" w14:paraId="3D2F9C02" w14:textId="03E403D5" w:rsidTr="009F2E50">
        <w:trPr>
          <w:del w:id="999" w:author="Азамат Абдыкани" w:date="2018-01-16T18:15:00Z"/>
        </w:trPr>
        <w:tc>
          <w:tcPr>
            <w:tcW w:w="701" w:type="dxa"/>
            <w:tcBorders>
              <w:top w:val="single" w:sz="4" w:space="0" w:color="auto"/>
              <w:left w:val="single" w:sz="4" w:space="0" w:color="auto"/>
              <w:bottom w:val="single" w:sz="4" w:space="0" w:color="auto"/>
              <w:right w:val="single" w:sz="4" w:space="0" w:color="auto"/>
            </w:tcBorders>
          </w:tcPr>
          <w:p w14:paraId="7DA99A6F" w14:textId="3EE28850" w:rsidR="009F2E50" w:rsidRPr="00C5022D" w:rsidDel="00C668E3" w:rsidRDefault="009F2E50" w:rsidP="009F2E50">
            <w:pPr>
              <w:rPr>
                <w:del w:id="1000" w:author="Азамат Абдыкани" w:date="2018-01-16T18:15:00Z"/>
                <w:rFonts w:ascii="Times New Roman" w:hAnsi="Times New Roman"/>
                <w:sz w:val="24"/>
                <w:szCs w:val="24"/>
                <w:lang w:val="ru-RU"/>
              </w:rPr>
            </w:pPr>
          </w:p>
        </w:tc>
        <w:tc>
          <w:tcPr>
            <w:tcW w:w="1778" w:type="dxa"/>
            <w:tcBorders>
              <w:top w:val="single" w:sz="4" w:space="0" w:color="auto"/>
              <w:left w:val="single" w:sz="4" w:space="0" w:color="auto"/>
              <w:bottom w:val="single" w:sz="4" w:space="0" w:color="auto"/>
              <w:right w:val="single" w:sz="4" w:space="0" w:color="auto"/>
            </w:tcBorders>
          </w:tcPr>
          <w:p w14:paraId="6E968FA7" w14:textId="139432EB" w:rsidR="009F2E50" w:rsidRPr="00C5022D" w:rsidDel="00C668E3" w:rsidRDefault="009F2E50" w:rsidP="009F2E50">
            <w:pPr>
              <w:rPr>
                <w:del w:id="1001" w:author="Азамат Абдыкани" w:date="2018-01-16T18:15:00Z"/>
                <w:rFonts w:ascii="Times New Roman" w:hAnsi="Times New Roman"/>
                <w:sz w:val="24"/>
                <w:szCs w:val="24"/>
                <w:lang w:val="ru-RU"/>
              </w:rPr>
            </w:pPr>
          </w:p>
        </w:tc>
        <w:tc>
          <w:tcPr>
            <w:tcW w:w="1958" w:type="dxa"/>
            <w:tcBorders>
              <w:top w:val="single" w:sz="4" w:space="0" w:color="auto"/>
              <w:left w:val="single" w:sz="4" w:space="0" w:color="auto"/>
              <w:bottom w:val="single" w:sz="4" w:space="0" w:color="auto"/>
              <w:right w:val="single" w:sz="4" w:space="0" w:color="auto"/>
            </w:tcBorders>
          </w:tcPr>
          <w:p w14:paraId="2111F946" w14:textId="37720A48" w:rsidR="009F2E50" w:rsidRPr="00C5022D" w:rsidDel="00C668E3" w:rsidRDefault="009F2E50" w:rsidP="009F2E50">
            <w:pPr>
              <w:rPr>
                <w:del w:id="1002" w:author="Азамат Абдыкани" w:date="2018-01-16T18:15:00Z"/>
                <w:rFonts w:ascii="Times New Roman" w:hAnsi="Times New Roman"/>
                <w:sz w:val="24"/>
                <w:szCs w:val="24"/>
                <w:lang w:val="ru-RU"/>
              </w:rPr>
            </w:pPr>
          </w:p>
        </w:tc>
        <w:tc>
          <w:tcPr>
            <w:tcW w:w="1308" w:type="dxa"/>
            <w:tcBorders>
              <w:top w:val="single" w:sz="4" w:space="0" w:color="auto"/>
              <w:left w:val="single" w:sz="4" w:space="0" w:color="auto"/>
              <w:bottom w:val="single" w:sz="4" w:space="0" w:color="auto"/>
              <w:right w:val="single" w:sz="4" w:space="0" w:color="auto"/>
            </w:tcBorders>
          </w:tcPr>
          <w:p w14:paraId="4994B2CB" w14:textId="2D014CBE" w:rsidR="009F2E50" w:rsidRPr="00C5022D" w:rsidDel="00C668E3" w:rsidRDefault="009F2E50" w:rsidP="009F2E50">
            <w:pPr>
              <w:rPr>
                <w:del w:id="1003" w:author="Азамат Абдыкани" w:date="2018-01-16T18:15:00Z"/>
                <w:rFonts w:ascii="Times New Roman" w:hAnsi="Times New Roman"/>
                <w:sz w:val="24"/>
                <w:szCs w:val="24"/>
                <w:lang w:val="ru-RU"/>
              </w:rPr>
            </w:pPr>
          </w:p>
        </w:tc>
        <w:tc>
          <w:tcPr>
            <w:tcW w:w="1383" w:type="dxa"/>
            <w:tcBorders>
              <w:top w:val="single" w:sz="4" w:space="0" w:color="auto"/>
              <w:left w:val="single" w:sz="4" w:space="0" w:color="auto"/>
              <w:bottom w:val="single" w:sz="4" w:space="0" w:color="auto"/>
              <w:right w:val="single" w:sz="4" w:space="0" w:color="auto"/>
            </w:tcBorders>
          </w:tcPr>
          <w:p w14:paraId="689BF0B5" w14:textId="25E9CDAC" w:rsidR="009F2E50" w:rsidRPr="00C5022D" w:rsidDel="00C668E3" w:rsidRDefault="009F2E50" w:rsidP="009F2E50">
            <w:pPr>
              <w:rPr>
                <w:del w:id="1004" w:author="Азамат Абдыкани" w:date="2018-01-16T18:15:00Z"/>
                <w:rFonts w:ascii="Times New Roman" w:hAnsi="Times New Roman"/>
                <w:sz w:val="24"/>
                <w:szCs w:val="24"/>
                <w:lang w:val="ru-RU"/>
              </w:rPr>
            </w:pPr>
          </w:p>
        </w:tc>
        <w:tc>
          <w:tcPr>
            <w:tcW w:w="2159" w:type="dxa"/>
            <w:tcBorders>
              <w:top w:val="single" w:sz="4" w:space="0" w:color="auto"/>
              <w:left w:val="single" w:sz="4" w:space="0" w:color="auto"/>
              <w:bottom w:val="single" w:sz="4" w:space="0" w:color="auto"/>
              <w:right w:val="single" w:sz="4" w:space="0" w:color="auto"/>
            </w:tcBorders>
          </w:tcPr>
          <w:p w14:paraId="416E3D39" w14:textId="1583FF40" w:rsidR="009F2E50" w:rsidRPr="00C5022D" w:rsidDel="00C668E3" w:rsidRDefault="009F2E50" w:rsidP="009F2E50">
            <w:pPr>
              <w:rPr>
                <w:del w:id="1005" w:author="Азамат Абдыкани" w:date="2018-01-16T18:15:00Z"/>
                <w:rFonts w:ascii="Times New Roman" w:hAnsi="Times New Roman"/>
                <w:sz w:val="24"/>
                <w:szCs w:val="24"/>
                <w:lang w:val="ru-RU"/>
              </w:rPr>
            </w:pPr>
          </w:p>
        </w:tc>
      </w:tr>
      <w:tr w:rsidR="009F2E50" w:rsidRPr="00C5022D" w:rsidDel="00C668E3" w14:paraId="57A2AC40" w14:textId="049C2BC4" w:rsidTr="009F2E50">
        <w:trPr>
          <w:del w:id="1006" w:author="Азамат Абдыкани" w:date="2018-01-16T18:15:00Z"/>
        </w:trPr>
        <w:tc>
          <w:tcPr>
            <w:tcW w:w="701" w:type="dxa"/>
            <w:tcBorders>
              <w:top w:val="single" w:sz="4" w:space="0" w:color="auto"/>
              <w:left w:val="single" w:sz="4" w:space="0" w:color="auto"/>
              <w:bottom w:val="single" w:sz="4" w:space="0" w:color="auto"/>
              <w:right w:val="single" w:sz="4" w:space="0" w:color="auto"/>
            </w:tcBorders>
          </w:tcPr>
          <w:p w14:paraId="6680CC92" w14:textId="5D73C417" w:rsidR="009F2E50" w:rsidRPr="00C5022D" w:rsidDel="00C668E3" w:rsidRDefault="009F2E50" w:rsidP="009F2E50">
            <w:pPr>
              <w:rPr>
                <w:del w:id="1007" w:author="Азамат Абдыкани" w:date="2018-01-16T18:15:00Z"/>
                <w:rFonts w:ascii="Times New Roman" w:hAnsi="Times New Roman"/>
                <w:sz w:val="24"/>
                <w:szCs w:val="24"/>
                <w:lang w:val="ru-RU"/>
              </w:rPr>
            </w:pPr>
          </w:p>
        </w:tc>
        <w:tc>
          <w:tcPr>
            <w:tcW w:w="1778" w:type="dxa"/>
            <w:tcBorders>
              <w:top w:val="single" w:sz="4" w:space="0" w:color="auto"/>
              <w:left w:val="single" w:sz="4" w:space="0" w:color="auto"/>
              <w:bottom w:val="single" w:sz="4" w:space="0" w:color="auto"/>
              <w:right w:val="single" w:sz="4" w:space="0" w:color="auto"/>
            </w:tcBorders>
          </w:tcPr>
          <w:p w14:paraId="7634E0B1" w14:textId="3D368BA9" w:rsidR="009F2E50" w:rsidRPr="00C5022D" w:rsidDel="00C668E3" w:rsidRDefault="009F2E50" w:rsidP="009F2E50">
            <w:pPr>
              <w:rPr>
                <w:del w:id="1008" w:author="Азамат Абдыкани" w:date="2018-01-16T18:15:00Z"/>
                <w:rFonts w:ascii="Times New Roman" w:hAnsi="Times New Roman"/>
                <w:sz w:val="24"/>
                <w:szCs w:val="24"/>
                <w:lang w:val="ru-RU"/>
              </w:rPr>
            </w:pPr>
          </w:p>
        </w:tc>
        <w:tc>
          <w:tcPr>
            <w:tcW w:w="1958" w:type="dxa"/>
            <w:tcBorders>
              <w:top w:val="single" w:sz="4" w:space="0" w:color="auto"/>
              <w:left w:val="single" w:sz="4" w:space="0" w:color="auto"/>
              <w:bottom w:val="single" w:sz="4" w:space="0" w:color="auto"/>
              <w:right w:val="single" w:sz="4" w:space="0" w:color="auto"/>
            </w:tcBorders>
          </w:tcPr>
          <w:p w14:paraId="659CD677" w14:textId="70989C0C" w:rsidR="009F2E50" w:rsidRPr="00C5022D" w:rsidDel="00C668E3" w:rsidRDefault="009F2E50" w:rsidP="009F2E50">
            <w:pPr>
              <w:rPr>
                <w:del w:id="1009" w:author="Азамат Абдыкани" w:date="2018-01-16T18:15:00Z"/>
                <w:rFonts w:ascii="Times New Roman" w:hAnsi="Times New Roman"/>
                <w:sz w:val="24"/>
                <w:szCs w:val="24"/>
                <w:lang w:val="ru-RU"/>
              </w:rPr>
            </w:pPr>
          </w:p>
        </w:tc>
        <w:tc>
          <w:tcPr>
            <w:tcW w:w="1308" w:type="dxa"/>
            <w:tcBorders>
              <w:top w:val="single" w:sz="4" w:space="0" w:color="auto"/>
              <w:left w:val="single" w:sz="4" w:space="0" w:color="auto"/>
              <w:bottom w:val="single" w:sz="4" w:space="0" w:color="auto"/>
              <w:right w:val="single" w:sz="4" w:space="0" w:color="auto"/>
            </w:tcBorders>
          </w:tcPr>
          <w:p w14:paraId="4CDC9049" w14:textId="29A76768" w:rsidR="009F2E50" w:rsidRPr="00C5022D" w:rsidDel="00C668E3" w:rsidRDefault="009F2E50" w:rsidP="009F2E50">
            <w:pPr>
              <w:rPr>
                <w:del w:id="1010" w:author="Азамат Абдыкани" w:date="2018-01-16T18:15:00Z"/>
                <w:rFonts w:ascii="Times New Roman" w:hAnsi="Times New Roman"/>
                <w:sz w:val="24"/>
                <w:szCs w:val="24"/>
                <w:lang w:val="ru-RU"/>
              </w:rPr>
            </w:pPr>
          </w:p>
        </w:tc>
        <w:tc>
          <w:tcPr>
            <w:tcW w:w="1383" w:type="dxa"/>
            <w:tcBorders>
              <w:top w:val="single" w:sz="4" w:space="0" w:color="auto"/>
              <w:left w:val="single" w:sz="4" w:space="0" w:color="auto"/>
              <w:bottom w:val="single" w:sz="4" w:space="0" w:color="auto"/>
              <w:right w:val="single" w:sz="4" w:space="0" w:color="auto"/>
            </w:tcBorders>
          </w:tcPr>
          <w:p w14:paraId="4498206E" w14:textId="1636BBC1" w:rsidR="009F2E50" w:rsidRPr="00C5022D" w:rsidDel="00C668E3" w:rsidRDefault="009F2E50" w:rsidP="009F2E50">
            <w:pPr>
              <w:rPr>
                <w:del w:id="1011" w:author="Азамат Абдыкани" w:date="2018-01-16T18:15:00Z"/>
                <w:rFonts w:ascii="Times New Roman" w:hAnsi="Times New Roman"/>
                <w:sz w:val="24"/>
                <w:szCs w:val="24"/>
                <w:lang w:val="ru-RU"/>
              </w:rPr>
            </w:pPr>
          </w:p>
        </w:tc>
        <w:tc>
          <w:tcPr>
            <w:tcW w:w="2159" w:type="dxa"/>
            <w:tcBorders>
              <w:top w:val="single" w:sz="4" w:space="0" w:color="auto"/>
              <w:left w:val="single" w:sz="4" w:space="0" w:color="auto"/>
              <w:bottom w:val="single" w:sz="4" w:space="0" w:color="auto"/>
              <w:right w:val="single" w:sz="4" w:space="0" w:color="auto"/>
            </w:tcBorders>
          </w:tcPr>
          <w:p w14:paraId="1B20E29F" w14:textId="4CCD8CB7" w:rsidR="009F2E50" w:rsidRPr="00C5022D" w:rsidDel="00C668E3" w:rsidRDefault="009F2E50" w:rsidP="009F2E50">
            <w:pPr>
              <w:rPr>
                <w:del w:id="1012" w:author="Азамат Абдыкани" w:date="2018-01-16T18:15:00Z"/>
                <w:rFonts w:ascii="Times New Roman" w:hAnsi="Times New Roman"/>
                <w:sz w:val="24"/>
                <w:szCs w:val="24"/>
                <w:lang w:val="ru-RU"/>
              </w:rPr>
            </w:pPr>
          </w:p>
        </w:tc>
      </w:tr>
      <w:tr w:rsidR="009F2E50" w:rsidRPr="00C5022D" w:rsidDel="00C668E3" w14:paraId="3789861B" w14:textId="2CAE3FD1" w:rsidTr="009F2E50">
        <w:trPr>
          <w:del w:id="1013" w:author="Азамат Абдыкани" w:date="2018-01-16T18:15:00Z"/>
        </w:trPr>
        <w:tc>
          <w:tcPr>
            <w:tcW w:w="701" w:type="dxa"/>
            <w:tcBorders>
              <w:top w:val="single" w:sz="4" w:space="0" w:color="auto"/>
              <w:left w:val="single" w:sz="4" w:space="0" w:color="auto"/>
              <w:bottom w:val="single" w:sz="4" w:space="0" w:color="auto"/>
              <w:right w:val="single" w:sz="4" w:space="0" w:color="auto"/>
            </w:tcBorders>
          </w:tcPr>
          <w:p w14:paraId="16B6FFD3" w14:textId="7647A52A" w:rsidR="009F2E50" w:rsidRPr="00C5022D" w:rsidDel="00C668E3" w:rsidRDefault="009F2E50" w:rsidP="009F2E50">
            <w:pPr>
              <w:rPr>
                <w:del w:id="1014" w:author="Азамат Абдыкани" w:date="2018-01-16T18:15:00Z"/>
                <w:rFonts w:ascii="Times New Roman" w:hAnsi="Times New Roman"/>
                <w:sz w:val="24"/>
                <w:szCs w:val="24"/>
                <w:lang w:val="ru-RU"/>
              </w:rPr>
            </w:pPr>
          </w:p>
        </w:tc>
        <w:tc>
          <w:tcPr>
            <w:tcW w:w="1778" w:type="dxa"/>
            <w:tcBorders>
              <w:top w:val="single" w:sz="4" w:space="0" w:color="auto"/>
              <w:left w:val="single" w:sz="4" w:space="0" w:color="auto"/>
              <w:bottom w:val="single" w:sz="4" w:space="0" w:color="auto"/>
              <w:right w:val="single" w:sz="4" w:space="0" w:color="auto"/>
            </w:tcBorders>
          </w:tcPr>
          <w:p w14:paraId="0580FCB3" w14:textId="3598277B" w:rsidR="009F2E50" w:rsidRPr="00C5022D" w:rsidDel="00C668E3" w:rsidRDefault="009F2E50" w:rsidP="009F2E50">
            <w:pPr>
              <w:rPr>
                <w:del w:id="1015" w:author="Азамат Абдыкани" w:date="2018-01-16T18:15:00Z"/>
                <w:rFonts w:ascii="Times New Roman" w:hAnsi="Times New Roman"/>
                <w:sz w:val="24"/>
                <w:szCs w:val="24"/>
                <w:lang w:val="ru-RU"/>
              </w:rPr>
            </w:pPr>
          </w:p>
        </w:tc>
        <w:tc>
          <w:tcPr>
            <w:tcW w:w="1958" w:type="dxa"/>
            <w:tcBorders>
              <w:top w:val="single" w:sz="4" w:space="0" w:color="auto"/>
              <w:left w:val="single" w:sz="4" w:space="0" w:color="auto"/>
              <w:bottom w:val="single" w:sz="4" w:space="0" w:color="auto"/>
              <w:right w:val="single" w:sz="4" w:space="0" w:color="auto"/>
            </w:tcBorders>
          </w:tcPr>
          <w:p w14:paraId="406B1799" w14:textId="292F70D4" w:rsidR="009F2E50" w:rsidRPr="00C5022D" w:rsidDel="00C668E3" w:rsidRDefault="009F2E50" w:rsidP="009F2E50">
            <w:pPr>
              <w:rPr>
                <w:del w:id="1016" w:author="Азамат Абдыкани" w:date="2018-01-16T18:15:00Z"/>
                <w:rFonts w:ascii="Times New Roman" w:hAnsi="Times New Roman"/>
                <w:sz w:val="24"/>
                <w:szCs w:val="24"/>
                <w:lang w:val="ru-RU"/>
              </w:rPr>
            </w:pPr>
          </w:p>
        </w:tc>
        <w:tc>
          <w:tcPr>
            <w:tcW w:w="1308" w:type="dxa"/>
            <w:tcBorders>
              <w:top w:val="single" w:sz="4" w:space="0" w:color="auto"/>
              <w:left w:val="single" w:sz="4" w:space="0" w:color="auto"/>
              <w:bottom w:val="single" w:sz="4" w:space="0" w:color="auto"/>
              <w:right w:val="single" w:sz="4" w:space="0" w:color="auto"/>
            </w:tcBorders>
          </w:tcPr>
          <w:p w14:paraId="677527BD" w14:textId="1C083203" w:rsidR="009F2E50" w:rsidRPr="00C5022D" w:rsidDel="00C668E3" w:rsidRDefault="009F2E50" w:rsidP="009F2E50">
            <w:pPr>
              <w:rPr>
                <w:del w:id="1017" w:author="Азамат Абдыкани" w:date="2018-01-16T18:15:00Z"/>
                <w:rFonts w:ascii="Times New Roman" w:hAnsi="Times New Roman"/>
                <w:sz w:val="24"/>
                <w:szCs w:val="24"/>
                <w:lang w:val="ru-RU"/>
              </w:rPr>
            </w:pPr>
          </w:p>
        </w:tc>
        <w:tc>
          <w:tcPr>
            <w:tcW w:w="1383" w:type="dxa"/>
            <w:tcBorders>
              <w:top w:val="single" w:sz="4" w:space="0" w:color="auto"/>
              <w:left w:val="single" w:sz="4" w:space="0" w:color="auto"/>
              <w:bottom w:val="single" w:sz="4" w:space="0" w:color="auto"/>
              <w:right w:val="single" w:sz="4" w:space="0" w:color="auto"/>
            </w:tcBorders>
          </w:tcPr>
          <w:p w14:paraId="148271BA" w14:textId="01734B06" w:rsidR="009F2E50" w:rsidRPr="00C5022D" w:rsidDel="00C668E3" w:rsidRDefault="009F2E50" w:rsidP="009F2E50">
            <w:pPr>
              <w:rPr>
                <w:del w:id="1018" w:author="Азамат Абдыкани" w:date="2018-01-16T18:15:00Z"/>
                <w:rFonts w:ascii="Times New Roman" w:hAnsi="Times New Roman"/>
                <w:sz w:val="24"/>
                <w:szCs w:val="24"/>
                <w:lang w:val="ru-RU"/>
              </w:rPr>
            </w:pPr>
          </w:p>
        </w:tc>
        <w:tc>
          <w:tcPr>
            <w:tcW w:w="2159" w:type="dxa"/>
            <w:tcBorders>
              <w:top w:val="single" w:sz="4" w:space="0" w:color="auto"/>
              <w:left w:val="single" w:sz="4" w:space="0" w:color="auto"/>
              <w:bottom w:val="single" w:sz="4" w:space="0" w:color="auto"/>
              <w:right w:val="single" w:sz="4" w:space="0" w:color="auto"/>
            </w:tcBorders>
          </w:tcPr>
          <w:p w14:paraId="6B51ADE8" w14:textId="3F11E5EB" w:rsidR="009F2E50" w:rsidRPr="00C5022D" w:rsidDel="00C668E3" w:rsidRDefault="009F2E50" w:rsidP="009F2E50">
            <w:pPr>
              <w:rPr>
                <w:del w:id="1019" w:author="Азамат Абдыкани" w:date="2018-01-16T18:15:00Z"/>
                <w:rFonts w:ascii="Times New Roman" w:hAnsi="Times New Roman"/>
                <w:sz w:val="24"/>
                <w:szCs w:val="24"/>
                <w:lang w:val="ru-RU"/>
              </w:rPr>
            </w:pPr>
          </w:p>
        </w:tc>
      </w:tr>
    </w:tbl>
    <w:p w14:paraId="31EA9825" w14:textId="725BF96F" w:rsidR="009F2E50" w:rsidRPr="00C5022D" w:rsidDel="00C668E3" w:rsidRDefault="009F2E50" w:rsidP="009F2E50">
      <w:pPr>
        <w:widowControl w:val="0"/>
        <w:tabs>
          <w:tab w:val="left" w:pos="710"/>
        </w:tabs>
        <w:autoSpaceDE w:val="0"/>
        <w:autoSpaceDN w:val="0"/>
        <w:adjustRightInd w:val="0"/>
        <w:spacing w:before="120"/>
        <w:ind w:right="5"/>
        <w:rPr>
          <w:del w:id="1020" w:author="Азамат Абдыкани" w:date="2018-01-16T18:15:00Z"/>
          <w:rFonts w:ascii="Times New Roman" w:hAnsi="Times New Roman"/>
          <w:sz w:val="24"/>
          <w:szCs w:val="24"/>
        </w:rPr>
      </w:pPr>
      <w:del w:id="1021" w:author="Азамат Абдыкани" w:date="2018-01-16T18:15:00Z">
        <w:r w:rsidRPr="00C5022D" w:rsidDel="00C668E3">
          <w:rPr>
            <w:rFonts w:ascii="Times New Roman" w:hAnsi="Times New Roman"/>
            <w:b/>
            <w:sz w:val="24"/>
            <w:szCs w:val="24"/>
            <w:lang w:val="ru-RU"/>
          </w:rPr>
          <w:delText>Сведе</w:delText>
        </w:r>
        <w:r w:rsidRPr="00C5022D" w:rsidDel="00C668E3">
          <w:rPr>
            <w:rFonts w:ascii="Times New Roman" w:hAnsi="Times New Roman"/>
            <w:b/>
            <w:sz w:val="24"/>
            <w:szCs w:val="24"/>
          </w:rPr>
          <w:delText>ния по ОЗТОС</w:delText>
        </w:r>
      </w:del>
    </w:p>
    <w:p w14:paraId="0FDB9138" w14:textId="6F375742" w:rsidR="009F2E50" w:rsidRPr="00C5022D" w:rsidDel="00C668E3" w:rsidRDefault="009F2E50" w:rsidP="009F2E50">
      <w:pPr>
        <w:widowControl w:val="0"/>
        <w:tabs>
          <w:tab w:val="left" w:pos="0"/>
        </w:tabs>
        <w:autoSpaceDE w:val="0"/>
        <w:autoSpaceDN w:val="0"/>
        <w:adjustRightInd w:val="0"/>
        <w:spacing w:before="120"/>
        <w:ind w:left="0" w:right="5" w:firstLine="0"/>
        <w:rPr>
          <w:del w:id="1022" w:author="Азамат Абдыкани" w:date="2018-01-16T18:15:00Z"/>
          <w:rFonts w:ascii="Times New Roman" w:hAnsi="Times New Roman"/>
          <w:sz w:val="24"/>
          <w:szCs w:val="24"/>
          <w:lang w:val="ru-RU"/>
        </w:rPr>
      </w:pPr>
      <w:del w:id="1023" w:author="Азамат Абдыкани" w:date="2018-01-16T18:15:00Z">
        <w:r w:rsidRPr="00C5022D" w:rsidDel="00C668E3">
          <w:rPr>
            <w:rFonts w:ascii="Times New Roman" w:hAnsi="Times New Roman"/>
            <w:sz w:val="24"/>
            <w:szCs w:val="24"/>
            <w:lang w:val="ru-RU"/>
          </w:rPr>
          <w:delText>Согласно пункту 17.19. статьи настоящего Договора, Исполнитель в обязательном порядке предоставляет информацию в области ОЗТОС, заполняя таблицу ниже. Отсутствие или неполное предоставление запрашиваемых сведений может послужить основанием для отклонения Исполнителя.</w:delText>
        </w:r>
      </w:del>
    </w:p>
    <w:p w14:paraId="755ED9A6" w14:textId="6F079829" w:rsidR="004608E8" w:rsidRPr="00C5022D" w:rsidDel="00C668E3" w:rsidRDefault="0027455D" w:rsidP="001654CD">
      <w:pPr>
        <w:widowControl w:val="0"/>
        <w:tabs>
          <w:tab w:val="left" w:pos="0"/>
        </w:tabs>
        <w:ind w:right="113"/>
        <w:jc w:val="right"/>
        <w:rPr>
          <w:del w:id="1024" w:author="Азамат Абдыкани" w:date="2018-01-16T18:15:00Z"/>
          <w:rFonts w:ascii="Times New Roman" w:hAnsi="Times New Roman"/>
          <w:sz w:val="24"/>
          <w:szCs w:val="24"/>
          <w:lang w:val="kk-KZ"/>
        </w:rPr>
      </w:pPr>
      <w:del w:id="1025" w:author="Азамат Абдыкани" w:date="2018-01-16T18:15:00Z">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r w:rsidRPr="00C5022D" w:rsidDel="00C668E3">
          <w:rPr>
            <w:rFonts w:ascii="Times New Roman" w:hAnsi="Times New Roman"/>
            <w:sz w:val="24"/>
            <w:szCs w:val="24"/>
            <w:lang w:val="ru-RU"/>
          </w:rPr>
          <w:tab/>
        </w:r>
        <w:bookmarkStart w:id="1026" w:name="_Toc46825713"/>
        <w:bookmarkStart w:id="1027" w:name="_Toc46825566"/>
        <w:bookmarkStart w:id="1028" w:name="_Toc44756908"/>
        <w:bookmarkStart w:id="1029" w:name="_Toc44750775"/>
        <w:bookmarkStart w:id="1030" w:name="_Toc44749403"/>
      </w:del>
    </w:p>
    <w:p w14:paraId="52D09A02" w14:textId="793E336A" w:rsidR="009F2E50" w:rsidRPr="00C5022D" w:rsidDel="00C668E3" w:rsidRDefault="009F2E50" w:rsidP="009F2E50">
      <w:pPr>
        <w:widowControl w:val="0"/>
        <w:tabs>
          <w:tab w:val="left" w:pos="710"/>
        </w:tabs>
        <w:autoSpaceDE w:val="0"/>
        <w:autoSpaceDN w:val="0"/>
        <w:adjustRightInd w:val="0"/>
        <w:spacing w:before="120"/>
        <w:ind w:right="5"/>
        <w:rPr>
          <w:del w:id="1031" w:author="Азамат Абдыкани" w:date="2018-01-16T18:15:00Z"/>
          <w:rFonts w:ascii="Times New Roman" w:hAnsi="Times New Roman"/>
          <w:b/>
          <w:sz w:val="24"/>
          <w:szCs w:val="24"/>
          <w:u w:val="single"/>
        </w:rPr>
      </w:pPr>
      <w:del w:id="1032" w:author="Азамат Абдыкани" w:date="2018-01-16T18:15:00Z">
        <w:r w:rsidRPr="00C5022D" w:rsidDel="00C668E3">
          <w:rPr>
            <w:rFonts w:ascii="Times New Roman" w:hAnsi="Times New Roman"/>
            <w:b/>
            <w:sz w:val="24"/>
            <w:szCs w:val="24"/>
            <w:u w:val="single"/>
          </w:rPr>
          <w:delText>ТАБЛИЦА – СВЕДЕНЬЯ ПО ОЗТОС</w:delText>
        </w:r>
      </w:del>
    </w:p>
    <w:p w14:paraId="27B11D5D" w14:textId="62475F25" w:rsidR="001654CD" w:rsidRPr="00C5022D" w:rsidDel="00C668E3" w:rsidRDefault="001654CD" w:rsidP="001654CD">
      <w:pPr>
        <w:widowControl w:val="0"/>
        <w:tabs>
          <w:tab w:val="left" w:pos="710"/>
        </w:tabs>
        <w:autoSpaceDE w:val="0"/>
        <w:autoSpaceDN w:val="0"/>
        <w:adjustRightInd w:val="0"/>
        <w:spacing w:before="120"/>
        <w:ind w:right="5"/>
        <w:rPr>
          <w:del w:id="1033" w:author="Азамат Абдыкани" w:date="2018-01-16T18:15:00Z"/>
          <w:rFonts w:ascii="Times New Roman" w:hAnsi="Times New Roman"/>
          <w:b/>
          <w:sz w:val="24"/>
          <w:szCs w:val="24"/>
          <w:u w:val="single"/>
        </w:rPr>
      </w:pPr>
    </w:p>
    <w:tbl>
      <w:tblPr>
        <w:tblW w:w="99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2198"/>
        <w:gridCol w:w="24"/>
        <w:gridCol w:w="17"/>
        <w:gridCol w:w="2894"/>
        <w:gridCol w:w="2879"/>
      </w:tblGrid>
      <w:tr w:rsidR="007877E8" w:rsidRPr="00C5022D" w:rsidDel="00C668E3" w14:paraId="79CD5CB9" w14:textId="07BD4F6E" w:rsidTr="00E21223">
        <w:trPr>
          <w:trHeight w:val="423"/>
          <w:del w:id="1034" w:author="Азамат Абдыкани" w:date="2018-01-16T18:15:00Z"/>
        </w:trPr>
        <w:tc>
          <w:tcPr>
            <w:tcW w:w="9997" w:type="dxa"/>
            <w:gridSpan w:val="6"/>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50C03C12" w14:textId="19EBD7AA" w:rsidR="007877E8" w:rsidRPr="00C5022D" w:rsidDel="00C668E3" w:rsidRDefault="007877E8" w:rsidP="00E137BB">
            <w:pPr>
              <w:spacing w:line="240" w:lineRule="auto"/>
              <w:rPr>
                <w:del w:id="1035" w:author="Азамат Абдыкани" w:date="2018-01-16T18:15:00Z"/>
                <w:rFonts w:ascii="Times New Roman" w:hAnsi="Times New Roman"/>
                <w:b/>
                <w:i/>
                <w:sz w:val="24"/>
                <w:szCs w:val="24"/>
                <w:lang w:eastAsia="en-US"/>
              </w:rPr>
            </w:pPr>
            <w:del w:id="1036" w:author="Азамат Абдыкани" w:date="2018-01-16T18:15:00Z">
              <w:r w:rsidRPr="00C5022D" w:rsidDel="00C668E3">
                <w:rPr>
                  <w:rFonts w:ascii="Times New Roman" w:hAnsi="Times New Roman"/>
                  <w:b/>
                  <w:i/>
                  <w:sz w:val="24"/>
                  <w:szCs w:val="24"/>
                </w:rPr>
                <w:delText>ОБЩИЕ СВЕДЕН</w:delText>
              </w:r>
              <w:r w:rsidRPr="00C5022D" w:rsidDel="00C668E3">
                <w:rPr>
                  <w:rFonts w:ascii="Times New Roman" w:hAnsi="Times New Roman"/>
                  <w:b/>
                  <w:i/>
                  <w:sz w:val="24"/>
                  <w:szCs w:val="24"/>
                  <w:lang w:val="ru-RU"/>
                </w:rPr>
                <w:delText>И</w:delText>
              </w:r>
              <w:r w:rsidRPr="00C5022D" w:rsidDel="00C668E3">
                <w:rPr>
                  <w:rFonts w:ascii="Times New Roman" w:hAnsi="Times New Roman"/>
                  <w:b/>
                  <w:i/>
                  <w:sz w:val="24"/>
                  <w:szCs w:val="24"/>
                </w:rPr>
                <w:delText>Я</w:delText>
              </w:r>
            </w:del>
          </w:p>
        </w:tc>
      </w:tr>
      <w:tr w:rsidR="007877E8" w:rsidRPr="00C5022D" w:rsidDel="00C668E3" w14:paraId="63A18BB1" w14:textId="7360983C" w:rsidTr="00E21223">
        <w:trPr>
          <w:trHeight w:val="438"/>
          <w:del w:id="1037" w:author="Азамат Абдыкани" w:date="2018-01-16T18:15:00Z"/>
        </w:trPr>
        <w:tc>
          <w:tcPr>
            <w:tcW w:w="9997" w:type="dxa"/>
            <w:gridSpan w:val="6"/>
            <w:tcBorders>
              <w:top w:val="single" w:sz="4" w:space="0" w:color="000000"/>
              <w:left w:val="single" w:sz="4" w:space="0" w:color="000000"/>
              <w:bottom w:val="single" w:sz="4" w:space="0" w:color="000000"/>
              <w:right w:val="single" w:sz="4" w:space="0" w:color="000000"/>
            </w:tcBorders>
            <w:vAlign w:val="center"/>
            <w:hideMark/>
          </w:tcPr>
          <w:p w14:paraId="566B0B68" w14:textId="12F2457D" w:rsidR="007877E8" w:rsidRPr="00C5022D" w:rsidDel="00C668E3" w:rsidRDefault="007877E8" w:rsidP="00774F92">
            <w:pPr>
              <w:spacing w:line="240" w:lineRule="auto"/>
              <w:rPr>
                <w:del w:id="1038" w:author="Азамат Абдыкани" w:date="2018-01-16T18:15:00Z"/>
                <w:rFonts w:ascii="Times New Roman" w:hAnsi="Times New Roman"/>
                <w:b/>
                <w:sz w:val="24"/>
                <w:szCs w:val="24"/>
                <w:lang w:val="ru-RU" w:eastAsia="en-US"/>
              </w:rPr>
            </w:pPr>
            <w:del w:id="1039" w:author="Азамат Абдыкани" w:date="2018-01-16T18:15:00Z">
              <w:r w:rsidRPr="00C5022D" w:rsidDel="00C668E3">
                <w:rPr>
                  <w:rFonts w:ascii="Times New Roman" w:hAnsi="Times New Roman"/>
                  <w:b/>
                  <w:sz w:val="24"/>
                  <w:szCs w:val="24"/>
                  <w:lang w:val="ru-RU"/>
                </w:rPr>
                <w:delText xml:space="preserve">Наименование организации: </w:delText>
              </w:r>
            </w:del>
          </w:p>
        </w:tc>
      </w:tr>
      <w:tr w:rsidR="007877E8" w:rsidRPr="00C5022D" w:rsidDel="00C668E3" w14:paraId="0499484C" w14:textId="33E8E0D6" w:rsidTr="00E21223">
        <w:trPr>
          <w:trHeight w:val="416"/>
          <w:del w:id="1040" w:author="Азамат Абдыкани" w:date="2018-01-16T18:15:00Z"/>
        </w:trPr>
        <w:tc>
          <w:tcPr>
            <w:tcW w:w="9997" w:type="dxa"/>
            <w:gridSpan w:val="6"/>
            <w:tcBorders>
              <w:top w:val="single" w:sz="4" w:space="0" w:color="000000"/>
              <w:left w:val="single" w:sz="4" w:space="0" w:color="000000"/>
              <w:bottom w:val="single" w:sz="4" w:space="0" w:color="000000"/>
              <w:right w:val="single" w:sz="4" w:space="0" w:color="000000"/>
            </w:tcBorders>
            <w:vAlign w:val="center"/>
            <w:hideMark/>
          </w:tcPr>
          <w:p w14:paraId="4778E941" w14:textId="36F6C4CE" w:rsidR="007877E8" w:rsidRPr="00C5022D" w:rsidDel="00C668E3" w:rsidRDefault="007877E8" w:rsidP="006D73DD">
            <w:pPr>
              <w:pStyle w:val="Default"/>
              <w:tabs>
                <w:tab w:val="left" w:pos="1080"/>
              </w:tabs>
              <w:spacing w:line="240" w:lineRule="atLeast"/>
              <w:ind w:left="851" w:hanging="851"/>
              <w:jc w:val="both"/>
              <w:rPr>
                <w:del w:id="1041" w:author="Азамат Абдыкани" w:date="2018-01-16T18:15:00Z"/>
                <w:rFonts w:ascii="Times New Roman" w:hAnsi="Times New Roman" w:cs="Times New Roman"/>
                <w:b/>
                <w:color w:val="auto"/>
              </w:rPr>
            </w:pPr>
            <w:del w:id="1042" w:author="Азамат Абдыкани" w:date="2018-01-16T18:15:00Z">
              <w:r w:rsidRPr="00C5022D" w:rsidDel="00C668E3">
                <w:rPr>
                  <w:rFonts w:ascii="Times New Roman" w:hAnsi="Times New Roman" w:cs="Times New Roman"/>
                  <w:b/>
                  <w:color w:val="auto"/>
                </w:rPr>
                <w:delText xml:space="preserve">Наименование конкурса: </w:delText>
              </w:r>
              <w:r w:rsidRPr="00C5022D" w:rsidDel="00C668E3">
                <w:rPr>
                  <w:rFonts w:ascii="Times New Roman" w:hAnsi="Times New Roman" w:cs="Times New Roman"/>
                  <w:color w:val="auto"/>
                </w:rPr>
                <w:delText xml:space="preserve"> </w:delText>
              </w:r>
            </w:del>
          </w:p>
        </w:tc>
      </w:tr>
      <w:tr w:rsidR="007877E8" w:rsidRPr="007B4EF2" w:rsidDel="00C668E3" w14:paraId="711B89E6" w14:textId="459236C9" w:rsidTr="00E21223">
        <w:trPr>
          <w:trHeight w:val="409"/>
          <w:del w:id="1043" w:author="Азамат Абдыкани" w:date="2018-01-16T18:15:00Z"/>
        </w:trPr>
        <w:tc>
          <w:tcPr>
            <w:tcW w:w="9997" w:type="dxa"/>
            <w:gridSpan w:val="6"/>
            <w:tcBorders>
              <w:top w:val="single" w:sz="4" w:space="0" w:color="000000"/>
              <w:left w:val="single" w:sz="4" w:space="0" w:color="000000"/>
              <w:bottom w:val="single" w:sz="4" w:space="0" w:color="000000"/>
              <w:right w:val="single" w:sz="4" w:space="0" w:color="000000"/>
            </w:tcBorders>
            <w:vAlign w:val="center"/>
            <w:hideMark/>
          </w:tcPr>
          <w:p w14:paraId="07772B62" w14:textId="750FBEFA" w:rsidR="007877E8" w:rsidRPr="00C5022D" w:rsidDel="00C668E3" w:rsidRDefault="007877E8" w:rsidP="00E137BB">
            <w:pPr>
              <w:spacing w:line="240" w:lineRule="auto"/>
              <w:rPr>
                <w:del w:id="1044" w:author="Азамат Абдыкани" w:date="2018-01-16T18:15:00Z"/>
                <w:rFonts w:ascii="Times New Roman" w:hAnsi="Times New Roman"/>
                <w:b/>
                <w:sz w:val="24"/>
                <w:szCs w:val="24"/>
                <w:lang w:val="ru-RU"/>
              </w:rPr>
            </w:pPr>
            <w:del w:id="1045" w:author="Азамат Абдыкани" w:date="2018-01-16T18:15:00Z">
              <w:r w:rsidRPr="00C5022D" w:rsidDel="00C668E3">
                <w:rPr>
                  <w:rFonts w:ascii="Times New Roman" w:hAnsi="Times New Roman"/>
                  <w:b/>
                  <w:sz w:val="24"/>
                  <w:szCs w:val="24"/>
                  <w:lang w:val="ru-RU"/>
                </w:rPr>
                <w:delText>Краткое описание работ по поставке товаров и/или оказанию услуг:</w:delText>
              </w:r>
            </w:del>
          </w:p>
          <w:p w14:paraId="01C802AE" w14:textId="781E82F0" w:rsidR="007877E8" w:rsidRPr="00C5022D" w:rsidDel="00C668E3" w:rsidRDefault="007877E8" w:rsidP="00774F92">
            <w:pPr>
              <w:spacing w:line="240" w:lineRule="auto"/>
              <w:rPr>
                <w:del w:id="1046" w:author="Азамат Абдыкани" w:date="2018-01-16T18:15:00Z"/>
                <w:rFonts w:ascii="Times New Roman" w:hAnsi="Times New Roman"/>
                <w:sz w:val="24"/>
                <w:szCs w:val="24"/>
                <w:lang w:val="ru-RU" w:eastAsia="en-US"/>
              </w:rPr>
            </w:pPr>
          </w:p>
        </w:tc>
      </w:tr>
      <w:tr w:rsidR="007877E8" w:rsidRPr="007B4EF2" w:rsidDel="00C668E3" w14:paraId="7758C78D" w14:textId="7E6B6909" w:rsidTr="00E21223">
        <w:trPr>
          <w:trHeight w:val="849"/>
          <w:del w:id="1047" w:author="Азамат Абдыкани" w:date="2018-01-16T18:15:00Z"/>
        </w:trPr>
        <w:tc>
          <w:tcPr>
            <w:tcW w:w="9997" w:type="dxa"/>
            <w:gridSpan w:val="6"/>
            <w:tcBorders>
              <w:top w:val="single" w:sz="4" w:space="0" w:color="000000"/>
              <w:left w:val="single" w:sz="4" w:space="0" w:color="000000"/>
              <w:bottom w:val="single" w:sz="4" w:space="0" w:color="000000"/>
              <w:right w:val="single" w:sz="4" w:space="0" w:color="000000"/>
            </w:tcBorders>
            <w:vAlign w:val="center"/>
          </w:tcPr>
          <w:p w14:paraId="488641B4" w14:textId="5D96C01B" w:rsidR="007877E8" w:rsidRPr="00C5022D" w:rsidDel="00C668E3" w:rsidRDefault="007877E8" w:rsidP="00E137BB">
            <w:pPr>
              <w:spacing w:line="240" w:lineRule="auto"/>
              <w:rPr>
                <w:del w:id="1048" w:author="Азамат Абдыкани" w:date="2018-01-16T18:15:00Z"/>
                <w:rFonts w:ascii="Times New Roman" w:hAnsi="Times New Roman"/>
                <w:sz w:val="24"/>
                <w:szCs w:val="24"/>
                <w:lang w:val="ru-RU" w:eastAsia="en-US"/>
              </w:rPr>
            </w:pPr>
            <w:del w:id="1049" w:author="Азамат Абдыкани" w:date="2018-01-16T18:15:00Z">
              <w:r w:rsidRPr="00C5022D" w:rsidDel="00C668E3">
                <w:rPr>
                  <w:rFonts w:ascii="Times New Roman" w:hAnsi="Times New Roman"/>
                  <w:b/>
                  <w:sz w:val="24"/>
                  <w:szCs w:val="24"/>
                  <w:lang w:val="ru-RU"/>
                </w:rPr>
                <w:delText>Место выполнения работ по поставке товаров и/или оказанию услуг</w:delText>
              </w:r>
              <w:r w:rsidRPr="00C5022D" w:rsidDel="00C668E3">
                <w:rPr>
                  <w:rFonts w:ascii="Times New Roman" w:hAnsi="Times New Roman"/>
                  <w:sz w:val="24"/>
                  <w:szCs w:val="24"/>
                  <w:lang w:val="ru-RU"/>
                </w:rPr>
                <w:delText xml:space="preserve"> (указать фактическое место выполнения работ – область, город, населенный пункт, Каспийское море/район работ, буровая установка Заказчика, производственная база и т.п.):</w:delText>
              </w:r>
            </w:del>
          </w:p>
          <w:p w14:paraId="415F1295" w14:textId="7B54C736" w:rsidR="007877E8" w:rsidRPr="00C5022D" w:rsidDel="00C668E3" w:rsidRDefault="007877E8" w:rsidP="00F5648D">
            <w:pPr>
              <w:numPr>
                <w:ilvl w:val="0"/>
                <w:numId w:val="15"/>
              </w:numPr>
              <w:tabs>
                <w:tab w:val="clear" w:pos="1080"/>
              </w:tabs>
              <w:spacing w:line="240" w:lineRule="auto"/>
              <w:jc w:val="left"/>
              <w:rPr>
                <w:del w:id="1050" w:author="Азамат Абдыкани" w:date="2018-01-16T18:15:00Z"/>
                <w:rFonts w:ascii="Times New Roman" w:hAnsi="Times New Roman"/>
                <w:sz w:val="24"/>
                <w:szCs w:val="24"/>
                <w:lang w:val="ru-RU" w:eastAsia="en-US"/>
              </w:rPr>
            </w:pPr>
          </w:p>
        </w:tc>
      </w:tr>
      <w:tr w:rsidR="007877E8" w:rsidRPr="007B4EF2" w:rsidDel="00C668E3" w14:paraId="4685D291" w14:textId="3813A36E" w:rsidTr="00E21223">
        <w:trPr>
          <w:trHeight w:val="1008"/>
          <w:del w:id="1051" w:author="Азамат Абдыкани" w:date="2018-01-16T18:15:00Z"/>
        </w:trPr>
        <w:tc>
          <w:tcPr>
            <w:tcW w:w="9997" w:type="dxa"/>
            <w:gridSpan w:val="6"/>
            <w:tcBorders>
              <w:top w:val="single" w:sz="4" w:space="0" w:color="000000"/>
              <w:left w:val="single" w:sz="4" w:space="0" w:color="000000"/>
              <w:bottom w:val="single" w:sz="4" w:space="0" w:color="000000"/>
              <w:right w:val="single" w:sz="4" w:space="0" w:color="000000"/>
            </w:tcBorders>
            <w:vAlign w:val="center"/>
            <w:hideMark/>
          </w:tcPr>
          <w:p w14:paraId="23EC5BDE" w14:textId="6CDDEE41" w:rsidR="007877E8" w:rsidRPr="00C5022D" w:rsidDel="00C668E3" w:rsidRDefault="007877E8" w:rsidP="00E137BB">
            <w:pPr>
              <w:spacing w:line="240" w:lineRule="auto"/>
              <w:rPr>
                <w:del w:id="1052" w:author="Азамат Абдыкани" w:date="2018-01-16T18:15:00Z"/>
                <w:rFonts w:ascii="Times New Roman" w:hAnsi="Times New Roman"/>
                <w:sz w:val="24"/>
                <w:szCs w:val="24"/>
                <w:lang w:val="ru-RU"/>
              </w:rPr>
            </w:pPr>
            <w:del w:id="1053" w:author="Азамат Абдыкани" w:date="2018-01-16T18:15:00Z">
              <w:r w:rsidRPr="00C5022D" w:rsidDel="00C668E3">
                <w:rPr>
                  <w:rFonts w:ascii="Times New Roman" w:hAnsi="Times New Roman"/>
                  <w:b/>
                  <w:sz w:val="24"/>
                  <w:szCs w:val="24"/>
                  <w:lang w:val="ru-RU"/>
                </w:rPr>
                <w:delText xml:space="preserve">Порядок и период поставки товаров и/или оказания услуг </w:delText>
              </w:r>
              <w:r w:rsidRPr="00C5022D" w:rsidDel="00C668E3">
                <w:rPr>
                  <w:rFonts w:ascii="Times New Roman" w:hAnsi="Times New Roman"/>
                  <w:sz w:val="24"/>
                  <w:szCs w:val="24"/>
                  <w:lang w:val="ru-RU"/>
                </w:rPr>
                <w:delText>(кратко описываются этапы и последовательность выполнения работ по каждому этапу, а также указываются даты и продолжительность):</w:delText>
              </w:r>
            </w:del>
          </w:p>
          <w:p w14:paraId="2AEC4E55" w14:textId="190A3804" w:rsidR="007877E8" w:rsidRPr="00C5022D" w:rsidDel="00C668E3" w:rsidRDefault="007877E8" w:rsidP="00F5648D">
            <w:pPr>
              <w:numPr>
                <w:ilvl w:val="0"/>
                <w:numId w:val="15"/>
              </w:numPr>
              <w:tabs>
                <w:tab w:val="clear" w:pos="1080"/>
              </w:tabs>
              <w:spacing w:line="240" w:lineRule="auto"/>
              <w:jc w:val="left"/>
              <w:rPr>
                <w:del w:id="1054" w:author="Азамат Абдыкани" w:date="2018-01-16T18:15:00Z"/>
                <w:rFonts w:ascii="Times New Roman" w:hAnsi="Times New Roman"/>
                <w:sz w:val="24"/>
                <w:szCs w:val="24"/>
                <w:lang w:val="ru-RU"/>
              </w:rPr>
            </w:pPr>
          </w:p>
        </w:tc>
      </w:tr>
      <w:tr w:rsidR="007877E8" w:rsidRPr="007B4EF2" w:rsidDel="00C668E3" w14:paraId="1459446E" w14:textId="55C68066" w:rsidTr="00E21223">
        <w:trPr>
          <w:trHeight w:val="701"/>
          <w:del w:id="1055" w:author="Азамат Абдыкани" w:date="2018-01-16T18:15:00Z"/>
        </w:trPr>
        <w:tc>
          <w:tcPr>
            <w:tcW w:w="9997" w:type="dxa"/>
            <w:gridSpan w:val="6"/>
            <w:tcBorders>
              <w:top w:val="single" w:sz="4" w:space="0" w:color="000000"/>
              <w:left w:val="single" w:sz="4" w:space="0" w:color="000000"/>
              <w:bottom w:val="single" w:sz="4" w:space="0" w:color="000000"/>
              <w:right w:val="single" w:sz="4" w:space="0" w:color="000000"/>
            </w:tcBorders>
            <w:vAlign w:val="center"/>
            <w:hideMark/>
          </w:tcPr>
          <w:p w14:paraId="16EBEDA7" w14:textId="2FE8E3A0" w:rsidR="007877E8" w:rsidRPr="00C5022D" w:rsidDel="00C668E3" w:rsidRDefault="007877E8" w:rsidP="00E137BB">
            <w:pPr>
              <w:spacing w:line="240" w:lineRule="auto"/>
              <w:rPr>
                <w:del w:id="1056" w:author="Азамат Абдыкани" w:date="2018-01-16T18:15:00Z"/>
                <w:rFonts w:ascii="Times New Roman" w:hAnsi="Times New Roman"/>
                <w:sz w:val="24"/>
                <w:szCs w:val="24"/>
                <w:lang w:val="ru-RU" w:eastAsia="en-US"/>
              </w:rPr>
            </w:pPr>
            <w:del w:id="1057" w:author="Азамат Абдыкани" w:date="2018-01-16T18:15:00Z">
              <w:r w:rsidRPr="00C5022D" w:rsidDel="00C668E3">
                <w:rPr>
                  <w:rFonts w:ascii="Times New Roman" w:hAnsi="Times New Roman"/>
                  <w:b/>
                  <w:sz w:val="24"/>
                  <w:szCs w:val="24"/>
                  <w:lang w:val="ru-RU"/>
                </w:rPr>
                <w:delText>Организации, привлекаемые в субподряд</w:delText>
              </w:r>
              <w:r w:rsidRPr="00C5022D" w:rsidDel="00C668E3">
                <w:rPr>
                  <w:rFonts w:ascii="Times New Roman" w:hAnsi="Times New Roman"/>
                  <w:sz w:val="24"/>
                  <w:szCs w:val="24"/>
                  <w:lang w:val="ru-RU"/>
                </w:rPr>
                <w:delText xml:space="preserve"> (указать наименование и выполняемые работы):</w:delText>
              </w:r>
            </w:del>
          </w:p>
          <w:p w14:paraId="7408E580" w14:textId="14713337" w:rsidR="007877E8" w:rsidRPr="00C5022D" w:rsidDel="00C668E3" w:rsidRDefault="007877E8" w:rsidP="00E137BB">
            <w:pPr>
              <w:tabs>
                <w:tab w:val="clear" w:pos="1080"/>
              </w:tabs>
              <w:spacing w:line="240" w:lineRule="auto"/>
              <w:ind w:left="1080" w:firstLine="0"/>
              <w:jc w:val="left"/>
              <w:rPr>
                <w:del w:id="1058" w:author="Азамат Абдыкани" w:date="2018-01-16T18:15:00Z"/>
                <w:rFonts w:ascii="Times New Roman" w:hAnsi="Times New Roman"/>
                <w:sz w:val="24"/>
                <w:szCs w:val="24"/>
                <w:lang w:val="ru-RU"/>
              </w:rPr>
            </w:pPr>
          </w:p>
        </w:tc>
      </w:tr>
      <w:tr w:rsidR="007877E8" w:rsidRPr="007B4EF2" w:rsidDel="00C668E3" w14:paraId="26E52AD0" w14:textId="15746C0C" w:rsidTr="00E21223">
        <w:trPr>
          <w:trHeight w:val="561"/>
          <w:del w:id="1059" w:author="Азамат Абдыкани" w:date="2018-01-16T18:15:00Z"/>
        </w:trPr>
        <w:tc>
          <w:tcPr>
            <w:tcW w:w="9997" w:type="dxa"/>
            <w:gridSpan w:val="6"/>
            <w:tcBorders>
              <w:top w:val="single" w:sz="4" w:space="0" w:color="000000"/>
              <w:left w:val="single" w:sz="4" w:space="0" w:color="000000"/>
              <w:bottom w:val="single" w:sz="4" w:space="0" w:color="000000"/>
              <w:right w:val="single" w:sz="4" w:space="0" w:color="000000"/>
            </w:tcBorders>
            <w:hideMark/>
          </w:tcPr>
          <w:p w14:paraId="3FA2FD36" w14:textId="33313361" w:rsidR="007877E8" w:rsidRPr="00C5022D" w:rsidDel="00C668E3" w:rsidRDefault="007877E8" w:rsidP="00E137BB">
            <w:pPr>
              <w:spacing w:line="240" w:lineRule="auto"/>
              <w:rPr>
                <w:del w:id="1060" w:author="Азамат Абдыкани" w:date="2018-01-16T18:15:00Z"/>
                <w:rFonts w:ascii="Times New Roman" w:hAnsi="Times New Roman"/>
                <w:sz w:val="24"/>
                <w:szCs w:val="24"/>
                <w:lang w:val="ru-RU" w:eastAsia="en-US"/>
              </w:rPr>
            </w:pPr>
            <w:del w:id="1061" w:author="Азамат Абдыкани" w:date="2018-01-16T18:15:00Z">
              <w:r w:rsidRPr="00C5022D" w:rsidDel="00C668E3">
                <w:rPr>
                  <w:rFonts w:ascii="Times New Roman" w:hAnsi="Times New Roman"/>
                  <w:b/>
                  <w:sz w:val="24"/>
                  <w:szCs w:val="24"/>
                  <w:lang w:val="ru-RU"/>
                </w:rPr>
                <w:delText>Государственные разрешения</w:delText>
              </w:r>
              <w:r w:rsidRPr="00C5022D" w:rsidDel="00C668E3">
                <w:rPr>
                  <w:rFonts w:ascii="Times New Roman" w:hAnsi="Times New Roman"/>
                  <w:sz w:val="24"/>
                  <w:szCs w:val="24"/>
                  <w:lang w:val="ru-RU"/>
                </w:rPr>
                <w:delText xml:space="preserve"> (перечислить имеющиеся и требуемые разрешения для осуществления деятельности по Договору):</w:delText>
              </w:r>
            </w:del>
          </w:p>
          <w:p w14:paraId="0A8D5B3A" w14:textId="018CE656" w:rsidR="007877E8" w:rsidRPr="00C5022D" w:rsidDel="00C668E3" w:rsidRDefault="007877E8" w:rsidP="00E137BB">
            <w:pPr>
              <w:pStyle w:val="afd"/>
              <w:rPr>
                <w:del w:id="1062" w:author="Азамат Абдыкани" w:date="2018-01-16T18:15:00Z"/>
                <w:rFonts w:ascii="Times New Roman" w:hAnsi="Times New Roman"/>
                <w:sz w:val="24"/>
                <w:szCs w:val="24"/>
                <w:lang w:val="ru-RU"/>
              </w:rPr>
            </w:pPr>
          </w:p>
          <w:p w14:paraId="6BF1660E" w14:textId="156D1968" w:rsidR="007877E8" w:rsidRPr="00C5022D" w:rsidDel="00C668E3" w:rsidRDefault="007877E8" w:rsidP="00E137BB">
            <w:pPr>
              <w:pStyle w:val="afd"/>
              <w:rPr>
                <w:del w:id="1063" w:author="Азамат Абдыкани" w:date="2018-01-16T18:15:00Z"/>
                <w:rFonts w:ascii="Times New Roman" w:hAnsi="Times New Roman"/>
                <w:sz w:val="24"/>
                <w:szCs w:val="24"/>
                <w:lang w:val="ru-RU"/>
              </w:rPr>
            </w:pPr>
          </w:p>
        </w:tc>
      </w:tr>
      <w:tr w:rsidR="007877E8" w:rsidRPr="007B4EF2" w:rsidDel="00C668E3" w14:paraId="70E65D5B" w14:textId="78712C10" w:rsidTr="00E21223">
        <w:trPr>
          <w:trHeight w:val="561"/>
          <w:del w:id="1064" w:author="Азамат Абдыкани" w:date="2018-01-16T18:15:00Z"/>
        </w:trPr>
        <w:tc>
          <w:tcPr>
            <w:tcW w:w="9997" w:type="dxa"/>
            <w:gridSpan w:val="6"/>
            <w:tcBorders>
              <w:top w:val="single" w:sz="4" w:space="0" w:color="000000"/>
              <w:left w:val="single" w:sz="4" w:space="0" w:color="000000"/>
              <w:bottom w:val="single" w:sz="4" w:space="0" w:color="000000"/>
              <w:right w:val="single" w:sz="4" w:space="0" w:color="000000"/>
            </w:tcBorders>
            <w:vAlign w:val="center"/>
            <w:hideMark/>
          </w:tcPr>
          <w:p w14:paraId="40A82DA0" w14:textId="0D5EB3A4" w:rsidR="007877E8" w:rsidRPr="00C5022D" w:rsidDel="00C668E3" w:rsidRDefault="007877E8" w:rsidP="00E137BB">
            <w:pPr>
              <w:spacing w:line="240" w:lineRule="auto"/>
              <w:rPr>
                <w:del w:id="1065" w:author="Азамат Абдыкани" w:date="2018-01-16T18:15:00Z"/>
                <w:rFonts w:ascii="Times New Roman" w:hAnsi="Times New Roman"/>
                <w:b/>
                <w:sz w:val="24"/>
                <w:szCs w:val="24"/>
                <w:lang w:val="ru-RU"/>
              </w:rPr>
            </w:pPr>
            <w:del w:id="1066" w:author="Азамат Абдыкани" w:date="2018-01-16T18:15:00Z">
              <w:r w:rsidRPr="00C5022D" w:rsidDel="00C668E3">
                <w:rPr>
                  <w:rFonts w:ascii="Times New Roman" w:hAnsi="Times New Roman"/>
                  <w:b/>
                  <w:sz w:val="24"/>
                  <w:szCs w:val="24"/>
                  <w:lang w:val="ru-RU"/>
                </w:rPr>
                <w:delText xml:space="preserve">Ответственное лицо по Договору (Ф.И.О., должность, тел., </w:delText>
              </w:r>
              <w:r w:rsidRPr="00C5022D" w:rsidDel="00C668E3">
                <w:rPr>
                  <w:rFonts w:ascii="Times New Roman" w:hAnsi="Times New Roman"/>
                  <w:b/>
                  <w:sz w:val="24"/>
                  <w:szCs w:val="24"/>
                  <w:lang w:val="en-US"/>
                </w:rPr>
                <w:delText>email</w:delText>
              </w:r>
              <w:r w:rsidRPr="00C5022D" w:rsidDel="00C668E3">
                <w:rPr>
                  <w:rFonts w:ascii="Times New Roman" w:hAnsi="Times New Roman"/>
                  <w:b/>
                  <w:sz w:val="24"/>
                  <w:szCs w:val="24"/>
                  <w:lang w:val="ru-RU"/>
                </w:rPr>
                <w:delText xml:space="preserve">): </w:delText>
              </w:r>
            </w:del>
          </w:p>
          <w:p w14:paraId="0EEB3895" w14:textId="051E5A0C" w:rsidR="007877E8" w:rsidRPr="00C5022D" w:rsidDel="00C668E3" w:rsidRDefault="007877E8" w:rsidP="00F5648D">
            <w:pPr>
              <w:pStyle w:val="afd"/>
              <w:numPr>
                <w:ilvl w:val="0"/>
                <w:numId w:val="15"/>
              </w:numPr>
              <w:tabs>
                <w:tab w:val="left" w:pos="1080"/>
              </w:tabs>
              <w:spacing w:line="240" w:lineRule="auto"/>
              <w:contextualSpacing/>
              <w:rPr>
                <w:del w:id="1067" w:author="Азамат Абдыкани" w:date="2018-01-16T18:15:00Z"/>
                <w:rFonts w:ascii="Times New Roman" w:hAnsi="Times New Roman"/>
                <w:sz w:val="24"/>
                <w:szCs w:val="24"/>
                <w:lang w:val="ru-RU" w:eastAsia="en-US"/>
              </w:rPr>
            </w:pPr>
          </w:p>
        </w:tc>
      </w:tr>
      <w:tr w:rsidR="007877E8" w:rsidRPr="00C5022D" w:rsidDel="00C668E3" w14:paraId="7EAFA3DA" w14:textId="3CC3250A" w:rsidTr="00E21223">
        <w:trPr>
          <w:trHeight w:val="398"/>
          <w:del w:id="1068" w:author="Азамат Абдыкани" w:date="2018-01-16T18:15:00Z"/>
        </w:trPr>
        <w:tc>
          <w:tcPr>
            <w:tcW w:w="9997" w:type="dxa"/>
            <w:gridSpan w:val="6"/>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509852DC" w14:textId="29FBD265" w:rsidR="007877E8" w:rsidRPr="00C5022D" w:rsidDel="00C668E3" w:rsidRDefault="007877E8" w:rsidP="00E137BB">
            <w:pPr>
              <w:spacing w:line="240" w:lineRule="auto"/>
              <w:rPr>
                <w:del w:id="1069" w:author="Азамат Абдыкани" w:date="2018-01-16T18:15:00Z"/>
                <w:rFonts w:ascii="Times New Roman" w:hAnsi="Times New Roman"/>
                <w:b/>
                <w:i/>
                <w:sz w:val="24"/>
                <w:szCs w:val="24"/>
                <w:lang w:eastAsia="en-US"/>
              </w:rPr>
            </w:pPr>
            <w:del w:id="1070" w:author="Азамат Абдыкани" w:date="2018-01-16T18:15:00Z">
              <w:r w:rsidRPr="00C5022D" w:rsidDel="00C668E3">
                <w:rPr>
                  <w:rFonts w:ascii="Times New Roman" w:hAnsi="Times New Roman"/>
                  <w:b/>
                  <w:i/>
                  <w:sz w:val="24"/>
                  <w:szCs w:val="24"/>
                </w:rPr>
                <w:delText>ИСПОЛЬЗУЕМЫЕ МАТЕРИАЛЬНО-ТЕХНИЧЕСКИЕ РЕСУРСЫ</w:delText>
              </w:r>
            </w:del>
          </w:p>
        </w:tc>
      </w:tr>
      <w:tr w:rsidR="007877E8" w:rsidRPr="007B4EF2" w:rsidDel="00C668E3" w14:paraId="0F9EF6A7" w14:textId="13D42D9B" w:rsidTr="00E21223">
        <w:trPr>
          <w:trHeight w:val="398"/>
          <w:del w:id="1071" w:author="Азамат Абдыкани" w:date="2018-01-16T18:15:00Z"/>
        </w:trPr>
        <w:tc>
          <w:tcPr>
            <w:tcW w:w="9997" w:type="dxa"/>
            <w:gridSpan w:val="6"/>
            <w:tcBorders>
              <w:top w:val="single" w:sz="4" w:space="0" w:color="000000"/>
              <w:left w:val="single" w:sz="4" w:space="0" w:color="000000"/>
              <w:bottom w:val="single" w:sz="4" w:space="0" w:color="000000"/>
              <w:right w:val="single" w:sz="4" w:space="0" w:color="000000"/>
            </w:tcBorders>
            <w:vAlign w:val="center"/>
            <w:hideMark/>
          </w:tcPr>
          <w:p w14:paraId="332DCB8C" w14:textId="54EFD19E" w:rsidR="007877E8" w:rsidRPr="00C5022D" w:rsidDel="00C668E3" w:rsidRDefault="007877E8" w:rsidP="00E137BB">
            <w:pPr>
              <w:spacing w:line="240" w:lineRule="auto"/>
              <w:rPr>
                <w:del w:id="1072" w:author="Азамат Абдыкани" w:date="2018-01-16T18:15:00Z"/>
                <w:rFonts w:ascii="Times New Roman" w:hAnsi="Times New Roman"/>
                <w:sz w:val="24"/>
                <w:szCs w:val="24"/>
                <w:lang w:val="ru-RU" w:eastAsia="en-US"/>
              </w:rPr>
            </w:pPr>
            <w:del w:id="1073" w:author="Азамат Абдыкани" w:date="2018-01-16T18:15:00Z">
              <w:r w:rsidRPr="00C5022D" w:rsidDel="00C668E3">
                <w:rPr>
                  <w:rFonts w:ascii="Times New Roman" w:hAnsi="Times New Roman"/>
                  <w:b/>
                  <w:sz w:val="24"/>
                  <w:szCs w:val="24"/>
                  <w:lang w:val="ru-RU"/>
                </w:rPr>
                <w:delText xml:space="preserve">Опасные материалы и вещества </w:delText>
              </w:r>
              <w:r w:rsidRPr="00C5022D" w:rsidDel="00C668E3">
                <w:rPr>
                  <w:rFonts w:ascii="Times New Roman" w:hAnsi="Times New Roman"/>
                  <w:sz w:val="24"/>
                  <w:szCs w:val="24"/>
                  <w:lang w:val="ru-RU"/>
                </w:rPr>
                <w:delText>(указать тип/вид, названия планируемых к использованию материалов и/или веществ, представляющие угрозу здоровью людей и окружающей среде):</w:delText>
              </w:r>
            </w:del>
          </w:p>
          <w:p w14:paraId="7FA59DAD" w14:textId="0F498DDE" w:rsidR="007877E8" w:rsidRPr="00C5022D" w:rsidDel="00C668E3" w:rsidRDefault="007877E8" w:rsidP="00E21223">
            <w:pPr>
              <w:numPr>
                <w:ilvl w:val="0"/>
                <w:numId w:val="15"/>
              </w:numPr>
              <w:tabs>
                <w:tab w:val="clear" w:pos="1080"/>
              </w:tabs>
              <w:spacing w:line="240" w:lineRule="auto"/>
              <w:jc w:val="left"/>
              <w:rPr>
                <w:del w:id="1074" w:author="Азамат Абдыкани" w:date="2018-01-16T18:15:00Z"/>
                <w:rFonts w:ascii="Times New Roman" w:hAnsi="Times New Roman"/>
                <w:b/>
                <w:sz w:val="24"/>
                <w:szCs w:val="24"/>
                <w:lang w:val="ru-RU"/>
              </w:rPr>
            </w:pPr>
          </w:p>
        </w:tc>
      </w:tr>
      <w:tr w:rsidR="007877E8" w:rsidRPr="007B4EF2" w:rsidDel="00C668E3" w14:paraId="2C10E3A9" w14:textId="45DAA707" w:rsidTr="00E21223">
        <w:trPr>
          <w:trHeight w:val="398"/>
          <w:del w:id="1075" w:author="Азамат Абдыкани" w:date="2018-01-16T18:15:00Z"/>
        </w:trPr>
        <w:tc>
          <w:tcPr>
            <w:tcW w:w="9997" w:type="dxa"/>
            <w:gridSpan w:val="6"/>
            <w:tcBorders>
              <w:top w:val="single" w:sz="4" w:space="0" w:color="000000"/>
              <w:left w:val="single" w:sz="4" w:space="0" w:color="000000"/>
              <w:bottom w:val="single" w:sz="4" w:space="0" w:color="000000"/>
              <w:right w:val="single" w:sz="4" w:space="0" w:color="000000"/>
            </w:tcBorders>
            <w:vAlign w:val="center"/>
            <w:hideMark/>
          </w:tcPr>
          <w:p w14:paraId="6069216F" w14:textId="621077B2" w:rsidR="007877E8" w:rsidRPr="00C5022D" w:rsidDel="00C668E3" w:rsidRDefault="007877E8" w:rsidP="00E137BB">
            <w:pPr>
              <w:spacing w:line="240" w:lineRule="auto"/>
              <w:rPr>
                <w:del w:id="1076" w:author="Азамат Абдыкани" w:date="2018-01-16T18:15:00Z"/>
                <w:rFonts w:ascii="Times New Roman" w:hAnsi="Times New Roman"/>
                <w:b/>
                <w:sz w:val="24"/>
                <w:szCs w:val="24"/>
                <w:lang w:val="ru-RU" w:eastAsia="en-US"/>
              </w:rPr>
            </w:pPr>
            <w:del w:id="1077" w:author="Азамат Абдыкани" w:date="2018-01-16T18:15:00Z">
              <w:r w:rsidRPr="00C5022D" w:rsidDel="00C668E3">
                <w:rPr>
                  <w:rFonts w:ascii="Times New Roman" w:hAnsi="Times New Roman"/>
                  <w:b/>
                  <w:sz w:val="24"/>
                  <w:szCs w:val="24"/>
                  <w:lang w:val="ru-RU"/>
                </w:rPr>
                <w:delText xml:space="preserve">Оборудование и сосуды под давлением </w:delText>
              </w:r>
              <w:r w:rsidRPr="00C5022D" w:rsidDel="00C668E3">
                <w:rPr>
                  <w:rFonts w:ascii="Times New Roman" w:hAnsi="Times New Roman"/>
                  <w:sz w:val="24"/>
                  <w:szCs w:val="24"/>
                  <w:lang w:val="ru-RU"/>
                </w:rPr>
                <w:delText>(указать тип/вид, название и назначение):</w:delText>
              </w:r>
            </w:del>
          </w:p>
          <w:p w14:paraId="63E039A9" w14:textId="2CCCBF7B" w:rsidR="007877E8" w:rsidRPr="00C5022D" w:rsidDel="00C668E3" w:rsidRDefault="007877E8" w:rsidP="00F5648D">
            <w:pPr>
              <w:numPr>
                <w:ilvl w:val="0"/>
                <w:numId w:val="15"/>
              </w:numPr>
              <w:tabs>
                <w:tab w:val="clear" w:pos="1080"/>
              </w:tabs>
              <w:spacing w:line="240" w:lineRule="auto"/>
              <w:jc w:val="left"/>
              <w:rPr>
                <w:del w:id="1078" w:author="Азамат Абдыкани" w:date="2018-01-16T18:15:00Z"/>
                <w:rFonts w:ascii="Times New Roman" w:hAnsi="Times New Roman"/>
                <w:sz w:val="24"/>
                <w:szCs w:val="24"/>
                <w:lang w:val="ru-RU"/>
              </w:rPr>
            </w:pPr>
          </w:p>
        </w:tc>
      </w:tr>
      <w:tr w:rsidR="007877E8" w:rsidRPr="007B4EF2" w:rsidDel="00C668E3" w14:paraId="6F806DC5" w14:textId="3897EF45" w:rsidTr="00E21223">
        <w:trPr>
          <w:trHeight w:val="398"/>
          <w:del w:id="1079" w:author="Азамат Абдыкани" w:date="2018-01-16T18:15:00Z"/>
        </w:trPr>
        <w:tc>
          <w:tcPr>
            <w:tcW w:w="9997" w:type="dxa"/>
            <w:gridSpan w:val="6"/>
            <w:tcBorders>
              <w:top w:val="single" w:sz="4" w:space="0" w:color="000000"/>
              <w:left w:val="single" w:sz="4" w:space="0" w:color="000000"/>
              <w:bottom w:val="single" w:sz="4" w:space="0" w:color="000000"/>
              <w:right w:val="single" w:sz="4" w:space="0" w:color="000000"/>
            </w:tcBorders>
            <w:vAlign w:val="center"/>
            <w:hideMark/>
          </w:tcPr>
          <w:p w14:paraId="1EFA8704" w14:textId="6B027920" w:rsidR="007877E8" w:rsidRPr="00C5022D" w:rsidDel="00C668E3" w:rsidRDefault="007877E8" w:rsidP="00E137BB">
            <w:pPr>
              <w:spacing w:line="240" w:lineRule="auto"/>
              <w:rPr>
                <w:del w:id="1080" w:author="Азамат Абдыкани" w:date="2018-01-16T18:15:00Z"/>
                <w:rFonts w:ascii="Times New Roman" w:hAnsi="Times New Roman"/>
                <w:sz w:val="24"/>
                <w:szCs w:val="24"/>
                <w:lang w:val="ru-RU"/>
              </w:rPr>
            </w:pPr>
            <w:del w:id="1081" w:author="Азамат Абдыкани" w:date="2018-01-16T18:15:00Z">
              <w:r w:rsidRPr="00C5022D" w:rsidDel="00C668E3">
                <w:rPr>
                  <w:rFonts w:ascii="Times New Roman" w:hAnsi="Times New Roman"/>
                  <w:b/>
                  <w:sz w:val="24"/>
                  <w:szCs w:val="24"/>
                  <w:lang w:val="ru-RU"/>
                </w:rPr>
                <w:delText xml:space="preserve">Источники выработки энергии </w:delText>
              </w:r>
              <w:r w:rsidRPr="00C5022D" w:rsidDel="00C668E3">
                <w:rPr>
                  <w:rFonts w:ascii="Times New Roman" w:hAnsi="Times New Roman"/>
                  <w:sz w:val="24"/>
                  <w:szCs w:val="24"/>
                  <w:lang w:val="ru-RU"/>
                </w:rPr>
                <w:delText>(указать тип/вид, название марки, модель, мощность, расход топлива):</w:delText>
              </w:r>
            </w:del>
          </w:p>
          <w:p w14:paraId="689321B1" w14:textId="3025E391" w:rsidR="007877E8" w:rsidRPr="00C5022D" w:rsidDel="00C668E3" w:rsidRDefault="007877E8" w:rsidP="00F5648D">
            <w:pPr>
              <w:pStyle w:val="afd"/>
              <w:numPr>
                <w:ilvl w:val="0"/>
                <w:numId w:val="15"/>
              </w:numPr>
              <w:autoSpaceDE w:val="0"/>
              <w:autoSpaceDN w:val="0"/>
              <w:adjustRightInd w:val="0"/>
              <w:spacing w:line="240" w:lineRule="auto"/>
              <w:contextualSpacing/>
              <w:jc w:val="left"/>
              <w:rPr>
                <w:del w:id="1082" w:author="Азамат Абдыкани" w:date="2018-01-16T18:15:00Z"/>
                <w:rFonts w:ascii="Times New Roman" w:eastAsiaTheme="minorHAnsi" w:hAnsi="Times New Roman"/>
                <w:sz w:val="24"/>
                <w:szCs w:val="24"/>
                <w:lang w:val="ru-RU" w:eastAsia="en-US"/>
              </w:rPr>
            </w:pPr>
            <w:del w:id="1083" w:author="Азамат Абдыкани" w:date="2018-01-16T18:15:00Z">
              <w:r w:rsidRPr="00C5022D" w:rsidDel="00C668E3">
                <w:rPr>
                  <w:rFonts w:ascii="Times New Roman" w:eastAsiaTheme="minorHAnsi" w:hAnsi="Times New Roman"/>
                  <w:sz w:val="24"/>
                  <w:szCs w:val="24"/>
                  <w:lang w:val="ru-RU" w:eastAsia="en-US"/>
                </w:rPr>
                <w:delText xml:space="preserve"> </w:delText>
              </w:r>
            </w:del>
          </w:p>
        </w:tc>
      </w:tr>
      <w:tr w:rsidR="007877E8" w:rsidRPr="007B4EF2" w:rsidDel="00C668E3" w14:paraId="23949928" w14:textId="45E13339" w:rsidTr="00E21223">
        <w:trPr>
          <w:trHeight w:val="398"/>
          <w:del w:id="1084" w:author="Азамат Абдыкани" w:date="2018-01-16T18:15:00Z"/>
        </w:trPr>
        <w:tc>
          <w:tcPr>
            <w:tcW w:w="9997" w:type="dxa"/>
            <w:gridSpan w:val="6"/>
            <w:tcBorders>
              <w:top w:val="single" w:sz="4" w:space="0" w:color="000000"/>
              <w:left w:val="single" w:sz="4" w:space="0" w:color="000000"/>
              <w:bottom w:val="single" w:sz="4" w:space="0" w:color="000000"/>
              <w:right w:val="single" w:sz="4" w:space="0" w:color="000000"/>
            </w:tcBorders>
            <w:vAlign w:val="center"/>
            <w:hideMark/>
          </w:tcPr>
          <w:p w14:paraId="2D00230B" w14:textId="50BAA75A" w:rsidR="007877E8" w:rsidRPr="00C5022D" w:rsidDel="00C668E3" w:rsidRDefault="007877E8" w:rsidP="00E137BB">
            <w:pPr>
              <w:spacing w:line="240" w:lineRule="auto"/>
              <w:rPr>
                <w:del w:id="1085" w:author="Азамат Абдыкани" w:date="2018-01-16T18:15:00Z"/>
                <w:rFonts w:ascii="Times New Roman" w:hAnsi="Times New Roman"/>
                <w:b/>
                <w:sz w:val="24"/>
                <w:szCs w:val="24"/>
                <w:lang w:val="ru-RU" w:eastAsia="en-US"/>
              </w:rPr>
            </w:pPr>
            <w:del w:id="1086" w:author="Азамат Абдыкани" w:date="2018-01-16T18:15:00Z">
              <w:r w:rsidRPr="00C5022D" w:rsidDel="00C668E3">
                <w:rPr>
                  <w:rFonts w:ascii="Times New Roman" w:hAnsi="Times New Roman"/>
                  <w:b/>
                  <w:sz w:val="24"/>
                  <w:szCs w:val="24"/>
                  <w:lang w:val="ru-RU"/>
                </w:rPr>
                <w:delText xml:space="preserve">Крупногабаритное оборудование и/или механизмы </w:delText>
              </w:r>
              <w:r w:rsidRPr="00C5022D" w:rsidDel="00C668E3">
                <w:rPr>
                  <w:rFonts w:ascii="Times New Roman" w:hAnsi="Times New Roman"/>
                  <w:sz w:val="24"/>
                  <w:szCs w:val="24"/>
                  <w:lang w:val="ru-RU"/>
                </w:rPr>
                <w:delText>(указать тип/вид, название, производителя, массу и представить краткое описание):</w:delText>
              </w:r>
            </w:del>
          </w:p>
          <w:p w14:paraId="1D4CBA52" w14:textId="260C6DE8" w:rsidR="007877E8" w:rsidRPr="00C5022D" w:rsidDel="00C668E3" w:rsidRDefault="007877E8" w:rsidP="00F5648D">
            <w:pPr>
              <w:numPr>
                <w:ilvl w:val="0"/>
                <w:numId w:val="15"/>
              </w:numPr>
              <w:tabs>
                <w:tab w:val="clear" w:pos="1080"/>
              </w:tabs>
              <w:spacing w:line="240" w:lineRule="auto"/>
              <w:jc w:val="left"/>
              <w:rPr>
                <w:del w:id="1087" w:author="Азамат Абдыкани" w:date="2018-01-16T18:15:00Z"/>
                <w:rFonts w:ascii="Times New Roman" w:hAnsi="Times New Roman"/>
                <w:b/>
                <w:sz w:val="24"/>
                <w:szCs w:val="24"/>
                <w:lang w:val="ru-RU" w:eastAsia="en-US"/>
              </w:rPr>
            </w:pPr>
            <w:del w:id="1088" w:author="Азамат Абдыкани" w:date="2018-01-16T18:15:00Z">
              <w:r w:rsidRPr="00C5022D" w:rsidDel="00C668E3">
                <w:rPr>
                  <w:rFonts w:ascii="Times New Roman" w:hAnsi="Times New Roman"/>
                  <w:sz w:val="24"/>
                  <w:szCs w:val="24"/>
                  <w:lang w:val="ru-RU"/>
                </w:rPr>
                <w:delText xml:space="preserve"> </w:delText>
              </w:r>
            </w:del>
          </w:p>
        </w:tc>
      </w:tr>
      <w:tr w:rsidR="007877E8" w:rsidRPr="007B4EF2" w:rsidDel="00C668E3" w14:paraId="106682B2" w14:textId="02E99377" w:rsidTr="00E21223">
        <w:trPr>
          <w:trHeight w:val="398"/>
          <w:del w:id="1089" w:author="Азамат Абдыкани" w:date="2018-01-16T18:15:00Z"/>
        </w:trPr>
        <w:tc>
          <w:tcPr>
            <w:tcW w:w="9997" w:type="dxa"/>
            <w:gridSpan w:val="6"/>
            <w:tcBorders>
              <w:top w:val="single" w:sz="4" w:space="0" w:color="000000"/>
              <w:left w:val="single" w:sz="4" w:space="0" w:color="000000"/>
              <w:bottom w:val="single" w:sz="4" w:space="0" w:color="000000"/>
              <w:right w:val="single" w:sz="4" w:space="0" w:color="000000"/>
            </w:tcBorders>
            <w:vAlign w:val="center"/>
          </w:tcPr>
          <w:p w14:paraId="16C4644F" w14:textId="5DB03CBC" w:rsidR="007877E8" w:rsidRPr="00C5022D" w:rsidDel="00C668E3" w:rsidRDefault="007877E8" w:rsidP="00E137BB">
            <w:pPr>
              <w:spacing w:line="240" w:lineRule="auto"/>
              <w:rPr>
                <w:del w:id="1090" w:author="Азамат Абдыкани" w:date="2018-01-16T18:15:00Z"/>
                <w:rFonts w:ascii="Times New Roman" w:hAnsi="Times New Roman"/>
                <w:sz w:val="24"/>
                <w:szCs w:val="24"/>
                <w:lang w:val="ru-RU" w:eastAsia="en-US"/>
              </w:rPr>
            </w:pPr>
            <w:del w:id="1091" w:author="Азамат Абдыкани" w:date="2018-01-16T18:15:00Z">
              <w:r w:rsidRPr="00C5022D" w:rsidDel="00C668E3">
                <w:rPr>
                  <w:rFonts w:ascii="Times New Roman" w:hAnsi="Times New Roman"/>
                  <w:b/>
                  <w:sz w:val="24"/>
                  <w:szCs w:val="24"/>
                  <w:lang w:val="ru-RU"/>
                </w:rPr>
                <w:delText xml:space="preserve">Грузоподъемное оборудование </w:delText>
              </w:r>
              <w:r w:rsidRPr="00C5022D" w:rsidDel="00C668E3">
                <w:rPr>
                  <w:rFonts w:ascii="Times New Roman" w:hAnsi="Times New Roman"/>
                  <w:sz w:val="24"/>
                  <w:szCs w:val="24"/>
                  <w:lang w:val="ru-RU"/>
                </w:rPr>
                <w:delText>(указать тип/вид, название марки, модель, мощность, расход топлива):</w:delText>
              </w:r>
            </w:del>
          </w:p>
          <w:p w14:paraId="0748D6D6" w14:textId="4D16E8B0" w:rsidR="007877E8" w:rsidRPr="00C5022D" w:rsidDel="00C668E3" w:rsidRDefault="007877E8" w:rsidP="00F5648D">
            <w:pPr>
              <w:numPr>
                <w:ilvl w:val="0"/>
                <w:numId w:val="15"/>
              </w:numPr>
              <w:tabs>
                <w:tab w:val="clear" w:pos="1080"/>
              </w:tabs>
              <w:spacing w:line="240" w:lineRule="auto"/>
              <w:jc w:val="left"/>
              <w:rPr>
                <w:del w:id="1092" w:author="Азамат Абдыкани" w:date="2018-01-16T18:15:00Z"/>
                <w:rFonts w:ascii="Times New Roman" w:hAnsi="Times New Roman"/>
                <w:sz w:val="24"/>
                <w:szCs w:val="24"/>
                <w:lang w:val="ru-RU"/>
              </w:rPr>
            </w:pPr>
          </w:p>
        </w:tc>
      </w:tr>
      <w:tr w:rsidR="007877E8" w:rsidRPr="007B4EF2" w:rsidDel="00C668E3" w14:paraId="6EC35A46" w14:textId="1A1AB762" w:rsidTr="00E21223">
        <w:trPr>
          <w:trHeight w:val="398"/>
          <w:del w:id="1093" w:author="Азамат Абдыкани" w:date="2018-01-16T18:15:00Z"/>
        </w:trPr>
        <w:tc>
          <w:tcPr>
            <w:tcW w:w="9997" w:type="dxa"/>
            <w:gridSpan w:val="6"/>
            <w:tcBorders>
              <w:top w:val="single" w:sz="4" w:space="0" w:color="000000"/>
              <w:left w:val="single" w:sz="4" w:space="0" w:color="000000"/>
              <w:bottom w:val="single" w:sz="4" w:space="0" w:color="000000"/>
              <w:right w:val="single" w:sz="4" w:space="0" w:color="000000"/>
            </w:tcBorders>
            <w:vAlign w:val="center"/>
          </w:tcPr>
          <w:p w14:paraId="47B0ADEC" w14:textId="277F4358" w:rsidR="007877E8" w:rsidRPr="00C5022D" w:rsidDel="00C668E3" w:rsidRDefault="007877E8" w:rsidP="00E137BB">
            <w:pPr>
              <w:spacing w:line="240" w:lineRule="auto"/>
              <w:rPr>
                <w:del w:id="1094" w:author="Азамат Абдыкани" w:date="2018-01-16T18:15:00Z"/>
                <w:rFonts w:ascii="Times New Roman" w:hAnsi="Times New Roman"/>
                <w:sz w:val="24"/>
                <w:szCs w:val="24"/>
                <w:lang w:val="ru-RU" w:eastAsia="en-US"/>
              </w:rPr>
            </w:pPr>
            <w:del w:id="1095" w:author="Азамат Абдыкани" w:date="2018-01-16T18:15:00Z">
              <w:r w:rsidRPr="00C5022D" w:rsidDel="00C668E3">
                <w:rPr>
                  <w:rFonts w:ascii="Times New Roman" w:hAnsi="Times New Roman"/>
                  <w:b/>
                  <w:sz w:val="24"/>
                  <w:szCs w:val="24"/>
                  <w:lang w:val="ru-RU"/>
                </w:rPr>
                <w:delText xml:space="preserve">Транспорт </w:delText>
              </w:r>
              <w:r w:rsidRPr="00C5022D" w:rsidDel="00C668E3">
                <w:rPr>
                  <w:rFonts w:ascii="Times New Roman" w:hAnsi="Times New Roman"/>
                  <w:sz w:val="24"/>
                  <w:szCs w:val="24"/>
                  <w:lang w:val="ru-RU"/>
                </w:rPr>
                <w:delText>(указать тип/вид, название марки, модель, мощность, расход топлива):</w:delText>
              </w:r>
            </w:del>
          </w:p>
          <w:p w14:paraId="600D069B" w14:textId="43CFE897" w:rsidR="007877E8" w:rsidRPr="00C5022D" w:rsidDel="00C668E3" w:rsidRDefault="007877E8" w:rsidP="00774F92">
            <w:pPr>
              <w:numPr>
                <w:ilvl w:val="0"/>
                <w:numId w:val="15"/>
              </w:numPr>
              <w:tabs>
                <w:tab w:val="clear" w:pos="1080"/>
              </w:tabs>
              <w:spacing w:line="240" w:lineRule="auto"/>
              <w:jc w:val="left"/>
              <w:rPr>
                <w:del w:id="1096" w:author="Азамат Абдыкани" w:date="2018-01-16T18:15:00Z"/>
                <w:rFonts w:ascii="Times New Roman" w:hAnsi="Times New Roman"/>
                <w:sz w:val="24"/>
                <w:szCs w:val="24"/>
                <w:lang w:val="ru-RU"/>
              </w:rPr>
            </w:pPr>
            <w:del w:id="1097" w:author="Азамат Абдыкани" w:date="2018-01-16T18:15:00Z">
              <w:r w:rsidRPr="00C5022D" w:rsidDel="00C668E3">
                <w:rPr>
                  <w:rFonts w:ascii="Times New Roman" w:hAnsi="Times New Roman"/>
                  <w:b/>
                  <w:sz w:val="24"/>
                  <w:szCs w:val="24"/>
                  <w:lang w:val="ru-RU"/>
                </w:rPr>
                <w:delText xml:space="preserve"> </w:delText>
              </w:r>
            </w:del>
          </w:p>
        </w:tc>
      </w:tr>
      <w:tr w:rsidR="007877E8" w:rsidRPr="007B4EF2" w:rsidDel="00C668E3" w14:paraId="7EFA17A1" w14:textId="54F8149F" w:rsidTr="00E21223">
        <w:trPr>
          <w:trHeight w:val="398"/>
          <w:del w:id="1098" w:author="Азамат Абдыкани" w:date="2018-01-16T18:15:00Z"/>
        </w:trPr>
        <w:tc>
          <w:tcPr>
            <w:tcW w:w="9997" w:type="dxa"/>
            <w:gridSpan w:val="6"/>
            <w:tcBorders>
              <w:top w:val="single" w:sz="4" w:space="0" w:color="000000"/>
              <w:left w:val="single" w:sz="4" w:space="0" w:color="000000"/>
              <w:bottom w:val="single" w:sz="4" w:space="0" w:color="000000"/>
              <w:right w:val="single" w:sz="4" w:space="0" w:color="000000"/>
            </w:tcBorders>
            <w:vAlign w:val="center"/>
          </w:tcPr>
          <w:p w14:paraId="576B13D5" w14:textId="2AE3D74D" w:rsidR="007877E8" w:rsidRPr="00C5022D" w:rsidDel="00C668E3" w:rsidRDefault="007877E8" w:rsidP="00E137BB">
            <w:pPr>
              <w:spacing w:line="240" w:lineRule="auto"/>
              <w:ind w:left="0" w:firstLine="0"/>
              <w:rPr>
                <w:del w:id="1099" w:author="Азамат Абдыкани" w:date="2018-01-16T18:15:00Z"/>
                <w:rFonts w:ascii="Times New Roman" w:hAnsi="Times New Roman"/>
                <w:sz w:val="24"/>
                <w:szCs w:val="24"/>
                <w:lang w:val="ru-RU" w:eastAsia="en-US"/>
              </w:rPr>
            </w:pPr>
            <w:del w:id="1100" w:author="Азамат Абдыкани" w:date="2018-01-16T18:15:00Z">
              <w:r w:rsidRPr="00C5022D" w:rsidDel="00C668E3">
                <w:rPr>
                  <w:rFonts w:ascii="Times New Roman" w:hAnsi="Times New Roman"/>
                  <w:b/>
                  <w:sz w:val="24"/>
                  <w:szCs w:val="24"/>
                  <w:lang w:val="ru-RU"/>
                </w:rPr>
                <w:delText xml:space="preserve">Морские суда </w:delText>
              </w:r>
              <w:r w:rsidRPr="00C5022D" w:rsidDel="00C668E3">
                <w:rPr>
                  <w:rFonts w:ascii="Times New Roman" w:hAnsi="Times New Roman"/>
                  <w:sz w:val="24"/>
                  <w:szCs w:val="24"/>
                  <w:lang w:val="ru-RU"/>
                </w:rPr>
                <w:delText>(указать тип, название, собственника, грузоподъемность, площадь палубы, количество и назначение грузовых емкостей, наличие оборудования для подачи сухих и жидких бестарных материалов, мощность двигателя/двигателей, расход топлива, состав экипажа, клиника, возможность стабилизации и транспортировки пострадавших, описание аварийно-спасательного оборудования):</w:delText>
              </w:r>
            </w:del>
          </w:p>
          <w:p w14:paraId="41E4BB81" w14:textId="5BDD544E" w:rsidR="007877E8" w:rsidRPr="00C5022D" w:rsidDel="00C668E3" w:rsidRDefault="007877E8" w:rsidP="00774F92">
            <w:pPr>
              <w:numPr>
                <w:ilvl w:val="0"/>
                <w:numId w:val="15"/>
              </w:numPr>
              <w:tabs>
                <w:tab w:val="clear" w:pos="1080"/>
              </w:tabs>
              <w:spacing w:line="240" w:lineRule="auto"/>
              <w:jc w:val="left"/>
              <w:rPr>
                <w:del w:id="1101" w:author="Азамат Абдыкани" w:date="2018-01-16T18:15:00Z"/>
                <w:rFonts w:ascii="Times New Roman" w:hAnsi="Times New Roman"/>
                <w:sz w:val="24"/>
                <w:szCs w:val="24"/>
                <w:lang w:val="ru-RU"/>
              </w:rPr>
            </w:pPr>
            <w:del w:id="1102" w:author="Азамат Абдыкани" w:date="2018-01-16T18:15:00Z">
              <w:r w:rsidRPr="00C5022D" w:rsidDel="00C668E3">
                <w:rPr>
                  <w:rFonts w:ascii="Times New Roman" w:hAnsi="Times New Roman"/>
                  <w:b/>
                  <w:sz w:val="24"/>
                  <w:szCs w:val="24"/>
                  <w:lang w:val="ru-RU"/>
                </w:rPr>
                <w:delText xml:space="preserve"> </w:delText>
              </w:r>
            </w:del>
          </w:p>
        </w:tc>
      </w:tr>
      <w:tr w:rsidR="007877E8" w:rsidRPr="007B4EF2" w:rsidDel="00C668E3" w14:paraId="187DEF91" w14:textId="688CC433" w:rsidTr="00E21223">
        <w:trPr>
          <w:trHeight w:val="398"/>
          <w:del w:id="1103" w:author="Азамат Абдыкани" w:date="2018-01-16T18:15:00Z"/>
        </w:trPr>
        <w:tc>
          <w:tcPr>
            <w:tcW w:w="9997" w:type="dxa"/>
            <w:gridSpan w:val="6"/>
            <w:tcBorders>
              <w:top w:val="single" w:sz="4" w:space="0" w:color="000000"/>
              <w:left w:val="single" w:sz="4" w:space="0" w:color="000000"/>
              <w:bottom w:val="single" w:sz="4" w:space="0" w:color="000000"/>
              <w:right w:val="single" w:sz="4" w:space="0" w:color="000000"/>
            </w:tcBorders>
            <w:vAlign w:val="center"/>
          </w:tcPr>
          <w:p w14:paraId="5B697E89" w14:textId="0F38846C" w:rsidR="007877E8" w:rsidRPr="00C5022D" w:rsidDel="00C668E3" w:rsidRDefault="007877E8" w:rsidP="00E137BB">
            <w:pPr>
              <w:spacing w:line="240" w:lineRule="auto"/>
              <w:ind w:left="0" w:firstLine="0"/>
              <w:rPr>
                <w:del w:id="1104" w:author="Азамат Абдыкани" w:date="2018-01-16T18:15:00Z"/>
                <w:rFonts w:ascii="Times New Roman" w:hAnsi="Times New Roman"/>
                <w:sz w:val="24"/>
                <w:szCs w:val="24"/>
                <w:lang w:val="ru-RU" w:eastAsia="en-US"/>
              </w:rPr>
            </w:pPr>
            <w:del w:id="1105" w:author="Азамат Абдыкани" w:date="2018-01-16T18:15:00Z">
              <w:r w:rsidRPr="00C5022D" w:rsidDel="00C668E3">
                <w:rPr>
                  <w:rFonts w:ascii="Times New Roman" w:hAnsi="Times New Roman"/>
                  <w:b/>
                  <w:sz w:val="24"/>
                  <w:szCs w:val="24"/>
                  <w:lang w:val="ru-RU"/>
                </w:rPr>
                <w:delText xml:space="preserve">Воздушные суда </w:delText>
              </w:r>
              <w:r w:rsidRPr="00C5022D" w:rsidDel="00C668E3">
                <w:rPr>
                  <w:rFonts w:ascii="Times New Roman" w:hAnsi="Times New Roman"/>
                  <w:sz w:val="24"/>
                  <w:szCs w:val="24"/>
                  <w:lang w:val="ru-RU"/>
                </w:rPr>
                <w:delText>(указать тип, название, марку, модель, грузоподъемность, количество пассажирских мест, расход топлива, возможность стабилизации и транспортировки пострадавших, описание аварийно-спасательного оборудования):</w:delText>
              </w:r>
            </w:del>
          </w:p>
          <w:p w14:paraId="79284221" w14:textId="063CE0E7" w:rsidR="007877E8" w:rsidRPr="00C5022D" w:rsidDel="00C668E3" w:rsidRDefault="007877E8" w:rsidP="00F5648D">
            <w:pPr>
              <w:numPr>
                <w:ilvl w:val="0"/>
                <w:numId w:val="15"/>
              </w:numPr>
              <w:tabs>
                <w:tab w:val="clear" w:pos="1080"/>
              </w:tabs>
              <w:spacing w:line="240" w:lineRule="auto"/>
              <w:jc w:val="left"/>
              <w:rPr>
                <w:del w:id="1106" w:author="Азамат Абдыкани" w:date="2018-01-16T18:15:00Z"/>
                <w:rFonts w:ascii="Times New Roman" w:hAnsi="Times New Roman"/>
                <w:sz w:val="24"/>
                <w:szCs w:val="24"/>
                <w:lang w:val="ru-RU" w:eastAsia="en-US"/>
              </w:rPr>
            </w:pPr>
          </w:p>
        </w:tc>
      </w:tr>
      <w:tr w:rsidR="007877E8" w:rsidRPr="00C5022D" w:rsidDel="00C668E3" w14:paraId="1802C96E" w14:textId="79953D77" w:rsidTr="00E21223">
        <w:trPr>
          <w:trHeight w:val="398"/>
          <w:del w:id="1107" w:author="Азамат Абдыкани" w:date="2018-01-16T18:15:00Z"/>
        </w:trPr>
        <w:tc>
          <w:tcPr>
            <w:tcW w:w="9997" w:type="dxa"/>
            <w:gridSpan w:val="6"/>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325C3FA7" w14:textId="3DA838BB" w:rsidR="007877E8" w:rsidRPr="00C5022D" w:rsidDel="00C668E3" w:rsidRDefault="007877E8" w:rsidP="00E137BB">
            <w:pPr>
              <w:spacing w:line="240" w:lineRule="auto"/>
              <w:rPr>
                <w:del w:id="1108" w:author="Азамат Абдыкани" w:date="2018-01-16T18:15:00Z"/>
                <w:rFonts w:ascii="Times New Roman" w:hAnsi="Times New Roman"/>
                <w:sz w:val="24"/>
                <w:szCs w:val="24"/>
                <w:lang w:eastAsia="en-US"/>
              </w:rPr>
            </w:pPr>
            <w:del w:id="1109" w:author="Азамат Абдыкани" w:date="2018-01-16T18:15:00Z">
              <w:r w:rsidRPr="00C5022D" w:rsidDel="00C668E3">
                <w:rPr>
                  <w:rFonts w:ascii="Times New Roman" w:hAnsi="Times New Roman"/>
                  <w:b/>
                  <w:i/>
                  <w:sz w:val="24"/>
                  <w:szCs w:val="24"/>
                </w:rPr>
                <w:delText>СВЕДЕНЬЯ ПО ПЕРСОНАЛУ</w:delText>
              </w:r>
            </w:del>
          </w:p>
        </w:tc>
      </w:tr>
      <w:tr w:rsidR="007877E8" w:rsidRPr="007B4EF2" w:rsidDel="00C668E3" w14:paraId="4421AFFB" w14:textId="2344E67F" w:rsidTr="00E21223">
        <w:trPr>
          <w:trHeight w:val="849"/>
          <w:del w:id="1110" w:author="Азамат Абдыкани" w:date="2018-01-16T18:15:00Z"/>
        </w:trPr>
        <w:tc>
          <w:tcPr>
            <w:tcW w:w="9997" w:type="dxa"/>
            <w:gridSpan w:val="6"/>
            <w:tcBorders>
              <w:top w:val="single" w:sz="4" w:space="0" w:color="000000"/>
              <w:left w:val="single" w:sz="4" w:space="0" w:color="000000"/>
              <w:bottom w:val="single" w:sz="4" w:space="0" w:color="000000"/>
              <w:right w:val="single" w:sz="4" w:space="0" w:color="000000"/>
            </w:tcBorders>
            <w:vAlign w:val="center"/>
            <w:hideMark/>
          </w:tcPr>
          <w:p w14:paraId="3DF639AF" w14:textId="048991B3" w:rsidR="007877E8" w:rsidRPr="00C5022D" w:rsidDel="00C668E3" w:rsidRDefault="007877E8" w:rsidP="00E137BB">
            <w:pPr>
              <w:spacing w:line="240" w:lineRule="auto"/>
              <w:rPr>
                <w:del w:id="1111" w:author="Азамат Абдыкани" w:date="2018-01-16T18:15:00Z"/>
                <w:rFonts w:ascii="Times New Roman" w:hAnsi="Times New Roman"/>
                <w:b/>
                <w:sz w:val="24"/>
                <w:szCs w:val="24"/>
                <w:lang w:val="ru-RU" w:eastAsia="en-US"/>
              </w:rPr>
            </w:pPr>
            <w:del w:id="1112" w:author="Азамат Абдыкани" w:date="2018-01-16T18:15:00Z">
              <w:r w:rsidRPr="00C5022D" w:rsidDel="00C668E3">
                <w:rPr>
                  <w:rFonts w:ascii="Times New Roman" w:hAnsi="Times New Roman"/>
                  <w:b/>
                  <w:sz w:val="24"/>
                  <w:szCs w:val="24"/>
                  <w:lang w:val="ru-RU"/>
                </w:rPr>
                <w:delText xml:space="preserve">Количество привлекаемого персонала, в том числе персонала привлекаемых субподрядных организаций </w:delText>
              </w:r>
              <w:r w:rsidRPr="00C5022D" w:rsidDel="00C668E3">
                <w:rPr>
                  <w:rFonts w:ascii="Times New Roman" w:hAnsi="Times New Roman"/>
                  <w:sz w:val="24"/>
                  <w:szCs w:val="24"/>
                  <w:lang w:val="ru-RU"/>
                </w:rPr>
                <w:delText>(по каждому договору субподряда):</w:delText>
              </w:r>
            </w:del>
          </w:p>
          <w:p w14:paraId="37AB5D29" w14:textId="2CA7250B" w:rsidR="007877E8" w:rsidRPr="00C5022D" w:rsidDel="00C668E3" w:rsidRDefault="007877E8" w:rsidP="00E137BB">
            <w:pPr>
              <w:rPr>
                <w:del w:id="1113" w:author="Азамат Абдыкани" w:date="2018-01-16T18:15:00Z"/>
                <w:rFonts w:ascii="Times New Roman" w:hAnsi="Times New Roman"/>
                <w:sz w:val="24"/>
                <w:szCs w:val="24"/>
                <w:u w:val="single"/>
                <w:lang w:val="ru-RU"/>
              </w:rPr>
            </w:pPr>
          </w:p>
        </w:tc>
      </w:tr>
      <w:tr w:rsidR="007877E8" w:rsidRPr="00C5022D" w:rsidDel="00C668E3" w14:paraId="167714B6" w14:textId="3F76C193" w:rsidTr="00E21223">
        <w:trPr>
          <w:trHeight w:val="900"/>
          <w:del w:id="1114" w:author="Азамат Абдыкани" w:date="2018-01-16T18:15:00Z"/>
        </w:trPr>
        <w:tc>
          <w:tcPr>
            <w:tcW w:w="9997" w:type="dxa"/>
            <w:gridSpan w:val="6"/>
            <w:tcBorders>
              <w:top w:val="single" w:sz="4" w:space="0" w:color="000000"/>
              <w:left w:val="single" w:sz="4" w:space="0" w:color="000000"/>
              <w:bottom w:val="single" w:sz="4" w:space="0" w:color="000000"/>
              <w:right w:val="single" w:sz="4" w:space="0" w:color="000000"/>
            </w:tcBorders>
            <w:vAlign w:val="center"/>
            <w:hideMark/>
          </w:tcPr>
          <w:p w14:paraId="5B6911F7" w14:textId="2B8EEE7D" w:rsidR="007877E8" w:rsidRPr="00C5022D" w:rsidDel="00C668E3" w:rsidRDefault="007877E8" w:rsidP="00E137BB">
            <w:pPr>
              <w:spacing w:line="240" w:lineRule="auto"/>
              <w:rPr>
                <w:del w:id="1115" w:author="Азамат Абдыкани" w:date="2018-01-16T18:15:00Z"/>
                <w:rFonts w:ascii="Times New Roman" w:hAnsi="Times New Roman"/>
                <w:sz w:val="24"/>
                <w:szCs w:val="24"/>
                <w:u w:val="single"/>
                <w:lang w:val="ru-RU" w:eastAsia="en-US"/>
              </w:rPr>
            </w:pPr>
            <w:del w:id="1116" w:author="Азамат Абдыкани" w:date="2018-01-16T18:15:00Z">
              <w:r w:rsidRPr="00C5022D" w:rsidDel="00C668E3">
                <w:rPr>
                  <w:rFonts w:ascii="Times New Roman" w:hAnsi="Times New Roman"/>
                  <w:b/>
                  <w:sz w:val="24"/>
                  <w:szCs w:val="24"/>
                  <w:lang w:val="ru-RU"/>
                </w:rPr>
                <w:delText>Сведенья по страхованию привлекаемого персонала, в том числе персонала привлекаемых субподрядных организаций</w:delText>
              </w:r>
              <w:r w:rsidRPr="00C5022D" w:rsidDel="00C668E3">
                <w:rPr>
                  <w:rFonts w:ascii="Times New Roman" w:hAnsi="Times New Roman"/>
                  <w:sz w:val="24"/>
                  <w:szCs w:val="24"/>
                  <w:lang w:val="ru-RU"/>
                </w:rPr>
                <w:delText xml:space="preserve"> (указываются виды страхования и дата действия договоров):</w:delText>
              </w:r>
            </w:del>
          </w:p>
          <w:p w14:paraId="179A5337" w14:textId="6F3AD7D4" w:rsidR="007877E8" w:rsidRPr="00C5022D" w:rsidDel="00C668E3" w:rsidRDefault="007877E8" w:rsidP="004C28AD">
            <w:pPr>
              <w:pStyle w:val="afd"/>
              <w:numPr>
                <w:ilvl w:val="0"/>
                <w:numId w:val="57"/>
              </w:numPr>
              <w:spacing w:line="240" w:lineRule="auto"/>
              <w:contextualSpacing/>
              <w:jc w:val="left"/>
              <w:rPr>
                <w:del w:id="1117" w:author="Азамат Абдыкани" w:date="2018-01-16T18:15:00Z"/>
                <w:rFonts w:ascii="Times New Roman" w:hAnsi="Times New Roman"/>
                <w:b/>
                <w:bCs/>
                <w:sz w:val="24"/>
                <w:szCs w:val="24"/>
                <w:lang w:val="ru-RU"/>
              </w:rPr>
            </w:pPr>
            <w:del w:id="1118" w:author="Азамат Абдыкани" w:date="2018-01-16T18:15:00Z">
              <w:r w:rsidRPr="00C5022D" w:rsidDel="00C668E3">
                <w:rPr>
                  <w:rFonts w:ascii="Times New Roman" w:hAnsi="Times New Roman"/>
                  <w:sz w:val="24"/>
                  <w:szCs w:val="24"/>
                  <w:lang w:val="ru-RU"/>
                </w:rPr>
                <w:delText>.</w:delText>
              </w:r>
            </w:del>
          </w:p>
        </w:tc>
      </w:tr>
      <w:tr w:rsidR="007877E8" w:rsidRPr="007B4EF2" w:rsidDel="00C668E3" w14:paraId="581F28A3" w14:textId="7E59F45A" w:rsidTr="00E21223">
        <w:trPr>
          <w:trHeight w:val="849"/>
          <w:del w:id="1119" w:author="Азамат Абдыкани" w:date="2018-01-16T18:15:00Z"/>
        </w:trPr>
        <w:tc>
          <w:tcPr>
            <w:tcW w:w="9997" w:type="dxa"/>
            <w:gridSpan w:val="6"/>
            <w:tcBorders>
              <w:top w:val="single" w:sz="4" w:space="0" w:color="000000"/>
              <w:left w:val="single" w:sz="4" w:space="0" w:color="000000"/>
              <w:bottom w:val="single" w:sz="4" w:space="0" w:color="000000"/>
              <w:right w:val="single" w:sz="4" w:space="0" w:color="000000"/>
            </w:tcBorders>
            <w:vAlign w:val="center"/>
            <w:hideMark/>
          </w:tcPr>
          <w:p w14:paraId="716258A4" w14:textId="17386EE8" w:rsidR="007877E8" w:rsidRPr="00C5022D" w:rsidDel="00C668E3" w:rsidRDefault="007877E8" w:rsidP="00E137BB">
            <w:pPr>
              <w:spacing w:line="240" w:lineRule="auto"/>
              <w:rPr>
                <w:del w:id="1120" w:author="Азамат Абдыкани" w:date="2018-01-16T18:15:00Z"/>
                <w:rFonts w:ascii="Times New Roman" w:hAnsi="Times New Roman"/>
                <w:sz w:val="24"/>
                <w:szCs w:val="24"/>
                <w:u w:val="single"/>
                <w:lang w:val="ru-RU" w:eastAsia="en-US"/>
              </w:rPr>
            </w:pPr>
            <w:del w:id="1121" w:author="Азамат Абдыкани" w:date="2018-01-16T18:15:00Z">
              <w:r w:rsidRPr="00C5022D" w:rsidDel="00C668E3">
                <w:rPr>
                  <w:rFonts w:ascii="Times New Roman" w:hAnsi="Times New Roman"/>
                  <w:b/>
                  <w:sz w:val="24"/>
                  <w:szCs w:val="24"/>
                  <w:lang w:val="ru-RU"/>
                </w:rPr>
                <w:delText xml:space="preserve">Предусмотрены ли договора с медицинскими учреждением в пределах г.Атырау и г.Актау на оказание следующих медицинских услуг – медицинский осмотр на определение пригодности по состоянию здоровья условиям труда , по оказанию срочной медицинской помощи/ госпитализации/стабилизации и размещению пострадавшего персонала в условиях стационара, лечение, проведение анализов на выявление содержания алкоголя и наркотических веществ </w:delText>
              </w:r>
              <w:r w:rsidRPr="00C5022D" w:rsidDel="00C668E3">
                <w:rPr>
                  <w:rFonts w:ascii="Times New Roman" w:hAnsi="Times New Roman"/>
                  <w:sz w:val="24"/>
                  <w:szCs w:val="24"/>
                  <w:lang w:val="ru-RU"/>
                </w:rPr>
                <w:delText>(указываются названия медицинских учреждений и оказываемые услуги):</w:delText>
              </w:r>
            </w:del>
          </w:p>
          <w:p w14:paraId="512373D2" w14:textId="6B0372DA" w:rsidR="007877E8" w:rsidRPr="00C5022D" w:rsidDel="00C668E3" w:rsidRDefault="007877E8" w:rsidP="00F5648D">
            <w:pPr>
              <w:numPr>
                <w:ilvl w:val="0"/>
                <w:numId w:val="15"/>
              </w:numPr>
              <w:tabs>
                <w:tab w:val="clear" w:pos="1080"/>
              </w:tabs>
              <w:spacing w:line="240" w:lineRule="auto"/>
              <w:jc w:val="left"/>
              <w:rPr>
                <w:del w:id="1122" w:author="Азамат Абдыкани" w:date="2018-01-16T18:15:00Z"/>
                <w:rFonts w:ascii="Times New Roman" w:hAnsi="Times New Roman"/>
                <w:b/>
                <w:bCs/>
                <w:sz w:val="24"/>
                <w:szCs w:val="24"/>
                <w:lang w:val="ru-RU"/>
              </w:rPr>
            </w:pPr>
          </w:p>
        </w:tc>
      </w:tr>
      <w:tr w:rsidR="007877E8" w:rsidRPr="007B4EF2" w:rsidDel="00C668E3" w14:paraId="7E226B31" w14:textId="4C6DAF31" w:rsidTr="00E21223">
        <w:trPr>
          <w:trHeight w:val="849"/>
          <w:del w:id="1123" w:author="Азамат Абдыкани" w:date="2018-01-16T18:15:00Z"/>
        </w:trPr>
        <w:tc>
          <w:tcPr>
            <w:tcW w:w="9997" w:type="dxa"/>
            <w:gridSpan w:val="6"/>
            <w:tcBorders>
              <w:top w:val="single" w:sz="4" w:space="0" w:color="000000"/>
              <w:left w:val="single" w:sz="4" w:space="0" w:color="000000"/>
              <w:bottom w:val="single" w:sz="4" w:space="0" w:color="000000"/>
              <w:right w:val="single" w:sz="4" w:space="0" w:color="000000"/>
            </w:tcBorders>
            <w:vAlign w:val="center"/>
            <w:hideMark/>
          </w:tcPr>
          <w:p w14:paraId="3E66DDE4" w14:textId="483169A2" w:rsidR="007877E8" w:rsidRPr="00C5022D" w:rsidDel="00C668E3" w:rsidRDefault="007877E8" w:rsidP="00E137BB">
            <w:pPr>
              <w:spacing w:line="240" w:lineRule="auto"/>
              <w:ind w:left="0" w:firstLine="0"/>
              <w:rPr>
                <w:del w:id="1124" w:author="Азамат Абдыкани" w:date="2018-01-16T18:15:00Z"/>
                <w:rFonts w:ascii="Times New Roman" w:hAnsi="Times New Roman"/>
                <w:sz w:val="24"/>
                <w:szCs w:val="24"/>
                <w:u w:val="single"/>
                <w:lang w:val="ru-RU" w:eastAsia="en-US"/>
              </w:rPr>
            </w:pPr>
            <w:del w:id="1125" w:author="Азамат Абдыкани" w:date="2018-01-16T18:15:00Z">
              <w:r w:rsidRPr="00C5022D" w:rsidDel="00C668E3">
                <w:rPr>
                  <w:rFonts w:ascii="Times New Roman" w:hAnsi="Times New Roman"/>
                  <w:b/>
                  <w:sz w:val="24"/>
                  <w:szCs w:val="24"/>
                  <w:lang w:val="ru-RU"/>
                </w:rPr>
                <w:delText>Сведенья о прохождении привлекаемым персоналом курсов повышения квалификации</w:delText>
              </w:r>
              <w:r w:rsidRPr="00C5022D" w:rsidDel="00C668E3">
                <w:rPr>
                  <w:rFonts w:ascii="Times New Roman" w:hAnsi="Times New Roman"/>
                  <w:sz w:val="24"/>
                  <w:szCs w:val="24"/>
                  <w:u w:val="single"/>
                  <w:lang w:val="ru-RU"/>
                </w:rPr>
                <w:delText xml:space="preserve"> </w:delText>
              </w:r>
              <w:r w:rsidRPr="00C5022D" w:rsidDel="00C668E3">
                <w:rPr>
                  <w:rFonts w:ascii="Times New Roman" w:hAnsi="Times New Roman"/>
                  <w:sz w:val="24"/>
                  <w:szCs w:val="24"/>
                  <w:lang w:val="ru-RU"/>
                </w:rPr>
                <w:delText>(указывается ключевой персонал и курсы повышения квалификации по каждой профессии/профилю, за последние 5 лет):</w:delText>
              </w:r>
            </w:del>
          </w:p>
          <w:p w14:paraId="0E3ABAF1" w14:textId="7D7D5689" w:rsidR="001F3640" w:rsidRPr="00C5022D" w:rsidDel="00C668E3" w:rsidRDefault="007877E8" w:rsidP="00E21223">
            <w:pPr>
              <w:numPr>
                <w:ilvl w:val="0"/>
                <w:numId w:val="15"/>
              </w:numPr>
              <w:tabs>
                <w:tab w:val="clear" w:pos="1080"/>
              </w:tabs>
              <w:spacing w:line="240" w:lineRule="auto"/>
              <w:jc w:val="left"/>
              <w:rPr>
                <w:del w:id="1126" w:author="Азамат Абдыкани" w:date="2018-01-16T18:15:00Z"/>
                <w:rFonts w:ascii="Times New Roman" w:hAnsi="Times New Roman"/>
                <w:sz w:val="24"/>
                <w:szCs w:val="24"/>
                <w:lang w:val="ru-RU"/>
              </w:rPr>
            </w:pPr>
            <w:del w:id="1127" w:author="Азамат Абдыкани" w:date="2018-01-16T18:15:00Z">
              <w:r w:rsidRPr="00C5022D" w:rsidDel="00C668E3">
                <w:rPr>
                  <w:rFonts w:ascii="Times New Roman" w:hAnsi="Times New Roman"/>
                  <w:sz w:val="24"/>
                  <w:szCs w:val="24"/>
                  <w:lang w:val="ru-RU"/>
                </w:rPr>
                <w:delText xml:space="preserve"> </w:delText>
              </w:r>
            </w:del>
          </w:p>
        </w:tc>
      </w:tr>
      <w:tr w:rsidR="007877E8" w:rsidRPr="00C5022D" w:rsidDel="00C668E3" w14:paraId="3B248E87" w14:textId="72DECDB6" w:rsidTr="00E21223">
        <w:trPr>
          <w:trHeight w:val="437"/>
          <w:del w:id="1128" w:author="Азамат Абдыкани" w:date="2018-01-16T18:15:00Z"/>
        </w:trPr>
        <w:tc>
          <w:tcPr>
            <w:tcW w:w="9997" w:type="dxa"/>
            <w:gridSpan w:val="6"/>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0977271F" w14:textId="0159F37E" w:rsidR="007877E8" w:rsidRPr="00C5022D" w:rsidDel="00C668E3" w:rsidRDefault="007877E8" w:rsidP="00E137BB">
            <w:pPr>
              <w:spacing w:line="240" w:lineRule="auto"/>
              <w:rPr>
                <w:del w:id="1129" w:author="Азамат Абдыкани" w:date="2018-01-16T18:15:00Z"/>
                <w:rFonts w:ascii="Times New Roman" w:hAnsi="Times New Roman"/>
                <w:b/>
                <w:i/>
                <w:sz w:val="24"/>
                <w:szCs w:val="24"/>
              </w:rPr>
            </w:pPr>
            <w:del w:id="1130" w:author="Азамат Абдыкани" w:date="2018-01-16T18:15:00Z">
              <w:r w:rsidRPr="00C5022D" w:rsidDel="00C668E3">
                <w:rPr>
                  <w:rFonts w:ascii="Times New Roman" w:hAnsi="Times New Roman"/>
                  <w:b/>
                  <w:i/>
                  <w:sz w:val="24"/>
                  <w:szCs w:val="24"/>
                </w:rPr>
                <w:delText>СВЕДЕНЬЯ ПО ОЗТОС</w:delText>
              </w:r>
            </w:del>
          </w:p>
        </w:tc>
      </w:tr>
      <w:tr w:rsidR="007877E8" w:rsidRPr="007B4EF2" w:rsidDel="00C668E3" w14:paraId="664A8BF1" w14:textId="1AD27B5C" w:rsidTr="00E21223">
        <w:trPr>
          <w:trHeight w:val="437"/>
          <w:del w:id="1131" w:author="Азамат Абдыкани" w:date="2018-01-16T18:15:00Z"/>
        </w:trPr>
        <w:tc>
          <w:tcPr>
            <w:tcW w:w="9997"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7CA8B7" w14:textId="0B5C5C87" w:rsidR="007877E8" w:rsidRPr="00C5022D" w:rsidDel="00C668E3" w:rsidRDefault="007877E8" w:rsidP="00E137BB">
            <w:pPr>
              <w:spacing w:line="240" w:lineRule="auto"/>
              <w:rPr>
                <w:del w:id="1132" w:author="Азамат Абдыкани" w:date="2018-01-16T18:15:00Z"/>
                <w:rFonts w:ascii="Times New Roman" w:hAnsi="Times New Roman"/>
                <w:b/>
                <w:i/>
                <w:sz w:val="24"/>
                <w:szCs w:val="24"/>
                <w:lang w:val="ru-RU"/>
              </w:rPr>
            </w:pPr>
            <w:del w:id="1133" w:author="Азамат Абдыкани" w:date="2018-01-16T18:15:00Z">
              <w:r w:rsidRPr="00C5022D" w:rsidDel="00C668E3">
                <w:rPr>
                  <w:rFonts w:ascii="Times New Roman" w:hAnsi="Times New Roman"/>
                  <w:b/>
                  <w:i/>
                  <w:sz w:val="24"/>
                  <w:szCs w:val="24"/>
                  <w:lang w:val="ru-RU"/>
                </w:rPr>
                <w:delText xml:space="preserve">Лицо ответственное за обеспечение ОЗТОС  (Ф.И.О., должность, тел., </w:delText>
              </w:r>
              <w:r w:rsidRPr="00C5022D" w:rsidDel="00C668E3">
                <w:rPr>
                  <w:rFonts w:ascii="Times New Roman" w:hAnsi="Times New Roman"/>
                  <w:b/>
                  <w:i/>
                  <w:sz w:val="24"/>
                  <w:szCs w:val="24"/>
                </w:rPr>
                <w:delText>email</w:delText>
              </w:r>
              <w:r w:rsidRPr="00C5022D" w:rsidDel="00C668E3">
                <w:rPr>
                  <w:rFonts w:ascii="Times New Roman" w:hAnsi="Times New Roman"/>
                  <w:b/>
                  <w:i/>
                  <w:sz w:val="24"/>
                  <w:szCs w:val="24"/>
                  <w:lang w:val="ru-RU"/>
                </w:rPr>
                <w:delText>):</w:delText>
              </w:r>
            </w:del>
          </w:p>
          <w:p w14:paraId="2FE45982" w14:textId="715667A1" w:rsidR="007877E8" w:rsidRPr="00C5022D" w:rsidDel="00C668E3" w:rsidRDefault="007877E8" w:rsidP="00E137BB">
            <w:pPr>
              <w:rPr>
                <w:del w:id="1134" w:author="Азамат Абдыкани" w:date="2018-01-16T18:15:00Z"/>
                <w:rFonts w:ascii="Times New Roman" w:hAnsi="Times New Roman"/>
                <w:sz w:val="24"/>
                <w:szCs w:val="24"/>
                <w:lang w:val="ru-RU"/>
              </w:rPr>
            </w:pPr>
          </w:p>
        </w:tc>
      </w:tr>
      <w:tr w:rsidR="007877E8" w:rsidRPr="007B4EF2" w:rsidDel="00C668E3" w14:paraId="531F592D" w14:textId="67995BBE" w:rsidTr="00E21223">
        <w:trPr>
          <w:trHeight w:val="437"/>
          <w:del w:id="1135" w:author="Азамат Абдыкани" w:date="2018-01-16T18:15:00Z"/>
        </w:trPr>
        <w:tc>
          <w:tcPr>
            <w:tcW w:w="9997" w:type="dxa"/>
            <w:gridSpan w:val="6"/>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54E793D6" w14:textId="1C619B8E" w:rsidR="007877E8" w:rsidRPr="00C5022D" w:rsidDel="00C668E3" w:rsidRDefault="007877E8" w:rsidP="00E137BB">
            <w:pPr>
              <w:spacing w:line="240" w:lineRule="auto"/>
              <w:rPr>
                <w:del w:id="1136" w:author="Азамат Абдыкани" w:date="2018-01-16T18:15:00Z"/>
                <w:rFonts w:ascii="Times New Roman" w:hAnsi="Times New Roman"/>
                <w:b/>
                <w:i/>
                <w:sz w:val="24"/>
                <w:szCs w:val="24"/>
                <w:lang w:val="ru-RU"/>
              </w:rPr>
            </w:pPr>
            <w:del w:id="1137" w:author="Азамат Абдыкани" w:date="2018-01-16T18:15:00Z">
              <w:r w:rsidRPr="00C5022D" w:rsidDel="00C668E3">
                <w:rPr>
                  <w:rFonts w:ascii="Times New Roman" w:hAnsi="Times New Roman"/>
                  <w:b/>
                  <w:i/>
                  <w:sz w:val="24"/>
                  <w:szCs w:val="24"/>
                  <w:lang w:val="ru-RU"/>
                </w:rPr>
                <w:delText>Законодательные требования в области ОЗТОС, применимые к деятельности по Договору</w:delText>
              </w:r>
            </w:del>
          </w:p>
        </w:tc>
      </w:tr>
      <w:tr w:rsidR="007877E8" w:rsidRPr="007B4EF2" w:rsidDel="00C668E3" w14:paraId="1D58D26E" w14:textId="26A63649" w:rsidTr="00E21223">
        <w:trPr>
          <w:trHeight w:val="421"/>
          <w:del w:id="1138" w:author="Азамат Абдыкани" w:date="2018-01-16T18:15:00Z"/>
        </w:trPr>
        <w:tc>
          <w:tcPr>
            <w:tcW w:w="4207" w:type="dxa"/>
            <w:gridSpan w:val="3"/>
            <w:tcBorders>
              <w:top w:val="single" w:sz="4" w:space="0" w:color="000000"/>
              <w:left w:val="single" w:sz="4" w:space="0" w:color="000000"/>
              <w:bottom w:val="single" w:sz="4" w:space="0" w:color="000000"/>
              <w:right w:val="single" w:sz="4" w:space="0" w:color="000000"/>
            </w:tcBorders>
            <w:vAlign w:val="center"/>
            <w:hideMark/>
          </w:tcPr>
          <w:p w14:paraId="74ACE46B" w14:textId="13B721A3" w:rsidR="007877E8" w:rsidRPr="00C5022D" w:rsidDel="00C668E3" w:rsidRDefault="007877E8" w:rsidP="00E137BB">
            <w:pPr>
              <w:spacing w:line="240" w:lineRule="auto"/>
              <w:rPr>
                <w:del w:id="1139" w:author="Азамат Абдыкани" w:date="2018-01-16T18:15:00Z"/>
                <w:rFonts w:ascii="Times New Roman" w:hAnsi="Times New Roman"/>
                <w:sz w:val="24"/>
                <w:szCs w:val="24"/>
                <w:lang w:val="ru-RU" w:eastAsia="en-US"/>
              </w:rPr>
            </w:pPr>
            <w:del w:id="1140" w:author="Азамат Абдыкани" w:date="2018-01-16T18:15:00Z">
              <w:r w:rsidRPr="00C5022D" w:rsidDel="00C668E3">
                <w:rPr>
                  <w:rFonts w:ascii="Times New Roman" w:hAnsi="Times New Roman"/>
                  <w:sz w:val="24"/>
                  <w:szCs w:val="24"/>
                  <w:lang w:val="ru-RU"/>
                </w:rPr>
                <w:delText>(указать полное название, номер, дата, номер статьи и/или подпункта):</w:delText>
              </w:r>
            </w:del>
          </w:p>
        </w:tc>
        <w:tc>
          <w:tcPr>
            <w:tcW w:w="5790" w:type="dxa"/>
            <w:gridSpan w:val="3"/>
            <w:tcBorders>
              <w:top w:val="single" w:sz="4" w:space="0" w:color="000000"/>
              <w:left w:val="single" w:sz="4" w:space="0" w:color="000000"/>
              <w:bottom w:val="single" w:sz="4" w:space="0" w:color="000000"/>
              <w:right w:val="single" w:sz="4" w:space="0" w:color="000000"/>
            </w:tcBorders>
            <w:vAlign w:val="center"/>
            <w:hideMark/>
          </w:tcPr>
          <w:p w14:paraId="27C3CB3E" w14:textId="7F882FFF" w:rsidR="007877E8" w:rsidRPr="00C5022D" w:rsidDel="00C668E3" w:rsidRDefault="007877E8" w:rsidP="00E137BB">
            <w:pPr>
              <w:spacing w:line="240" w:lineRule="auto"/>
              <w:rPr>
                <w:del w:id="1141" w:author="Азамат Абдыкани" w:date="2018-01-16T18:15:00Z"/>
                <w:rFonts w:ascii="Times New Roman" w:hAnsi="Times New Roman"/>
                <w:sz w:val="24"/>
                <w:szCs w:val="24"/>
                <w:lang w:val="ru-RU" w:eastAsia="en-US"/>
              </w:rPr>
            </w:pPr>
            <w:del w:id="1142" w:author="Азамат Абдыкани" w:date="2018-01-16T18:15:00Z">
              <w:r w:rsidRPr="00C5022D" w:rsidDel="00C668E3">
                <w:rPr>
                  <w:rFonts w:ascii="Times New Roman" w:hAnsi="Times New Roman"/>
                  <w:sz w:val="24"/>
                  <w:szCs w:val="24"/>
                  <w:lang w:val="ru-RU"/>
                </w:rPr>
                <w:delText>(указать посредством чего будет обеспечиваться исполнение требований):</w:delText>
              </w:r>
            </w:del>
          </w:p>
        </w:tc>
      </w:tr>
      <w:tr w:rsidR="007877E8" w:rsidRPr="007B4EF2" w:rsidDel="00C668E3" w14:paraId="32D286AB" w14:textId="7110B3A8" w:rsidTr="00E21223">
        <w:trPr>
          <w:trHeight w:val="421"/>
          <w:del w:id="1143" w:author="Азамат Абдыкани" w:date="2018-01-16T18:15:00Z"/>
        </w:trPr>
        <w:tc>
          <w:tcPr>
            <w:tcW w:w="4207" w:type="dxa"/>
            <w:gridSpan w:val="3"/>
            <w:tcBorders>
              <w:top w:val="single" w:sz="4" w:space="0" w:color="000000"/>
              <w:left w:val="single" w:sz="4" w:space="0" w:color="000000"/>
              <w:bottom w:val="single" w:sz="4" w:space="0" w:color="000000"/>
              <w:right w:val="single" w:sz="4" w:space="0" w:color="000000"/>
            </w:tcBorders>
          </w:tcPr>
          <w:p w14:paraId="738D95AF" w14:textId="517D50AE" w:rsidR="007877E8" w:rsidRPr="00C5022D" w:rsidDel="00C668E3" w:rsidRDefault="007877E8" w:rsidP="00E137BB">
            <w:pPr>
              <w:shd w:val="clear" w:color="auto" w:fill="FFFFFF"/>
              <w:rPr>
                <w:del w:id="1144" w:author="Азамат Абдыкани" w:date="2018-01-16T18:15:00Z"/>
                <w:rFonts w:ascii="Times New Roman" w:hAnsi="Times New Roman"/>
                <w:sz w:val="24"/>
                <w:szCs w:val="24"/>
                <w:lang w:val="ru-RU"/>
              </w:rPr>
            </w:pPr>
          </w:p>
        </w:tc>
        <w:tc>
          <w:tcPr>
            <w:tcW w:w="5790" w:type="dxa"/>
            <w:gridSpan w:val="3"/>
            <w:tcBorders>
              <w:top w:val="single" w:sz="4" w:space="0" w:color="000000"/>
              <w:left w:val="single" w:sz="4" w:space="0" w:color="000000"/>
              <w:bottom w:val="single" w:sz="4" w:space="0" w:color="000000"/>
              <w:right w:val="single" w:sz="4" w:space="0" w:color="000000"/>
            </w:tcBorders>
          </w:tcPr>
          <w:p w14:paraId="19B43E9B" w14:textId="4F8D0BF6" w:rsidR="007877E8" w:rsidRPr="00C5022D" w:rsidDel="00C668E3" w:rsidRDefault="007877E8" w:rsidP="00F70F86">
            <w:pPr>
              <w:shd w:val="clear" w:color="auto" w:fill="FFFFFF"/>
              <w:ind w:left="6" w:hanging="6"/>
              <w:rPr>
                <w:del w:id="1145" w:author="Азамат Абдыкани" w:date="2018-01-16T18:15:00Z"/>
                <w:rFonts w:ascii="Times New Roman" w:hAnsi="Times New Roman"/>
                <w:sz w:val="24"/>
                <w:szCs w:val="24"/>
                <w:lang w:val="ru-RU"/>
              </w:rPr>
            </w:pPr>
          </w:p>
        </w:tc>
      </w:tr>
      <w:tr w:rsidR="007877E8" w:rsidRPr="00C5022D" w:rsidDel="00C668E3" w14:paraId="57BECDB9" w14:textId="53668BBE" w:rsidTr="00E21223">
        <w:trPr>
          <w:trHeight w:val="558"/>
          <w:del w:id="1146" w:author="Азамат Абдыкани" w:date="2018-01-16T18:15:00Z"/>
        </w:trPr>
        <w:tc>
          <w:tcPr>
            <w:tcW w:w="9997" w:type="dxa"/>
            <w:gridSpan w:val="6"/>
            <w:tcBorders>
              <w:top w:val="single" w:sz="4" w:space="0" w:color="000000"/>
              <w:left w:val="single" w:sz="4" w:space="0" w:color="000000"/>
              <w:bottom w:val="single" w:sz="4" w:space="0" w:color="000000"/>
              <w:right w:val="single" w:sz="4" w:space="0" w:color="000000"/>
            </w:tcBorders>
            <w:vAlign w:val="center"/>
            <w:hideMark/>
          </w:tcPr>
          <w:p w14:paraId="010C8108" w14:textId="47A9AD34" w:rsidR="007877E8" w:rsidRPr="00C5022D" w:rsidDel="00C668E3" w:rsidRDefault="007877E8" w:rsidP="00E137BB">
            <w:pPr>
              <w:spacing w:line="240" w:lineRule="auto"/>
              <w:rPr>
                <w:del w:id="1147" w:author="Азамат Абдыкани" w:date="2018-01-16T18:15:00Z"/>
                <w:rFonts w:ascii="Times New Roman" w:hAnsi="Times New Roman"/>
                <w:sz w:val="24"/>
                <w:szCs w:val="24"/>
                <w:lang w:eastAsia="en-US"/>
              </w:rPr>
            </w:pPr>
            <w:del w:id="1148" w:author="Азамат Абдыкани" w:date="2018-01-16T18:15:00Z">
              <w:r w:rsidRPr="00C5022D" w:rsidDel="00C668E3">
                <w:rPr>
                  <w:rFonts w:ascii="Times New Roman" w:hAnsi="Times New Roman"/>
                  <w:b/>
                  <w:sz w:val="24"/>
                  <w:szCs w:val="24"/>
                </w:rPr>
                <w:delText>Документация по ОЗТОС</w:delText>
              </w:r>
            </w:del>
          </w:p>
        </w:tc>
      </w:tr>
      <w:tr w:rsidR="007877E8" w:rsidRPr="007B4EF2" w:rsidDel="00C668E3" w14:paraId="002CA4B7" w14:textId="2A636E81" w:rsidTr="00E21223">
        <w:trPr>
          <w:trHeight w:val="567"/>
          <w:del w:id="1149" w:author="Азамат Абдыкани" w:date="2018-01-16T18:15:00Z"/>
        </w:trPr>
        <w:tc>
          <w:tcPr>
            <w:tcW w:w="4207" w:type="dxa"/>
            <w:gridSpan w:val="3"/>
            <w:tcBorders>
              <w:top w:val="single" w:sz="4" w:space="0" w:color="000000"/>
              <w:left w:val="single" w:sz="4" w:space="0" w:color="000000"/>
              <w:bottom w:val="single" w:sz="4" w:space="0" w:color="000000"/>
              <w:right w:val="single" w:sz="4" w:space="0" w:color="000000"/>
            </w:tcBorders>
            <w:vAlign w:val="center"/>
            <w:hideMark/>
          </w:tcPr>
          <w:p w14:paraId="4DE7066D" w14:textId="7F14AD40" w:rsidR="007877E8" w:rsidRPr="00C5022D" w:rsidDel="00C668E3" w:rsidRDefault="007877E8" w:rsidP="00E137BB">
            <w:pPr>
              <w:spacing w:line="240" w:lineRule="auto"/>
              <w:ind w:left="0" w:firstLine="0"/>
              <w:rPr>
                <w:del w:id="1150" w:author="Азамат Абдыкани" w:date="2018-01-16T18:15:00Z"/>
                <w:rFonts w:ascii="Times New Roman" w:hAnsi="Times New Roman"/>
                <w:sz w:val="24"/>
                <w:szCs w:val="24"/>
                <w:lang w:val="ru-RU" w:eastAsia="en-US"/>
              </w:rPr>
            </w:pPr>
            <w:del w:id="1151" w:author="Азамат Абдыкани" w:date="2018-01-16T18:15:00Z">
              <w:r w:rsidRPr="00C5022D" w:rsidDel="00C668E3">
                <w:rPr>
                  <w:rFonts w:ascii="Times New Roman" w:hAnsi="Times New Roman"/>
                  <w:sz w:val="24"/>
                  <w:szCs w:val="24"/>
                  <w:lang w:val="ru-RU"/>
                </w:rPr>
                <w:delText>(указать полное название, номер и дату последнего издания):</w:delText>
              </w:r>
            </w:del>
          </w:p>
        </w:tc>
        <w:tc>
          <w:tcPr>
            <w:tcW w:w="5790" w:type="dxa"/>
            <w:gridSpan w:val="3"/>
            <w:tcBorders>
              <w:top w:val="single" w:sz="4" w:space="0" w:color="000000"/>
              <w:left w:val="single" w:sz="4" w:space="0" w:color="000000"/>
              <w:bottom w:val="single" w:sz="4" w:space="0" w:color="000000"/>
              <w:right w:val="single" w:sz="4" w:space="0" w:color="000000"/>
            </w:tcBorders>
            <w:vAlign w:val="center"/>
            <w:hideMark/>
          </w:tcPr>
          <w:p w14:paraId="32EE6F32" w14:textId="67F48371" w:rsidR="007877E8" w:rsidRPr="00C5022D" w:rsidDel="00C668E3" w:rsidRDefault="007877E8" w:rsidP="00E137BB">
            <w:pPr>
              <w:spacing w:line="240" w:lineRule="auto"/>
              <w:rPr>
                <w:del w:id="1152" w:author="Азамат Абдыкани" w:date="2018-01-16T18:15:00Z"/>
                <w:rFonts w:ascii="Times New Roman" w:hAnsi="Times New Roman"/>
                <w:sz w:val="24"/>
                <w:szCs w:val="24"/>
                <w:lang w:val="ru-RU" w:eastAsia="en-US"/>
              </w:rPr>
            </w:pPr>
            <w:del w:id="1153" w:author="Азамат Абдыкани" w:date="2018-01-16T18:15:00Z">
              <w:r w:rsidRPr="00C5022D" w:rsidDel="00C668E3">
                <w:rPr>
                  <w:rFonts w:ascii="Times New Roman" w:hAnsi="Times New Roman"/>
                  <w:sz w:val="24"/>
                  <w:szCs w:val="24"/>
                  <w:lang w:val="ru-RU"/>
                </w:rPr>
                <w:delText xml:space="preserve"> (назначение, цели и задачи документа):</w:delText>
              </w:r>
            </w:del>
          </w:p>
        </w:tc>
      </w:tr>
      <w:tr w:rsidR="007877E8" w:rsidRPr="007B4EF2" w:rsidDel="00C668E3" w14:paraId="1AFAEF13" w14:textId="09155299" w:rsidTr="00E21223">
        <w:trPr>
          <w:trHeight w:val="405"/>
          <w:del w:id="1154" w:author="Азамат Абдыкани" w:date="2018-01-16T18:15:00Z"/>
        </w:trPr>
        <w:tc>
          <w:tcPr>
            <w:tcW w:w="4207" w:type="dxa"/>
            <w:gridSpan w:val="3"/>
            <w:tcBorders>
              <w:top w:val="single" w:sz="4" w:space="0" w:color="000000"/>
              <w:left w:val="single" w:sz="4" w:space="0" w:color="000000"/>
              <w:bottom w:val="single" w:sz="4" w:space="0" w:color="000000"/>
              <w:right w:val="single" w:sz="4" w:space="0" w:color="000000"/>
            </w:tcBorders>
          </w:tcPr>
          <w:p w14:paraId="5ECACED8" w14:textId="43930648" w:rsidR="007877E8" w:rsidRPr="00C5022D" w:rsidDel="00C668E3" w:rsidRDefault="007877E8" w:rsidP="00E137BB">
            <w:pPr>
              <w:spacing w:line="240" w:lineRule="auto"/>
              <w:jc w:val="left"/>
              <w:rPr>
                <w:del w:id="1155" w:author="Азамат Абдыкани" w:date="2018-01-16T18:15:00Z"/>
                <w:rFonts w:ascii="Times New Roman" w:hAnsi="Times New Roman"/>
                <w:sz w:val="24"/>
                <w:szCs w:val="24"/>
                <w:lang w:val="ru-RU"/>
              </w:rPr>
            </w:pPr>
          </w:p>
        </w:tc>
        <w:tc>
          <w:tcPr>
            <w:tcW w:w="5790" w:type="dxa"/>
            <w:gridSpan w:val="3"/>
            <w:tcBorders>
              <w:top w:val="single" w:sz="4" w:space="0" w:color="000000"/>
              <w:left w:val="single" w:sz="4" w:space="0" w:color="000000"/>
              <w:bottom w:val="single" w:sz="4" w:space="0" w:color="000000"/>
              <w:right w:val="single" w:sz="4" w:space="0" w:color="000000"/>
            </w:tcBorders>
            <w:vAlign w:val="center"/>
          </w:tcPr>
          <w:p w14:paraId="275C4CCC" w14:textId="7A64D391" w:rsidR="007877E8" w:rsidRPr="00C5022D" w:rsidDel="00C668E3" w:rsidRDefault="007877E8" w:rsidP="004C28AD">
            <w:pPr>
              <w:pStyle w:val="afd"/>
              <w:numPr>
                <w:ilvl w:val="0"/>
                <w:numId w:val="53"/>
              </w:numPr>
              <w:autoSpaceDE w:val="0"/>
              <w:autoSpaceDN w:val="0"/>
              <w:adjustRightInd w:val="0"/>
              <w:spacing w:line="240" w:lineRule="auto"/>
              <w:contextualSpacing/>
              <w:jc w:val="left"/>
              <w:rPr>
                <w:del w:id="1156" w:author="Азамат Абдыкани" w:date="2018-01-16T18:15:00Z"/>
                <w:rFonts w:ascii="Times New Roman" w:hAnsi="Times New Roman"/>
                <w:sz w:val="24"/>
                <w:szCs w:val="24"/>
                <w:lang w:val="ru-RU"/>
              </w:rPr>
            </w:pPr>
          </w:p>
        </w:tc>
      </w:tr>
      <w:tr w:rsidR="007877E8" w:rsidRPr="007B4EF2" w:rsidDel="00C668E3" w14:paraId="7BE01859" w14:textId="48328A9E" w:rsidTr="00E21223">
        <w:trPr>
          <w:trHeight w:val="728"/>
          <w:del w:id="1157" w:author="Азамат Абдыкани" w:date="2018-01-16T18:15:00Z"/>
        </w:trPr>
        <w:tc>
          <w:tcPr>
            <w:tcW w:w="9997" w:type="dxa"/>
            <w:gridSpan w:val="6"/>
            <w:tcBorders>
              <w:top w:val="single" w:sz="4" w:space="0" w:color="000000"/>
              <w:left w:val="single" w:sz="4" w:space="0" w:color="000000"/>
              <w:bottom w:val="single" w:sz="4" w:space="0" w:color="000000"/>
              <w:right w:val="single" w:sz="4" w:space="0" w:color="000000"/>
            </w:tcBorders>
            <w:vAlign w:val="center"/>
          </w:tcPr>
          <w:p w14:paraId="18113D0D" w14:textId="3DF96D85" w:rsidR="007877E8" w:rsidRPr="00C5022D" w:rsidDel="00C668E3" w:rsidRDefault="007877E8" w:rsidP="00E137BB">
            <w:pPr>
              <w:spacing w:line="240" w:lineRule="auto"/>
              <w:rPr>
                <w:del w:id="1158" w:author="Азамат Абдыкани" w:date="2018-01-16T18:15:00Z"/>
                <w:rFonts w:ascii="Times New Roman" w:hAnsi="Times New Roman"/>
                <w:b/>
                <w:sz w:val="24"/>
                <w:szCs w:val="24"/>
                <w:lang w:val="ru-RU" w:eastAsia="en-US"/>
              </w:rPr>
            </w:pPr>
            <w:del w:id="1159" w:author="Азамат Абдыкани" w:date="2018-01-16T18:15:00Z">
              <w:r w:rsidRPr="00C5022D" w:rsidDel="00C668E3">
                <w:rPr>
                  <w:rFonts w:ascii="Times New Roman" w:hAnsi="Times New Roman"/>
                  <w:b/>
                  <w:sz w:val="24"/>
                  <w:szCs w:val="24"/>
                  <w:lang w:val="ru-RU"/>
                </w:rPr>
                <w:delText xml:space="preserve">Должностные инструкции, предусматривающие обязанности, ответственность и полномочия в области ОЗТОС </w:delText>
              </w:r>
              <w:r w:rsidRPr="00C5022D" w:rsidDel="00C668E3">
                <w:rPr>
                  <w:rFonts w:ascii="Times New Roman" w:hAnsi="Times New Roman"/>
                  <w:sz w:val="24"/>
                  <w:szCs w:val="24"/>
                  <w:lang w:val="ru-RU"/>
                </w:rPr>
                <w:delText>(указать персонал, привлеченный для выполнения работ по Договору):</w:delText>
              </w:r>
            </w:del>
          </w:p>
          <w:p w14:paraId="305D06F1" w14:textId="771A54C2" w:rsidR="007877E8" w:rsidRPr="00C5022D" w:rsidDel="00C668E3" w:rsidRDefault="007877E8" w:rsidP="004C28AD">
            <w:pPr>
              <w:pStyle w:val="afd"/>
              <w:numPr>
                <w:ilvl w:val="0"/>
                <w:numId w:val="58"/>
              </w:numPr>
              <w:tabs>
                <w:tab w:val="left" w:pos="1080"/>
              </w:tabs>
              <w:contextualSpacing/>
              <w:rPr>
                <w:del w:id="1160" w:author="Азамат Абдыкани" w:date="2018-01-16T18:15:00Z"/>
                <w:rFonts w:ascii="Times New Roman" w:hAnsi="Times New Roman"/>
                <w:sz w:val="24"/>
                <w:szCs w:val="24"/>
                <w:lang w:val="ru-RU" w:eastAsia="en-US"/>
              </w:rPr>
            </w:pPr>
            <w:del w:id="1161" w:author="Азамат Абдыкани" w:date="2018-01-16T18:15:00Z">
              <w:r w:rsidRPr="00C5022D" w:rsidDel="00C668E3">
                <w:rPr>
                  <w:rFonts w:ascii="Times New Roman" w:eastAsiaTheme="minorHAnsi" w:hAnsi="Times New Roman"/>
                  <w:sz w:val="24"/>
                  <w:szCs w:val="24"/>
                  <w:lang w:val="ru-RU" w:eastAsia="en-US"/>
                </w:rPr>
                <w:delText xml:space="preserve"> </w:delText>
              </w:r>
            </w:del>
          </w:p>
        </w:tc>
      </w:tr>
      <w:tr w:rsidR="007877E8" w:rsidRPr="007B4EF2" w:rsidDel="00C668E3" w14:paraId="14E11E42" w14:textId="6C56CC2E" w:rsidTr="00E21223">
        <w:trPr>
          <w:trHeight w:val="728"/>
          <w:del w:id="1162" w:author="Азамат Абдыкани" w:date="2018-01-16T18:15:00Z"/>
        </w:trPr>
        <w:tc>
          <w:tcPr>
            <w:tcW w:w="9997" w:type="dxa"/>
            <w:gridSpan w:val="6"/>
            <w:tcBorders>
              <w:top w:val="single" w:sz="4" w:space="0" w:color="000000"/>
              <w:left w:val="single" w:sz="4" w:space="0" w:color="000000"/>
              <w:bottom w:val="single" w:sz="4" w:space="0" w:color="000000"/>
              <w:right w:val="single" w:sz="4" w:space="0" w:color="000000"/>
            </w:tcBorders>
            <w:vAlign w:val="center"/>
          </w:tcPr>
          <w:p w14:paraId="5F131580" w14:textId="447282C0" w:rsidR="007877E8" w:rsidRPr="00C5022D" w:rsidDel="00C668E3" w:rsidRDefault="007877E8" w:rsidP="00E137BB">
            <w:pPr>
              <w:spacing w:line="240" w:lineRule="auto"/>
              <w:rPr>
                <w:del w:id="1163" w:author="Азамат Абдыкани" w:date="2018-01-16T18:15:00Z"/>
                <w:rFonts w:ascii="Times New Roman" w:hAnsi="Times New Roman"/>
                <w:sz w:val="24"/>
                <w:szCs w:val="24"/>
                <w:lang w:val="ru-RU"/>
              </w:rPr>
            </w:pPr>
            <w:del w:id="1164" w:author="Азамат Абдыкани" w:date="2018-01-16T18:15:00Z">
              <w:r w:rsidRPr="00C5022D" w:rsidDel="00C668E3">
                <w:rPr>
                  <w:rFonts w:ascii="Times New Roman" w:hAnsi="Times New Roman"/>
                  <w:b/>
                  <w:sz w:val="24"/>
                  <w:szCs w:val="24"/>
                  <w:lang w:val="ru-RU"/>
                </w:rPr>
                <w:delText xml:space="preserve">Рабочие инструкции или инструкции по безопасному выполнению работ </w:delText>
              </w:r>
              <w:r w:rsidRPr="00C5022D" w:rsidDel="00C668E3">
                <w:rPr>
                  <w:rFonts w:ascii="Times New Roman" w:hAnsi="Times New Roman"/>
                  <w:sz w:val="24"/>
                  <w:szCs w:val="24"/>
                  <w:lang w:val="ru-RU"/>
                </w:rPr>
                <w:delText>(в отношении персонала и работ по Договору):</w:delText>
              </w:r>
            </w:del>
          </w:p>
          <w:p w14:paraId="565EFB72" w14:textId="780ED6E3" w:rsidR="007877E8" w:rsidRPr="00C5022D" w:rsidDel="00C668E3" w:rsidRDefault="007877E8" w:rsidP="00F5648D">
            <w:pPr>
              <w:pStyle w:val="afd"/>
              <w:numPr>
                <w:ilvl w:val="0"/>
                <w:numId w:val="15"/>
              </w:numPr>
              <w:tabs>
                <w:tab w:val="left" w:pos="1080"/>
              </w:tabs>
              <w:contextualSpacing/>
              <w:rPr>
                <w:del w:id="1165" w:author="Азамат Абдыкани" w:date="2018-01-16T18:15:00Z"/>
                <w:rFonts w:ascii="Times New Roman" w:hAnsi="Times New Roman"/>
                <w:sz w:val="24"/>
                <w:szCs w:val="24"/>
                <w:lang w:val="ru-RU"/>
              </w:rPr>
            </w:pPr>
          </w:p>
        </w:tc>
      </w:tr>
      <w:tr w:rsidR="007877E8" w:rsidRPr="00C5022D" w:rsidDel="00C668E3" w14:paraId="19C89ADF" w14:textId="2D608CD9" w:rsidTr="00E21223">
        <w:trPr>
          <w:trHeight w:val="405"/>
          <w:del w:id="1166" w:author="Азамат Абдыкани" w:date="2018-01-16T18:15:00Z"/>
        </w:trPr>
        <w:tc>
          <w:tcPr>
            <w:tcW w:w="4183" w:type="dxa"/>
            <w:gridSpan w:val="2"/>
            <w:tcBorders>
              <w:top w:val="single" w:sz="4" w:space="0" w:color="000000"/>
              <w:left w:val="single" w:sz="4" w:space="0" w:color="000000"/>
              <w:bottom w:val="single" w:sz="4" w:space="0" w:color="000000"/>
              <w:right w:val="single" w:sz="4" w:space="0" w:color="000000"/>
            </w:tcBorders>
            <w:vAlign w:val="center"/>
            <w:hideMark/>
          </w:tcPr>
          <w:p w14:paraId="1B52754A" w14:textId="4C06ABBE" w:rsidR="007877E8" w:rsidRPr="00C5022D" w:rsidDel="00C668E3" w:rsidRDefault="007877E8" w:rsidP="00774F92">
            <w:pPr>
              <w:spacing w:line="240" w:lineRule="auto"/>
              <w:rPr>
                <w:del w:id="1167" w:author="Азамат Абдыкани" w:date="2018-01-16T18:15:00Z"/>
                <w:rFonts w:ascii="Times New Roman" w:hAnsi="Times New Roman"/>
                <w:sz w:val="24"/>
                <w:szCs w:val="24"/>
                <w:lang w:val="ru-RU" w:eastAsia="en-US"/>
              </w:rPr>
            </w:pPr>
            <w:del w:id="1168" w:author="Азамат Абдыкани" w:date="2018-01-16T18:15:00Z">
              <w:r w:rsidRPr="00C5022D" w:rsidDel="00C668E3">
                <w:rPr>
                  <w:rFonts w:ascii="Times New Roman" w:hAnsi="Times New Roman"/>
                  <w:sz w:val="24"/>
                  <w:szCs w:val="24"/>
                  <w:lang w:val="ru-RU"/>
                </w:rPr>
                <w:delText>(реализованные в период с 201</w:delText>
              </w:r>
              <w:r w:rsidR="00774F92" w:rsidRPr="00C5022D" w:rsidDel="00C668E3">
                <w:rPr>
                  <w:rFonts w:ascii="Times New Roman" w:hAnsi="Times New Roman"/>
                  <w:sz w:val="24"/>
                  <w:szCs w:val="24"/>
                  <w:lang w:val="ru-RU"/>
                </w:rPr>
                <w:delText>4</w:delText>
              </w:r>
              <w:r w:rsidRPr="00C5022D" w:rsidDel="00C668E3">
                <w:rPr>
                  <w:rFonts w:ascii="Times New Roman" w:hAnsi="Times New Roman"/>
                  <w:sz w:val="24"/>
                  <w:szCs w:val="24"/>
                  <w:lang w:val="ru-RU"/>
                </w:rPr>
                <w:delText>-201</w:delText>
              </w:r>
              <w:r w:rsidR="00774F92" w:rsidRPr="00C5022D" w:rsidDel="00C668E3">
                <w:rPr>
                  <w:rFonts w:ascii="Times New Roman" w:hAnsi="Times New Roman"/>
                  <w:sz w:val="24"/>
                  <w:szCs w:val="24"/>
                  <w:lang w:val="ru-RU"/>
                </w:rPr>
                <w:delText>7</w:delText>
              </w:r>
              <w:r w:rsidRPr="00C5022D" w:rsidDel="00C668E3">
                <w:rPr>
                  <w:rFonts w:ascii="Times New Roman" w:hAnsi="Times New Roman"/>
                  <w:sz w:val="24"/>
                  <w:szCs w:val="24"/>
                  <w:lang w:val="ru-RU"/>
                </w:rPr>
                <w:delText xml:space="preserve"> гг.):</w:delText>
              </w:r>
            </w:del>
          </w:p>
        </w:tc>
        <w:tc>
          <w:tcPr>
            <w:tcW w:w="5814" w:type="dxa"/>
            <w:gridSpan w:val="4"/>
            <w:tcBorders>
              <w:top w:val="single" w:sz="4" w:space="0" w:color="000000"/>
              <w:left w:val="single" w:sz="4" w:space="0" w:color="000000"/>
              <w:bottom w:val="single" w:sz="4" w:space="0" w:color="000000"/>
              <w:right w:val="single" w:sz="4" w:space="0" w:color="000000"/>
            </w:tcBorders>
            <w:vAlign w:val="center"/>
            <w:hideMark/>
          </w:tcPr>
          <w:p w14:paraId="456A4AE9" w14:textId="4C171A80" w:rsidR="007877E8" w:rsidRPr="00C5022D" w:rsidDel="00C668E3" w:rsidRDefault="007877E8" w:rsidP="00774F92">
            <w:pPr>
              <w:spacing w:line="240" w:lineRule="auto"/>
              <w:rPr>
                <w:del w:id="1169" w:author="Азамат Абдыкани" w:date="2018-01-16T18:15:00Z"/>
                <w:rFonts w:ascii="Times New Roman" w:hAnsi="Times New Roman"/>
                <w:sz w:val="24"/>
                <w:szCs w:val="24"/>
                <w:lang w:val="ru-RU" w:eastAsia="en-US"/>
              </w:rPr>
            </w:pPr>
            <w:del w:id="1170" w:author="Азамат Абдыкани" w:date="2018-01-16T18:15:00Z">
              <w:r w:rsidRPr="00C5022D" w:rsidDel="00C668E3">
                <w:rPr>
                  <w:rFonts w:ascii="Times New Roman" w:hAnsi="Times New Roman"/>
                  <w:sz w:val="24"/>
                  <w:szCs w:val="24"/>
                  <w:lang w:val="ru-RU"/>
                </w:rPr>
                <w:delText>(планируемые на 201</w:delText>
              </w:r>
              <w:r w:rsidR="00774F92" w:rsidRPr="00C5022D" w:rsidDel="00C668E3">
                <w:rPr>
                  <w:rFonts w:ascii="Times New Roman" w:hAnsi="Times New Roman"/>
                  <w:sz w:val="24"/>
                  <w:szCs w:val="24"/>
                  <w:lang w:val="ru-RU"/>
                </w:rPr>
                <w:delText>8</w:delText>
              </w:r>
              <w:r w:rsidRPr="00C5022D" w:rsidDel="00C668E3">
                <w:rPr>
                  <w:rFonts w:ascii="Times New Roman" w:hAnsi="Times New Roman"/>
                  <w:sz w:val="24"/>
                  <w:szCs w:val="24"/>
                  <w:lang w:val="ru-RU"/>
                </w:rPr>
                <w:delText xml:space="preserve"> год):</w:delText>
              </w:r>
            </w:del>
          </w:p>
        </w:tc>
      </w:tr>
      <w:tr w:rsidR="007877E8" w:rsidRPr="00C5022D" w:rsidDel="00C668E3" w14:paraId="43B3D7BD" w14:textId="30F9F962" w:rsidTr="00E21223">
        <w:trPr>
          <w:trHeight w:val="405"/>
          <w:del w:id="1171" w:author="Азамат Абдыкани" w:date="2018-01-16T18:15:00Z"/>
        </w:trPr>
        <w:tc>
          <w:tcPr>
            <w:tcW w:w="4183" w:type="dxa"/>
            <w:gridSpan w:val="2"/>
            <w:tcBorders>
              <w:top w:val="single" w:sz="4" w:space="0" w:color="000000"/>
              <w:left w:val="single" w:sz="4" w:space="0" w:color="000000"/>
              <w:bottom w:val="single" w:sz="4" w:space="0" w:color="000000"/>
              <w:right w:val="single" w:sz="4" w:space="0" w:color="000000"/>
            </w:tcBorders>
            <w:vAlign w:val="center"/>
          </w:tcPr>
          <w:p w14:paraId="52307D09" w14:textId="6C082D55" w:rsidR="007877E8" w:rsidRPr="00C5022D" w:rsidDel="00C668E3" w:rsidRDefault="007877E8" w:rsidP="00E137BB">
            <w:pPr>
              <w:spacing w:line="240" w:lineRule="auto"/>
              <w:rPr>
                <w:del w:id="1172" w:author="Азамат Абдыкани" w:date="2018-01-16T18:15:00Z"/>
                <w:rFonts w:ascii="Times New Roman" w:hAnsi="Times New Roman"/>
                <w:sz w:val="24"/>
                <w:szCs w:val="24"/>
                <w:lang w:eastAsia="en-US"/>
              </w:rPr>
            </w:pPr>
          </w:p>
        </w:tc>
        <w:tc>
          <w:tcPr>
            <w:tcW w:w="5814" w:type="dxa"/>
            <w:gridSpan w:val="4"/>
            <w:tcBorders>
              <w:top w:val="single" w:sz="4" w:space="0" w:color="000000"/>
              <w:left w:val="single" w:sz="4" w:space="0" w:color="000000"/>
              <w:bottom w:val="single" w:sz="4" w:space="0" w:color="000000"/>
              <w:right w:val="single" w:sz="4" w:space="0" w:color="000000"/>
            </w:tcBorders>
            <w:vAlign w:val="center"/>
          </w:tcPr>
          <w:p w14:paraId="7E093E9C" w14:textId="10C0012E" w:rsidR="007877E8" w:rsidRPr="00C5022D" w:rsidDel="00C668E3" w:rsidRDefault="007877E8" w:rsidP="00E137BB">
            <w:pPr>
              <w:spacing w:line="240" w:lineRule="auto"/>
              <w:rPr>
                <w:del w:id="1173" w:author="Азамат Абдыкани" w:date="2018-01-16T18:15:00Z"/>
                <w:rFonts w:ascii="Times New Roman" w:hAnsi="Times New Roman"/>
                <w:sz w:val="24"/>
                <w:szCs w:val="24"/>
                <w:lang w:eastAsia="en-US"/>
              </w:rPr>
            </w:pPr>
          </w:p>
        </w:tc>
      </w:tr>
      <w:tr w:rsidR="007877E8" w:rsidRPr="007B4EF2" w:rsidDel="00C668E3" w14:paraId="6D1B84B4" w14:textId="21DE10E5" w:rsidTr="00E21223">
        <w:trPr>
          <w:trHeight w:val="620"/>
          <w:del w:id="1174" w:author="Азамат Абдыкани" w:date="2018-01-16T18:15:00Z"/>
        </w:trPr>
        <w:tc>
          <w:tcPr>
            <w:tcW w:w="9997" w:type="dxa"/>
            <w:gridSpan w:val="6"/>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65684B3E" w14:textId="5251A970" w:rsidR="007877E8" w:rsidRPr="00C5022D" w:rsidDel="00C668E3" w:rsidRDefault="007877E8" w:rsidP="00E137BB">
            <w:pPr>
              <w:spacing w:line="240" w:lineRule="auto"/>
              <w:rPr>
                <w:del w:id="1175" w:author="Азамат Абдыкани" w:date="2018-01-16T18:15:00Z"/>
                <w:rFonts w:ascii="Times New Roman" w:hAnsi="Times New Roman"/>
                <w:i/>
                <w:sz w:val="24"/>
                <w:szCs w:val="24"/>
                <w:lang w:val="ru-RU" w:eastAsia="en-US"/>
              </w:rPr>
            </w:pPr>
            <w:del w:id="1176" w:author="Азамат Абдыкани" w:date="2018-01-16T18:15:00Z">
              <w:r w:rsidRPr="00C5022D" w:rsidDel="00C668E3">
                <w:rPr>
                  <w:rFonts w:ascii="Times New Roman" w:hAnsi="Times New Roman"/>
                  <w:b/>
                  <w:i/>
                  <w:sz w:val="24"/>
                  <w:szCs w:val="24"/>
                  <w:lang w:val="ru-RU"/>
                </w:rPr>
                <w:delText>ПЕРЕЧЕНЬ ОПАСНЫХ ФАКТОРОВ И РИСКОВ</w:delText>
              </w:r>
            </w:del>
          </w:p>
        </w:tc>
      </w:tr>
      <w:tr w:rsidR="007877E8" w:rsidRPr="007B4EF2" w:rsidDel="00C668E3" w14:paraId="493F286E" w14:textId="767CF74D" w:rsidTr="00E21223">
        <w:trPr>
          <w:trHeight w:val="93"/>
          <w:del w:id="1177" w:author="Азамат Абдыкани" w:date="2018-01-16T18:15:00Z"/>
        </w:trPr>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3BEDEE8" w14:textId="7389A16A" w:rsidR="007877E8" w:rsidRPr="00C5022D" w:rsidDel="00C668E3" w:rsidRDefault="007877E8" w:rsidP="00E137BB">
            <w:pPr>
              <w:spacing w:line="240" w:lineRule="auto"/>
              <w:ind w:left="0" w:firstLine="0"/>
              <w:rPr>
                <w:del w:id="1178" w:author="Азамат Абдыкани" w:date="2018-01-16T18:15:00Z"/>
                <w:rFonts w:ascii="Times New Roman" w:hAnsi="Times New Roman"/>
                <w:sz w:val="24"/>
                <w:szCs w:val="24"/>
                <w:lang w:val="ru-RU"/>
              </w:rPr>
            </w:pPr>
            <w:del w:id="1179" w:author="Азамат Абдыкани" w:date="2018-01-16T18:15:00Z">
              <w:r w:rsidRPr="00C5022D" w:rsidDel="00C668E3">
                <w:rPr>
                  <w:rFonts w:ascii="Times New Roman" w:hAnsi="Times New Roman"/>
                  <w:sz w:val="24"/>
                  <w:szCs w:val="24"/>
                  <w:lang w:val="ru-RU"/>
                </w:rPr>
                <w:delText>Вид работ</w:delText>
              </w:r>
            </w:del>
          </w:p>
        </w:tc>
        <w:tc>
          <w:tcPr>
            <w:tcW w:w="2239"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C7A4B50" w14:textId="2D24DD36" w:rsidR="007877E8" w:rsidRPr="00C5022D" w:rsidDel="00C668E3" w:rsidRDefault="007877E8" w:rsidP="00E137BB">
            <w:pPr>
              <w:spacing w:line="240" w:lineRule="auto"/>
              <w:ind w:left="0" w:firstLine="0"/>
              <w:rPr>
                <w:del w:id="1180" w:author="Азамат Абдыкани" w:date="2018-01-16T18:15:00Z"/>
                <w:rFonts w:ascii="Times New Roman" w:hAnsi="Times New Roman"/>
                <w:sz w:val="24"/>
                <w:szCs w:val="24"/>
                <w:lang w:val="ru-RU"/>
              </w:rPr>
            </w:pPr>
            <w:del w:id="1181" w:author="Азамат Абдыкани" w:date="2018-01-16T18:15:00Z">
              <w:r w:rsidRPr="00C5022D" w:rsidDel="00C668E3">
                <w:rPr>
                  <w:rFonts w:ascii="Times New Roman" w:hAnsi="Times New Roman"/>
                  <w:sz w:val="24"/>
                  <w:szCs w:val="24"/>
                  <w:lang w:val="ru-RU"/>
                </w:rPr>
                <w:delText xml:space="preserve">Опасный фактор </w:delText>
              </w:r>
            </w:del>
          </w:p>
        </w:tc>
        <w:tc>
          <w:tcPr>
            <w:tcW w:w="289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AA81E84" w14:textId="188F2F35" w:rsidR="007877E8" w:rsidRPr="00C5022D" w:rsidDel="00C668E3" w:rsidRDefault="007877E8" w:rsidP="00E137BB">
            <w:pPr>
              <w:spacing w:line="240" w:lineRule="auto"/>
              <w:rPr>
                <w:del w:id="1182" w:author="Азамат Абдыкани" w:date="2018-01-16T18:15:00Z"/>
                <w:rFonts w:ascii="Times New Roman" w:hAnsi="Times New Roman"/>
                <w:sz w:val="24"/>
                <w:szCs w:val="24"/>
                <w:lang w:val="ru-RU"/>
              </w:rPr>
            </w:pPr>
            <w:del w:id="1183" w:author="Азамат Абдыкани" w:date="2018-01-16T18:15:00Z">
              <w:r w:rsidRPr="00C5022D" w:rsidDel="00C668E3">
                <w:rPr>
                  <w:rFonts w:ascii="Times New Roman" w:hAnsi="Times New Roman"/>
                  <w:sz w:val="24"/>
                  <w:szCs w:val="24"/>
                  <w:lang w:val="ru-RU"/>
                </w:rPr>
                <w:delText>Риски</w:delText>
              </w:r>
            </w:del>
          </w:p>
        </w:tc>
        <w:tc>
          <w:tcPr>
            <w:tcW w:w="287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EA7A1B7" w14:textId="1563A177" w:rsidR="007877E8" w:rsidRPr="00C5022D" w:rsidDel="00C668E3" w:rsidRDefault="007877E8" w:rsidP="00E137BB">
            <w:pPr>
              <w:pStyle w:val="Default"/>
              <w:tabs>
                <w:tab w:val="left" w:pos="1080"/>
              </w:tabs>
              <w:spacing w:line="240" w:lineRule="atLeast"/>
              <w:ind w:left="851" w:hanging="851"/>
              <w:jc w:val="both"/>
              <w:rPr>
                <w:del w:id="1184" w:author="Азамат Абдыкани" w:date="2018-01-16T18:15:00Z"/>
                <w:rFonts w:ascii="Times New Roman" w:hAnsi="Times New Roman" w:cs="Times New Roman"/>
                <w:color w:val="auto"/>
              </w:rPr>
            </w:pPr>
            <w:del w:id="1185" w:author="Азамат Абдыкани" w:date="2018-01-16T18:15:00Z">
              <w:r w:rsidRPr="00C5022D" w:rsidDel="00C668E3">
                <w:rPr>
                  <w:rFonts w:ascii="Times New Roman" w:hAnsi="Times New Roman" w:cs="Times New Roman"/>
                  <w:color w:val="auto"/>
                </w:rPr>
                <w:delText>Меры обеспечивающие устранение, контроль и снижение последствий</w:delText>
              </w:r>
            </w:del>
          </w:p>
          <w:p w14:paraId="7FF3DBAB" w14:textId="2A360C27" w:rsidR="007877E8" w:rsidRPr="00C5022D" w:rsidDel="00C668E3" w:rsidRDefault="007877E8" w:rsidP="00E137BB">
            <w:pPr>
              <w:spacing w:line="240" w:lineRule="auto"/>
              <w:jc w:val="left"/>
              <w:rPr>
                <w:del w:id="1186" w:author="Азамат Абдыкани" w:date="2018-01-16T18:15:00Z"/>
                <w:rFonts w:ascii="Times New Roman" w:hAnsi="Times New Roman"/>
                <w:sz w:val="24"/>
                <w:szCs w:val="24"/>
                <w:lang w:val="ru-RU"/>
              </w:rPr>
            </w:pPr>
          </w:p>
        </w:tc>
      </w:tr>
      <w:tr w:rsidR="001F3640" w:rsidRPr="007B4EF2" w:rsidDel="00C668E3" w14:paraId="277CE5DF" w14:textId="3F0A8468" w:rsidTr="00E21223">
        <w:trPr>
          <w:trHeight w:val="87"/>
          <w:del w:id="1187" w:author="Азамат Абдыкани" w:date="2018-01-16T18:15:00Z"/>
        </w:trPr>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A521D0B" w14:textId="33283B96" w:rsidR="001F3640" w:rsidRPr="00C5022D" w:rsidDel="00C668E3" w:rsidRDefault="001F3640" w:rsidP="0022448C">
            <w:pPr>
              <w:spacing w:line="240" w:lineRule="auto"/>
              <w:ind w:left="0" w:firstLine="0"/>
              <w:jc w:val="left"/>
              <w:rPr>
                <w:del w:id="1188" w:author="Азамат Абдыкани" w:date="2018-01-16T18:15:00Z"/>
                <w:rFonts w:ascii="Times New Roman" w:hAnsi="Times New Roman"/>
                <w:sz w:val="24"/>
                <w:szCs w:val="24"/>
                <w:lang w:val="ru-RU"/>
              </w:rPr>
            </w:pPr>
          </w:p>
        </w:tc>
        <w:tc>
          <w:tcPr>
            <w:tcW w:w="2239"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67CD39D" w14:textId="2982B1A6" w:rsidR="001F3640" w:rsidRPr="00C5022D" w:rsidDel="00C668E3" w:rsidRDefault="001F3640" w:rsidP="0022448C">
            <w:pPr>
              <w:spacing w:line="240" w:lineRule="auto"/>
              <w:ind w:left="0" w:firstLine="0"/>
              <w:jc w:val="left"/>
              <w:rPr>
                <w:del w:id="1189" w:author="Азамат Абдыкани" w:date="2018-01-16T18:15:00Z"/>
                <w:rFonts w:ascii="Times New Roman" w:hAnsi="Times New Roman"/>
                <w:sz w:val="24"/>
                <w:szCs w:val="24"/>
                <w:lang w:val="ru-RU"/>
              </w:rPr>
            </w:pPr>
          </w:p>
        </w:tc>
        <w:tc>
          <w:tcPr>
            <w:tcW w:w="289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D8A74E6" w14:textId="15E60413" w:rsidR="001F3640" w:rsidRPr="00C5022D" w:rsidDel="00C668E3" w:rsidRDefault="001F3640" w:rsidP="0022448C">
            <w:pPr>
              <w:spacing w:line="240" w:lineRule="auto"/>
              <w:ind w:left="0" w:firstLine="0"/>
              <w:jc w:val="left"/>
              <w:rPr>
                <w:del w:id="1190" w:author="Азамат Абдыкани" w:date="2018-01-16T18:15:00Z"/>
                <w:rFonts w:ascii="Times New Roman" w:hAnsi="Times New Roman"/>
                <w:sz w:val="24"/>
                <w:szCs w:val="24"/>
                <w:lang w:val="ru-RU"/>
              </w:rPr>
            </w:pPr>
          </w:p>
        </w:tc>
        <w:tc>
          <w:tcPr>
            <w:tcW w:w="287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D775ECE" w14:textId="34370D6B" w:rsidR="001F3640" w:rsidRPr="00C5022D" w:rsidDel="00C668E3" w:rsidRDefault="001F3640" w:rsidP="0022448C">
            <w:pPr>
              <w:ind w:left="1211"/>
              <w:jc w:val="left"/>
              <w:rPr>
                <w:del w:id="1191" w:author="Азамат Абдыкани" w:date="2018-01-16T18:15:00Z"/>
                <w:rFonts w:ascii="Times New Roman" w:hAnsi="Times New Roman"/>
                <w:bCs/>
                <w:sz w:val="24"/>
                <w:szCs w:val="24"/>
                <w:lang w:val="ru-RU"/>
              </w:rPr>
            </w:pPr>
          </w:p>
        </w:tc>
      </w:tr>
    </w:tbl>
    <w:p w14:paraId="1C2B54D7" w14:textId="11866F03" w:rsidR="001654CD" w:rsidRPr="00C5022D" w:rsidDel="00C668E3" w:rsidRDefault="001654CD" w:rsidP="001654CD">
      <w:pPr>
        <w:ind w:right="-2"/>
        <w:rPr>
          <w:del w:id="1192" w:author="Азамат Абдыкани" w:date="2018-01-16T18:15:00Z"/>
          <w:rFonts w:ascii="Times New Roman" w:hAnsi="Times New Roman"/>
          <w:sz w:val="24"/>
          <w:szCs w:val="24"/>
          <w:lang w:val="ru-RU"/>
        </w:rPr>
      </w:pPr>
      <w:bookmarkStart w:id="1193" w:name="_GoBack"/>
      <w:bookmarkEnd w:id="1193"/>
    </w:p>
    <w:p w14:paraId="45628490" w14:textId="47FF16E0" w:rsidR="007877E8" w:rsidRPr="00C5022D" w:rsidDel="00C668E3" w:rsidRDefault="007877E8" w:rsidP="007877E8">
      <w:pPr>
        <w:tabs>
          <w:tab w:val="left" w:pos="0"/>
        </w:tabs>
        <w:ind w:right="-2"/>
        <w:rPr>
          <w:del w:id="1194" w:author="Азамат Абдыкани" w:date="2018-01-16T18:15:00Z"/>
          <w:rFonts w:ascii="Times New Roman" w:hAnsi="Times New Roman"/>
          <w:b/>
          <w:bCs/>
          <w:sz w:val="24"/>
          <w:szCs w:val="24"/>
          <w:lang w:val="ru-RU"/>
        </w:rPr>
      </w:pPr>
      <w:del w:id="1195" w:author="Азамат Абдыкани" w:date="2018-01-16T18:15:00Z">
        <w:r w:rsidRPr="00C5022D" w:rsidDel="00C668E3">
          <w:rPr>
            <w:rFonts w:ascii="Times New Roman" w:hAnsi="Times New Roman"/>
            <w:b/>
            <w:bCs/>
            <w:sz w:val="24"/>
            <w:szCs w:val="24"/>
            <w:lang w:val="ru-RU"/>
          </w:rPr>
          <w:delText xml:space="preserve"> </w:delText>
        </w:r>
        <w:r w:rsidR="001654CD" w:rsidRPr="00C5022D" w:rsidDel="00C668E3">
          <w:rPr>
            <w:rFonts w:ascii="Times New Roman" w:hAnsi="Times New Roman"/>
            <w:b/>
            <w:bCs/>
            <w:sz w:val="24"/>
            <w:szCs w:val="24"/>
            <w:lang w:val="ru-RU"/>
          </w:rPr>
          <w:delText xml:space="preserve">ЗАКАЗЧИК                                                         </w:delText>
        </w:r>
        <w:r w:rsidRPr="00C5022D" w:rsidDel="00C668E3">
          <w:rPr>
            <w:rFonts w:ascii="Times New Roman" w:hAnsi="Times New Roman"/>
            <w:b/>
            <w:bCs/>
            <w:sz w:val="24"/>
            <w:szCs w:val="24"/>
            <w:lang w:val="ru-RU"/>
          </w:rPr>
          <w:delText xml:space="preserve">  </w:delText>
        </w:r>
        <w:r w:rsidR="001654CD" w:rsidRPr="00C5022D" w:rsidDel="00C668E3">
          <w:rPr>
            <w:rFonts w:ascii="Times New Roman" w:hAnsi="Times New Roman"/>
            <w:b/>
            <w:bCs/>
            <w:sz w:val="24"/>
            <w:szCs w:val="24"/>
            <w:lang w:val="ru-RU"/>
          </w:rPr>
          <w:delText>ИСПОЛНИТЕЛЬ</w:delText>
        </w:r>
      </w:del>
    </w:p>
    <w:p w14:paraId="6F845496" w14:textId="338E89BB" w:rsidR="001654CD" w:rsidRPr="00C5022D" w:rsidDel="00C668E3" w:rsidRDefault="007877E8" w:rsidP="007877E8">
      <w:pPr>
        <w:tabs>
          <w:tab w:val="left" w:pos="0"/>
        </w:tabs>
        <w:ind w:right="-2"/>
        <w:rPr>
          <w:del w:id="1196" w:author="Азамат Абдыкани" w:date="2018-01-16T18:15:00Z"/>
          <w:rFonts w:ascii="Times New Roman" w:hAnsi="Times New Roman"/>
          <w:b/>
          <w:bCs/>
          <w:sz w:val="24"/>
          <w:szCs w:val="24"/>
          <w:lang w:val="ru-RU"/>
        </w:rPr>
      </w:pPr>
      <w:del w:id="1197" w:author="Азамат Абдыкани" w:date="2018-01-16T18:15:00Z">
        <w:r w:rsidRPr="00C5022D" w:rsidDel="00C668E3">
          <w:rPr>
            <w:rFonts w:ascii="Times New Roman" w:hAnsi="Times New Roman"/>
            <w:b/>
            <w:bCs/>
            <w:sz w:val="24"/>
            <w:szCs w:val="24"/>
            <w:lang w:val="ru-RU"/>
          </w:rPr>
          <w:delText xml:space="preserve"> </w:delText>
        </w:r>
        <w:r w:rsidR="001654CD" w:rsidRPr="00C5022D" w:rsidDel="00C668E3">
          <w:rPr>
            <w:rFonts w:ascii="Times New Roman" w:hAnsi="Times New Roman"/>
            <w:b/>
            <w:bCs/>
            <w:sz w:val="24"/>
            <w:szCs w:val="24"/>
            <w:lang w:val="ru-RU"/>
          </w:rPr>
          <w:delText xml:space="preserve">Генеральный директор                               </w:delText>
        </w:r>
        <w:r w:rsidRPr="00C5022D" w:rsidDel="00C668E3">
          <w:rPr>
            <w:rFonts w:ascii="Times New Roman" w:hAnsi="Times New Roman"/>
            <w:b/>
            <w:bCs/>
            <w:sz w:val="24"/>
            <w:szCs w:val="24"/>
            <w:lang w:val="ru-RU"/>
          </w:rPr>
          <w:delText xml:space="preserve">         </w:delText>
        </w:r>
      </w:del>
    </w:p>
    <w:p w14:paraId="278C8A5D" w14:textId="3A93C616" w:rsidR="007877E8" w:rsidRPr="00C5022D" w:rsidDel="00C668E3" w:rsidRDefault="007877E8" w:rsidP="007877E8">
      <w:pPr>
        <w:tabs>
          <w:tab w:val="left" w:pos="0"/>
        </w:tabs>
        <w:ind w:right="-2"/>
        <w:rPr>
          <w:del w:id="1198" w:author="Азамат Абдыкани" w:date="2018-01-16T18:15:00Z"/>
          <w:rFonts w:ascii="Times New Roman" w:hAnsi="Times New Roman"/>
          <w:b/>
          <w:bCs/>
          <w:sz w:val="24"/>
          <w:szCs w:val="24"/>
          <w:lang w:val="ru-RU"/>
        </w:rPr>
      </w:pPr>
      <w:del w:id="1199" w:author="Азамат Абдыкани" w:date="2018-01-16T18:15:00Z">
        <w:r w:rsidRPr="00C5022D" w:rsidDel="00C668E3">
          <w:rPr>
            <w:rFonts w:ascii="Times New Roman" w:hAnsi="Times New Roman"/>
            <w:b/>
            <w:bCs/>
            <w:sz w:val="24"/>
            <w:szCs w:val="24"/>
            <w:lang w:val="ru-RU"/>
          </w:rPr>
          <w:delText xml:space="preserve"> </w:delText>
        </w:r>
        <w:r w:rsidR="001654CD" w:rsidRPr="00C5022D" w:rsidDel="00C668E3">
          <w:rPr>
            <w:rFonts w:ascii="Times New Roman" w:hAnsi="Times New Roman"/>
            <w:b/>
            <w:bCs/>
            <w:sz w:val="24"/>
            <w:szCs w:val="24"/>
            <w:lang w:val="ru-RU"/>
          </w:rPr>
          <w:delText xml:space="preserve">ТОО «Жамбыл Петролеум»                            </w:delText>
        </w:r>
        <w:r w:rsidRPr="00C5022D" w:rsidDel="00C668E3">
          <w:rPr>
            <w:rFonts w:ascii="Times New Roman" w:hAnsi="Times New Roman"/>
            <w:b/>
            <w:bCs/>
            <w:sz w:val="24"/>
            <w:szCs w:val="24"/>
            <w:lang w:val="ru-RU"/>
          </w:rPr>
          <w:delText xml:space="preserve">     </w:delText>
        </w:r>
      </w:del>
    </w:p>
    <w:p w14:paraId="55A4C988" w14:textId="25B15014" w:rsidR="001654CD" w:rsidRPr="00C5022D" w:rsidDel="00C668E3" w:rsidRDefault="001654CD" w:rsidP="007877E8">
      <w:pPr>
        <w:tabs>
          <w:tab w:val="left" w:pos="0"/>
        </w:tabs>
        <w:ind w:right="-2"/>
        <w:rPr>
          <w:del w:id="1200" w:author="Азамат Абдыкани" w:date="2018-01-16T18:15:00Z"/>
          <w:rFonts w:ascii="Times New Roman" w:hAnsi="Times New Roman"/>
          <w:b/>
          <w:bCs/>
          <w:sz w:val="24"/>
          <w:szCs w:val="24"/>
          <w:lang w:val="ru-RU"/>
        </w:rPr>
      </w:pPr>
      <w:del w:id="1201" w:author="Азамат Абдыкани" w:date="2018-01-16T18:15:00Z">
        <w:r w:rsidRPr="00C5022D" w:rsidDel="00C668E3">
          <w:rPr>
            <w:rFonts w:ascii="Times New Roman" w:hAnsi="Times New Roman"/>
            <w:b/>
            <w:bCs/>
            <w:sz w:val="24"/>
            <w:szCs w:val="24"/>
            <w:lang w:val="ru-RU"/>
          </w:rPr>
          <w:delText xml:space="preserve"> </w:delText>
        </w:r>
      </w:del>
    </w:p>
    <w:p w14:paraId="2DD445A4" w14:textId="0481F96D" w:rsidR="001654CD" w:rsidRPr="00C5022D" w:rsidDel="00C668E3" w:rsidRDefault="001654CD" w:rsidP="007877E8">
      <w:pPr>
        <w:tabs>
          <w:tab w:val="left" w:pos="0"/>
        </w:tabs>
        <w:ind w:right="-2"/>
        <w:rPr>
          <w:del w:id="1202" w:author="Азамат Абдыкани" w:date="2018-01-16T18:15:00Z"/>
          <w:rFonts w:ascii="Times New Roman" w:hAnsi="Times New Roman"/>
          <w:b/>
          <w:bCs/>
          <w:sz w:val="24"/>
          <w:szCs w:val="24"/>
          <w:lang w:val="ru-RU"/>
        </w:rPr>
      </w:pPr>
      <w:del w:id="1203" w:author="Азамат Абдыкани" w:date="2018-01-16T18:15:00Z">
        <w:r w:rsidRPr="00C5022D" w:rsidDel="00C668E3">
          <w:rPr>
            <w:rFonts w:ascii="Times New Roman" w:hAnsi="Times New Roman"/>
            <w:b/>
            <w:bCs/>
            <w:sz w:val="24"/>
            <w:szCs w:val="24"/>
            <w:lang w:val="ru-RU"/>
          </w:rPr>
          <w:delText xml:space="preserve">____________ Елевсинов Х.Т.               </w:delText>
        </w:r>
        <w:r w:rsidR="007877E8" w:rsidRPr="00C5022D" w:rsidDel="00C668E3">
          <w:rPr>
            <w:rFonts w:ascii="Times New Roman" w:hAnsi="Times New Roman"/>
            <w:b/>
            <w:bCs/>
            <w:sz w:val="24"/>
            <w:szCs w:val="24"/>
            <w:lang w:val="ru-RU"/>
          </w:rPr>
          <w:delText xml:space="preserve">                 </w:delText>
        </w:r>
        <w:r w:rsidRPr="00C5022D" w:rsidDel="00C668E3">
          <w:rPr>
            <w:rFonts w:ascii="Times New Roman" w:hAnsi="Times New Roman"/>
            <w:b/>
            <w:bCs/>
            <w:sz w:val="24"/>
            <w:szCs w:val="24"/>
            <w:lang w:val="ru-RU"/>
          </w:rPr>
          <w:delText xml:space="preserve"> _________________ </w:delText>
        </w:r>
      </w:del>
    </w:p>
    <w:p w14:paraId="4380793F" w14:textId="77777777" w:rsidR="003363AE" w:rsidRPr="00C5022D" w:rsidRDefault="003363AE" w:rsidP="001654CD">
      <w:pPr>
        <w:ind w:right="-2"/>
        <w:rPr>
          <w:rFonts w:ascii="Times New Roman" w:hAnsi="Times New Roman"/>
          <w:sz w:val="24"/>
          <w:szCs w:val="24"/>
          <w:lang w:val="ru-RU"/>
        </w:rPr>
        <w:sectPr w:rsidR="003363AE" w:rsidRPr="00C5022D" w:rsidSect="003363AE">
          <w:pgSz w:w="11906" w:h="16838"/>
          <w:pgMar w:top="567" w:right="851" w:bottom="1134" w:left="1276" w:header="709" w:footer="709" w:gutter="0"/>
          <w:cols w:space="720"/>
        </w:sectPr>
      </w:pPr>
    </w:p>
    <w:p w14:paraId="55860675" w14:textId="77777777" w:rsidR="001654CD" w:rsidRPr="00C5022D" w:rsidRDefault="00D30E47" w:rsidP="00064681">
      <w:pPr>
        <w:pStyle w:val="Normal1"/>
        <w:ind w:left="567" w:right="-2" w:hanging="567"/>
        <w:rPr>
          <w:rFonts w:ascii="Times New Roman" w:hAnsi="Times New Roman"/>
          <w:b/>
          <w:sz w:val="24"/>
          <w:szCs w:val="24"/>
          <w:lang w:val="ru-RU"/>
        </w:rPr>
      </w:pPr>
      <w:bookmarkStart w:id="1204" w:name="_Toc167616828"/>
      <w:r w:rsidRPr="00C5022D">
        <w:rPr>
          <w:rFonts w:ascii="Times New Roman" w:hAnsi="Times New Roman"/>
          <w:sz w:val="24"/>
          <w:szCs w:val="24"/>
          <w:lang w:val="kk-KZ"/>
        </w:rPr>
        <w:tab/>
      </w:r>
      <w:r w:rsidR="001654CD" w:rsidRPr="00C5022D">
        <w:rPr>
          <w:rFonts w:ascii="Times New Roman" w:hAnsi="Times New Roman"/>
          <w:spacing w:val="-5"/>
          <w:sz w:val="24"/>
          <w:szCs w:val="24"/>
          <w:lang w:val="ru-RU"/>
        </w:rPr>
        <w:t xml:space="preserve"> </w:t>
      </w:r>
    </w:p>
    <w:p w14:paraId="11B29178" w14:textId="77777777" w:rsidR="00773FC4" w:rsidRPr="00C5022D" w:rsidRDefault="00773FC4" w:rsidP="00773FC4">
      <w:pPr>
        <w:widowControl w:val="0"/>
        <w:tabs>
          <w:tab w:val="left" w:pos="0"/>
        </w:tabs>
        <w:ind w:right="113"/>
        <w:jc w:val="right"/>
        <w:rPr>
          <w:rFonts w:ascii="Times New Roman" w:hAnsi="Times New Roman"/>
          <w:b/>
          <w:sz w:val="24"/>
          <w:szCs w:val="24"/>
          <w:lang w:val="ru-RU"/>
        </w:rPr>
      </w:pPr>
      <w:r w:rsidRPr="00C5022D">
        <w:rPr>
          <w:rFonts w:ascii="Times New Roman" w:hAnsi="Times New Roman"/>
          <w:b/>
          <w:sz w:val="24"/>
          <w:szCs w:val="24"/>
          <w:lang w:val="ru-RU"/>
        </w:rPr>
        <w:t>Приложение № 3</w:t>
      </w:r>
    </w:p>
    <w:p w14:paraId="0A836FB4" w14:textId="29BB169E" w:rsidR="00773FC4" w:rsidRPr="00C5022D" w:rsidRDefault="00773FC4" w:rsidP="00773FC4">
      <w:pPr>
        <w:widowControl w:val="0"/>
        <w:tabs>
          <w:tab w:val="left" w:pos="0"/>
        </w:tabs>
        <w:ind w:right="113"/>
        <w:jc w:val="right"/>
        <w:rPr>
          <w:rFonts w:ascii="Times New Roman" w:hAnsi="Times New Roman"/>
          <w:b/>
          <w:sz w:val="24"/>
          <w:szCs w:val="24"/>
          <w:lang w:val="ru-RU"/>
        </w:rPr>
      </w:pPr>
      <w:r w:rsidRPr="00C5022D">
        <w:rPr>
          <w:rFonts w:ascii="Times New Roman" w:hAnsi="Times New Roman"/>
          <w:b/>
          <w:sz w:val="24"/>
          <w:szCs w:val="24"/>
          <w:lang w:val="ru-RU" w:eastAsia="ko-KR"/>
        </w:rPr>
        <w:t>к договору № ______ от _______________ 201</w:t>
      </w:r>
      <w:r w:rsidR="00774F92" w:rsidRPr="00C5022D">
        <w:rPr>
          <w:rFonts w:ascii="Times New Roman" w:hAnsi="Times New Roman"/>
          <w:b/>
          <w:sz w:val="24"/>
          <w:szCs w:val="24"/>
          <w:lang w:val="ru-RU" w:eastAsia="ko-KR"/>
        </w:rPr>
        <w:t>8</w:t>
      </w:r>
      <w:r w:rsidRPr="00C5022D">
        <w:rPr>
          <w:rFonts w:ascii="Times New Roman" w:hAnsi="Times New Roman"/>
          <w:b/>
          <w:sz w:val="24"/>
          <w:szCs w:val="24"/>
          <w:lang w:val="ru-RU" w:eastAsia="ko-KR"/>
        </w:rPr>
        <w:t xml:space="preserve"> г. </w:t>
      </w:r>
    </w:p>
    <w:p w14:paraId="6F610E53" w14:textId="095F6193" w:rsidR="00773FC4" w:rsidRPr="00C5022D" w:rsidRDefault="00773FC4" w:rsidP="00773FC4">
      <w:pPr>
        <w:autoSpaceDE w:val="0"/>
        <w:autoSpaceDN w:val="0"/>
        <w:adjustRightInd w:val="0"/>
        <w:ind w:right="113"/>
        <w:jc w:val="right"/>
        <w:rPr>
          <w:rFonts w:ascii="Times New Roman" w:hAnsi="Times New Roman"/>
          <w:b/>
          <w:sz w:val="24"/>
          <w:szCs w:val="24"/>
          <w:lang w:val="ru-RU"/>
        </w:rPr>
      </w:pPr>
      <w:r w:rsidRPr="00C5022D">
        <w:rPr>
          <w:rFonts w:ascii="Times New Roman" w:hAnsi="Times New Roman"/>
          <w:b/>
          <w:bCs/>
          <w:sz w:val="24"/>
          <w:szCs w:val="24"/>
          <w:lang w:val="ru-RU"/>
        </w:rPr>
        <w:t xml:space="preserve">на </w:t>
      </w:r>
      <w:r w:rsidRPr="00C5022D">
        <w:rPr>
          <w:rFonts w:ascii="Times New Roman" w:hAnsi="Times New Roman"/>
          <w:b/>
          <w:sz w:val="24"/>
          <w:szCs w:val="24"/>
          <w:lang w:val="ru-RU"/>
        </w:rPr>
        <w:t>закуп «Услуги</w:t>
      </w:r>
      <w:r w:rsidR="00913D52" w:rsidRPr="00C5022D">
        <w:rPr>
          <w:rFonts w:ascii="Times New Roman" w:hAnsi="Times New Roman"/>
          <w:b/>
          <w:sz w:val="24"/>
          <w:szCs w:val="24"/>
          <w:lang w:val="ru-RU"/>
        </w:rPr>
        <w:t xml:space="preserve"> по</w:t>
      </w:r>
      <w:r w:rsidRPr="00C5022D">
        <w:rPr>
          <w:rFonts w:ascii="Times New Roman" w:hAnsi="Times New Roman"/>
          <w:b/>
          <w:sz w:val="24"/>
          <w:szCs w:val="24"/>
          <w:lang w:val="ru-RU"/>
        </w:rPr>
        <w:t xml:space="preserve"> ГИС» </w:t>
      </w:r>
    </w:p>
    <w:p w14:paraId="796F805B" w14:textId="77777777" w:rsidR="00773FC4" w:rsidRPr="00C5022D" w:rsidRDefault="00773FC4" w:rsidP="00773FC4">
      <w:pPr>
        <w:tabs>
          <w:tab w:val="left" w:pos="0"/>
        </w:tabs>
        <w:ind w:right="-2"/>
        <w:jc w:val="right"/>
        <w:rPr>
          <w:rFonts w:ascii="Times New Roman" w:hAnsi="Times New Roman"/>
          <w:sz w:val="24"/>
          <w:szCs w:val="24"/>
          <w:lang w:val="ru-RU"/>
        </w:rPr>
      </w:pPr>
    </w:p>
    <w:p w14:paraId="459C2D27" w14:textId="77777777" w:rsidR="00773FC4" w:rsidRPr="00C5022D" w:rsidRDefault="00773FC4" w:rsidP="00773FC4">
      <w:pPr>
        <w:pStyle w:val="a5"/>
        <w:tabs>
          <w:tab w:val="left" w:pos="0"/>
        </w:tabs>
        <w:jc w:val="center"/>
        <w:outlineLvl w:val="0"/>
        <w:rPr>
          <w:rFonts w:ascii="Times New Roman" w:hAnsi="Times New Roman"/>
          <w:b/>
          <w:caps/>
          <w:sz w:val="24"/>
          <w:szCs w:val="24"/>
          <w:lang w:val="ru-RU"/>
        </w:rPr>
      </w:pPr>
      <w:r w:rsidRPr="00C5022D">
        <w:rPr>
          <w:rFonts w:ascii="Times New Roman" w:hAnsi="Times New Roman"/>
          <w:b/>
          <w:caps/>
          <w:sz w:val="24"/>
          <w:szCs w:val="24"/>
          <w:lang w:val="ru-RU"/>
        </w:rPr>
        <w:t>ТАБЛИЦА ЦЕН И ТАРИФОВ</w:t>
      </w:r>
    </w:p>
    <w:p w14:paraId="137D0205" w14:textId="77777777" w:rsidR="00773FC4" w:rsidRPr="00C5022D" w:rsidRDefault="00773FC4" w:rsidP="00773FC4">
      <w:pPr>
        <w:ind w:right="-2"/>
        <w:jc w:val="center"/>
        <w:rPr>
          <w:rFonts w:ascii="Times New Roman" w:hAnsi="Times New Roman"/>
          <w:b/>
          <w:sz w:val="24"/>
          <w:szCs w:val="24"/>
          <w:lang w:val="ru-RU"/>
        </w:rPr>
      </w:pPr>
    </w:p>
    <w:p w14:paraId="3DC32CEB" w14:textId="77777777" w:rsidR="003363AE" w:rsidRPr="00C5022D" w:rsidRDefault="003363AE" w:rsidP="00E21223">
      <w:pPr>
        <w:pStyle w:val="a5"/>
        <w:tabs>
          <w:tab w:val="left" w:pos="0"/>
        </w:tabs>
        <w:jc w:val="center"/>
        <w:outlineLvl w:val="0"/>
        <w:rPr>
          <w:rFonts w:ascii="Times New Roman" w:hAnsi="Times New Roman"/>
          <w:b/>
          <w:caps/>
          <w:sz w:val="24"/>
          <w:szCs w:val="24"/>
          <w:lang w:val="ru-RU"/>
        </w:rPr>
      </w:pPr>
    </w:p>
    <w:p w14:paraId="039F0892" w14:textId="77777777" w:rsidR="003363AE" w:rsidRPr="00C5022D" w:rsidRDefault="003363AE" w:rsidP="00E21223">
      <w:pPr>
        <w:pStyle w:val="a5"/>
        <w:tabs>
          <w:tab w:val="left" w:pos="0"/>
        </w:tabs>
        <w:jc w:val="center"/>
        <w:outlineLvl w:val="0"/>
        <w:rPr>
          <w:rFonts w:ascii="Times New Roman" w:hAnsi="Times New Roman"/>
          <w:b/>
          <w:caps/>
          <w:sz w:val="24"/>
          <w:szCs w:val="24"/>
          <w:lang w:val="ru-RU"/>
        </w:rPr>
      </w:pPr>
      <w:r w:rsidRPr="00C5022D">
        <w:rPr>
          <w:rFonts w:ascii="Times New Roman" w:hAnsi="Times New Roman"/>
          <w:b/>
          <w:caps/>
          <w:sz w:val="24"/>
          <w:szCs w:val="24"/>
          <w:lang w:val="ru-RU"/>
        </w:rPr>
        <w:t>ТАБЛИЦА ПРОЦЕНТНОЙ РАЗБИВКИ ДЛЯ ТЕНДЕРА.</w:t>
      </w:r>
    </w:p>
    <w:p w14:paraId="07186A50" w14:textId="77777777" w:rsidR="003363AE" w:rsidRPr="00C5022D" w:rsidRDefault="003363AE" w:rsidP="00E21223">
      <w:pPr>
        <w:pStyle w:val="a5"/>
        <w:tabs>
          <w:tab w:val="left" w:pos="0"/>
        </w:tabs>
        <w:jc w:val="center"/>
        <w:outlineLvl w:val="0"/>
        <w:rPr>
          <w:rFonts w:ascii="Times New Roman" w:hAnsi="Times New Roman"/>
          <w:b/>
          <w:caps/>
          <w:sz w:val="24"/>
          <w:szCs w:val="24"/>
          <w:lang w:val="ru-RU"/>
        </w:rPr>
      </w:pPr>
    </w:p>
    <w:tbl>
      <w:tblPr>
        <w:tblStyle w:val="aff1"/>
        <w:tblW w:w="0" w:type="auto"/>
        <w:tblInd w:w="1809" w:type="dxa"/>
        <w:tblLook w:val="04A0" w:firstRow="1" w:lastRow="0" w:firstColumn="1" w:lastColumn="0" w:noHBand="0" w:noVBand="1"/>
      </w:tblPr>
      <w:tblGrid>
        <w:gridCol w:w="8647"/>
        <w:gridCol w:w="4171"/>
      </w:tblGrid>
      <w:tr w:rsidR="003363AE" w:rsidRPr="00C5022D" w14:paraId="4A4AA8E8" w14:textId="77777777" w:rsidTr="001116C7">
        <w:trPr>
          <w:trHeight w:val="249"/>
        </w:trPr>
        <w:tc>
          <w:tcPr>
            <w:tcW w:w="8647" w:type="dxa"/>
          </w:tcPr>
          <w:p w14:paraId="4EB3250D" w14:textId="77777777" w:rsidR="003363AE" w:rsidRPr="00C5022D" w:rsidRDefault="003363AE" w:rsidP="00E21223">
            <w:pPr>
              <w:pStyle w:val="a5"/>
              <w:tabs>
                <w:tab w:val="left" w:pos="0"/>
              </w:tabs>
              <w:jc w:val="center"/>
              <w:outlineLvl w:val="0"/>
              <w:rPr>
                <w:rFonts w:ascii="Times New Roman" w:hAnsi="Times New Roman"/>
                <w:b/>
                <w:caps/>
                <w:sz w:val="24"/>
                <w:szCs w:val="24"/>
                <w:lang w:val="ru-RU"/>
              </w:rPr>
            </w:pPr>
            <w:r w:rsidRPr="00C5022D">
              <w:rPr>
                <w:rFonts w:ascii="Times New Roman" w:hAnsi="Times New Roman"/>
                <w:b/>
                <w:caps/>
                <w:sz w:val="24"/>
                <w:szCs w:val="24"/>
                <w:lang w:val="ru-RU"/>
              </w:rPr>
              <w:t>Название этапа</w:t>
            </w:r>
          </w:p>
        </w:tc>
        <w:tc>
          <w:tcPr>
            <w:tcW w:w="4171" w:type="dxa"/>
          </w:tcPr>
          <w:p w14:paraId="49A14115" w14:textId="77777777" w:rsidR="003363AE" w:rsidRPr="00C5022D" w:rsidRDefault="003363AE" w:rsidP="00E21223">
            <w:pPr>
              <w:pStyle w:val="a5"/>
              <w:tabs>
                <w:tab w:val="left" w:pos="0"/>
              </w:tabs>
              <w:jc w:val="center"/>
              <w:outlineLvl w:val="0"/>
              <w:rPr>
                <w:rFonts w:ascii="Times New Roman" w:hAnsi="Times New Roman"/>
                <w:b/>
                <w:caps/>
                <w:sz w:val="24"/>
                <w:szCs w:val="24"/>
                <w:lang w:val="ru-RU"/>
              </w:rPr>
            </w:pPr>
            <w:r w:rsidRPr="00C5022D">
              <w:rPr>
                <w:rFonts w:ascii="Times New Roman" w:hAnsi="Times New Roman"/>
                <w:b/>
                <w:caps/>
                <w:sz w:val="24"/>
                <w:szCs w:val="24"/>
                <w:lang w:val="ru-RU"/>
              </w:rPr>
              <w:t>Процент от Стоимости Договора</w:t>
            </w:r>
          </w:p>
        </w:tc>
      </w:tr>
      <w:tr w:rsidR="003363AE" w:rsidRPr="00C5022D" w14:paraId="4E440B9A" w14:textId="77777777" w:rsidTr="001116C7">
        <w:trPr>
          <w:trHeight w:val="264"/>
        </w:trPr>
        <w:tc>
          <w:tcPr>
            <w:tcW w:w="8647" w:type="dxa"/>
          </w:tcPr>
          <w:p w14:paraId="2D3EA3CD" w14:textId="57D06E77" w:rsidR="003363AE" w:rsidRPr="00C5022D" w:rsidRDefault="003363AE" w:rsidP="00E21223">
            <w:pPr>
              <w:pStyle w:val="a5"/>
              <w:tabs>
                <w:tab w:val="left" w:pos="0"/>
              </w:tabs>
              <w:jc w:val="center"/>
              <w:outlineLvl w:val="0"/>
              <w:rPr>
                <w:rFonts w:ascii="Times New Roman" w:hAnsi="Times New Roman"/>
                <w:caps/>
                <w:sz w:val="24"/>
                <w:szCs w:val="24"/>
                <w:lang w:val="ru-RU"/>
              </w:rPr>
            </w:pPr>
            <w:r w:rsidRPr="00C5022D">
              <w:rPr>
                <w:rFonts w:ascii="Times New Roman" w:hAnsi="Times New Roman"/>
                <w:caps/>
                <w:sz w:val="24"/>
                <w:szCs w:val="24"/>
                <w:lang w:val="ru-RU"/>
              </w:rPr>
              <w:t xml:space="preserve">Мобилизация </w:t>
            </w:r>
            <w:r w:rsidR="006C65F2" w:rsidRPr="00C5022D">
              <w:rPr>
                <w:rFonts w:ascii="Times New Roman" w:hAnsi="Times New Roman"/>
                <w:caps/>
                <w:sz w:val="24"/>
                <w:szCs w:val="24"/>
                <w:lang w:val="ru-RU"/>
              </w:rPr>
              <w:t xml:space="preserve">КАРОТАЖНОЙ </w:t>
            </w:r>
            <w:r w:rsidR="00623035" w:rsidRPr="00C5022D">
              <w:rPr>
                <w:rFonts w:ascii="Times New Roman" w:hAnsi="Times New Roman"/>
                <w:caps/>
                <w:sz w:val="24"/>
                <w:szCs w:val="24"/>
                <w:lang w:val="ru-RU"/>
              </w:rPr>
              <w:t>СТАНЦИИ И ОСНОВНОГО ОБОРУДОВАНиЯ</w:t>
            </w:r>
          </w:p>
        </w:tc>
        <w:tc>
          <w:tcPr>
            <w:tcW w:w="4171" w:type="dxa"/>
          </w:tcPr>
          <w:p w14:paraId="571EA8F1" w14:textId="77777777" w:rsidR="003363AE" w:rsidRPr="00C5022D" w:rsidRDefault="003363AE" w:rsidP="00E21223">
            <w:pPr>
              <w:pStyle w:val="a5"/>
              <w:tabs>
                <w:tab w:val="left" w:pos="0"/>
              </w:tabs>
              <w:jc w:val="center"/>
              <w:outlineLvl w:val="0"/>
              <w:rPr>
                <w:rFonts w:ascii="Times New Roman" w:hAnsi="Times New Roman"/>
                <w:caps/>
                <w:sz w:val="24"/>
                <w:szCs w:val="24"/>
                <w:lang w:val="ru-RU"/>
              </w:rPr>
            </w:pPr>
            <w:r w:rsidRPr="00C5022D">
              <w:rPr>
                <w:rFonts w:ascii="Times New Roman" w:hAnsi="Times New Roman"/>
                <w:caps/>
                <w:sz w:val="24"/>
                <w:szCs w:val="24"/>
                <w:lang w:val="ru-RU"/>
              </w:rPr>
              <w:t>10%</w:t>
            </w:r>
          </w:p>
        </w:tc>
      </w:tr>
      <w:tr w:rsidR="003363AE" w:rsidRPr="00C5022D" w14:paraId="460A699B" w14:textId="77777777" w:rsidTr="001116C7">
        <w:trPr>
          <w:trHeight w:val="249"/>
        </w:trPr>
        <w:tc>
          <w:tcPr>
            <w:tcW w:w="8647" w:type="dxa"/>
          </w:tcPr>
          <w:p w14:paraId="237DFBEC" w14:textId="344F833A" w:rsidR="003363AE" w:rsidRPr="00C5022D" w:rsidRDefault="006D73DD" w:rsidP="00E21223">
            <w:pPr>
              <w:pStyle w:val="a5"/>
              <w:tabs>
                <w:tab w:val="left" w:pos="0"/>
              </w:tabs>
              <w:jc w:val="center"/>
              <w:outlineLvl w:val="0"/>
              <w:rPr>
                <w:rFonts w:ascii="Times New Roman" w:hAnsi="Times New Roman"/>
                <w:caps/>
                <w:sz w:val="24"/>
                <w:szCs w:val="24"/>
                <w:lang w:val="ru-RU"/>
              </w:rPr>
            </w:pPr>
            <w:r w:rsidRPr="00C5022D">
              <w:rPr>
                <w:rFonts w:ascii="Times New Roman" w:hAnsi="Times New Roman"/>
                <w:caps/>
                <w:sz w:val="24"/>
                <w:szCs w:val="24"/>
                <w:lang w:val="ru-RU"/>
              </w:rPr>
              <w:t>Каротаж в ОТКРЫТОМ СТВОЛЕ, КАРОТАЖ В ЗАКРЫТОМ СТВОЛЕ, ВСП, ЗАМЕР ДАВЛЕНИЙ, ОТБОР ПРОБ НА КАБЕЛЕ, КАРОТАЖ ПРИ ИСПЫТАНИИ СКВАЖИНЫ, ЭКСПЛУТАЦИОННЫЙ КАРОТАЖ, КАРОТАЖ ПРИ ЛИКВИДАЦИИ СКВАЖИНЫ</w:t>
            </w:r>
            <w:r w:rsidR="00623035" w:rsidRPr="00C5022D">
              <w:rPr>
                <w:rFonts w:ascii="Times New Roman" w:hAnsi="Times New Roman"/>
                <w:caps/>
                <w:sz w:val="24"/>
                <w:szCs w:val="24"/>
                <w:lang w:val="ru-RU"/>
              </w:rPr>
              <w:t xml:space="preserve"> и промежуточные отчеты</w:t>
            </w:r>
            <w:r w:rsidRPr="00C5022D">
              <w:rPr>
                <w:rFonts w:ascii="Times New Roman" w:hAnsi="Times New Roman"/>
                <w:caps/>
                <w:sz w:val="24"/>
                <w:szCs w:val="24"/>
                <w:lang w:val="ru-RU"/>
              </w:rPr>
              <w:t xml:space="preserve"> в объеме СОГЛАСНО ПРИЛОЖЕНИЯ №2 ТЕхническая СПецификация </w:t>
            </w:r>
          </w:p>
        </w:tc>
        <w:tc>
          <w:tcPr>
            <w:tcW w:w="4171" w:type="dxa"/>
          </w:tcPr>
          <w:p w14:paraId="33365292" w14:textId="6E6B036B" w:rsidR="003363AE" w:rsidRPr="00C5022D" w:rsidRDefault="00623035" w:rsidP="00E21223">
            <w:pPr>
              <w:pStyle w:val="a5"/>
              <w:tabs>
                <w:tab w:val="left" w:pos="0"/>
              </w:tabs>
              <w:jc w:val="center"/>
              <w:outlineLvl w:val="0"/>
              <w:rPr>
                <w:rFonts w:ascii="Times New Roman" w:hAnsi="Times New Roman"/>
                <w:caps/>
                <w:sz w:val="24"/>
                <w:szCs w:val="24"/>
                <w:lang w:val="ru-RU"/>
              </w:rPr>
            </w:pPr>
            <w:r w:rsidRPr="00C5022D">
              <w:rPr>
                <w:rFonts w:ascii="Times New Roman" w:hAnsi="Times New Roman"/>
                <w:caps/>
                <w:sz w:val="24"/>
                <w:szCs w:val="24"/>
                <w:lang w:val="ru-RU"/>
              </w:rPr>
              <w:t>75</w:t>
            </w:r>
            <w:r w:rsidR="003363AE" w:rsidRPr="00C5022D">
              <w:rPr>
                <w:rFonts w:ascii="Times New Roman" w:hAnsi="Times New Roman"/>
                <w:caps/>
                <w:sz w:val="24"/>
                <w:szCs w:val="24"/>
                <w:lang w:val="ru-RU"/>
              </w:rPr>
              <w:t>%</w:t>
            </w:r>
          </w:p>
        </w:tc>
      </w:tr>
      <w:tr w:rsidR="003363AE" w:rsidRPr="00C5022D" w14:paraId="4D229230" w14:textId="77777777" w:rsidTr="001116C7">
        <w:trPr>
          <w:trHeight w:val="249"/>
        </w:trPr>
        <w:tc>
          <w:tcPr>
            <w:tcW w:w="8647" w:type="dxa"/>
          </w:tcPr>
          <w:p w14:paraId="18822C7D" w14:textId="2F0BB4B3" w:rsidR="003363AE" w:rsidRPr="00C5022D" w:rsidRDefault="003363AE" w:rsidP="00623035">
            <w:pPr>
              <w:pStyle w:val="a5"/>
              <w:tabs>
                <w:tab w:val="left" w:pos="0"/>
              </w:tabs>
              <w:jc w:val="center"/>
              <w:outlineLvl w:val="0"/>
              <w:rPr>
                <w:rFonts w:ascii="Times New Roman" w:hAnsi="Times New Roman"/>
                <w:caps/>
                <w:sz w:val="24"/>
                <w:szCs w:val="24"/>
                <w:lang w:val="ru-RU"/>
              </w:rPr>
            </w:pPr>
            <w:r w:rsidRPr="00C5022D">
              <w:rPr>
                <w:rFonts w:ascii="Times New Roman" w:hAnsi="Times New Roman"/>
                <w:caps/>
                <w:sz w:val="24"/>
                <w:szCs w:val="24"/>
                <w:lang w:val="ru-RU"/>
              </w:rPr>
              <w:t xml:space="preserve">Демобилизация </w:t>
            </w:r>
            <w:r w:rsidR="00623035" w:rsidRPr="00C5022D">
              <w:rPr>
                <w:rFonts w:ascii="Times New Roman" w:hAnsi="Times New Roman"/>
                <w:caps/>
                <w:sz w:val="24"/>
                <w:szCs w:val="24"/>
                <w:lang w:val="ru-RU"/>
              </w:rPr>
              <w:t>СТАНЦИИ И ОСНОВНОГО ОБОРУДОВАНиЯ</w:t>
            </w:r>
          </w:p>
        </w:tc>
        <w:tc>
          <w:tcPr>
            <w:tcW w:w="4171" w:type="dxa"/>
          </w:tcPr>
          <w:p w14:paraId="54F16E55" w14:textId="77777777" w:rsidR="003363AE" w:rsidRPr="00C5022D" w:rsidRDefault="003363AE" w:rsidP="00E21223">
            <w:pPr>
              <w:pStyle w:val="a5"/>
              <w:tabs>
                <w:tab w:val="left" w:pos="0"/>
              </w:tabs>
              <w:jc w:val="center"/>
              <w:outlineLvl w:val="0"/>
              <w:rPr>
                <w:rFonts w:ascii="Times New Roman" w:hAnsi="Times New Roman"/>
                <w:caps/>
                <w:sz w:val="24"/>
                <w:szCs w:val="24"/>
                <w:lang w:val="ru-RU"/>
              </w:rPr>
            </w:pPr>
            <w:r w:rsidRPr="00C5022D">
              <w:rPr>
                <w:rFonts w:ascii="Times New Roman" w:hAnsi="Times New Roman"/>
                <w:caps/>
                <w:sz w:val="24"/>
                <w:szCs w:val="24"/>
                <w:lang w:val="ru-RU"/>
              </w:rPr>
              <w:t>10%</w:t>
            </w:r>
          </w:p>
        </w:tc>
      </w:tr>
      <w:tr w:rsidR="00623035" w:rsidRPr="00C5022D" w14:paraId="35FC99AA" w14:textId="77777777" w:rsidTr="001116C7">
        <w:trPr>
          <w:trHeight w:val="249"/>
        </w:trPr>
        <w:tc>
          <w:tcPr>
            <w:tcW w:w="8647" w:type="dxa"/>
          </w:tcPr>
          <w:p w14:paraId="68E6A095" w14:textId="1EAE8704" w:rsidR="00623035" w:rsidRPr="00C5022D" w:rsidRDefault="00623035" w:rsidP="00623035">
            <w:pPr>
              <w:pStyle w:val="a5"/>
              <w:tabs>
                <w:tab w:val="left" w:pos="0"/>
              </w:tabs>
              <w:jc w:val="center"/>
              <w:outlineLvl w:val="0"/>
              <w:rPr>
                <w:rFonts w:ascii="Times New Roman" w:hAnsi="Times New Roman"/>
                <w:caps/>
                <w:sz w:val="24"/>
                <w:szCs w:val="24"/>
                <w:lang w:val="ru-RU"/>
              </w:rPr>
            </w:pPr>
            <w:r w:rsidRPr="00C5022D">
              <w:rPr>
                <w:rFonts w:ascii="Times New Roman" w:hAnsi="Times New Roman"/>
                <w:caps/>
                <w:sz w:val="24"/>
                <w:szCs w:val="24"/>
                <w:lang w:val="ru-RU"/>
              </w:rPr>
              <w:t>Сдача окончательного отчета (Окончательный отчет по интерпретации ВСЕХ данных ГИС по Договору)</w:t>
            </w:r>
          </w:p>
        </w:tc>
        <w:tc>
          <w:tcPr>
            <w:tcW w:w="4171" w:type="dxa"/>
          </w:tcPr>
          <w:p w14:paraId="72AB7035" w14:textId="31B3074E" w:rsidR="00623035" w:rsidRPr="00C5022D" w:rsidRDefault="00623035" w:rsidP="00E21223">
            <w:pPr>
              <w:pStyle w:val="a5"/>
              <w:tabs>
                <w:tab w:val="left" w:pos="0"/>
              </w:tabs>
              <w:jc w:val="center"/>
              <w:outlineLvl w:val="0"/>
              <w:rPr>
                <w:rFonts w:ascii="Times New Roman" w:hAnsi="Times New Roman"/>
                <w:caps/>
                <w:sz w:val="24"/>
                <w:szCs w:val="24"/>
                <w:lang w:val="ru-RU"/>
              </w:rPr>
            </w:pPr>
            <w:r w:rsidRPr="00C5022D">
              <w:rPr>
                <w:rFonts w:ascii="Times New Roman" w:hAnsi="Times New Roman"/>
                <w:caps/>
                <w:sz w:val="24"/>
                <w:szCs w:val="24"/>
                <w:lang w:val="ru-RU"/>
              </w:rPr>
              <w:t>5%</w:t>
            </w:r>
          </w:p>
        </w:tc>
      </w:tr>
    </w:tbl>
    <w:p w14:paraId="424F1713" w14:textId="77777777" w:rsidR="003363AE" w:rsidRPr="00C5022D" w:rsidRDefault="003363AE" w:rsidP="00773FC4">
      <w:pPr>
        <w:ind w:right="-2"/>
        <w:jc w:val="center"/>
        <w:rPr>
          <w:rFonts w:ascii="Times New Roman" w:hAnsi="Times New Roman"/>
          <w:b/>
          <w:sz w:val="24"/>
          <w:szCs w:val="24"/>
          <w:lang w:val="ru-RU"/>
        </w:rPr>
      </w:pPr>
    </w:p>
    <w:p w14:paraId="6F35135C" w14:textId="77777777" w:rsidR="00773FC4" w:rsidRPr="00C5022D" w:rsidRDefault="00773FC4" w:rsidP="00773FC4">
      <w:pPr>
        <w:pStyle w:val="20"/>
        <w:ind w:right="-2"/>
        <w:rPr>
          <w:rFonts w:ascii="Times New Roman" w:hAnsi="Times New Roman"/>
          <w:sz w:val="24"/>
          <w:szCs w:val="24"/>
          <w:lang w:val="ru-RU"/>
        </w:rPr>
      </w:pPr>
      <w:r w:rsidRPr="00C5022D">
        <w:rPr>
          <w:rFonts w:ascii="Times New Roman" w:hAnsi="Times New Roman"/>
          <w:spacing w:val="-5"/>
          <w:sz w:val="24"/>
          <w:szCs w:val="24"/>
          <w:lang w:val="ru-RU"/>
        </w:rPr>
        <w:t>1.</w:t>
      </w:r>
      <w:r w:rsidRPr="00C5022D">
        <w:rPr>
          <w:rFonts w:ascii="Times New Roman" w:hAnsi="Times New Roman"/>
          <w:spacing w:val="-5"/>
          <w:sz w:val="24"/>
          <w:szCs w:val="24"/>
          <w:lang w:val="ru-RU"/>
        </w:rPr>
        <w:tab/>
        <w:t>ОБЩИЕ УСЛОВИЯ КОМПЕНСАЦИИ</w:t>
      </w:r>
    </w:p>
    <w:p w14:paraId="623499FE" w14:textId="2B2F0465" w:rsidR="00773FC4" w:rsidRPr="00C5022D" w:rsidRDefault="00773FC4" w:rsidP="00773FC4">
      <w:pPr>
        <w:pStyle w:val="Normal1"/>
        <w:ind w:left="567" w:right="-2" w:hanging="567"/>
        <w:rPr>
          <w:rFonts w:ascii="Times New Roman" w:hAnsi="Times New Roman"/>
          <w:sz w:val="24"/>
          <w:szCs w:val="24"/>
          <w:lang w:val="ru-RU"/>
        </w:rPr>
      </w:pPr>
      <w:r w:rsidRPr="00C5022D">
        <w:rPr>
          <w:rFonts w:ascii="Times New Roman" w:hAnsi="Times New Roman"/>
          <w:sz w:val="24"/>
          <w:szCs w:val="24"/>
          <w:lang w:val="ru-RU"/>
        </w:rPr>
        <w:t xml:space="preserve">1.1. </w:t>
      </w:r>
      <w:r w:rsidRPr="00C5022D">
        <w:rPr>
          <w:rFonts w:ascii="Times New Roman" w:hAnsi="Times New Roman"/>
          <w:sz w:val="24"/>
          <w:szCs w:val="24"/>
          <w:lang w:val="ru-RU"/>
        </w:rPr>
        <w:tab/>
        <w:t xml:space="preserve">Цены, составляющие расчетную базу компенсации, выплачиваемой за все Услуги, указанные в Технической Спецификации, установлены далее в </w:t>
      </w:r>
      <w:r w:rsidR="00255DD6" w:rsidRPr="00C5022D">
        <w:rPr>
          <w:rFonts w:ascii="Times New Roman" w:hAnsi="Times New Roman"/>
          <w:sz w:val="24"/>
          <w:szCs w:val="24"/>
          <w:lang w:val="ru-RU"/>
        </w:rPr>
        <w:t xml:space="preserve">Приложении </w:t>
      </w:r>
      <w:r w:rsidRPr="00C5022D">
        <w:rPr>
          <w:rFonts w:ascii="Times New Roman" w:hAnsi="Times New Roman"/>
          <w:sz w:val="24"/>
          <w:szCs w:val="24"/>
          <w:lang w:val="ru-RU"/>
        </w:rPr>
        <w:t>3. ИСПОЛНИТЕЛЬ гарантирует, что УСЛУГИ, персонал проекта, ОБОРУДОВАНИЕ и ТОВАРЫ, указанные в ТАБЛИЦЕ СТАВОК достаточны для выполнения объема УСЛУГ, указанного в Технической Спецификации.</w:t>
      </w:r>
    </w:p>
    <w:p w14:paraId="1704A2EE" w14:textId="77777777" w:rsidR="00773FC4" w:rsidRPr="00C5022D" w:rsidRDefault="00773FC4" w:rsidP="00773FC4">
      <w:pPr>
        <w:pStyle w:val="Normal1"/>
        <w:ind w:left="567" w:right="-2" w:hanging="567"/>
        <w:rPr>
          <w:rFonts w:ascii="Times New Roman" w:hAnsi="Times New Roman"/>
          <w:sz w:val="24"/>
          <w:szCs w:val="24"/>
          <w:lang w:val="ru-RU"/>
        </w:rPr>
      </w:pPr>
      <w:r w:rsidRPr="00C5022D">
        <w:rPr>
          <w:rFonts w:ascii="Times New Roman" w:hAnsi="Times New Roman"/>
          <w:sz w:val="24"/>
          <w:szCs w:val="24"/>
          <w:lang w:val="ru-RU"/>
        </w:rPr>
        <w:t xml:space="preserve">1.2. </w:t>
      </w:r>
      <w:r w:rsidRPr="00C5022D">
        <w:rPr>
          <w:rFonts w:ascii="Times New Roman" w:hAnsi="Times New Roman"/>
          <w:sz w:val="24"/>
          <w:szCs w:val="24"/>
          <w:lang w:val="ru-RU"/>
        </w:rPr>
        <w:tab/>
        <w:t>Все цены и ставки не включают НДС.</w:t>
      </w:r>
    </w:p>
    <w:p w14:paraId="27EB4F64" w14:textId="60FB2CDB" w:rsidR="00773FC4" w:rsidRPr="00C5022D" w:rsidRDefault="00773FC4" w:rsidP="00773FC4">
      <w:pPr>
        <w:pStyle w:val="Normal1"/>
        <w:ind w:left="567" w:right="-2" w:hanging="567"/>
        <w:rPr>
          <w:rFonts w:ascii="Times New Roman" w:hAnsi="Times New Roman"/>
          <w:sz w:val="24"/>
          <w:szCs w:val="24"/>
          <w:lang w:val="ru-RU"/>
        </w:rPr>
      </w:pPr>
      <w:r w:rsidRPr="00C5022D">
        <w:rPr>
          <w:rFonts w:ascii="Times New Roman" w:hAnsi="Times New Roman"/>
          <w:sz w:val="24"/>
          <w:szCs w:val="24"/>
          <w:lang w:val="ru-RU"/>
        </w:rPr>
        <w:t>1.3.</w:t>
      </w:r>
      <w:r w:rsidRPr="00C5022D">
        <w:rPr>
          <w:rFonts w:ascii="Times New Roman" w:hAnsi="Times New Roman"/>
          <w:sz w:val="24"/>
          <w:szCs w:val="24"/>
          <w:lang w:val="ru-RU"/>
        </w:rPr>
        <w:tab/>
        <w:t xml:space="preserve">Все платежи по данному ДОГОВОРУ </w:t>
      </w:r>
      <w:r w:rsidRPr="00C5022D">
        <w:rPr>
          <w:rFonts w:ascii="Times New Roman" w:eastAsia="Batang" w:hAnsi="Times New Roman"/>
          <w:sz w:val="24"/>
          <w:szCs w:val="24"/>
          <w:lang w:val="ru-RU"/>
        </w:rPr>
        <w:t>производ</w:t>
      </w:r>
      <w:r w:rsidRPr="00C5022D">
        <w:rPr>
          <w:rFonts w:ascii="Times New Roman" w:eastAsia="Batang" w:hAnsi="Times New Roman"/>
          <w:sz w:val="24"/>
          <w:szCs w:val="24"/>
          <w:lang w:val="kk-KZ"/>
        </w:rPr>
        <w:t>я</w:t>
      </w:r>
      <w:r w:rsidRPr="00C5022D">
        <w:rPr>
          <w:rFonts w:ascii="Times New Roman" w:eastAsia="Batang" w:hAnsi="Times New Roman"/>
          <w:sz w:val="24"/>
          <w:szCs w:val="24"/>
          <w:lang w:val="ru-RU"/>
        </w:rPr>
        <w:t xml:space="preserve">тся Заказчиком в </w:t>
      </w:r>
      <w:r w:rsidR="003363AE" w:rsidRPr="00C5022D">
        <w:rPr>
          <w:rFonts w:ascii="Times New Roman" w:eastAsia="Batang" w:hAnsi="Times New Roman"/>
          <w:sz w:val="24"/>
          <w:szCs w:val="24"/>
          <w:lang w:val="ru-RU"/>
        </w:rPr>
        <w:t>тенге РК.</w:t>
      </w:r>
    </w:p>
    <w:p w14:paraId="09517B62" w14:textId="65388EBF" w:rsidR="00773FC4" w:rsidRPr="00C5022D" w:rsidRDefault="00773FC4" w:rsidP="00773FC4">
      <w:pPr>
        <w:pStyle w:val="Normal1"/>
        <w:ind w:left="567" w:right="-2" w:hanging="567"/>
        <w:rPr>
          <w:rFonts w:ascii="Times New Roman" w:hAnsi="Times New Roman"/>
          <w:sz w:val="24"/>
          <w:szCs w:val="24"/>
          <w:lang w:val="ru-RU"/>
        </w:rPr>
      </w:pPr>
      <w:r w:rsidRPr="00C5022D">
        <w:rPr>
          <w:rFonts w:ascii="Times New Roman" w:hAnsi="Times New Roman"/>
          <w:sz w:val="24"/>
          <w:szCs w:val="24"/>
          <w:lang w:val="ru-RU"/>
        </w:rPr>
        <w:t>1.4.</w:t>
      </w:r>
      <w:r w:rsidRPr="00C5022D">
        <w:rPr>
          <w:rFonts w:ascii="Times New Roman" w:hAnsi="Times New Roman"/>
          <w:sz w:val="24"/>
          <w:szCs w:val="24"/>
          <w:lang w:val="ru-RU"/>
        </w:rPr>
        <w:tab/>
        <w:t xml:space="preserve">Стоимость транспортировки от </w:t>
      </w:r>
      <w:r w:rsidR="002D58BF" w:rsidRPr="00C5022D">
        <w:rPr>
          <w:rFonts w:ascii="Times New Roman" w:hAnsi="Times New Roman"/>
          <w:sz w:val="24"/>
          <w:szCs w:val="24"/>
          <w:lang w:val="ru-RU"/>
        </w:rPr>
        <w:t>ОПЕРАЦИОННАЙ БАЗЫ ЗАКАЗЧИКА</w:t>
      </w:r>
      <w:r w:rsidR="00535B5E" w:rsidRPr="00C5022D">
        <w:rPr>
          <w:rFonts w:ascii="Times New Roman" w:hAnsi="Times New Roman"/>
          <w:sz w:val="24"/>
          <w:szCs w:val="24"/>
          <w:lang w:val="ru-RU"/>
        </w:rPr>
        <w:t xml:space="preserve"> </w:t>
      </w:r>
      <w:r w:rsidRPr="00C5022D">
        <w:rPr>
          <w:rFonts w:ascii="Times New Roman" w:hAnsi="Times New Roman"/>
          <w:sz w:val="24"/>
          <w:szCs w:val="24"/>
          <w:lang w:val="ru-RU"/>
        </w:rPr>
        <w:t xml:space="preserve">на </w:t>
      </w:r>
      <w:r w:rsidR="00535B5E" w:rsidRPr="00C5022D">
        <w:rPr>
          <w:rFonts w:ascii="Times New Roman" w:hAnsi="Times New Roman"/>
          <w:sz w:val="24"/>
          <w:szCs w:val="24"/>
          <w:lang w:val="ru-RU"/>
        </w:rPr>
        <w:t>ПБУ</w:t>
      </w:r>
      <w:r w:rsidRPr="00C5022D">
        <w:rPr>
          <w:rFonts w:ascii="Times New Roman" w:hAnsi="Times New Roman"/>
          <w:sz w:val="24"/>
          <w:szCs w:val="24"/>
          <w:lang w:val="ru-RU"/>
        </w:rPr>
        <w:t xml:space="preserve">, питания, и проживания </w:t>
      </w:r>
      <w:r w:rsidR="00535B5E" w:rsidRPr="00C5022D">
        <w:rPr>
          <w:rFonts w:ascii="Times New Roman" w:hAnsi="Times New Roman"/>
          <w:sz w:val="24"/>
          <w:szCs w:val="24"/>
          <w:lang w:val="ru-RU"/>
        </w:rPr>
        <w:t>П</w:t>
      </w:r>
      <w:r w:rsidRPr="00C5022D">
        <w:rPr>
          <w:rFonts w:ascii="Times New Roman" w:hAnsi="Times New Roman"/>
          <w:sz w:val="24"/>
          <w:szCs w:val="24"/>
          <w:lang w:val="ru-RU"/>
        </w:rPr>
        <w:t xml:space="preserve">ЕРСОНАЛА ИСПОЛНИТЕЛЯ на буровой относится на затраты ЗАКАЗЧИКА. Стоимость перемещения ПЕРСОНАЛА ГРУППЫ ИСПОЛНИТЕЛЯ на буровую площадку и обратно покрывает все затраты по мобилизации и демобилизации (включая, без ограничений, транспортировку, содержание, проживание и непредвиденные расходы) ПЕРСОНАЛА ИСПОЛНИТЕЛЯ от исходного местоположения ИСПОЛНИТЕЛЯ до </w:t>
      </w:r>
      <w:r w:rsidR="00407BE2" w:rsidRPr="00C5022D">
        <w:rPr>
          <w:rFonts w:ascii="Times New Roman" w:hAnsi="Times New Roman"/>
          <w:sz w:val="24"/>
          <w:szCs w:val="24"/>
          <w:lang w:val="ru-RU"/>
        </w:rPr>
        <w:t xml:space="preserve">ОПЕРАЦИОННАЙ БАЗЫ ЗАКАЗЧИКА </w:t>
      </w:r>
      <w:r w:rsidRPr="00C5022D">
        <w:rPr>
          <w:rFonts w:ascii="Times New Roman" w:hAnsi="Times New Roman"/>
          <w:sz w:val="24"/>
          <w:szCs w:val="24"/>
          <w:lang w:val="ru-RU"/>
        </w:rPr>
        <w:t xml:space="preserve">и обратно. Эти затраты производятся за счет  ИСПОЛНИТЕЛЯ и включаются в соответствующие дневные ставки или иные ставки, если иное не оговорено ниже в </w:t>
      </w:r>
      <w:r w:rsidR="00255DD6" w:rsidRPr="00C5022D">
        <w:rPr>
          <w:rFonts w:ascii="Times New Roman" w:hAnsi="Times New Roman"/>
          <w:sz w:val="24"/>
          <w:szCs w:val="24"/>
          <w:lang w:val="ru-RU"/>
        </w:rPr>
        <w:t xml:space="preserve">Приложении </w:t>
      </w:r>
      <w:r w:rsidRPr="00C5022D">
        <w:rPr>
          <w:rFonts w:ascii="Times New Roman" w:hAnsi="Times New Roman"/>
          <w:sz w:val="24"/>
          <w:szCs w:val="24"/>
          <w:lang w:val="ru-RU"/>
        </w:rPr>
        <w:t xml:space="preserve">3 или явно не предусмотрено  ЗАКАЗЧИКОМ. </w:t>
      </w:r>
    </w:p>
    <w:p w14:paraId="15F72017" w14:textId="558A64D5" w:rsidR="00773FC4" w:rsidRPr="00C5022D" w:rsidRDefault="00773FC4" w:rsidP="00773FC4">
      <w:pPr>
        <w:pStyle w:val="Normal1"/>
        <w:ind w:left="567" w:right="-2" w:hanging="567"/>
        <w:rPr>
          <w:rFonts w:ascii="Times New Roman" w:hAnsi="Times New Roman"/>
          <w:sz w:val="24"/>
          <w:szCs w:val="24"/>
          <w:lang w:val="ru-RU"/>
        </w:rPr>
      </w:pPr>
      <w:r w:rsidRPr="00C5022D">
        <w:rPr>
          <w:rFonts w:ascii="Times New Roman" w:hAnsi="Times New Roman"/>
          <w:sz w:val="24"/>
          <w:szCs w:val="24"/>
          <w:lang w:val="ru-RU"/>
        </w:rPr>
        <w:t>1.5.</w:t>
      </w:r>
      <w:r w:rsidRPr="00C5022D">
        <w:rPr>
          <w:rFonts w:ascii="Times New Roman" w:hAnsi="Times New Roman"/>
          <w:sz w:val="24"/>
          <w:szCs w:val="24"/>
          <w:lang w:val="ru-RU"/>
        </w:rPr>
        <w:tab/>
        <w:t xml:space="preserve">Плата </w:t>
      </w:r>
      <w:r w:rsidR="00CB443B" w:rsidRPr="00C5022D">
        <w:rPr>
          <w:rFonts w:ascii="Times New Roman" w:hAnsi="Times New Roman"/>
          <w:sz w:val="24"/>
          <w:szCs w:val="24"/>
          <w:lang w:val="ru-RU"/>
        </w:rPr>
        <w:t xml:space="preserve">(суточная ставка) </w:t>
      </w:r>
      <w:r w:rsidRPr="00C5022D">
        <w:rPr>
          <w:rFonts w:ascii="Times New Roman" w:hAnsi="Times New Roman"/>
          <w:sz w:val="24"/>
          <w:szCs w:val="24"/>
          <w:lang w:val="ru-RU"/>
        </w:rPr>
        <w:t>за ОБОРУДОВАНИЕ включает все затраты, связанные с ремонтом, обслуживанием, запчастями, их калибровкой</w:t>
      </w:r>
      <w:r w:rsidR="00407BE2" w:rsidRPr="00C5022D">
        <w:rPr>
          <w:rFonts w:ascii="Times New Roman" w:hAnsi="Times New Roman"/>
          <w:sz w:val="24"/>
          <w:szCs w:val="24"/>
          <w:lang w:val="ru-RU"/>
        </w:rPr>
        <w:t xml:space="preserve"> и</w:t>
      </w:r>
      <w:r w:rsidRPr="00C5022D">
        <w:rPr>
          <w:rFonts w:ascii="Times New Roman" w:hAnsi="Times New Roman"/>
          <w:sz w:val="24"/>
          <w:szCs w:val="24"/>
          <w:lang w:val="ru-RU"/>
        </w:rPr>
        <w:t xml:space="preserve"> инспектированием.</w:t>
      </w:r>
    </w:p>
    <w:p w14:paraId="4496E2C1" w14:textId="55F46FD3" w:rsidR="00773FC4" w:rsidRPr="00C5022D" w:rsidRDefault="00773FC4" w:rsidP="00773FC4">
      <w:pPr>
        <w:pStyle w:val="Normal1"/>
        <w:ind w:left="567" w:right="-2" w:hanging="567"/>
        <w:rPr>
          <w:rFonts w:ascii="Times New Roman" w:hAnsi="Times New Roman"/>
          <w:sz w:val="24"/>
          <w:szCs w:val="24"/>
          <w:lang w:val="ru-RU"/>
        </w:rPr>
      </w:pPr>
      <w:r w:rsidRPr="00C5022D">
        <w:rPr>
          <w:rFonts w:ascii="Times New Roman" w:hAnsi="Times New Roman"/>
          <w:sz w:val="24"/>
          <w:szCs w:val="24"/>
          <w:lang w:val="ru-RU"/>
        </w:rPr>
        <w:t>1.6.</w:t>
      </w:r>
      <w:r w:rsidRPr="00C5022D">
        <w:rPr>
          <w:rFonts w:ascii="Times New Roman" w:hAnsi="Times New Roman"/>
          <w:sz w:val="24"/>
          <w:szCs w:val="24"/>
          <w:lang w:val="ru-RU"/>
        </w:rPr>
        <w:tab/>
        <w:t xml:space="preserve">ИСПОЛНИТЕЛЬ предоставляет, </w:t>
      </w:r>
      <w:r w:rsidR="002D58BF" w:rsidRPr="00C5022D">
        <w:rPr>
          <w:rFonts w:ascii="Times New Roman" w:hAnsi="Times New Roman"/>
          <w:sz w:val="24"/>
          <w:szCs w:val="24"/>
          <w:lang w:val="ru-RU"/>
        </w:rPr>
        <w:t>каротажную станцию и</w:t>
      </w:r>
      <w:r w:rsidRPr="00C5022D">
        <w:rPr>
          <w:rFonts w:ascii="Times New Roman" w:hAnsi="Times New Roman"/>
          <w:sz w:val="24"/>
          <w:szCs w:val="24"/>
          <w:lang w:val="ru-RU"/>
        </w:rPr>
        <w:t xml:space="preserve"> оборудование</w:t>
      </w:r>
      <w:r w:rsidR="002D58BF" w:rsidRPr="00C5022D">
        <w:rPr>
          <w:rFonts w:ascii="Times New Roman" w:hAnsi="Times New Roman"/>
          <w:sz w:val="24"/>
          <w:szCs w:val="24"/>
          <w:lang w:val="ru-RU"/>
        </w:rPr>
        <w:t xml:space="preserve"> для проведения каротажа</w:t>
      </w:r>
      <w:r w:rsidRPr="00C5022D">
        <w:rPr>
          <w:rFonts w:ascii="Times New Roman" w:hAnsi="Times New Roman"/>
          <w:sz w:val="24"/>
          <w:szCs w:val="24"/>
          <w:lang w:val="ru-RU"/>
        </w:rPr>
        <w:t xml:space="preserve"> на основе аренды на период </w:t>
      </w:r>
      <w:r w:rsidR="00535B5E" w:rsidRPr="00C5022D">
        <w:rPr>
          <w:rFonts w:ascii="Times New Roman" w:hAnsi="Times New Roman"/>
          <w:sz w:val="24"/>
          <w:szCs w:val="24"/>
          <w:lang w:val="ru-RU"/>
        </w:rPr>
        <w:t xml:space="preserve">95 </w:t>
      </w:r>
      <w:r w:rsidRPr="00C5022D">
        <w:rPr>
          <w:rFonts w:ascii="Times New Roman" w:hAnsi="Times New Roman"/>
          <w:sz w:val="24"/>
          <w:szCs w:val="24"/>
          <w:lang w:val="ru-RU"/>
        </w:rPr>
        <w:t xml:space="preserve">дней со дня мобилизации инструментов/оборудования с </w:t>
      </w:r>
      <w:r w:rsidR="006C65F2" w:rsidRPr="00C5022D">
        <w:rPr>
          <w:rFonts w:ascii="Times New Roman" w:hAnsi="Times New Roman"/>
          <w:sz w:val="24"/>
          <w:szCs w:val="24"/>
          <w:lang w:val="ru-RU"/>
        </w:rPr>
        <w:t xml:space="preserve">ОПЕРАЦИОННОЙ БАЗЫ ЗАКАЗЧИКА </w:t>
      </w:r>
      <w:r w:rsidRPr="00C5022D">
        <w:rPr>
          <w:rFonts w:ascii="Times New Roman" w:hAnsi="Times New Roman"/>
          <w:sz w:val="24"/>
          <w:szCs w:val="24"/>
          <w:lang w:val="ru-RU"/>
        </w:rPr>
        <w:t xml:space="preserve">и до их возврата на </w:t>
      </w:r>
      <w:r w:rsidR="002D58BF" w:rsidRPr="00C5022D">
        <w:rPr>
          <w:rFonts w:ascii="Times New Roman" w:hAnsi="Times New Roman"/>
          <w:sz w:val="24"/>
          <w:szCs w:val="24"/>
          <w:lang w:val="ru-RU"/>
        </w:rPr>
        <w:t>ОПЕРАЦИОННУЮ БАЗУ ЗАКАЗЧИКА</w:t>
      </w:r>
      <w:r w:rsidRPr="00C5022D">
        <w:rPr>
          <w:rFonts w:ascii="Times New Roman" w:hAnsi="Times New Roman"/>
          <w:sz w:val="24"/>
          <w:szCs w:val="24"/>
          <w:lang w:val="ru-RU"/>
        </w:rPr>
        <w:t xml:space="preserve">. В случае необходимости проведения дальнейших Работ и аренды оборудования по настоящему Договору оплата будет производиться по ставкам указанным в Таблицах ставок настоящего Договора. </w:t>
      </w:r>
    </w:p>
    <w:p w14:paraId="6B85DC21" w14:textId="294DD099" w:rsidR="00773FC4" w:rsidRPr="00C5022D" w:rsidRDefault="00773FC4" w:rsidP="00773FC4">
      <w:pPr>
        <w:pStyle w:val="Normal1"/>
        <w:ind w:left="567" w:right="-2" w:hanging="567"/>
        <w:rPr>
          <w:rFonts w:ascii="Times New Roman" w:hAnsi="Times New Roman"/>
          <w:sz w:val="24"/>
          <w:szCs w:val="24"/>
          <w:lang w:val="ru-RU"/>
        </w:rPr>
      </w:pPr>
      <w:r w:rsidRPr="00C5022D">
        <w:rPr>
          <w:rFonts w:ascii="Times New Roman" w:hAnsi="Times New Roman"/>
          <w:sz w:val="24"/>
          <w:szCs w:val="24"/>
          <w:lang w:val="ru-RU"/>
        </w:rPr>
        <w:t>1.7.</w:t>
      </w:r>
      <w:r w:rsidRPr="00C5022D">
        <w:rPr>
          <w:rFonts w:ascii="Times New Roman" w:hAnsi="Times New Roman"/>
          <w:sz w:val="24"/>
          <w:szCs w:val="24"/>
          <w:lang w:val="ru-RU"/>
        </w:rPr>
        <w:tab/>
        <w:t>Все расценки и ставки, указанные в Таблицах ставок на ТОВАРЫ и ОБОРУДОВАНИЕ включают всю соответствующую перевозочную упаковку (обрешетки, термоусадочную пленку, поддоны и т.п.), затраты на перевозку и прочие сборы, связанные с доставкой и транспортировкой материалов и оборудования из исходного местоположения ИСПОЛНИТЕЛЯ до ОПЕРАЦИОНН</w:t>
      </w:r>
      <w:r w:rsidR="00407BE2" w:rsidRPr="00C5022D">
        <w:rPr>
          <w:rFonts w:ascii="Times New Roman" w:hAnsi="Times New Roman"/>
          <w:sz w:val="24"/>
          <w:szCs w:val="24"/>
          <w:lang w:val="ru-RU"/>
        </w:rPr>
        <w:t>АЙ БАЗЫ ЗАКАЗЧИКА</w:t>
      </w:r>
      <w:r w:rsidRPr="00C5022D">
        <w:rPr>
          <w:rFonts w:ascii="Times New Roman" w:hAnsi="Times New Roman"/>
          <w:sz w:val="24"/>
          <w:szCs w:val="24"/>
          <w:lang w:val="ru-RU"/>
        </w:rPr>
        <w:t xml:space="preserve"> и обратно до исходного местоположения, в том числе любые расходы, связанные с ввозом/вывозом на/с территории РК (включая стоимость таможенных пошлин и плат), если иное не предусмотрено в настоящем Договоре в явной форме. ЗАКАЗЧИК полностью за свой счет производит транспортировку ОБОРУДОВАНИЯ и ТОВАРОВ между </w:t>
      </w:r>
      <w:r w:rsidR="00407BE2" w:rsidRPr="00C5022D">
        <w:rPr>
          <w:rFonts w:ascii="Times New Roman" w:hAnsi="Times New Roman"/>
          <w:sz w:val="24"/>
          <w:szCs w:val="24"/>
          <w:lang w:val="ru-RU"/>
        </w:rPr>
        <w:t xml:space="preserve">ОПЕРАЦИОННАЙ БАЗЫ ЗАКАЗЧИКА </w:t>
      </w:r>
      <w:r w:rsidRPr="00C5022D">
        <w:rPr>
          <w:rFonts w:ascii="Times New Roman" w:hAnsi="Times New Roman"/>
          <w:sz w:val="24"/>
          <w:szCs w:val="24"/>
          <w:lang w:val="ru-RU"/>
        </w:rPr>
        <w:t xml:space="preserve">и </w:t>
      </w:r>
      <w:r w:rsidR="00407BE2" w:rsidRPr="00C5022D">
        <w:rPr>
          <w:rFonts w:ascii="Times New Roman" w:hAnsi="Times New Roman"/>
          <w:sz w:val="24"/>
          <w:szCs w:val="24"/>
          <w:lang w:val="ru-RU"/>
        </w:rPr>
        <w:t>ПБУ</w:t>
      </w:r>
      <w:r w:rsidRPr="00C5022D">
        <w:rPr>
          <w:rFonts w:ascii="Times New Roman" w:hAnsi="Times New Roman"/>
          <w:sz w:val="24"/>
          <w:szCs w:val="24"/>
          <w:lang w:val="ru-RU"/>
        </w:rPr>
        <w:t xml:space="preserve">. </w:t>
      </w:r>
    </w:p>
    <w:p w14:paraId="095ACBE9" w14:textId="77777777" w:rsidR="00773FC4" w:rsidRPr="00C5022D" w:rsidRDefault="00773FC4" w:rsidP="00773FC4">
      <w:pPr>
        <w:pStyle w:val="Normal1"/>
        <w:ind w:left="567" w:right="-2" w:hanging="567"/>
        <w:rPr>
          <w:rFonts w:ascii="Times New Roman" w:hAnsi="Times New Roman"/>
          <w:sz w:val="24"/>
          <w:szCs w:val="24"/>
          <w:lang w:val="ru-RU"/>
        </w:rPr>
      </w:pPr>
      <w:r w:rsidRPr="00C5022D">
        <w:rPr>
          <w:rFonts w:ascii="Times New Roman" w:hAnsi="Times New Roman"/>
          <w:sz w:val="24"/>
          <w:szCs w:val="24"/>
          <w:lang w:val="ru-RU"/>
        </w:rPr>
        <w:t>1.8.</w:t>
      </w:r>
      <w:r w:rsidRPr="00C5022D">
        <w:rPr>
          <w:rFonts w:ascii="Times New Roman" w:hAnsi="Times New Roman"/>
          <w:sz w:val="24"/>
          <w:szCs w:val="24"/>
          <w:lang w:val="ru-RU"/>
        </w:rPr>
        <w:tab/>
        <w:t>Затраты на мобилизацию и демобилизацию ОБОРУДОВАНИЯ и ТОВАРОВ, не предусмотренных настоящим Договором, относятся на счет ИСПОЛНИТЕЛЯ. Такие затраты включают затраты, связанные с возвратом/вывозом такого оборудования и материалов, а также любые затраты, понесенные при транспортировке необходимых для замены изделий.</w:t>
      </w:r>
    </w:p>
    <w:p w14:paraId="7B4D6F1A" w14:textId="1767C1CD" w:rsidR="00757D4A" w:rsidRPr="00C5022D" w:rsidRDefault="00773FC4" w:rsidP="00773FC4">
      <w:pPr>
        <w:pStyle w:val="Normal1"/>
        <w:tabs>
          <w:tab w:val="num" w:pos="567"/>
        </w:tabs>
        <w:ind w:left="567" w:right="-2" w:hanging="567"/>
        <w:rPr>
          <w:rFonts w:ascii="Times New Roman" w:hAnsi="Times New Roman"/>
          <w:sz w:val="24"/>
          <w:szCs w:val="24"/>
          <w:lang w:val="ru-RU"/>
        </w:rPr>
      </w:pPr>
      <w:r w:rsidRPr="00C5022D">
        <w:rPr>
          <w:rFonts w:ascii="Times New Roman" w:hAnsi="Times New Roman"/>
          <w:sz w:val="24"/>
          <w:szCs w:val="24"/>
          <w:lang w:val="ru-RU"/>
        </w:rPr>
        <w:t>1.9.</w:t>
      </w:r>
      <w:r w:rsidRPr="00C5022D">
        <w:rPr>
          <w:rFonts w:ascii="Times New Roman" w:hAnsi="Times New Roman"/>
          <w:sz w:val="24"/>
          <w:szCs w:val="24"/>
          <w:lang w:val="ru-RU"/>
        </w:rPr>
        <w:tab/>
      </w:r>
      <w:r w:rsidR="00535B5E" w:rsidRPr="00C5022D">
        <w:rPr>
          <w:rFonts w:ascii="Times New Roman" w:hAnsi="Times New Roman"/>
          <w:sz w:val="24"/>
          <w:szCs w:val="24"/>
          <w:lang w:val="ru-RU"/>
        </w:rPr>
        <w:t>Стоимость в</w:t>
      </w:r>
      <w:r w:rsidRPr="00C5022D">
        <w:rPr>
          <w:rFonts w:ascii="Times New Roman" w:hAnsi="Times New Roman"/>
          <w:sz w:val="24"/>
          <w:szCs w:val="24"/>
          <w:lang w:val="ru-RU"/>
        </w:rPr>
        <w:t>се</w:t>
      </w:r>
      <w:r w:rsidR="00535B5E" w:rsidRPr="00C5022D">
        <w:rPr>
          <w:rFonts w:ascii="Times New Roman" w:hAnsi="Times New Roman"/>
          <w:sz w:val="24"/>
          <w:szCs w:val="24"/>
          <w:lang w:val="ru-RU"/>
        </w:rPr>
        <w:t>х</w:t>
      </w:r>
      <w:r w:rsidRPr="00C5022D">
        <w:rPr>
          <w:rFonts w:ascii="Times New Roman" w:hAnsi="Times New Roman"/>
          <w:sz w:val="24"/>
          <w:szCs w:val="24"/>
          <w:lang w:val="ru-RU"/>
        </w:rPr>
        <w:t xml:space="preserve"> расходны</w:t>
      </w:r>
      <w:r w:rsidR="00535B5E" w:rsidRPr="00C5022D">
        <w:rPr>
          <w:rFonts w:ascii="Times New Roman" w:hAnsi="Times New Roman"/>
          <w:sz w:val="24"/>
          <w:szCs w:val="24"/>
          <w:lang w:val="ru-RU"/>
        </w:rPr>
        <w:t>х</w:t>
      </w:r>
      <w:r w:rsidRPr="00C5022D">
        <w:rPr>
          <w:rFonts w:ascii="Times New Roman" w:hAnsi="Times New Roman"/>
          <w:sz w:val="24"/>
          <w:szCs w:val="24"/>
          <w:lang w:val="ru-RU"/>
        </w:rPr>
        <w:t xml:space="preserve"> </w:t>
      </w:r>
      <w:r w:rsidR="00535B5E" w:rsidRPr="00C5022D">
        <w:rPr>
          <w:rFonts w:ascii="Times New Roman" w:hAnsi="Times New Roman"/>
          <w:sz w:val="24"/>
          <w:szCs w:val="24"/>
          <w:lang w:val="ru-RU"/>
        </w:rPr>
        <w:t>материалов должна быть включена в арендную ставку соответствующего оборудования/услуги</w:t>
      </w:r>
      <w:r w:rsidRPr="00C5022D">
        <w:rPr>
          <w:rFonts w:ascii="Times New Roman" w:hAnsi="Times New Roman"/>
          <w:sz w:val="24"/>
          <w:szCs w:val="24"/>
          <w:lang w:val="ru-RU"/>
        </w:rPr>
        <w:t xml:space="preserve"> использован</w:t>
      </w:r>
      <w:r w:rsidR="00535B5E" w:rsidRPr="00C5022D">
        <w:rPr>
          <w:rFonts w:ascii="Times New Roman" w:hAnsi="Times New Roman"/>
          <w:sz w:val="24"/>
          <w:szCs w:val="24"/>
          <w:lang w:val="ru-RU"/>
        </w:rPr>
        <w:t>ного/ проведенной</w:t>
      </w:r>
      <w:r w:rsidRPr="00C5022D">
        <w:rPr>
          <w:rFonts w:ascii="Times New Roman" w:hAnsi="Times New Roman"/>
          <w:sz w:val="24"/>
          <w:szCs w:val="24"/>
          <w:lang w:val="ru-RU"/>
        </w:rPr>
        <w:t xml:space="preserve"> на буровой установке. Все расходные материалы, предоставленные Исполнителем ЗАКАЗЧИКУ и не использованные ЗАКАЗЧИКОМ в течение всего времени проведения Работ, возвращаются Исполнителю при условии, что такие материалы находятся в оригинальной упаковке, которая не повреждена, не вскрыта и материалы можно перепродать.</w:t>
      </w:r>
    </w:p>
    <w:p w14:paraId="64AC20E5" w14:textId="77777777" w:rsidR="00773FC4" w:rsidRPr="00C5022D" w:rsidRDefault="00757D4A" w:rsidP="00773FC4">
      <w:pPr>
        <w:pStyle w:val="Normal1"/>
        <w:tabs>
          <w:tab w:val="num" w:pos="567"/>
        </w:tabs>
        <w:ind w:left="567" w:right="-2" w:hanging="567"/>
        <w:rPr>
          <w:rFonts w:ascii="Times New Roman" w:hAnsi="Times New Roman"/>
          <w:sz w:val="24"/>
          <w:szCs w:val="24"/>
          <w:lang w:val="ru-RU"/>
        </w:rPr>
      </w:pPr>
      <w:r w:rsidRPr="00C5022D">
        <w:rPr>
          <w:rFonts w:ascii="Times New Roman" w:hAnsi="Times New Roman"/>
          <w:sz w:val="24"/>
          <w:szCs w:val="24"/>
          <w:lang w:val="ru-RU"/>
        </w:rPr>
        <w:t>1.10</w:t>
      </w:r>
      <w:r w:rsidRPr="00C5022D">
        <w:rPr>
          <w:rFonts w:ascii="Times New Roman" w:hAnsi="Times New Roman"/>
          <w:sz w:val="24"/>
          <w:szCs w:val="24"/>
          <w:lang w:val="ru-RU"/>
        </w:rPr>
        <w:tab/>
        <w:t>В отношении всех Услуг, оказываемых на основании Заказ-нарядов, все применимые ставки становятся действительны только в случае оформления Заказ-нарядов.</w:t>
      </w:r>
      <w:r w:rsidR="00773FC4" w:rsidRPr="00C5022D">
        <w:rPr>
          <w:rFonts w:ascii="Times New Roman" w:hAnsi="Times New Roman"/>
          <w:sz w:val="24"/>
          <w:szCs w:val="24"/>
          <w:lang w:val="ru-RU"/>
        </w:rPr>
        <w:t xml:space="preserve">  </w:t>
      </w:r>
    </w:p>
    <w:p w14:paraId="74E0F412" w14:textId="45DB468E" w:rsidR="00623035" w:rsidRPr="00C5022D" w:rsidRDefault="00623035" w:rsidP="00F26747">
      <w:pPr>
        <w:pStyle w:val="Normal1"/>
        <w:tabs>
          <w:tab w:val="num" w:pos="567"/>
        </w:tabs>
        <w:ind w:left="567" w:right="-2" w:hanging="567"/>
        <w:rPr>
          <w:rFonts w:ascii="Times New Roman" w:hAnsi="Times New Roman"/>
          <w:sz w:val="24"/>
          <w:szCs w:val="24"/>
          <w:lang w:val="ru-RU"/>
        </w:rPr>
      </w:pPr>
      <w:r w:rsidRPr="00C5022D">
        <w:rPr>
          <w:rFonts w:ascii="Times New Roman" w:hAnsi="Times New Roman"/>
          <w:sz w:val="24"/>
          <w:szCs w:val="24"/>
          <w:lang w:val="ru-RU"/>
        </w:rPr>
        <w:t xml:space="preserve">1.11 Ставка за мобилизацию и демобилизацию применима к каротажной станции и основному оборудованию (ролики, лебедки, канаты, кабеля, датчики). </w:t>
      </w:r>
    </w:p>
    <w:p w14:paraId="619F2ADC" w14:textId="7C722394" w:rsidR="00407BE2" w:rsidRPr="00C5022D" w:rsidRDefault="00407BE2" w:rsidP="00F26747">
      <w:pPr>
        <w:pStyle w:val="Normal1"/>
        <w:tabs>
          <w:tab w:val="num" w:pos="567"/>
        </w:tabs>
        <w:ind w:left="567" w:right="-2" w:hanging="567"/>
        <w:rPr>
          <w:rFonts w:ascii="Times New Roman" w:hAnsi="Times New Roman"/>
          <w:sz w:val="24"/>
          <w:szCs w:val="24"/>
          <w:lang w:val="ru-RU"/>
        </w:rPr>
      </w:pPr>
      <w:r w:rsidRPr="00C5022D">
        <w:rPr>
          <w:rFonts w:ascii="Times New Roman" w:hAnsi="Times New Roman"/>
          <w:sz w:val="24"/>
          <w:szCs w:val="24"/>
          <w:lang w:val="ru-RU"/>
        </w:rPr>
        <w:t xml:space="preserve">1.12 </w:t>
      </w:r>
      <w:r w:rsidR="00610F93" w:rsidRPr="00C5022D">
        <w:rPr>
          <w:rFonts w:ascii="Times New Roman" w:hAnsi="Times New Roman"/>
          <w:sz w:val="24"/>
          <w:szCs w:val="24"/>
          <w:lang w:val="ru-RU"/>
        </w:rPr>
        <w:t xml:space="preserve"> Для лубрикатора, фонтанной арматуры и др. видов оборудования устанавливаемого на устье сважины, а также приборов каротажа,  применяется суточная ставка. </w:t>
      </w:r>
      <w:r w:rsidRPr="00C5022D">
        <w:rPr>
          <w:rFonts w:ascii="Times New Roman" w:hAnsi="Times New Roman"/>
          <w:sz w:val="24"/>
          <w:szCs w:val="24"/>
          <w:lang w:val="ru-RU"/>
        </w:rPr>
        <w:t xml:space="preserve">Суточная ставка для каротажных приборов включает их мобилизацию и демобилизацию на скважину. </w:t>
      </w:r>
    </w:p>
    <w:p w14:paraId="1D582233" w14:textId="058F07C5" w:rsidR="00623035" w:rsidRPr="00C5022D" w:rsidRDefault="00623035" w:rsidP="00773FC4">
      <w:pPr>
        <w:pStyle w:val="Normal1"/>
        <w:tabs>
          <w:tab w:val="num" w:pos="567"/>
        </w:tabs>
        <w:ind w:left="567" w:right="-2" w:hanging="567"/>
        <w:rPr>
          <w:rFonts w:ascii="Times New Roman" w:hAnsi="Times New Roman"/>
          <w:sz w:val="24"/>
          <w:szCs w:val="24"/>
          <w:lang w:val="kk-KZ"/>
        </w:rPr>
      </w:pPr>
      <w:r w:rsidRPr="00C5022D">
        <w:rPr>
          <w:rFonts w:ascii="Times New Roman" w:hAnsi="Times New Roman"/>
          <w:sz w:val="24"/>
          <w:szCs w:val="24"/>
          <w:lang w:val="ru-RU"/>
        </w:rPr>
        <w:t xml:space="preserve">1.13. Время работы насосов при </w:t>
      </w:r>
      <w:r w:rsidR="00610F93" w:rsidRPr="00C5022D">
        <w:rPr>
          <w:rFonts w:ascii="Times New Roman" w:hAnsi="Times New Roman"/>
          <w:sz w:val="24"/>
          <w:szCs w:val="24"/>
          <w:lang w:val="ru-RU"/>
        </w:rPr>
        <w:t>замере давлений</w:t>
      </w:r>
      <w:r w:rsidRPr="00C5022D">
        <w:rPr>
          <w:rFonts w:ascii="Times New Roman" w:hAnsi="Times New Roman"/>
          <w:sz w:val="24"/>
          <w:szCs w:val="24"/>
          <w:lang w:val="ru-RU"/>
        </w:rPr>
        <w:t>, отборе проб, Мини-ИПТ расчитывается исходя из ставки за 15 мин</w:t>
      </w:r>
      <w:r w:rsidR="00326EC3" w:rsidRPr="00C5022D">
        <w:rPr>
          <w:rFonts w:ascii="Times New Roman" w:hAnsi="Times New Roman"/>
          <w:sz w:val="24"/>
          <w:szCs w:val="24"/>
          <w:lang w:val="ru-RU"/>
        </w:rPr>
        <w:t>ут</w:t>
      </w:r>
      <w:r w:rsidRPr="00C5022D">
        <w:rPr>
          <w:rFonts w:ascii="Times New Roman" w:hAnsi="Times New Roman"/>
          <w:sz w:val="24"/>
          <w:szCs w:val="24"/>
          <w:lang w:val="ru-RU"/>
        </w:rPr>
        <w:t xml:space="preserve"> времени работы насоса. При этом оплата будет проводится </w:t>
      </w:r>
      <w:r w:rsidR="00F26747" w:rsidRPr="00C5022D">
        <w:rPr>
          <w:rFonts w:ascii="Times New Roman" w:hAnsi="Times New Roman"/>
          <w:sz w:val="24"/>
          <w:szCs w:val="24"/>
          <w:lang w:val="ru-RU"/>
        </w:rPr>
        <w:t>за фактическое время работы насоса при выполнении работ</w:t>
      </w:r>
      <w:r w:rsidR="00326EC3" w:rsidRPr="00C5022D">
        <w:rPr>
          <w:rFonts w:ascii="Times New Roman" w:hAnsi="Times New Roman"/>
          <w:sz w:val="24"/>
          <w:szCs w:val="24"/>
          <w:lang w:val="kk-KZ"/>
        </w:rPr>
        <w:t>.</w:t>
      </w:r>
    </w:p>
    <w:p w14:paraId="3A76D320" w14:textId="77777777" w:rsidR="00773FC4" w:rsidRPr="00C5022D" w:rsidRDefault="00773FC4" w:rsidP="00773FC4">
      <w:pPr>
        <w:pStyle w:val="Normal1"/>
        <w:ind w:left="567" w:right="-2" w:hanging="567"/>
        <w:rPr>
          <w:rFonts w:ascii="Times New Roman" w:hAnsi="Times New Roman"/>
          <w:sz w:val="24"/>
          <w:szCs w:val="24"/>
          <w:lang w:val="ru-RU"/>
        </w:rPr>
      </w:pPr>
    </w:p>
    <w:p w14:paraId="7B8E359C" w14:textId="77777777" w:rsidR="00773FC4" w:rsidRPr="00C5022D" w:rsidRDefault="00773FC4" w:rsidP="00773FC4">
      <w:pPr>
        <w:pStyle w:val="20"/>
        <w:spacing w:line="240" w:lineRule="auto"/>
        <w:ind w:right="-2"/>
        <w:rPr>
          <w:rFonts w:ascii="Times New Roman" w:hAnsi="Times New Roman"/>
          <w:spacing w:val="-5"/>
          <w:sz w:val="24"/>
          <w:szCs w:val="24"/>
          <w:lang w:val="ru-RU"/>
        </w:rPr>
      </w:pPr>
      <w:r w:rsidRPr="00C5022D">
        <w:rPr>
          <w:rFonts w:ascii="Times New Roman" w:hAnsi="Times New Roman"/>
          <w:spacing w:val="-5"/>
          <w:sz w:val="24"/>
          <w:szCs w:val="24"/>
          <w:lang w:val="ru-RU"/>
        </w:rPr>
        <w:t>2.</w:t>
      </w:r>
      <w:r w:rsidRPr="00C5022D">
        <w:rPr>
          <w:rFonts w:ascii="Times New Roman" w:hAnsi="Times New Roman"/>
          <w:spacing w:val="-5"/>
          <w:sz w:val="24"/>
          <w:szCs w:val="24"/>
          <w:lang w:val="ru-RU"/>
        </w:rPr>
        <w:tab/>
        <w:t>ЦЕНА ДОГОВОРА</w:t>
      </w:r>
    </w:p>
    <w:p w14:paraId="1A90F043" w14:textId="25E0CF13" w:rsidR="00773FC4" w:rsidRPr="00C5022D" w:rsidRDefault="00773FC4" w:rsidP="00773FC4">
      <w:pPr>
        <w:ind w:right="-2"/>
        <w:rPr>
          <w:rFonts w:ascii="Times New Roman" w:hAnsi="Times New Roman"/>
          <w:sz w:val="24"/>
          <w:szCs w:val="24"/>
          <w:lang w:val="ru-RU"/>
        </w:rPr>
      </w:pPr>
      <w:r w:rsidRPr="00C5022D">
        <w:rPr>
          <w:rFonts w:ascii="Times New Roman" w:hAnsi="Times New Roman"/>
          <w:sz w:val="24"/>
          <w:szCs w:val="24"/>
          <w:lang w:val="ru-RU"/>
        </w:rPr>
        <w:t>2.</w:t>
      </w:r>
      <w:r w:rsidR="00535B5E" w:rsidRPr="00C5022D">
        <w:rPr>
          <w:rFonts w:ascii="Times New Roman" w:hAnsi="Times New Roman"/>
          <w:sz w:val="24"/>
          <w:szCs w:val="24"/>
          <w:lang w:val="ru-RU"/>
        </w:rPr>
        <w:t>1</w:t>
      </w:r>
      <w:r w:rsidRPr="00C5022D">
        <w:rPr>
          <w:rFonts w:ascii="Times New Roman" w:hAnsi="Times New Roman"/>
          <w:sz w:val="24"/>
          <w:szCs w:val="24"/>
          <w:lang w:val="ru-RU"/>
        </w:rPr>
        <w:t>.</w:t>
      </w:r>
      <w:r w:rsidRPr="00C5022D">
        <w:rPr>
          <w:rFonts w:ascii="Times New Roman" w:hAnsi="Times New Roman"/>
          <w:sz w:val="24"/>
          <w:szCs w:val="24"/>
          <w:lang w:val="ru-RU"/>
        </w:rPr>
        <w:tab/>
      </w:r>
      <w:r w:rsidRPr="00C5022D">
        <w:rPr>
          <w:rFonts w:ascii="Times New Roman" w:hAnsi="Times New Roman"/>
          <w:b/>
          <w:sz w:val="24"/>
          <w:szCs w:val="24"/>
          <w:lang w:val="ru-RU"/>
        </w:rPr>
        <w:t>Оборудование, предоставляемое по заказу</w:t>
      </w:r>
      <w:r w:rsidRPr="00C5022D">
        <w:rPr>
          <w:rFonts w:ascii="Times New Roman" w:hAnsi="Times New Roman"/>
          <w:sz w:val="24"/>
          <w:szCs w:val="24"/>
          <w:lang w:val="ru-RU"/>
        </w:rPr>
        <w:t xml:space="preserve"> </w:t>
      </w:r>
    </w:p>
    <w:p w14:paraId="455DF41C" w14:textId="77777777" w:rsidR="00773FC4" w:rsidRPr="00C5022D" w:rsidRDefault="00773FC4" w:rsidP="00773FC4">
      <w:pPr>
        <w:pStyle w:val="afd"/>
        <w:numPr>
          <w:ilvl w:val="0"/>
          <w:numId w:val="69"/>
        </w:numPr>
        <w:spacing w:line="240" w:lineRule="auto"/>
        <w:ind w:left="0" w:right="-2" w:firstLine="0"/>
        <w:rPr>
          <w:rFonts w:ascii="Times New Roman" w:hAnsi="Times New Roman"/>
          <w:sz w:val="24"/>
          <w:szCs w:val="24"/>
          <w:lang w:val="ru-RU"/>
        </w:rPr>
      </w:pPr>
      <w:r w:rsidRPr="00C5022D">
        <w:rPr>
          <w:rFonts w:ascii="Times New Roman" w:hAnsi="Times New Roman"/>
          <w:sz w:val="24"/>
          <w:szCs w:val="24"/>
          <w:lang w:val="ru-RU"/>
        </w:rPr>
        <w:t>Определенное Исполнителем, включенное в таблицах ниже.</w:t>
      </w:r>
    </w:p>
    <w:p w14:paraId="406AB1BC" w14:textId="77777777" w:rsidR="00773FC4" w:rsidRPr="00C5022D" w:rsidRDefault="00773FC4" w:rsidP="00773FC4">
      <w:pPr>
        <w:ind w:left="720" w:right="-2"/>
        <w:rPr>
          <w:rFonts w:ascii="Times New Roman" w:hAnsi="Times New Roman"/>
          <w:sz w:val="24"/>
          <w:szCs w:val="24"/>
          <w:lang w:val="ru-RU"/>
        </w:rPr>
      </w:pPr>
    </w:p>
    <w:p w14:paraId="583151C9" w14:textId="3C74E3CB" w:rsidR="00773FC4" w:rsidRPr="00C5022D" w:rsidRDefault="00773FC4" w:rsidP="00773FC4">
      <w:pPr>
        <w:ind w:left="0" w:right="-2" w:firstLine="0"/>
        <w:rPr>
          <w:rFonts w:ascii="Times New Roman" w:hAnsi="Times New Roman"/>
          <w:sz w:val="24"/>
          <w:szCs w:val="24"/>
          <w:lang w:val="ru-RU"/>
        </w:rPr>
      </w:pPr>
      <w:r w:rsidRPr="00C5022D">
        <w:rPr>
          <w:rFonts w:ascii="Times New Roman" w:hAnsi="Times New Roman"/>
          <w:sz w:val="24"/>
          <w:szCs w:val="24"/>
          <w:lang w:val="ru-RU"/>
        </w:rPr>
        <w:t>2.</w:t>
      </w:r>
      <w:r w:rsidR="00535B5E" w:rsidRPr="00C5022D">
        <w:rPr>
          <w:rFonts w:ascii="Times New Roman" w:hAnsi="Times New Roman"/>
          <w:sz w:val="24"/>
          <w:szCs w:val="24"/>
          <w:lang w:val="ru-RU"/>
        </w:rPr>
        <w:t>2</w:t>
      </w:r>
      <w:r w:rsidRPr="00C5022D">
        <w:rPr>
          <w:rFonts w:ascii="Times New Roman" w:hAnsi="Times New Roman"/>
          <w:sz w:val="24"/>
          <w:szCs w:val="24"/>
          <w:lang w:val="ru-RU"/>
        </w:rPr>
        <w:tab/>
      </w:r>
      <w:r w:rsidRPr="00C5022D">
        <w:rPr>
          <w:rFonts w:ascii="Times New Roman" w:hAnsi="Times New Roman"/>
          <w:b/>
          <w:sz w:val="24"/>
          <w:szCs w:val="24"/>
          <w:lang w:val="ru-RU"/>
        </w:rPr>
        <w:t>Предоставление данных на скважине</w:t>
      </w:r>
      <w:r w:rsidRPr="00C5022D">
        <w:rPr>
          <w:rFonts w:ascii="Times New Roman" w:hAnsi="Times New Roman"/>
          <w:sz w:val="24"/>
          <w:szCs w:val="24"/>
          <w:lang w:val="ru-RU"/>
        </w:rPr>
        <w:t xml:space="preserve"> </w:t>
      </w:r>
    </w:p>
    <w:p w14:paraId="771B79B6" w14:textId="1F4CC1C1" w:rsidR="00773FC4" w:rsidRPr="00C5022D" w:rsidRDefault="00773FC4" w:rsidP="00773FC4">
      <w:pPr>
        <w:ind w:left="0" w:right="-2" w:firstLine="0"/>
        <w:rPr>
          <w:rFonts w:ascii="Times New Roman" w:hAnsi="Times New Roman"/>
          <w:sz w:val="24"/>
          <w:szCs w:val="24"/>
          <w:lang w:val="ru-RU"/>
        </w:rPr>
      </w:pPr>
      <w:r w:rsidRPr="00C5022D">
        <w:rPr>
          <w:rFonts w:ascii="Times New Roman" w:hAnsi="Times New Roman"/>
          <w:sz w:val="24"/>
          <w:szCs w:val="24"/>
          <w:lang w:val="ru-RU"/>
        </w:rPr>
        <w:t xml:space="preserve">В течение 4-х часов с момента окончания каротажных работ, ИСПОЛНИТЕЛЬ предоставит на скважине цифровые данные в форматах </w:t>
      </w:r>
      <w:r w:rsidRPr="00C5022D">
        <w:rPr>
          <w:rFonts w:ascii="Times New Roman" w:hAnsi="Times New Roman"/>
          <w:sz w:val="24"/>
          <w:szCs w:val="24"/>
        </w:rPr>
        <w:t>ASCII</w:t>
      </w:r>
      <w:r w:rsidRPr="00C5022D">
        <w:rPr>
          <w:rFonts w:ascii="Times New Roman" w:hAnsi="Times New Roman"/>
          <w:sz w:val="24"/>
          <w:szCs w:val="24"/>
          <w:lang w:val="ru-RU"/>
        </w:rPr>
        <w:t xml:space="preserve"> / </w:t>
      </w:r>
      <w:r w:rsidRPr="00C5022D">
        <w:rPr>
          <w:rFonts w:ascii="Times New Roman" w:hAnsi="Times New Roman"/>
          <w:sz w:val="24"/>
          <w:szCs w:val="24"/>
        </w:rPr>
        <w:t>LAS</w:t>
      </w:r>
      <w:r w:rsidRPr="00C5022D">
        <w:rPr>
          <w:rFonts w:ascii="Times New Roman" w:hAnsi="Times New Roman"/>
          <w:sz w:val="24"/>
          <w:szCs w:val="24"/>
          <w:lang w:val="ru-RU"/>
        </w:rPr>
        <w:t xml:space="preserve"> на </w:t>
      </w:r>
      <w:r w:rsidRPr="00C5022D">
        <w:rPr>
          <w:rFonts w:ascii="Times New Roman" w:hAnsi="Times New Roman"/>
          <w:sz w:val="24"/>
          <w:szCs w:val="24"/>
        </w:rPr>
        <w:t>CD</w:t>
      </w:r>
      <w:r w:rsidRPr="00C5022D">
        <w:rPr>
          <w:rFonts w:ascii="Times New Roman" w:hAnsi="Times New Roman"/>
          <w:sz w:val="24"/>
          <w:szCs w:val="24"/>
          <w:lang w:val="ru-RU"/>
        </w:rPr>
        <w:t xml:space="preserve"> носителе (</w:t>
      </w:r>
      <w:r w:rsidR="00535B5E" w:rsidRPr="00C5022D">
        <w:rPr>
          <w:rFonts w:ascii="Times New Roman" w:hAnsi="Times New Roman"/>
          <w:sz w:val="24"/>
          <w:szCs w:val="24"/>
          <w:lang w:val="ru-RU"/>
        </w:rPr>
        <w:t>3 копий</w:t>
      </w:r>
      <w:r w:rsidRPr="00C5022D">
        <w:rPr>
          <w:rFonts w:ascii="Times New Roman" w:hAnsi="Times New Roman"/>
          <w:sz w:val="24"/>
          <w:szCs w:val="24"/>
          <w:lang w:val="ru-RU"/>
        </w:rPr>
        <w:t xml:space="preserve">), включая все представленные кривые бесплатно. Дополнительно, данные могут быть представлены в форматах </w:t>
      </w:r>
      <w:r w:rsidRPr="00C5022D">
        <w:rPr>
          <w:rFonts w:ascii="Times New Roman" w:hAnsi="Times New Roman"/>
          <w:sz w:val="24"/>
          <w:szCs w:val="24"/>
        </w:rPr>
        <w:t>PDF</w:t>
      </w:r>
      <w:r w:rsidR="001116C7" w:rsidRPr="00C5022D">
        <w:rPr>
          <w:rFonts w:ascii="Times New Roman" w:hAnsi="Times New Roman"/>
          <w:sz w:val="24"/>
          <w:szCs w:val="24"/>
          <w:lang w:val="ru-RU"/>
        </w:rPr>
        <w:t xml:space="preserve"> и/или программе отображения каротажных диаграмм</w:t>
      </w:r>
      <w:r w:rsidRPr="00C5022D">
        <w:rPr>
          <w:rFonts w:ascii="Times New Roman" w:hAnsi="Times New Roman"/>
          <w:sz w:val="24"/>
          <w:szCs w:val="24"/>
          <w:lang w:val="ru-RU"/>
        </w:rPr>
        <w:t xml:space="preserve">. До </w:t>
      </w:r>
      <w:r w:rsidR="001116C7" w:rsidRPr="00C5022D">
        <w:rPr>
          <w:rFonts w:ascii="Times New Roman" w:hAnsi="Times New Roman"/>
          <w:sz w:val="24"/>
          <w:szCs w:val="24"/>
          <w:lang w:val="ru-RU"/>
        </w:rPr>
        <w:t>5</w:t>
      </w:r>
      <w:r w:rsidRPr="00C5022D">
        <w:rPr>
          <w:rFonts w:ascii="Times New Roman" w:hAnsi="Times New Roman"/>
          <w:sz w:val="24"/>
          <w:szCs w:val="24"/>
          <w:lang w:val="ru-RU"/>
        </w:rPr>
        <w:t xml:space="preserve"> (</w:t>
      </w:r>
      <w:r w:rsidR="001116C7" w:rsidRPr="00C5022D">
        <w:rPr>
          <w:rFonts w:ascii="Times New Roman" w:hAnsi="Times New Roman"/>
          <w:sz w:val="24"/>
          <w:szCs w:val="24"/>
          <w:lang w:val="ru-RU"/>
        </w:rPr>
        <w:t>пяти</w:t>
      </w:r>
      <w:r w:rsidRPr="00C5022D">
        <w:rPr>
          <w:rFonts w:ascii="Times New Roman" w:hAnsi="Times New Roman"/>
          <w:sz w:val="24"/>
          <w:szCs w:val="24"/>
          <w:lang w:val="ru-RU"/>
        </w:rPr>
        <w:t>) копий полевы</w:t>
      </w:r>
      <w:r w:rsidR="001116C7" w:rsidRPr="00C5022D">
        <w:rPr>
          <w:rFonts w:ascii="Times New Roman" w:hAnsi="Times New Roman"/>
          <w:sz w:val="24"/>
          <w:szCs w:val="24"/>
          <w:lang w:val="ru-RU"/>
        </w:rPr>
        <w:t xml:space="preserve">х черно-белых распечаток данных, предварительных и окончательных отчетов по секциям </w:t>
      </w:r>
      <w:r w:rsidRPr="00C5022D">
        <w:rPr>
          <w:rFonts w:ascii="Times New Roman" w:hAnsi="Times New Roman"/>
          <w:sz w:val="24"/>
          <w:szCs w:val="24"/>
          <w:lang w:val="ru-RU"/>
        </w:rPr>
        <w:t>будут предоставлены бесплатно (масштаб должен быть оговорен с представителем ЗАКАЗЧИКА).</w:t>
      </w:r>
    </w:p>
    <w:p w14:paraId="0A2084F9" w14:textId="70F21DFE" w:rsidR="006D73DD" w:rsidRPr="00C5022D" w:rsidRDefault="00773FC4" w:rsidP="006D73DD">
      <w:pPr>
        <w:ind w:left="0" w:right="-2" w:firstLine="0"/>
        <w:rPr>
          <w:rFonts w:ascii="Times New Roman" w:hAnsi="Times New Roman"/>
          <w:sz w:val="24"/>
          <w:szCs w:val="24"/>
          <w:lang w:val="ru-RU"/>
        </w:rPr>
      </w:pPr>
      <w:r w:rsidRPr="00C5022D">
        <w:rPr>
          <w:rFonts w:ascii="Times New Roman" w:hAnsi="Times New Roman"/>
          <w:sz w:val="24"/>
          <w:szCs w:val="24"/>
          <w:lang w:val="ru-RU"/>
        </w:rPr>
        <w:t>2.4</w:t>
      </w:r>
      <w:r w:rsidRPr="00C5022D">
        <w:rPr>
          <w:rFonts w:ascii="Times New Roman" w:hAnsi="Times New Roman"/>
          <w:sz w:val="24"/>
          <w:szCs w:val="24"/>
          <w:lang w:val="ru-RU"/>
        </w:rPr>
        <w:tab/>
        <w:t>ИСПОЛНИТЕЛЬ предоставляет расшифрованные  диаграммы</w:t>
      </w:r>
      <w:r w:rsidR="006D73DD" w:rsidRPr="00C5022D">
        <w:rPr>
          <w:rFonts w:ascii="Times New Roman" w:hAnsi="Times New Roman"/>
          <w:sz w:val="24"/>
          <w:szCs w:val="24"/>
          <w:lang w:val="ru-RU"/>
        </w:rPr>
        <w:t xml:space="preserve">, </w:t>
      </w:r>
      <w:r w:rsidRPr="00C5022D">
        <w:rPr>
          <w:rFonts w:ascii="Times New Roman" w:hAnsi="Times New Roman"/>
          <w:sz w:val="24"/>
          <w:szCs w:val="24"/>
          <w:lang w:val="ru-RU"/>
        </w:rPr>
        <w:t>отчет</w:t>
      </w:r>
      <w:r w:rsidR="004D7D21" w:rsidRPr="00C5022D">
        <w:rPr>
          <w:rFonts w:ascii="Times New Roman" w:hAnsi="Times New Roman"/>
          <w:sz w:val="24"/>
          <w:szCs w:val="24"/>
          <w:lang w:val="ru-RU"/>
        </w:rPr>
        <w:t>ы по каждой секции (</w:t>
      </w:r>
      <w:r w:rsidRPr="00C5022D">
        <w:rPr>
          <w:rFonts w:ascii="Times New Roman" w:hAnsi="Times New Roman"/>
          <w:sz w:val="24"/>
          <w:szCs w:val="24"/>
          <w:lang w:val="ru-RU"/>
        </w:rPr>
        <w:t xml:space="preserve">по </w:t>
      </w:r>
      <w:r w:rsidR="000C4374" w:rsidRPr="00C5022D">
        <w:rPr>
          <w:rFonts w:ascii="Times New Roman" w:hAnsi="Times New Roman"/>
          <w:sz w:val="24"/>
          <w:szCs w:val="24"/>
          <w:lang w:val="ru-RU"/>
        </w:rPr>
        <w:t>разрезу и продуктивной части</w:t>
      </w:r>
      <w:r w:rsidR="004D7D21" w:rsidRPr="00C5022D">
        <w:rPr>
          <w:rFonts w:ascii="Times New Roman" w:hAnsi="Times New Roman"/>
          <w:sz w:val="24"/>
          <w:szCs w:val="24"/>
          <w:lang w:val="ru-RU"/>
        </w:rPr>
        <w:t>)</w:t>
      </w:r>
      <w:r w:rsidR="006D73DD" w:rsidRPr="00C5022D">
        <w:rPr>
          <w:rFonts w:ascii="Times New Roman" w:hAnsi="Times New Roman"/>
          <w:sz w:val="24"/>
          <w:szCs w:val="24"/>
          <w:lang w:val="ru-RU"/>
        </w:rPr>
        <w:t>, окончательный отчет по результатам всех проведенных работ.</w:t>
      </w:r>
    </w:p>
    <w:p w14:paraId="5BC6269B" w14:textId="77777777" w:rsidR="006D73DD" w:rsidRPr="00C5022D" w:rsidRDefault="006D73DD" w:rsidP="006D73DD">
      <w:pPr>
        <w:ind w:left="0" w:right="-2" w:firstLine="0"/>
        <w:rPr>
          <w:rFonts w:ascii="Times New Roman" w:hAnsi="Times New Roman"/>
          <w:sz w:val="24"/>
          <w:szCs w:val="24"/>
          <w:lang w:val="ru-RU"/>
        </w:rPr>
      </w:pPr>
    </w:p>
    <w:p w14:paraId="3F9FFE93" w14:textId="1C9A0533" w:rsidR="00394790" w:rsidRPr="00C5022D" w:rsidRDefault="001654CD" w:rsidP="006D73DD">
      <w:pPr>
        <w:ind w:left="0" w:right="-2" w:firstLine="0"/>
        <w:rPr>
          <w:rFonts w:ascii="Times New Roman" w:hAnsi="Times New Roman"/>
          <w:b/>
          <w:sz w:val="24"/>
          <w:szCs w:val="24"/>
          <w:lang w:val="ru-RU"/>
        </w:rPr>
      </w:pPr>
      <w:r w:rsidRPr="00C5022D">
        <w:rPr>
          <w:rFonts w:ascii="Times New Roman" w:hAnsi="Times New Roman"/>
          <w:b/>
          <w:sz w:val="24"/>
          <w:szCs w:val="24"/>
          <w:lang w:val="ru-RU"/>
        </w:rPr>
        <w:t>ТАБЛИЦЫ СТАВОК: ИНСТРУМЕНТЫ И ОБ</w:t>
      </w:r>
      <w:r w:rsidR="000E6DEF" w:rsidRPr="00C5022D">
        <w:rPr>
          <w:rFonts w:ascii="Times New Roman" w:hAnsi="Times New Roman"/>
          <w:b/>
          <w:sz w:val="24"/>
          <w:szCs w:val="24"/>
          <w:lang w:val="ru-RU"/>
        </w:rPr>
        <w:t>ОРУДОВАНИЕ</w:t>
      </w:r>
    </w:p>
    <w:tbl>
      <w:tblPr>
        <w:tblW w:w="15168" w:type="dxa"/>
        <w:tblInd w:w="-459" w:type="dxa"/>
        <w:tblLayout w:type="fixed"/>
        <w:tblLook w:val="04A0" w:firstRow="1" w:lastRow="0" w:firstColumn="1" w:lastColumn="0" w:noHBand="0" w:noVBand="1"/>
      </w:tblPr>
      <w:tblGrid>
        <w:gridCol w:w="715"/>
        <w:gridCol w:w="4388"/>
        <w:gridCol w:w="851"/>
        <w:gridCol w:w="1843"/>
        <w:gridCol w:w="1701"/>
        <w:gridCol w:w="1984"/>
        <w:gridCol w:w="1701"/>
        <w:gridCol w:w="1985"/>
      </w:tblGrid>
      <w:tr w:rsidR="005647E8" w:rsidRPr="00C5022D" w14:paraId="31081C59" w14:textId="77777777" w:rsidTr="001116C7">
        <w:trPr>
          <w:trHeight w:val="645"/>
        </w:trPr>
        <w:tc>
          <w:tcPr>
            <w:tcW w:w="15168" w:type="dxa"/>
            <w:gridSpan w:val="8"/>
            <w:tcBorders>
              <w:top w:val="single" w:sz="4" w:space="0" w:color="auto"/>
              <w:left w:val="single" w:sz="4" w:space="0" w:color="auto"/>
              <w:bottom w:val="single" w:sz="4" w:space="0" w:color="auto"/>
              <w:right w:val="single" w:sz="4" w:space="0" w:color="auto"/>
            </w:tcBorders>
            <w:shd w:val="clear" w:color="000000" w:fill="D8D8D8"/>
            <w:noWrap/>
            <w:vAlign w:val="bottom"/>
          </w:tcPr>
          <w:p w14:paraId="47415935" w14:textId="3036701B" w:rsidR="005647E8" w:rsidRPr="00C5022D" w:rsidRDefault="005647E8" w:rsidP="005647E8">
            <w:pPr>
              <w:pStyle w:val="afd"/>
              <w:suppressAutoHyphens/>
              <w:ind w:left="0"/>
              <w:rPr>
                <w:rFonts w:ascii="Times New Roman" w:eastAsia="Calibri" w:hAnsi="Times New Roman"/>
                <w:sz w:val="24"/>
                <w:szCs w:val="24"/>
                <w:lang w:val="ru-RU" w:eastAsia="en-US"/>
              </w:rPr>
            </w:pPr>
            <w:bookmarkStart w:id="1205" w:name="RANGE!A1:Q398"/>
            <w:r w:rsidRPr="00C5022D">
              <w:rPr>
                <w:rFonts w:ascii="Times New Roman" w:hAnsi="Times New Roman"/>
                <w:b/>
                <w:bCs/>
                <w:sz w:val="24"/>
                <w:szCs w:val="24"/>
                <w:lang w:val="ru-RU"/>
              </w:rPr>
              <w:t>Таблица 1: Интервал спуска 0-690</w:t>
            </w:r>
            <w:r w:rsidR="004F67CB" w:rsidRPr="00C5022D">
              <w:rPr>
                <w:rFonts w:ascii="Times New Roman" w:hAnsi="Times New Roman"/>
                <w:b/>
                <w:bCs/>
                <w:sz w:val="24"/>
                <w:szCs w:val="24"/>
                <w:lang w:val="ru-RU"/>
              </w:rPr>
              <w:t xml:space="preserve"> (будут уточнятся в процессе работ).</w:t>
            </w:r>
            <w:r w:rsidRPr="00C5022D">
              <w:rPr>
                <w:rFonts w:ascii="Times New Roman" w:hAnsi="Times New Roman"/>
                <w:b/>
                <w:bCs/>
                <w:sz w:val="24"/>
                <w:szCs w:val="24"/>
                <w:lang w:val="ru-RU"/>
              </w:rPr>
              <w:t>. Интервал измерения 100 – 690 м</w:t>
            </w:r>
            <w:bookmarkEnd w:id="1205"/>
            <w:r w:rsidR="004F67CB" w:rsidRPr="00C5022D">
              <w:rPr>
                <w:rFonts w:ascii="Times New Roman" w:hAnsi="Times New Roman"/>
                <w:b/>
                <w:bCs/>
                <w:sz w:val="24"/>
                <w:szCs w:val="24"/>
                <w:lang w:val="ru-RU"/>
              </w:rPr>
              <w:t>(будут уточнятся в процессе работ).</w:t>
            </w:r>
            <w:r w:rsidRPr="00C5022D">
              <w:rPr>
                <w:rFonts w:ascii="Times New Roman" w:hAnsi="Times New Roman"/>
                <w:b/>
                <w:spacing w:val="-3"/>
                <w:sz w:val="24"/>
                <w:szCs w:val="24"/>
                <w:lang w:val="ru-RU" w:eastAsia="en-GB"/>
              </w:rPr>
              <w:t xml:space="preserve"> </w:t>
            </w:r>
          </w:p>
        </w:tc>
      </w:tr>
      <w:tr w:rsidR="0070454C" w:rsidRPr="00C5022D" w14:paraId="7BE6B263" w14:textId="77777777" w:rsidTr="005647E8">
        <w:trPr>
          <w:trHeight w:val="645"/>
        </w:trPr>
        <w:tc>
          <w:tcPr>
            <w:tcW w:w="715"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43E1B98D"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w:t>
            </w:r>
          </w:p>
        </w:tc>
        <w:tc>
          <w:tcPr>
            <w:tcW w:w="4388" w:type="dxa"/>
            <w:vMerge w:val="restart"/>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4598202D"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Метод каротажа в открытом стволе 16" </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781742E6"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Код</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D8D8D8"/>
            <w:vAlign w:val="center"/>
            <w:hideMark/>
          </w:tcPr>
          <w:p w14:paraId="2F6E689E"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Единица измерения</w:t>
            </w:r>
          </w:p>
        </w:tc>
        <w:tc>
          <w:tcPr>
            <w:tcW w:w="1701" w:type="dxa"/>
            <w:tcBorders>
              <w:top w:val="single" w:sz="4" w:space="0" w:color="auto"/>
              <w:left w:val="single" w:sz="4" w:space="0" w:color="auto"/>
              <w:bottom w:val="single" w:sz="4" w:space="0" w:color="auto"/>
              <w:right w:val="single" w:sz="4" w:space="0" w:color="auto"/>
            </w:tcBorders>
            <w:shd w:val="clear" w:color="000000" w:fill="D8D8D8"/>
            <w:vAlign w:val="center"/>
            <w:hideMark/>
          </w:tcPr>
          <w:p w14:paraId="39B04100"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 Ставка</w:t>
            </w:r>
          </w:p>
        </w:tc>
        <w:tc>
          <w:tcPr>
            <w:tcW w:w="1984"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39BA8168"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Глубина</w:t>
            </w:r>
          </w:p>
        </w:tc>
        <w:tc>
          <w:tcPr>
            <w:tcW w:w="1701"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4303358B"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Измерение</w:t>
            </w:r>
          </w:p>
        </w:tc>
        <w:tc>
          <w:tcPr>
            <w:tcW w:w="1985"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6D29E943" w14:textId="1699A8F6"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Аренда</w:t>
            </w:r>
            <w:r w:rsidR="00F26747" w:rsidRPr="00C5022D">
              <w:rPr>
                <w:rFonts w:ascii="Times New Roman" w:eastAsia="Calibri" w:hAnsi="Times New Roman"/>
                <w:sz w:val="24"/>
                <w:szCs w:val="24"/>
                <w:lang w:val="en-US" w:eastAsia="en-US"/>
              </w:rPr>
              <w:t xml:space="preserve"> (</w:t>
            </w:r>
            <w:r w:rsidR="00F26747" w:rsidRPr="00C5022D">
              <w:rPr>
                <w:rFonts w:ascii="Times New Roman" w:eastAsia="Calibri" w:hAnsi="Times New Roman"/>
                <w:sz w:val="24"/>
                <w:szCs w:val="24"/>
                <w:lang w:val="kk-KZ" w:eastAsia="en-US"/>
              </w:rPr>
              <w:t>суточная ставка</w:t>
            </w:r>
            <w:r w:rsidR="00F26747" w:rsidRPr="00C5022D">
              <w:rPr>
                <w:rFonts w:ascii="Times New Roman" w:eastAsia="Calibri" w:hAnsi="Times New Roman"/>
                <w:sz w:val="24"/>
                <w:szCs w:val="24"/>
                <w:lang w:val="ru-RU" w:eastAsia="en-US"/>
              </w:rPr>
              <w:t>)</w:t>
            </w:r>
          </w:p>
        </w:tc>
      </w:tr>
      <w:tr w:rsidR="0070454C" w:rsidRPr="00C5022D" w14:paraId="20798AFC" w14:textId="77777777" w:rsidTr="005647E8">
        <w:trPr>
          <w:trHeight w:val="330"/>
        </w:trPr>
        <w:tc>
          <w:tcPr>
            <w:tcW w:w="715"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5C567454"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п/п</w:t>
            </w:r>
          </w:p>
        </w:tc>
        <w:tc>
          <w:tcPr>
            <w:tcW w:w="4388" w:type="dxa"/>
            <w:vMerge/>
            <w:tcBorders>
              <w:top w:val="single" w:sz="4" w:space="0" w:color="auto"/>
              <w:left w:val="single" w:sz="4" w:space="0" w:color="auto"/>
              <w:bottom w:val="single" w:sz="4" w:space="0" w:color="auto"/>
              <w:right w:val="single" w:sz="4" w:space="0" w:color="auto"/>
            </w:tcBorders>
            <w:vAlign w:val="center"/>
            <w:hideMark/>
          </w:tcPr>
          <w:p w14:paraId="7BB997CC"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1A0172C9"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49D3E4B"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5F6BA2B4"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Цена в Тенге </w:t>
            </w:r>
          </w:p>
        </w:tc>
        <w:tc>
          <w:tcPr>
            <w:tcW w:w="1984"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3F4DBCF7"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 </w:t>
            </w:r>
          </w:p>
          <w:p w14:paraId="245726F3"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 Цена в Тенге </w:t>
            </w:r>
          </w:p>
        </w:tc>
        <w:tc>
          <w:tcPr>
            <w:tcW w:w="1701"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3E7DFC3D"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 </w:t>
            </w:r>
          </w:p>
          <w:p w14:paraId="02428056"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 Цена в Тенге </w:t>
            </w:r>
          </w:p>
        </w:tc>
        <w:tc>
          <w:tcPr>
            <w:tcW w:w="1985"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4C42245B"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Цена в Тенге </w:t>
            </w:r>
          </w:p>
        </w:tc>
      </w:tr>
      <w:tr w:rsidR="006D73DD" w:rsidRPr="00C5022D" w14:paraId="758CDF82" w14:textId="77777777" w:rsidTr="006D73DD">
        <w:trPr>
          <w:trHeight w:val="330"/>
        </w:trPr>
        <w:tc>
          <w:tcPr>
            <w:tcW w:w="7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D59A72" w14:textId="1D212206" w:rsidR="006D73DD" w:rsidRPr="00C5022D" w:rsidRDefault="004D7D21" w:rsidP="006D73D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1</w:t>
            </w:r>
          </w:p>
        </w:tc>
        <w:tc>
          <w:tcPr>
            <w:tcW w:w="4388" w:type="dxa"/>
            <w:tcBorders>
              <w:top w:val="single" w:sz="4" w:space="0" w:color="auto"/>
              <w:left w:val="single" w:sz="4" w:space="0" w:color="auto"/>
              <w:bottom w:val="single" w:sz="4" w:space="0" w:color="auto"/>
              <w:right w:val="single" w:sz="4" w:space="0" w:color="auto"/>
            </w:tcBorders>
            <w:shd w:val="clear" w:color="auto" w:fill="auto"/>
            <w:vAlign w:val="center"/>
          </w:tcPr>
          <w:p w14:paraId="2A92EA65" w14:textId="58CC1A8E" w:rsidR="006D73DD" w:rsidRPr="00C5022D" w:rsidRDefault="006C4F7D" w:rsidP="006D73D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Кросс-дипольный Акустический каротаж (широко полосный)</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36FC95"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84BC72" w14:textId="20F1AEA8"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3527F3" w14:textId="39B3A41A"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p w14:paraId="203E0C80" w14:textId="0A4A8839"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724EFD"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4CF423"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3EAD57"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6D73DD" w:rsidRPr="00C5022D" w14:paraId="29FF0F27" w14:textId="77777777" w:rsidTr="006D73DD">
        <w:trPr>
          <w:trHeight w:val="330"/>
        </w:trPr>
        <w:tc>
          <w:tcPr>
            <w:tcW w:w="7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A3B56A" w14:textId="24F0DFB3" w:rsidR="006D73DD" w:rsidRPr="00C5022D" w:rsidRDefault="004D7D21" w:rsidP="00002737">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1</w:t>
            </w:r>
            <w:r w:rsidR="00002737" w:rsidRPr="00C5022D">
              <w:rPr>
                <w:rFonts w:ascii="Times New Roman" w:eastAsia="Calibri" w:hAnsi="Times New Roman"/>
                <w:sz w:val="24"/>
                <w:szCs w:val="24"/>
                <w:lang w:val="ru-RU" w:eastAsia="en-US"/>
              </w:rPr>
              <w:t>.1.1</w:t>
            </w:r>
          </w:p>
        </w:tc>
        <w:tc>
          <w:tcPr>
            <w:tcW w:w="4388" w:type="dxa"/>
            <w:tcBorders>
              <w:top w:val="single" w:sz="4" w:space="0" w:color="auto"/>
              <w:left w:val="single" w:sz="4" w:space="0" w:color="auto"/>
              <w:bottom w:val="single" w:sz="4" w:space="0" w:color="auto"/>
              <w:right w:val="single" w:sz="4" w:space="0" w:color="auto"/>
            </w:tcBorders>
            <w:shd w:val="clear" w:color="auto" w:fill="auto"/>
            <w:vAlign w:val="center"/>
          </w:tcPr>
          <w:p w14:paraId="28737482" w14:textId="70146995"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Анализ продольной волны</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496043"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FEDDA7" w14:textId="5A2375A9"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8A3E7C"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8C0DB0"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F5EF54"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EB53EA"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6D73DD" w:rsidRPr="00C5022D" w14:paraId="390811A8" w14:textId="77777777" w:rsidTr="006D73DD">
        <w:trPr>
          <w:trHeight w:val="330"/>
        </w:trPr>
        <w:tc>
          <w:tcPr>
            <w:tcW w:w="7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C78989" w14:textId="1083249C" w:rsidR="006D73DD" w:rsidRPr="00C5022D" w:rsidRDefault="004D7D21" w:rsidP="00002737">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1</w:t>
            </w:r>
            <w:r w:rsidR="006D73DD" w:rsidRPr="00C5022D">
              <w:rPr>
                <w:rFonts w:ascii="Times New Roman" w:eastAsia="Calibri" w:hAnsi="Times New Roman"/>
                <w:sz w:val="24"/>
                <w:szCs w:val="24"/>
                <w:lang w:val="ru-RU" w:eastAsia="en-US"/>
              </w:rPr>
              <w:t>.</w:t>
            </w:r>
            <w:r w:rsidR="00002737" w:rsidRPr="00C5022D">
              <w:rPr>
                <w:rFonts w:ascii="Times New Roman" w:eastAsia="Calibri" w:hAnsi="Times New Roman"/>
                <w:sz w:val="24"/>
                <w:szCs w:val="24"/>
                <w:lang w:val="ru-RU" w:eastAsia="en-US"/>
              </w:rPr>
              <w:t>1.2</w:t>
            </w:r>
          </w:p>
        </w:tc>
        <w:tc>
          <w:tcPr>
            <w:tcW w:w="4388" w:type="dxa"/>
            <w:tcBorders>
              <w:top w:val="single" w:sz="4" w:space="0" w:color="auto"/>
              <w:left w:val="single" w:sz="4" w:space="0" w:color="auto"/>
              <w:bottom w:val="single" w:sz="4" w:space="0" w:color="auto"/>
              <w:right w:val="single" w:sz="4" w:space="0" w:color="auto"/>
            </w:tcBorders>
            <w:shd w:val="clear" w:color="auto" w:fill="auto"/>
            <w:vAlign w:val="center"/>
          </w:tcPr>
          <w:p w14:paraId="02F453DF" w14:textId="1BC29505"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Анализ поперечной волны</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42324E"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90BF30" w14:textId="12DBAFCB"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039815"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EE6361"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673C8E"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8AF5E4"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6D73DD" w:rsidRPr="00C5022D" w14:paraId="0B03FC0C" w14:textId="77777777" w:rsidTr="006D73DD">
        <w:trPr>
          <w:trHeight w:val="330"/>
        </w:trPr>
        <w:tc>
          <w:tcPr>
            <w:tcW w:w="7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6383F4" w14:textId="7A740026" w:rsidR="006D73DD" w:rsidRPr="00C5022D" w:rsidRDefault="004D7D21" w:rsidP="00002737">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1</w:t>
            </w:r>
            <w:r w:rsidR="006D73DD" w:rsidRPr="00C5022D">
              <w:rPr>
                <w:rFonts w:ascii="Times New Roman" w:eastAsia="Calibri" w:hAnsi="Times New Roman"/>
                <w:sz w:val="24"/>
                <w:szCs w:val="24"/>
                <w:lang w:val="ru-RU" w:eastAsia="en-US"/>
              </w:rPr>
              <w:t>.</w:t>
            </w:r>
            <w:r w:rsidR="00002737" w:rsidRPr="00C5022D">
              <w:rPr>
                <w:rFonts w:ascii="Times New Roman" w:eastAsia="Calibri" w:hAnsi="Times New Roman"/>
                <w:sz w:val="24"/>
                <w:szCs w:val="24"/>
                <w:lang w:val="ru-RU" w:eastAsia="en-US"/>
              </w:rPr>
              <w:t>1.3</w:t>
            </w:r>
          </w:p>
        </w:tc>
        <w:tc>
          <w:tcPr>
            <w:tcW w:w="4388" w:type="dxa"/>
            <w:tcBorders>
              <w:top w:val="single" w:sz="4" w:space="0" w:color="auto"/>
              <w:left w:val="single" w:sz="4" w:space="0" w:color="auto"/>
              <w:bottom w:val="single" w:sz="4" w:space="0" w:color="auto"/>
              <w:right w:val="single" w:sz="4" w:space="0" w:color="auto"/>
            </w:tcBorders>
            <w:shd w:val="clear" w:color="auto" w:fill="auto"/>
            <w:vAlign w:val="center"/>
          </w:tcPr>
          <w:p w14:paraId="2FC9FDCF" w14:textId="34221CF9"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Анализ волны Стоунли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1AC3B1"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D240CE" w14:textId="1BBE5626"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0D0110"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EEC80A"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7CD99C"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B5156E"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6D73DD" w:rsidRPr="00C5022D" w14:paraId="51AC2E18" w14:textId="77777777" w:rsidTr="006D73DD">
        <w:trPr>
          <w:trHeight w:val="330"/>
        </w:trPr>
        <w:tc>
          <w:tcPr>
            <w:tcW w:w="7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4A7259" w14:textId="005AA846" w:rsidR="006D73DD" w:rsidRPr="00C5022D" w:rsidRDefault="004D7D21"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1</w:t>
            </w:r>
            <w:r w:rsidR="006D73DD" w:rsidRPr="00C5022D">
              <w:rPr>
                <w:rFonts w:ascii="Times New Roman" w:eastAsia="Calibri" w:hAnsi="Times New Roman"/>
                <w:sz w:val="24"/>
                <w:szCs w:val="24"/>
                <w:lang w:val="ru-RU" w:eastAsia="en-US"/>
              </w:rPr>
              <w:t>.</w:t>
            </w:r>
            <w:r w:rsidR="002D58BF" w:rsidRPr="00C5022D">
              <w:rPr>
                <w:rFonts w:ascii="Times New Roman" w:eastAsia="Calibri" w:hAnsi="Times New Roman"/>
                <w:sz w:val="24"/>
                <w:szCs w:val="24"/>
                <w:lang w:val="ru-RU" w:eastAsia="en-US"/>
              </w:rPr>
              <w:t>1</w:t>
            </w:r>
            <w:r w:rsidR="006D73DD" w:rsidRPr="00C5022D">
              <w:rPr>
                <w:rFonts w:ascii="Times New Roman" w:eastAsia="Calibri" w:hAnsi="Times New Roman"/>
                <w:sz w:val="24"/>
                <w:szCs w:val="24"/>
                <w:lang w:val="ru-RU" w:eastAsia="en-US"/>
              </w:rPr>
              <w:t>.</w:t>
            </w:r>
            <w:r w:rsidR="00002737" w:rsidRPr="00C5022D">
              <w:rPr>
                <w:rFonts w:ascii="Times New Roman" w:eastAsia="Calibri" w:hAnsi="Times New Roman"/>
                <w:sz w:val="24"/>
                <w:szCs w:val="24"/>
                <w:lang w:val="ru-RU" w:eastAsia="en-US"/>
              </w:rPr>
              <w:t>4</w:t>
            </w:r>
          </w:p>
        </w:tc>
        <w:tc>
          <w:tcPr>
            <w:tcW w:w="4388" w:type="dxa"/>
            <w:tcBorders>
              <w:top w:val="single" w:sz="4" w:space="0" w:color="auto"/>
              <w:left w:val="single" w:sz="4" w:space="0" w:color="auto"/>
              <w:bottom w:val="single" w:sz="4" w:space="0" w:color="auto"/>
              <w:right w:val="single" w:sz="4" w:space="0" w:color="auto"/>
            </w:tcBorders>
            <w:shd w:val="clear" w:color="auto" w:fill="auto"/>
            <w:vAlign w:val="center"/>
          </w:tcPr>
          <w:p w14:paraId="5011A230" w14:textId="25138D72"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Анализ кросс-дипольной волны</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87EDF8"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C11777" w14:textId="7A26058F"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ADF7F1"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0D8582"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C7A578"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23ACE1"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6D73DD" w:rsidRPr="00C5022D" w14:paraId="052BA1B3" w14:textId="77777777" w:rsidTr="005647E8">
        <w:trPr>
          <w:trHeight w:val="330"/>
        </w:trPr>
        <w:tc>
          <w:tcPr>
            <w:tcW w:w="7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54F36F" w14:textId="2504F5ED" w:rsidR="006D73DD" w:rsidRPr="00C5022D" w:rsidRDefault="006D73DD"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1.</w:t>
            </w:r>
            <w:r w:rsidR="002D58BF" w:rsidRPr="00C5022D">
              <w:rPr>
                <w:rFonts w:ascii="Times New Roman" w:eastAsia="Calibri" w:hAnsi="Times New Roman"/>
                <w:sz w:val="24"/>
                <w:szCs w:val="24"/>
                <w:lang w:val="ru-RU" w:eastAsia="en-US"/>
              </w:rPr>
              <w:t>2</w:t>
            </w:r>
          </w:p>
        </w:tc>
        <w:tc>
          <w:tcPr>
            <w:tcW w:w="4388" w:type="dxa"/>
            <w:tcBorders>
              <w:top w:val="single" w:sz="4" w:space="0" w:color="auto"/>
              <w:left w:val="single" w:sz="4" w:space="0" w:color="auto"/>
              <w:bottom w:val="single" w:sz="4" w:space="0" w:color="auto"/>
              <w:right w:val="single" w:sz="4" w:space="0" w:color="auto"/>
            </w:tcBorders>
            <w:shd w:val="clear" w:color="auto" w:fill="auto"/>
            <w:vAlign w:val="center"/>
          </w:tcPr>
          <w:p w14:paraId="460BC470" w14:textId="3B0C6121"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Гамма каротаж</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7BD1BB"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29D2FE" w14:textId="64F6EF93"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902EDD"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62D742"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E8EC4B"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BDF9FA"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6D73DD" w:rsidRPr="00C5022D" w14:paraId="64743920" w14:textId="77777777" w:rsidTr="005647E8">
        <w:trPr>
          <w:trHeight w:val="330"/>
        </w:trPr>
        <w:tc>
          <w:tcPr>
            <w:tcW w:w="7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6776A3" w14:textId="29F2016D" w:rsidR="006D73DD" w:rsidRPr="00C5022D" w:rsidRDefault="002D58BF" w:rsidP="006D73D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1.3</w:t>
            </w:r>
          </w:p>
        </w:tc>
        <w:tc>
          <w:tcPr>
            <w:tcW w:w="4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3F2128"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Нейтронный каротаж</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E7E27C"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E878B4"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6B5A11"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6B45B8"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5E944F"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6C8D44"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6D73DD" w:rsidRPr="00C5022D" w14:paraId="4CE1B156" w14:textId="77777777" w:rsidTr="005647E8">
        <w:trPr>
          <w:trHeight w:val="330"/>
        </w:trPr>
        <w:tc>
          <w:tcPr>
            <w:tcW w:w="7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C06F25" w14:textId="22631702" w:rsidR="006D73DD" w:rsidRPr="00C5022D" w:rsidRDefault="002D58BF" w:rsidP="006D73D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1.4</w:t>
            </w:r>
          </w:p>
        </w:tc>
        <w:tc>
          <w:tcPr>
            <w:tcW w:w="4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74B535"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Гамма каротаж спектрометрический</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589922"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F76FE4"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8C3CB2"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013B59"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4EB87F"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08C105"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6D73DD" w:rsidRPr="00C5022D" w14:paraId="0A0A8EF5" w14:textId="77777777" w:rsidTr="005647E8">
        <w:trPr>
          <w:trHeight w:val="330"/>
        </w:trPr>
        <w:tc>
          <w:tcPr>
            <w:tcW w:w="7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D05E4" w14:textId="309AE8C6" w:rsidR="006D73DD" w:rsidRPr="00C5022D" w:rsidRDefault="002D58BF" w:rsidP="006D73D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1.5</w:t>
            </w:r>
          </w:p>
        </w:tc>
        <w:tc>
          <w:tcPr>
            <w:tcW w:w="4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B7A08B"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Кавернометрия+профилеметрия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96CE7C"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7C4AA8"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48E02F"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CD13B0"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790BA6"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C0A86F"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6D73DD" w:rsidRPr="00C5022D" w14:paraId="1F46C0AB" w14:textId="77777777" w:rsidTr="005647E8">
        <w:trPr>
          <w:trHeight w:val="330"/>
        </w:trPr>
        <w:tc>
          <w:tcPr>
            <w:tcW w:w="7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AFE4E" w14:textId="68C9EA28" w:rsidR="006D73DD" w:rsidRPr="00C5022D" w:rsidRDefault="002D58BF" w:rsidP="006D73D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1.6</w:t>
            </w:r>
          </w:p>
        </w:tc>
        <w:tc>
          <w:tcPr>
            <w:tcW w:w="4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9AE41A"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Инклинометрия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2DBD9F"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D0401F"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38CA6B"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BA320E"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1F0BFD"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1BDEFF"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6D73DD" w:rsidRPr="00C5022D" w14:paraId="54953F0E" w14:textId="77777777" w:rsidTr="005647E8">
        <w:trPr>
          <w:trHeight w:val="330"/>
        </w:trPr>
        <w:tc>
          <w:tcPr>
            <w:tcW w:w="7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A2667" w14:textId="1D4368FD" w:rsidR="006D73DD"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1.7</w:t>
            </w:r>
          </w:p>
        </w:tc>
        <w:tc>
          <w:tcPr>
            <w:tcW w:w="4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8025CB"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Боковой каротаж</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36B7A3"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2FA85B"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5A711E"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B25F5F"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018053"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A4CE90" w14:textId="77777777" w:rsidR="006D73DD" w:rsidRPr="00C5022D" w:rsidRDefault="006D73DD" w:rsidP="006D73DD">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4D7D21" w:rsidRPr="00C5022D" w14:paraId="430C1FAE" w14:textId="77777777" w:rsidTr="00891312">
        <w:trPr>
          <w:trHeight w:val="330"/>
        </w:trPr>
        <w:tc>
          <w:tcPr>
            <w:tcW w:w="7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054034" w14:textId="679595D1" w:rsidR="004D7D21"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1.8</w:t>
            </w:r>
          </w:p>
        </w:tc>
        <w:tc>
          <w:tcPr>
            <w:tcW w:w="4388" w:type="dxa"/>
            <w:tcBorders>
              <w:top w:val="single" w:sz="4" w:space="0" w:color="auto"/>
              <w:left w:val="single" w:sz="4" w:space="0" w:color="auto"/>
              <w:bottom w:val="single" w:sz="4" w:space="0" w:color="auto"/>
              <w:right w:val="single" w:sz="4" w:space="0" w:color="auto"/>
            </w:tcBorders>
            <w:shd w:val="clear" w:color="auto" w:fill="auto"/>
            <w:vAlign w:val="center"/>
          </w:tcPr>
          <w:p w14:paraId="217D07F3" w14:textId="19A6FA82" w:rsidR="004D7D21" w:rsidRPr="00C5022D" w:rsidRDefault="004D7D21" w:rsidP="004D7D21">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Индукционный каротаж</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A6AED2" w14:textId="77777777" w:rsidR="004D7D21" w:rsidRPr="00C5022D" w:rsidRDefault="004D7D21" w:rsidP="004D7D21">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8D9B50" w14:textId="35E51DA0" w:rsidR="004D7D21" w:rsidRPr="00C5022D" w:rsidRDefault="004D7D21" w:rsidP="004D7D21">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8C0A8D" w14:textId="77777777" w:rsidR="004D7D21" w:rsidRPr="00C5022D" w:rsidRDefault="004D7D21" w:rsidP="004D7D21">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7DAFCB" w14:textId="77777777" w:rsidR="004D7D21" w:rsidRPr="00C5022D" w:rsidRDefault="004D7D21" w:rsidP="004D7D21">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CDE026" w14:textId="77777777" w:rsidR="004D7D21" w:rsidRPr="00C5022D" w:rsidRDefault="004D7D21" w:rsidP="004D7D21">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1D171A" w14:textId="77777777" w:rsidR="004D7D21" w:rsidRPr="00C5022D" w:rsidRDefault="004D7D21" w:rsidP="004D7D21">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4D7D21" w:rsidRPr="00C5022D" w14:paraId="6C59EEAE" w14:textId="77777777" w:rsidTr="005647E8">
        <w:trPr>
          <w:trHeight w:val="330"/>
        </w:trPr>
        <w:tc>
          <w:tcPr>
            <w:tcW w:w="7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57048D" w14:textId="1A8F44D5" w:rsidR="004D7D21"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1.9</w:t>
            </w:r>
          </w:p>
        </w:tc>
        <w:tc>
          <w:tcPr>
            <w:tcW w:w="4388" w:type="dxa"/>
            <w:tcBorders>
              <w:top w:val="single" w:sz="4" w:space="0" w:color="auto"/>
              <w:left w:val="single" w:sz="4" w:space="0" w:color="auto"/>
              <w:bottom w:val="single" w:sz="4" w:space="0" w:color="auto"/>
              <w:right w:val="single" w:sz="4" w:space="0" w:color="auto"/>
            </w:tcBorders>
            <w:shd w:val="clear" w:color="auto" w:fill="auto"/>
            <w:vAlign w:val="center"/>
          </w:tcPr>
          <w:p w14:paraId="2A566639" w14:textId="58FA61A6" w:rsidR="004D7D21" w:rsidRPr="00C5022D" w:rsidRDefault="00002737" w:rsidP="004D7D21">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Микро </w:t>
            </w:r>
            <w:r w:rsidR="00CB443B" w:rsidRPr="00C5022D">
              <w:rPr>
                <w:rFonts w:ascii="Times New Roman" w:eastAsia="Calibri" w:hAnsi="Times New Roman"/>
                <w:sz w:val="24"/>
                <w:szCs w:val="24"/>
                <w:lang w:val="ru-RU" w:eastAsia="en-US"/>
              </w:rPr>
              <w:t>Боковой каротаж/Микро сфокусированный каротаж</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9C59BF" w14:textId="77777777" w:rsidR="004D7D21" w:rsidRPr="00C5022D" w:rsidRDefault="004D7D21" w:rsidP="004D7D21">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2BC157" w14:textId="56608EE8" w:rsidR="004D7D21" w:rsidRPr="00C5022D" w:rsidRDefault="00CB443B" w:rsidP="004D7D21">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A4EEFC" w14:textId="77777777" w:rsidR="004D7D21" w:rsidRPr="00C5022D" w:rsidRDefault="004D7D21" w:rsidP="004D7D21">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712538" w14:textId="77777777" w:rsidR="004D7D21" w:rsidRPr="00C5022D" w:rsidRDefault="004D7D21" w:rsidP="004D7D21">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ADAFEF" w14:textId="77777777" w:rsidR="004D7D21" w:rsidRPr="00C5022D" w:rsidRDefault="004D7D21" w:rsidP="004D7D21">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432E74" w14:textId="77777777" w:rsidR="004D7D21" w:rsidRPr="00C5022D" w:rsidRDefault="004D7D21" w:rsidP="004D7D21">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4D7D21" w:rsidRPr="00C5022D" w14:paraId="4A17338C" w14:textId="77777777" w:rsidTr="005647E8">
        <w:trPr>
          <w:trHeight w:val="330"/>
        </w:trPr>
        <w:tc>
          <w:tcPr>
            <w:tcW w:w="7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0E6A1" w14:textId="6CCD9EB1" w:rsidR="004D7D21"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1.10</w:t>
            </w:r>
          </w:p>
        </w:tc>
        <w:tc>
          <w:tcPr>
            <w:tcW w:w="4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BCB9EE" w14:textId="77777777" w:rsidR="004D7D21" w:rsidRPr="00C5022D" w:rsidRDefault="004D7D21" w:rsidP="004D7D21">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Плотностной гамма-гамма каротаж</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35BAA6" w14:textId="77777777" w:rsidR="004D7D21" w:rsidRPr="00C5022D" w:rsidRDefault="004D7D21" w:rsidP="004D7D21">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464E51" w14:textId="77777777" w:rsidR="004D7D21" w:rsidRPr="00C5022D" w:rsidRDefault="004D7D21" w:rsidP="004D7D21">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37555D" w14:textId="77777777" w:rsidR="004D7D21" w:rsidRPr="00C5022D" w:rsidRDefault="004D7D21" w:rsidP="004D7D21">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D2A5C2" w14:textId="77777777" w:rsidR="004D7D21" w:rsidRPr="00C5022D" w:rsidRDefault="004D7D21" w:rsidP="004D7D21">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2DB634" w14:textId="77777777" w:rsidR="004D7D21" w:rsidRPr="00C5022D" w:rsidRDefault="004D7D21" w:rsidP="004D7D21">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B3C19B" w14:textId="77777777" w:rsidR="004D7D21" w:rsidRPr="00C5022D" w:rsidRDefault="004D7D21" w:rsidP="004D7D21">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2D58BF" w:rsidRPr="00C5022D" w14:paraId="07010D17" w14:textId="77777777" w:rsidTr="00891312">
        <w:trPr>
          <w:trHeight w:val="330"/>
        </w:trPr>
        <w:tc>
          <w:tcPr>
            <w:tcW w:w="7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80A7A2" w14:textId="7A00E5AB" w:rsidR="002D58BF" w:rsidRPr="00C5022D" w:rsidRDefault="002D58BF" w:rsidP="0033420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1.1</w:t>
            </w:r>
            <w:r w:rsidR="0033420D" w:rsidRPr="00C5022D">
              <w:rPr>
                <w:rFonts w:ascii="Times New Roman" w:eastAsia="Calibri" w:hAnsi="Times New Roman"/>
                <w:sz w:val="24"/>
                <w:szCs w:val="24"/>
                <w:lang w:val="ru-RU" w:eastAsia="en-US"/>
              </w:rPr>
              <w:t>1</w:t>
            </w:r>
          </w:p>
        </w:tc>
        <w:tc>
          <w:tcPr>
            <w:tcW w:w="4388" w:type="dxa"/>
            <w:tcBorders>
              <w:top w:val="single" w:sz="4" w:space="0" w:color="auto"/>
              <w:left w:val="single" w:sz="4" w:space="0" w:color="auto"/>
              <w:bottom w:val="single" w:sz="4" w:space="0" w:color="auto"/>
              <w:right w:val="single" w:sz="4" w:space="0" w:color="auto"/>
            </w:tcBorders>
            <w:shd w:val="clear" w:color="auto" w:fill="auto"/>
            <w:vAlign w:val="center"/>
          </w:tcPr>
          <w:p w14:paraId="1FABE9D0" w14:textId="3E184BF5"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Акустическая Цементомерия</w:t>
            </w:r>
            <w:r w:rsidR="0033420D" w:rsidRPr="00C5022D">
              <w:rPr>
                <w:rFonts w:ascii="Times New Roman" w:eastAsia="Calibri" w:hAnsi="Times New Roman"/>
                <w:sz w:val="24"/>
                <w:szCs w:val="24"/>
                <w:lang w:val="ru-RU" w:eastAsia="en-US"/>
              </w:rPr>
              <w:t xml:space="preserve"> (АКЦ-ФКД)</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35A2FC"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BA6FE5" w14:textId="44BF7E80"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64C414"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p w14:paraId="08636F93"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C2E300"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p w14:paraId="69BC0389"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8B1F29"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p w14:paraId="6CE09441"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375B07"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p w14:paraId="7EA47A9E"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2D58BF" w:rsidRPr="00C5022D" w14:paraId="19770BE3" w14:textId="77777777" w:rsidTr="00891312">
        <w:trPr>
          <w:trHeight w:val="330"/>
        </w:trPr>
        <w:tc>
          <w:tcPr>
            <w:tcW w:w="7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1EBC6F" w14:textId="00C064D6"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1.1</w:t>
            </w:r>
            <w:r w:rsidR="0033420D" w:rsidRPr="00C5022D">
              <w:rPr>
                <w:rFonts w:ascii="Times New Roman" w:eastAsia="Calibri" w:hAnsi="Times New Roman"/>
                <w:sz w:val="24"/>
                <w:szCs w:val="24"/>
                <w:lang w:val="ru-RU" w:eastAsia="en-US"/>
              </w:rPr>
              <w:t>2</w:t>
            </w:r>
          </w:p>
        </w:tc>
        <w:tc>
          <w:tcPr>
            <w:tcW w:w="4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2FC000" w14:textId="52E75BBD"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Посегментная  Цементометрия (ультразвуковой акустический каротаж)</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E57306"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7AA1C6" w14:textId="63524E10"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89A862"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p w14:paraId="409CE566"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0D9903"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p w14:paraId="5E1943EF"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B3C0A9"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p w14:paraId="0A50056A"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F2F28E"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p w14:paraId="3AEC61F7"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33420D" w:rsidRPr="00C5022D" w14:paraId="2A0A47F6" w14:textId="77777777" w:rsidTr="00891312">
        <w:trPr>
          <w:trHeight w:val="330"/>
        </w:trPr>
        <w:tc>
          <w:tcPr>
            <w:tcW w:w="7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0FBE10" w14:textId="1E858951" w:rsidR="0033420D" w:rsidRPr="00C5022D" w:rsidRDefault="0033420D" w:rsidP="0033420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1.13</w:t>
            </w:r>
          </w:p>
        </w:tc>
        <w:tc>
          <w:tcPr>
            <w:tcW w:w="438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1FB20F1" w14:textId="477F7F0F" w:rsidR="0033420D" w:rsidRPr="00C5022D" w:rsidRDefault="0033420D" w:rsidP="0033420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Отчет по акустической  цементомерии и посегментной цеменометрии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2B68B6" w14:textId="77777777" w:rsidR="0033420D" w:rsidRPr="00C5022D" w:rsidRDefault="0033420D" w:rsidP="0033420D">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5CD993" w14:textId="3075A816" w:rsidR="0033420D" w:rsidRPr="00C5022D" w:rsidRDefault="0033420D" w:rsidP="0033420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Фиксированная ставка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BE0F7D" w14:textId="77777777" w:rsidR="0033420D" w:rsidRPr="00C5022D" w:rsidRDefault="0033420D" w:rsidP="0033420D">
            <w:pPr>
              <w:tabs>
                <w:tab w:val="clear" w:pos="1080"/>
              </w:tabs>
              <w:spacing w:after="160" w:line="259" w:lineRule="auto"/>
              <w:ind w:left="0" w:firstLine="0"/>
              <w:jc w:val="left"/>
              <w:rPr>
                <w:rFonts w:ascii="Times New Roman" w:eastAsia="Calibri" w:hAnsi="Times New Roman"/>
                <w:sz w:val="24"/>
                <w:szCs w:val="24"/>
                <w:lang w:val="ru-RU" w:eastAsia="en-US"/>
              </w:rPr>
            </w:pPr>
          </w:p>
          <w:p w14:paraId="5B749A87" w14:textId="77777777" w:rsidR="0033420D" w:rsidRPr="00C5022D" w:rsidRDefault="0033420D" w:rsidP="0033420D">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64F5EF" w14:textId="77777777" w:rsidR="0033420D" w:rsidRPr="00C5022D" w:rsidRDefault="0033420D" w:rsidP="0033420D">
            <w:pPr>
              <w:tabs>
                <w:tab w:val="clear" w:pos="1080"/>
              </w:tabs>
              <w:spacing w:after="160" w:line="259" w:lineRule="auto"/>
              <w:ind w:left="0" w:firstLine="0"/>
              <w:jc w:val="left"/>
              <w:rPr>
                <w:rFonts w:ascii="Times New Roman" w:eastAsia="Calibri" w:hAnsi="Times New Roman"/>
                <w:sz w:val="24"/>
                <w:szCs w:val="24"/>
                <w:lang w:val="ru-RU" w:eastAsia="en-US"/>
              </w:rPr>
            </w:pPr>
          </w:p>
          <w:p w14:paraId="2883E81F" w14:textId="77777777" w:rsidR="0033420D" w:rsidRPr="00C5022D" w:rsidRDefault="0033420D" w:rsidP="0033420D">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B808B" w14:textId="77777777" w:rsidR="0033420D" w:rsidRPr="00C5022D" w:rsidRDefault="0033420D" w:rsidP="0033420D">
            <w:pPr>
              <w:tabs>
                <w:tab w:val="clear" w:pos="1080"/>
              </w:tabs>
              <w:spacing w:after="160" w:line="259" w:lineRule="auto"/>
              <w:ind w:left="0" w:firstLine="0"/>
              <w:jc w:val="left"/>
              <w:rPr>
                <w:rFonts w:ascii="Times New Roman" w:eastAsia="Calibri" w:hAnsi="Times New Roman"/>
                <w:sz w:val="24"/>
                <w:szCs w:val="24"/>
                <w:lang w:val="ru-RU" w:eastAsia="en-US"/>
              </w:rPr>
            </w:pPr>
          </w:p>
          <w:p w14:paraId="50B7DDCB" w14:textId="77777777" w:rsidR="0033420D" w:rsidRPr="00C5022D" w:rsidRDefault="0033420D" w:rsidP="0033420D">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BF24DB" w14:textId="77777777" w:rsidR="0033420D" w:rsidRPr="00C5022D" w:rsidRDefault="0033420D" w:rsidP="0033420D">
            <w:pPr>
              <w:tabs>
                <w:tab w:val="clear" w:pos="1080"/>
              </w:tabs>
              <w:spacing w:after="160" w:line="259" w:lineRule="auto"/>
              <w:ind w:left="0" w:firstLine="0"/>
              <w:jc w:val="left"/>
              <w:rPr>
                <w:rFonts w:ascii="Times New Roman" w:eastAsia="Calibri" w:hAnsi="Times New Roman"/>
                <w:sz w:val="24"/>
                <w:szCs w:val="24"/>
                <w:lang w:val="ru-RU" w:eastAsia="en-US"/>
              </w:rPr>
            </w:pPr>
          </w:p>
          <w:p w14:paraId="677C63B7" w14:textId="77777777" w:rsidR="0033420D" w:rsidRPr="00C5022D" w:rsidRDefault="0033420D" w:rsidP="0033420D">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221529" w:rsidRPr="00C5022D" w14:paraId="0E8E30CD" w14:textId="77777777" w:rsidTr="00891312">
        <w:trPr>
          <w:trHeight w:val="576"/>
        </w:trPr>
        <w:tc>
          <w:tcPr>
            <w:tcW w:w="7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777218" w14:textId="4B10C28B" w:rsidR="00221529" w:rsidRPr="00C5022D" w:rsidRDefault="00002737" w:rsidP="00002737">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1</w:t>
            </w:r>
            <w:r w:rsidR="00221529" w:rsidRPr="00C5022D">
              <w:rPr>
                <w:rFonts w:ascii="Times New Roman" w:eastAsia="Calibri" w:hAnsi="Times New Roman"/>
                <w:sz w:val="24"/>
                <w:szCs w:val="24"/>
                <w:lang w:val="ru-RU" w:eastAsia="en-US"/>
              </w:rPr>
              <w:t>.</w:t>
            </w:r>
            <w:r w:rsidRPr="00C5022D">
              <w:rPr>
                <w:rFonts w:ascii="Times New Roman" w:eastAsia="Calibri" w:hAnsi="Times New Roman"/>
                <w:sz w:val="24"/>
                <w:szCs w:val="24"/>
                <w:lang w:val="ru-RU" w:eastAsia="en-US"/>
              </w:rPr>
              <w:t>14</w:t>
            </w:r>
          </w:p>
        </w:tc>
        <w:tc>
          <w:tcPr>
            <w:tcW w:w="4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60F8BA" w14:textId="76EBA80E" w:rsidR="00221529" w:rsidRPr="00C5022D" w:rsidRDefault="00221529" w:rsidP="00221529">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Отчет по интегрированному петрофизический анализу включая интерпретацию и детальную корреляцию</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32FAFE" w14:textId="77777777" w:rsidR="00221529" w:rsidRPr="00C5022D" w:rsidRDefault="00221529" w:rsidP="00221529">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D3D331" w14:textId="6ED18517" w:rsidR="00221529" w:rsidRPr="00C5022D" w:rsidRDefault="00221529" w:rsidP="00221529">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Фиксированная ставка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59CE5F" w14:textId="77777777" w:rsidR="00221529" w:rsidRPr="00C5022D" w:rsidRDefault="00221529" w:rsidP="00221529">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4F0EF7" w14:textId="77777777" w:rsidR="00221529" w:rsidRPr="00C5022D" w:rsidRDefault="00221529" w:rsidP="00221529">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FE0EB1" w14:textId="77777777" w:rsidR="00221529" w:rsidRPr="00C5022D" w:rsidRDefault="00221529" w:rsidP="00221529">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868AF8" w14:textId="77777777" w:rsidR="00221529" w:rsidRPr="00C5022D" w:rsidRDefault="00221529" w:rsidP="00221529">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2D58BF" w:rsidRPr="00C5022D" w14:paraId="6DA9A174" w14:textId="77777777" w:rsidTr="005647E8">
        <w:trPr>
          <w:trHeight w:val="330"/>
        </w:trPr>
        <w:tc>
          <w:tcPr>
            <w:tcW w:w="7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2E0BD" w14:textId="74E1DDF2" w:rsidR="002D58BF" w:rsidRPr="00C5022D" w:rsidRDefault="0033420D"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1.15</w:t>
            </w:r>
          </w:p>
        </w:tc>
        <w:tc>
          <w:tcPr>
            <w:tcW w:w="4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A4C2AD"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Подготовительные и  заключительные работы</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CD1ED3"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Rig Up</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242C11"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Фиксированная ставка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BB507D"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p w14:paraId="7D0B7A63"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6323E6"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p w14:paraId="4264F2D1"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C4019C"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p w14:paraId="3B7E94AA"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1A132E"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p w14:paraId="3D5E81E2"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2D58BF" w:rsidRPr="00C5022D" w14:paraId="5B0CA37D" w14:textId="77777777" w:rsidTr="005647E8">
        <w:trPr>
          <w:trHeight w:val="330"/>
        </w:trPr>
        <w:tc>
          <w:tcPr>
            <w:tcW w:w="7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A3D4A1" w14:textId="32442F91" w:rsidR="002D58BF" w:rsidRPr="00C5022D" w:rsidRDefault="0033420D"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1.16</w:t>
            </w:r>
          </w:p>
        </w:tc>
        <w:tc>
          <w:tcPr>
            <w:tcW w:w="4388" w:type="dxa"/>
            <w:tcBorders>
              <w:top w:val="single" w:sz="4" w:space="0" w:color="auto"/>
              <w:left w:val="single" w:sz="4" w:space="0" w:color="auto"/>
              <w:bottom w:val="single" w:sz="4" w:space="0" w:color="auto"/>
              <w:right w:val="single" w:sz="4" w:space="0" w:color="auto"/>
            </w:tcBorders>
            <w:shd w:val="clear" w:color="auto" w:fill="auto"/>
            <w:vAlign w:val="center"/>
          </w:tcPr>
          <w:p w14:paraId="6B20F722" w14:textId="01D3CAE9"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Аренда каротажной станции</w:t>
            </w:r>
            <w:r w:rsidR="00221529" w:rsidRPr="00C5022D">
              <w:rPr>
                <w:rFonts w:ascii="Times New Roman" w:eastAsia="Calibri" w:hAnsi="Times New Roman"/>
                <w:sz w:val="24"/>
                <w:szCs w:val="24"/>
                <w:lang w:val="ru-RU" w:eastAsia="en-US"/>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B5BA9A"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C48B79"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277F85"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53CDA3"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04A228"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CDBE5B"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2D58BF" w:rsidRPr="00C5022D" w14:paraId="3747DFB8" w14:textId="77777777" w:rsidTr="005647E8">
        <w:trPr>
          <w:trHeight w:val="330"/>
        </w:trPr>
        <w:tc>
          <w:tcPr>
            <w:tcW w:w="7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D5A1D7" w14:textId="7837A0DF" w:rsidR="002D58BF" w:rsidRPr="00C5022D" w:rsidRDefault="0033420D"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1.17</w:t>
            </w:r>
          </w:p>
        </w:tc>
        <w:tc>
          <w:tcPr>
            <w:tcW w:w="4388" w:type="dxa"/>
            <w:tcBorders>
              <w:top w:val="single" w:sz="4" w:space="0" w:color="auto"/>
              <w:left w:val="single" w:sz="4" w:space="0" w:color="auto"/>
              <w:bottom w:val="single" w:sz="4" w:space="0" w:color="auto"/>
              <w:right w:val="single" w:sz="4" w:space="0" w:color="auto"/>
            </w:tcBorders>
            <w:shd w:val="clear" w:color="auto" w:fill="auto"/>
            <w:vAlign w:val="center"/>
          </w:tcPr>
          <w:p w14:paraId="45AE9C6A" w14:textId="3F140630"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Аренда персонала</w:t>
            </w:r>
            <w:r w:rsidR="00221529" w:rsidRPr="00C5022D">
              <w:rPr>
                <w:rFonts w:ascii="Times New Roman" w:eastAsia="Calibri" w:hAnsi="Times New Roman"/>
                <w:sz w:val="24"/>
                <w:szCs w:val="24"/>
                <w:lang w:val="ru-RU" w:eastAsia="en-US"/>
              </w:rPr>
              <w:t xml:space="preserve"> (каротажный отряд из 3 человек)</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B3735C"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5D7CFE"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90FDAE"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60DB25"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C3F999"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4B56A5"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r>
    </w:tbl>
    <w:p w14:paraId="24AE5D66" w14:textId="77777777" w:rsidR="0070454C" w:rsidRPr="00C5022D" w:rsidRDefault="0070454C" w:rsidP="000E6DEF">
      <w:pPr>
        <w:pStyle w:val="afd"/>
        <w:suppressAutoHyphens/>
        <w:ind w:left="0"/>
        <w:rPr>
          <w:rFonts w:ascii="Times New Roman" w:hAnsi="Times New Roman"/>
          <w:b/>
          <w:spacing w:val="-3"/>
          <w:sz w:val="24"/>
          <w:szCs w:val="24"/>
          <w:lang w:val="ru-RU" w:eastAsia="en-GB"/>
        </w:rPr>
      </w:pPr>
    </w:p>
    <w:tbl>
      <w:tblPr>
        <w:tblW w:w="15168" w:type="dxa"/>
        <w:tblInd w:w="-459" w:type="dxa"/>
        <w:tblLayout w:type="fixed"/>
        <w:tblLook w:val="04A0" w:firstRow="1" w:lastRow="0" w:firstColumn="1" w:lastColumn="0" w:noHBand="0" w:noVBand="1"/>
      </w:tblPr>
      <w:tblGrid>
        <w:gridCol w:w="851"/>
        <w:gridCol w:w="4252"/>
        <w:gridCol w:w="851"/>
        <w:gridCol w:w="1843"/>
        <w:gridCol w:w="1701"/>
        <w:gridCol w:w="1984"/>
        <w:gridCol w:w="1701"/>
        <w:gridCol w:w="1985"/>
      </w:tblGrid>
      <w:tr w:rsidR="0070454C" w:rsidRPr="00C5022D" w14:paraId="35414C0F" w14:textId="77777777" w:rsidTr="005647E8">
        <w:trPr>
          <w:trHeight w:val="330"/>
        </w:trPr>
        <w:tc>
          <w:tcPr>
            <w:tcW w:w="15168"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14:paraId="6097A928" w14:textId="4E0B52D6" w:rsidR="0070454C" w:rsidRPr="00C5022D" w:rsidRDefault="0070454C" w:rsidP="005647E8">
            <w:pPr>
              <w:tabs>
                <w:tab w:val="clear" w:pos="1080"/>
              </w:tabs>
              <w:spacing w:after="160" w:line="259" w:lineRule="auto"/>
              <w:ind w:left="0" w:firstLine="0"/>
              <w:jc w:val="left"/>
              <w:rPr>
                <w:rFonts w:ascii="Times New Roman" w:eastAsia="Calibri" w:hAnsi="Times New Roman"/>
                <w:b/>
                <w:sz w:val="24"/>
                <w:szCs w:val="24"/>
                <w:lang w:val="ru-RU" w:eastAsia="en-US"/>
              </w:rPr>
            </w:pPr>
            <w:r w:rsidRPr="00C5022D">
              <w:rPr>
                <w:rFonts w:ascii="Times New Roman" w:eastAsia="Calibri" w:hAnsi="Times New Roman"/>
                <w:b/>
                <w:sz w:val="24"/>
                <w:szCs w:val="24"/>
                <w:lang w:val="ru-RU" w:eastAsia="en-US"/>
              </w:rPr>
              <w:t xml:space="preserve">Таблица 2: </w:t>
            </w:r>
            <w:r w:rsidR="005647E8" w:rsidRPr="00C5022D">
              <w:rPr>
                <w:rFonts w:ascii="Times New Roman" w:hAnsi="Times New Roman"/>
                <w:b/>
                <w:bCs/>
                <w:sz w:val="24"/>
                <w:szCs w:val="24"/>
                <w:lang w:val="ru-RU"/>
              </w:rPr>
              <w:t>Интервал спуска 0-1200</w:t>
            </w:r>
            <w:r w:rsidR="004F67CB" w:rsidRPr="00C5022D">
              <w:rPr>
                <w:rFonts w:ascii="Times New Roman" w:hAnsi="Times New Roman"/>
                <w:b/>
                <w:bCs/>
                <w:sz w:val="24"/>
                <w:szCs w:val="24"/>
                <w:lang w:val="ru-RU"/>
              </w:rPr>
              <w:t>(будут уточнятся в процессе работ).</w:t>
            </w:r>
            <w:r w:rsidR="005647E8" w:rsidRPr="00C5022D">
              <w:rPr>
                <w:rFonts w:ascii="Times New Roman" w:hAnsi="Times New Roman"/>
                <w:b/>
                <w:bCs/>
                <w:sz w:val="24"/>
                <w:szCs w:val="24"/>
                <w:lang w:val="ru-RU"/>
              </w:rPr>
              <w:t>. Интервал измерения  690-1200 м</w:t>
            </w:r>
            <w:r w:rsidR="004F67CB" w:rsidRPr="00C5022D">
              <w:rPr>
                <w:rFonts w:ascii="Times New Roman" w:hAnsi="Times New Roman"/>
                <w:b/>
                <w:bCs/>
                <w:sz w:val="24"/>
                <w:szCs w:val="24"/>
                <w:lang w:val="ru-RU"/>
              </w:rPr>
              <w:t xml:space="preserve"> (будут уточнятся в процессе работ).</w:t>
            </w:r>
          </w:p>
        </w:tc>
      </w:tr>
      <w:tr w:rsidR="0070454C" w:rsidRPr="00C5022D" w14:paraId="3107413F" w14:textId="77777777" w:rsidTr="005647E8">
        <w:trPr>
          <w:trHeight w:val="555"/>
        </w:trPr>
        <w:tc>
          <w:tcPr>
            <w:tcW w:w="851"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250F9DD6"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w:t>
            </w:r>
          </w:p>
        </w:tc>
        <w:tc>
          <w:tcPr>
            <w:tcW w:w="4252" w:type="dxa"/>
            <w:vMerge w:val="restart"/>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6326F208"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Метод каротажа в открытом стволе 12 1/4" </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68200E32"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Код</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D8D8D8"/>
            <w:vAlign w:val="center"/>
            <w:hideMark/>
          </w:tcPr>
          <w:p w14:paraId="30CD8695"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Единица измерения</w:t>
            </w:r>
          </w:p>
        </w:tc>
        <w:tc>
          <w:tcPr>
            <w:tcW w:w="1701" w:type="dxa"/>
            <w:tcBorders>
              <w:top w:val="single" w:sz="4" w:space="0" w:color="auto"/>
              <w:left w:val="single" w:sz="4" w:space="0" w:color="auto"/>
              <w:bottom w:val="single" w:sz="4" w:space="0" w:color="auto"/>
              <w:right w:val="single" w:sz="4" w:space="0" w:color="auto"/>
            </w:tcBorders>
            <w:shd w:val="clear" w:color="000000" w:fill="D8D8D8"/>
            <w:vAlign w:val="center"/>
            <w:hideMark/>
          </w:tcPr>
          <w:p w14:paraId="57B0C39D"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 Ставка</w:t>
            </w:r>
          </w:p>
        </w:tc>
        <w:tc>
          <w:tcPr>
            <w:tcW w:w="1984"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334D54CC"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Глубина</w:t>
            </w:r>
          </w:p>
        </w:tc>
        <w:tc>
          <w:tcPr>
            <w:tcW w:w="1701"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38BAEC21"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Измерение</w:t>
            </w:r>
          </w:p>
        </w:tc>
        <w:tc>
          <w:tcPr>
            <w:tcW w:w="1985"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7601758B"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Аренда</w:t>
            </w:r>
          </w:p>
        </w:tc>
      </w:tr>
      <w:tr w:rsidR="0070454C" w:rsidRPr="00C5022D" w14:paraId="33079311" w14:textId="77777777" w:rsidTr="005647E8">
        <w:trPr>
          <w:trHeight w:val="330"/>
        </w:trPr>
        <w:tc>
          <w:tcPr>
            <w:tcW w:w="851"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7E5EC927"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п/п</w:t>
            </w:r>
          </w:p>
        </w:tc>
        <w:tc>
          <w:tcPr>
            <w:tcW w:w="4252" w:type="dxa"/>
            <w:vMerge/>
            <w:tcBorders>
              <w:top w:val="single" w:sz="4" w:space="0" w:color="auto"/>
              <w:left w:val="single" w:sz="4" w:space="0" w:color="auto"/>
              <w:bottom w:val="single" w:sz="4" w:space="0" w:color="auto"/>
              <w:right w:val="single" w:sz="4" w:space="0" w:color="auto"/>
            </w:tcBorders>
            <w:vAlign w:val="center"/>
            <w:hideMark/>
          </w:tcPr>
          <w:p w14:paraId="1557D103"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64FA0CAC"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7C4FF3E"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0B80E8C9"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 Цена в Тенге </w:t>
            </w:r>
          </w:p>
        </w:tc>
        <w:tc>
          <w:tcPr>
            <w:tcW w:w="1984"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6B6F12C6"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Цена в Тенге </w:t>
            </w:r>
          </w:p>
        </w:tc>
        <w:tc>
          <w:tcPr>
            <w:tcW w:w="1701"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1F303922"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 Цена в Тенге </w:t>
            </w:r>
          </w:p>
        </w:tc>
        <w:tc>
          <w:tcPr>
            <w:tcW w:w="1985"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180C82EE"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Цена в Тенге </w:t>
            </w:r>
          </w:p>
        </w:tc>
      </w:tr>
      <w:tr w:rsidR="0070454C" w:rsidRPr="00C5022D" w14:paraId="10E0CF50" w14:textId="77777777" w:rsidTr="005647E8">
        <w:trPr>
          <w:trHeight w:val="631"/>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A1CC44" w14:textId="7FDAC1B8" w:rsidR="0070454C" w:rsidRPr="00C5022D" w:rsidRDefault="0070454C"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2</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26256C" w14:textId="2F16BFD5" w:rsidR="0070454C" w:rsidRPr="00C5022D" w:rsidRDefault="006C4F7D" w:rsidP="006C4F7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Кросс-дипольный </w:t>
            </w:r>
            <w:r w:rsidR="0070454C" w:rsidRPr="00C5022D">
              <w:rPr>
                <w:rFonts w:ascii="Times New Roman" w:eastAsia="Calibri" w:hAnsi="Times New Roman"/>
                <w:sz w:val="24"/>
                <w:szCs w:val="24"/>
                <w:lang w:val="ru-RU" w:eastAsia="en-US"/>
              </w:rPr>
              <w:t xml:space="preserve">Акустический каротаж (широко полосный)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76561B"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D23AA7"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20E147"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w:t>
            </w:r>
          </w:p>
          <w:p w14:paraId="426F14A5"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77CC18"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DD9082"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FD9242"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bookmarkEnd w:id="1204"/>
      <w:tr w:rsidR="005647E8" w:rsidRPr="00C5022D" w14:paraId="0FF8B3D0" w14:textId="77777777" w:rsidTr="005647E8">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3FF1F6" w14:textId="64510FA4" w:rsidR="005647E8" w:rsidRPr="00C5022D" w:rsidRDefault="005647E8"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2.</w:t>
            </w:r>
            <w:r w:rsidR="002D58BF" w:rsidRPr="00C5022D">
              <w:rPr>
                <w:rFonts w:ascii="Times New Roman" w:eastAsia="Calibri" w:hAnsi="Times New Roman"/>
                <w:sz w:val="24"/>
                <w:szCs w:val="24"/>
                <w:lang w:val="ru-RU" w:eastAsia="en-US"/>
              </w:rPr>
              <w:t>1</w:t>
            </w:r>
            <w:r w:rsidRPr="00C5022D">
              <w:rPr>
                <w:rFonts w:ascii="Times New Roman" w:eastAsia="Calibri" w:hAnsi="Times New Roman"/>
                <w:sz w:val="24"/>
                <w:szCs w:val="24"/>
                <w:lang w:val="ru-RU" w:eastAsia="en-US"/>
              </w:rPr>
              <w:t>.</w:t>
            </w:r>
            <w:r w:rsidR="002D58BF" w:rsidRPr="00C5022D">
              <w:rPr>
                <w:rFonts w:ascii="Times New Roman" w:eastAsia="Calibri" w:hAnsi="Times New Roman"/>
                <w:sz w:val="24"/>
                <w:szCs w:val="24"/>
                <w:lang w:val="ru-RU" w:eastAsia="en-US"/>
              </w:rPr>
              <w:t>1</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3B320D96" w14:textId="2796D470"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Анализ продольной волны</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3FF535"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AEB131" w14:textId="6060A69A"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Фиксированная ставка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D094D2"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EA04F8"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CD7F47"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9890D2"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5647E8" w:rsidRPr="00C5022D" w14:paraId="4DAF143E" w14:textId="77777777" w:rsidTr="005647E8">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F17CC9" w14:textId="4F4ECEDA" w:rsidR="005647E8" w:rsidRPr="00C5022D" w:rsidRDefault="005647E8"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2.</w:t>
            </w:r>
            <w:r w:rsidR="002D58BF" w:rsidRPr="00C5022D">
              <w:rPr>
                <w:rFonts w:ascii="Times New Roman" w:eastAsia="Calibri" w:hAnsi="Times New Roman"/>
                <w:sz w:val="24"/>
                <w:szCs w:val="24"/>
                <w:lang w:val="ru-RU" w:eastAsia="en-US"/>
              </w:rPr>
              <w:t>1</w:t>
            </w:r>
            <w:r w:rsidRPr="00C5022D">
              <w:rPr>
                <w:rFonts w:ascii="Times New Roman" w:eastAsia="Calibri" w:hAnsi="Times New Roman"/>
                <w:sz w:val="24"/>
                <w:szCs w:val="24"/>
                <w:lang w:val="ru-RU" w:eastAsia="en-US"/>
              </w:rPr>
              <w:t>.</w:t>
            </w:r>
            <w:r w:rsidR="002D58BF" w:rsidRPr="00C5022D">
              <w:rPr>
                <w:rFonts w:ascii="Times New Roman" w:eastAsia="Calibri" w:hAnsi="Times New Roman"/>
                <w:sz w:val="24"/>
                <w:szCs w:val="24"/>
                <w:lang w:val="ru-RU" w:eastAsia="en-US"/>
              </w:rPr>
              <w:t>2</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0D4CF74D" w14:textId="2CA861C3"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Анализ продольной волны</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B7F500"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3EEB67" w14:textId="52BB449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D97F32"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F18484"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75B69D"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EB65D9"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5647E8" w:rsidRPr="00C5022D" w14:paraId="443D8EC1" w14:textId="77777777" w:rsidTr="005647E8">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A86344" w14:textId="61485A12"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2</w:t>
            </w:r>
            <w:r w:rsidR="002D58BF" w:rsidRPr="00C5022D">
              <w:rPr>
                <w:rFonts w:ascii="Times New Roman" w:eastAsia="Calibri" w:hAnsi="Times New Roman"/>
                <w:sz w:val="24"/>
                <w:szCs w:val="24"/>
                <w:lang w:val="ru-RU" w:eastAsia="en-US"/>
              </w:rPr>
              <w:t>.1.3</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66F51240" w14:textId="2CD65AAD"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Анализ поперечной волны</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CA0654"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619FA0" w14:textId="36615C11"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Фиксированная ставка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35B888"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F5198B"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E19EC6"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94CB07"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5647E8" w:rsidRPr="00C5022D" w14:paraId="3BCC1E36" w14:textId="77777777" w:rsidTr="005647E8">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336731" w14:textId="3156BA93"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2</w:t>
            </w:r>
            <w:r w:rsidR="002D58BF" w:rsidRPr="00C5022D">
              <w:rPr>
                <w:rFonts w:ascii="Times New Roman" w:eastAsia="Calibri" w:hAnsi="Times New Roman"/>
                <w:sz w:val="24"/>
                <w:szCs w:val="24"/>
                <w:lang w:val="ru-RU" w:eastAsia="en-US"/>
              </w:rPr>
              <w:t>.1.4</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6F0A7D3E" w14:textId="6CB43CD3"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Анализ поперечной волны</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73A771"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EB4D86" w14:textId="598E6994"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0A05B8"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8A2268"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56E353"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5B9E14"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5647E8" w:rsidRPr="00C5022D" w14:paraId="35CE8828" w14:textId="77777777" w:rsidTr="005647E8">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AFD942" w14:textId="2CFC956F"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2</w:t>
            </w:r>
            <w:r w:rsidR="002D58BF" w:rsidRPr="00C5022D">
              <w:rPr>
                <w:rFonts w:ascii="Times New Roman" w:eastAsia="Calibri" w:hAnsi="Times New Roman"/>
                <w:sz w:val="24"/>
                <w:szCs w:val="24"/>
                <w:lang w:val="ru-RU" w:eastAsia="en-US"/>
              </w:rPr>
              <w:t>.1.5</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152E7213" w14:textId="7947D96C"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Анализ волны Стоунли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DB061D"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865DC1" w14:textId="546CEA36"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Фиксированная ставка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C77913"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7C9E14"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C92660"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D22B28"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5647E8" w:rsidRPr="00C5022D" w14:paraId="410F90F6" w14:textId="77777777" w:rsidTr="005647E8">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4A2C37" w14:textId="4789BF39"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2</w:t>
            </w:r>
            <w:r w:rsidR="002D58BF" w:rsidRPr="00C5022D">
              <w:rPr>
                <w:rFonts w:ascii="Times New Roman" w:eastAsia="Calibri" w:hAnsi="Times New Roman"/>
                <w:sz w:val="24"/>
                <w:szCs w:val="24"/>
                <w:lang w:val="ru-RU" w:eastAsia="en-US"/>
              </w:rPr>
              <w:t>.1.6</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6B8F10F8" w14:textId="5701D2F3"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Анализ волны Стоунли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8AF5DF"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076EE9" w14:textId="7C0694B5"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36C6FF"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7D0346"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F357B8"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78E5AB"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5647E8" w:rsidRPr="00C5022D" w14:paraId="136B3192" w14:textId="77777777" w:rsidTr="005647E8">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ADD91A" w14:textId="7A7C3376"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2</w:t>
            </w:r>
            <w:r w:rsidR="002D58BF" w:rsidRPr="00C5022D">
              <w:rPr>
                <w:rFonts w:ascii="Times New Roman" w:eastAsia="Calibri" w:hAnsi="Times New Roman"/>
                <w:sz w:val="24"/>
                <w:szCs w:val="24"/>
                <w:lang w:val="ru-RU" w:eastAsia="en-US"/>
              </w:rPr>
              <w:t>.1.7</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596E9B2D" w14:textId="147CAEF6"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Анализ кросс-дипольной волны</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43FA4C"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E5ED21" w14:textId="0E50C3C6"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Фиксированная ставка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C6FBAF"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B23A40"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715C47"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EDDE04"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5647E8" w:rsidRPr="00C5022D" w14:paraId="7C72E620" w14:textId="77777777" w:rsidTr="005647E8">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597A18" w14:textId="6E73D59C"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2</w:t>
            </w:r>
            <w:r w:rsidR="002D58BF" w:rsidRPr="00C5022D">
              <w:rPr>
                <w:rFonts w:ascii="Times New Roman" w:eastAsia="Calibri" w:hAnsi="Times New Roman"/>
                <w:sz w:val="24"/>
                <w:szCs w:val="24"/>
                <w:lang w:val="ru-RU" w:eastAsia="en-US"/>
              </w:rPr>
              <w:t>.1.8</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0DADAC36" w14:textId="1FEF2EF4"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Анализ кросс-дипольной волны</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B43DA7"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AE05AF" w14:textId="35E90582"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1CF87E"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75E586"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F300CD"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727804"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5647E8" w:rsidRPr="00C5022D" w14:paraId="30C77A4C" w14:textId="77777777" w:rsidTr="005647E8">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7DE1BE" w14:textId="03CA77B8" w:rsidR="005647E8" w:rsidRPr="00C5022D" w:rsidRDefault="005647E8" w:rsidP="00FC162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2.</w:t>
            </w:r>
            <w:r w:rsidR="002D58BF" w:rsidRPr="00C5022D">
              <w:rPr>
                <w:rFonts w:ascii="Times New Roman" w:eastAsia="Calibri" w:hAnsi="Times New Roman"/>
                <w:sz w:val="24"/>
                <w:szCs w:val="24"/>
                <w:lang w:val="ru-RU" w:eastAsia="en-US"/>
              </w:rPr>
              <w:t>2</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49F9E9"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Гамма каротаж</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0528D9"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FCF86D"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D36782"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p w14:paraId="2C36AE16"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C13CE3"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p w14:paraId="3849A177"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C41344"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p w14:paraId="2C240B05"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C78745"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p w14:paraId="6A9D54B4"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5647E8" w:rsidRPr="00C5022D" w14:paraId="06AEF058" w14:textId="77777777" w:rsidTr="002D58BF">
        <w:trPr>
          <w:trHeight w:val="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AB8794" w14:textId="2DEB8FBE" w:rsidR="005647E8" w:rsidRPr="00C5022D" w:rsidRDefault="005647E8" w:rsidP="00FC162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2.</w:t>
            </w:r>
            <w:r w:rsidR="002D58BF" w:rsidRPr="00C5022D">
              <w:rPr>
                <w:rFonts w:ascii="Times New Roman" w:eastAsia="Calibri" w:hAnsi="Times New Roman"/>
                <w:sz w:val="24"/>
                <w:szCs w:val="24"/>
                <w:lang w:val="ru-RU" w:eastAsia="en-US"/>
              </w:rPr>
              <w:t>3</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7D2E08"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Гамма каротаж спектрометрический</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5BA6B9"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17DB6D"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0D157F"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C58490"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C2173E"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B29FF2"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5647E8" w:rsidRPr="00C5022D" w14:paraId="58A06CA4" w14:textId="77777777" w:rsidTr="005647E8">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4702E4" w14:textId="7DC226CB" w:rsidR="005647E8" w:rsidRPr="00C5022D" w:rsidRDefault="005647E8"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2.</w:t>
            </w:r>
            <w:r w:rsidR="002D58BF" w:rsidRPr="00C5022D">
              <w:rPr>
                <w:rFonts w:ascii="Times New Roman" w:eastAsia="Calibri" w:hAnsi="Times New Roman"/>
                <w:sz w:val="24"/>
                <w:szCs w:val="24"/>
                <w:lang w:val="ru-RU" w:eastAsia="en-US"/>
              </w:rPr>
              <w:t>4</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468AAB"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Кавернометрия+профилеметрия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42918D"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D67E66"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w:t>
            </w:r>
            <w:r w:rsidRPr="00C5022D">
              <w:rPr>
                <w:rFonts w:ascii="Times New Roman" w:eastAsia="Calibri" w:hAnsi="Times New Roman"/>
                <w:sz w:val="24"/>
                <w:szCs w:val="24"/>
                <w:lang w:val="en-US" w:eastAsia="en-US"/>
              </w:rPr>
              <w:t>/</w:t>
            </w:r>
            <w:r w:rsidRPr="00C5022D">
              <w:rPr>
                <w:rFonts w:ascii="Times New Roman" w:eastAsia="Calibri" w:hAnsi="Times New Roman"/>
                <w:sz w:val="24"/>
                <w:szCs w:val="24"/>
                <w:lang w:val="ru-RU" w:eastAsia="en-US"/>
              </w:rPr>
              <w:t>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BC0764"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p w14:paraId="2F74563B"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1CD32D"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p w14:paraId="75DE3299"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47FBD5"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p w14:paraId="2C951C15"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631536"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p w14:paraId="4731B2AD"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5647E8" w:rsidRPr="00C5022D" w14:paraId="424CE0FF" w14:textId="77777777" w:rsidTr="005647E8">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74A898" w14:textId="68E0CF8F" w:rsidR="005647E8"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2.5</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74A0F8"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Инклинометрия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500416"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B9B076"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B36AFF"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p w14:paraId="041C8119"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9141FF"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p w14:paraId="639DAA07"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90B8F1"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p w14:paraId="7513CCB1"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A085A9"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p w14:paraId="1034527B"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5647E8" w:rsidRPr="00C5022D" w14:paraId="44FC73FB" w14:textId="77777777" w:rsidTr="005647E8">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6065D7" w14:textId="523329E3" w:rsidR="005647E8" w:rsidRPr="00C5022D" w:rsidRDefault="005647E8"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2.6</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2F9C5A"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Нейтронный каротаж</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8E3230"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284144"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5CA1C7"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p w14:paraId="4DB6FB20"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CCDE6D"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p w14:paraId="717DF9B3"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E13CD8"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p w14:paraId="43E7E4D7"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42D2B0"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p w14:paraId="489987D3"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5647E8" w:rsidRPr="00C5022D" w14:paraId="7DA6F77E" w14:textId="77777777" w:rsidTr="005647E8">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FA4538" w14:textId="5715F269" w:rsidR="005647E8" w:rsidRPr="00C5022D" w:rsidRDefault="005647E8"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2.7</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3E316F"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Боковой каротаж</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FB6317"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15352F"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A61F04"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p w14:paraId="4600DF94"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8E05D0"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p w14:paraId="2581B642"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39D691"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p w14:paraId="51E97BA6"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397CA1"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p w14:paraId="096EE07E"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5647E8" w:rsidRPr="00C5022D" w14:paraId="66057D05" w14:textId="77777777" w:rsidTr="005647E8">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71A60C" w14:textId="5785F677" w:rsidR="005647E8" w:rsidRPr="00C5022D" w:rsidRDefault="005647E8"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2.8</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FBC4D7"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Индукционный каротаж</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BB6BEF"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288504"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83D873"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p w14:paraId="6F138020"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274F59"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p w14:paraId="311BEFC3"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C9CAEF"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p w14:paraId="337AE40E"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8BAD87"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p w14:paraId="658CCF9C"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5647E8" w:rsidRPr="00C5022D" w14:paraId="094631C1" w14:textId="77777777" w:rsidTr="005647E8">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9A117D" w14:textId="2BB36E4F" w:rsidR="005647E8" w:rsidRPr="00C5022D" w:rsidRDefault="005647E8"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2.9</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9DDF18"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Плотностной гамма-гамма каротаж</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849122"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C09108"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88A4EB"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p w14:paraId="5A2B8A03"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5A693C"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p w14:paraId="4E83FBF6"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65EC0D"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p w14:paraId="391D86D7"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CAB0F6"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p w14:paraId="46F39273" w14:textId="77777777" w:rsidR="005647E8"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2D58BF" w:rsidRPr="00C5022D" w14:paraId="027834B6" w14:textId="77777777" w:rsidTr="005647E8">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EF62C6" w14:textId="70F25847" w:rsidR="002D58BF" w:rsidRPr="00C5022D" w:rsidRDefault="002D58BF" w:rsidP="0033420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2.1</w:t>
            </w:r>
            <w:r w:rsidR="0033420D" w:rsidRPr="00C5022D">
              <w:rPr>
                <w:rFonts w:ascii="Times New Roman" w:eastAsia="Calibri" w:hAnsi="Times New Roman"/>
                <w:sz w:val="24"/>
                <w:szCs w:val="24"/>
                <w:lang w:val="ru-RU" w:eastAsia="en-US"/>
              </w:rPr>
              <w:t>0</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AD1F78" w14:textId="3629489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Акустическая Цементомерия</w:t>
            </w:r>
            <w:r w:rsidR="0033420D" w:rsidRPr="00C5022D">
              <w:rPr>
                <w:rFonts w:ascii="Times New Roman" w:eastAsia="Calibri" w:hAnsi="Times New Roman"/>
                <w:sz w:val="24"/>
                <w:szCs w:val="24"/>
                <w:lang w:val="ru-RU" w:eastAsia="en-US"/>
              </w:rPr>
              <w:t xml:space="preserve"> (АКЦ-ФКД)</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9D1AC1"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1847FD"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8E81A2"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p w14:paraId="3C10240E"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43FED5"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p w14:paraId="159411BD"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7949C3"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p w14:paraId="040FB056"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EC7555"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p w14:paraId="525E3085"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2D58BF" w:rsidRPr="00C5022D" w14:paraId="0092B253" w14:textId="77777777" w:rsidTr="005647E8">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8AEE27" w14:textId="7BC56158"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kk-KZ" w:eastAsia="en-US"/>
              </w:rPr>
            </w:pPr>
            <w:r w:rsidRPr="00C5022D">
              <w:rPr>
                <w:rFonts w:ascii="Times New Roman" w:eastAsia="Calibri" w:hAnsi="Times New Roman"/>
                <w:sz w:val="24"/>
                <w:szCs w:val="24"/>
                <w:lang w:val="ru-RU" w:eastAsia="en-US"/>
              </w:rPr>
              <w:t>2.11</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DF254F" w14:textId="40A25305"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Посегментная  Цементометрия (ультразвуковой акустический каротаж)</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A7420E"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9E04AE"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2648C5"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p w14:paraId="7AC2AB4B"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3254A9"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p w14:paraId="3AE686FA"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D4E569"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p w14:paraId="5A71B6A6"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78DF69"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p w14:paraId="531FA891"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2D58BF" w:rsidRPr="00C5022D" w14:paraId="68AB298E" w14:textId="77777777" w:rsidTr="005647E8">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CFBFFE" w14:textId="68864C9D"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2.</w:t>
            </w:r>
            <w:r w:rsidR="0033420D" w:rsidRPr="00C5022D">
              <w:rPr>
                <w:rFonts w:ascii="Times New Roman" w:eastAsia="Calibri" w:hAnsi="Times New Roman"/>
                <w:sz w:val="24"/>
                <w:szCs w:val="24"/>
                <w:lang w:val="ru-RU" w:eastAsia="en-US"/>
              </w:rPr>
              <w:t>12</w:t>
            </w: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0542B3" w14:textId="4C3A3E12"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Микробоковой Каротаж/Микро сфокусированный каротаж</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DCA0AF"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0D3F07"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37C722"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p w14:paraId="33DF4A27"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2C9C1A"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p w14:paraId="026D546F"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4CE8A3"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p w14:paraId="1C85858B"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60E52F"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p w14:paraId="2545250D"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2D58BF" w:rsidRPr="00C5022D" w14:paraId="3B57DCCD" w14:textId="77777777" w:rsidTr="005647E8">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661185" w14:textId="38652193" w:rsidR="002D58BF" w:rsidRPr="00C5022D" w:rsidRDefault="0033420D"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2.1</w:t>
            </w:r>
            <w:r w:rsidR="002D58BF" w:rsidRPr="00C5022D">
              <w:rPr>
                <w:rFonts w:ascii="Times New Roman" w:eastAsia="Calibri" w:hAnsi="Times New Roman"/>
                <w:sz w:val="24"/>
                <w:szCs w:val="24"/>
                <w:lang w:val="ru-RU" w:eastAsia="en-US"/>
              </w:rPr>
              <w:t>3</w:t>
            </w: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BAC221" w14:textId="1C3189A4"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Отчет по акустической  цементомерии</w:t>
            </w:r>
            <w:r w:rsidR="0033420D" w:rsidRPr="00C5022D">
              <w:rPr>
                <w:rFonts w:ascii="Times New Roman" w:eastAsia="Calibri" w:hAnsi="Times New Roman"/>
                <w:sz w:val="24"/>
                <w:szCs w:val="24"/>
                <w:lang w:val="ru-RU" w:eastAsia="en-US"/>
              </w:rPr>
              <w:t xml:space="preserve"> и посегментной цеменометрии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B64946"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25E1BE"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Фиксированная ставка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51EB4C"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p w14:paraId="63BCA211"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A24FC0"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p w14:paraId="2BDA4FF8"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3AA10D"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p w14:paraId="71416642"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FCD999"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p w14:paraId="2334CAE1"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2D58BF" w:rsidRPr="00C5022D" w14:paraId="77EAD273" w14:textId="77777777" w:rsidTr="00221529">
        <w:trPr>
          <w:trHeight w:val="139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BE6DC1" w14:textId="5CA7D922" w:rsidR="002D58BF" w:rsidRPr="00C5022D" w:rsidRDefault="0033420D" w:rsidP="0033420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2.14</w:t>
            </w: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855152" w14:textId="0208AADA" w:rsidR="002D58BF" w:rsidRPr="00C5022D" w:rsidRDefault="00221529" w:rsidP="00221529">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Отчет по интегрированному петрофизический анализу включая интерпретацию и детальную корреляцию</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8D5FD9"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A2F65A"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Фиксированная ставка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D1B18A"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p w14:paraId="4094C29D"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FAE5D1"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p w14:paraId="254F422B"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AA2AC9"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p w14:paraId="57383F94"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EBF399"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p w14:paraId="2DECFE76"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2D58BF" w:rsidRPr="00C5022D" w14:paraId="3C6C7419" w14:textId="77777777" w:rsidTr="005647E8">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9880F7" w14:textId="49864B4C" w:rsidR="002D58BF" w:rsidRPr="00C5022D" w:rsidRDefault="002D58BF" w:rsidP="0033420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2.15</w:t>
            </w: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982886"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Подготовительные и  заключительные работы</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575747"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Rig Up</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BBF3EA"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 ст.</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894FE4"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p w14:paraId="53CACFA5"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8CC369"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p w14:paraId="01315E27"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F5AAD3"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p w14:paraId="34A74462"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F73FD7"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p w14:paraId="1B58E596"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2D58BF" w:rsidRPr="00C5022D" w14:paraId="2598580E" w14:textId="77777777" w:rsidTr="005647E8">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AEBD4C" w14:textId="600F58DB" w:rsidR="002D58BF" w:rsidRPr="00C5022D" w:rsidRDefault="002D58BF" w:rsidP="0033420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2.16</w:t>
            </w: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A0DAC2"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Аренда каротажной станции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F52FA0"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30DD5F"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A973F5"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D24DF5"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055C37"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AF63E7"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2D58BF" w:rsidRPr="00C5022D" w14:paraId="539D8869" w14:textId="77777777" w:rsidTr="005647E8">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4D25F4" w14:textId="2E52211A" w:rsidR="002D58BF" w:rsidRPr="00C5022D" w:rsidRDefault="002D58BF" w:rsidP="0033420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2.18</w:t>
            </w: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B5CAFF" w14:textId="3D94EC3A"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Аренда персонала</w:t>
            </w:r>
            <w:r w:rsidR="00221529" w:rsidRPr="00C5022D">
              <w:rPr>
                <w:rFonts w:ascii="Times New Roman" w:eastAsia="Calibri" w:hAnsi="Times New Roman"/>
                <w:sz w:val="24"/>
                <w:szCs w:val="24"/>
                <w:lang w:val="ru-RU" w:eastAsia="en-US"/>
              </w:rPr>
              <w:t xml:space="preserve"> (каротажный отряд из 3 человек)</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396BCF"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E9AF81"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FEB066"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C1E5EF"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9EFA76"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FB4547"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2D58BF" w:rsidRPr="00C5022D" w14:paraId="5E23886D" w14:textId="77777777" w:rsidTr="005647E8">
        <w:trPr>
          <w:trHeight w:val="2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E24C81" w14:textId="0A0FE8D6" w:rsidR="002D58BF" w:rsidRPr="00C5022D" w:rsidRDefault="002D58BF" w:rsidP="0033420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2.19</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9DAAA3"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Микросканер пласта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A7E46B"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F29A7E"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1DC87A"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A0B34E"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0BA003"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06637D"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2D58BF" w:rsidRPr="00C5022D" w14:paraId="53F6CE4E" w14:textId="77777777" w:rsidTr="005647E8">
        <w:trPr>
          <w:trHeight w:val="2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1DD5C5" w14:textId="12B9003D" w:rsidR="002D58BF" w:rsidRPr="00C5022D" w:rsidRDefault="002D58BF" w:rsidP="0033420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2.2</w:t>
            </w:r>
            <w:r w:rsidR="0033420D" w:rsidRPr="00C5022D">
              <w:rPr>
                <w:rFonts w:ascii="Times New Roman" w:eastAsia="Calibri" w:hAnsi="Times New Roman"/>
                <w:sz w:val="24"/>
                <w:szCs w:val="24"/>
                <w:lang w:val="ru-RU" w:eastAsia="en-US"/>
              </w:rPr>
              <w:t>0</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9EE56C"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Гамма каротаж для привязки к интервалу</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D427A4"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019C63"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w:t>
            </w:r>
            <w:r w:rsidRPr="00C5022D">
              <w:rPr>
                <w:rFonts w:ascii="Times New Roman" w:eastAsia="Calibri" w:hAnsi="Times New Roman"/>
                <w:sz w:val="24"/>
                <w:szCs w:val="24"/>
                <w:lang w:val="en-US" w:eastAsia="en-US"/>
              </w:rPr>
              <w:t>/</w:t>
            </w:r>
            <w:r w:rsidRPr="00C5022D">
              <w:rPr>
                <w:rFonts w:ascii="Times New Roman" w:eastAsia="Calibri" w:hAnsi="Times New Roman"/>
                <w:sz w:val="24"/>
                <w:szCs w:val="24"/>
                <w:lang w:val="ru-RU" w:eastAsia="en-US"/>
              </w:rPr>
              <w:t>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D96BB0"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05242B"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49484F"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67CB81"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2D58BF" w:rsidRPr="00C5022D" w14:paraId="7435DD46" w14:textId="77777777" w:rsidTr="005647E8">
        <w:trPr>
          <w:trHeight w:val="77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557A40" w14:textId="27A1F4D7" w:rsidR="002D58BF" w:rsidRPr="00C5022D" w:rsidRDefault="002D58BF" w:rsidP="002629B6">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2.2</w:t>
            </w:r>
            <w:r w:rsidR="002629B6" w:rsidRPr="00C5022D">
              <w:rPr>
                <w:rFonts w:ascii="Times New Roman" w:eastAsia="Calibri" w:hAnsi="Times New Roman"/>
                <w:sz w:val="24"/>
                <w:szCs w:val="24"/>
                <w:lang w:val="ru-RU" w:eastAsia="en-US"/>
              </w:rPr>
              <w:t>1</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3FC303"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Ядерно-магнитный каротаж</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293B28"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DCF4B1E"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8192B8"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E667FF"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308298"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0EDCB5"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2D58BF" w:rsidRPr="00C5022D" w14:paraId="130BB40D" w14:textId="77777777" w:rsidTr="005647E8">
        <w:trPr>
          <w:trHeight w:val="2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76B83F" w14:textId="617D8EF8" w:rsidR="002D58BF" w:rsidRPr="00C5022D" w:rsidRDefault="002629B6" w:rsidP="0033420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2.22</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871F6E"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Вытеснитель раствора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CD90EF"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3DEFB8"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227050"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3B7A50"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D03351"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4D859E"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2D58BF" w:rsidRPr="00C5022D" w14:paraId="375F54F5" w14:textId="77777777" w:rsidTr="005647E8">
        <w:trPr>
          <w:trHeight w:val="2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35F193" w14:textId="7134BE2B" w:rsidR="002D58BF" w:rsidRPr="00C5022D" w:rsidRDefault="002629B6" w:rsidP="0033420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2.23</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81768E"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Анализ флюида в реальном времени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AE23D7"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A1CB6A"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Фиксированная ставка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059952"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D7A346"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9F8F04"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3E7D72"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2D58BF" w:rsidRPr="00C5022D" w14:paraId="1ED6DF93" w14:textId="77777777" w:rsidTr="005647E8">
        <w:trPr>
          <w:trHeight w:val="2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4B0CF9" w14:textId="6578B070" w:rsidR="002D58BF" w:rsidRPr="00C5022D" w:rsidRDefault="002629B6" w:rsidP="0033420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2.24</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5D3DA1B8" w14:textId="78C7019C" w:rsidR="002D58BF" w:rsidRPr="00C5022D" w:rsidRDefault="00732FD1" w:rsidP="00732FD1">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Модуль о</w:t>
            </w:r>
            <w:r w:rsidR="002D58BF" w:rsidRPr="00C5022D">
              <w:rPr>
                <w:rFonts w:ascii="Times New Roman" w:eastAsia="Calibri" w:hAnsi="Times New Roman"/>
                <w:sz w:val="24"/>
                <w:szCs w:val="24"/>
                <w:lang w:val="ru-RU" w:eastAsia="en-US"/>
              </w:rPr>
              <w:t>ткачк</w:t>
            </w:r>
            <w:r w:rsidRPr="00C5022D">
              <w:rPr>
                <w:rFonts w:ascii="Times New Roman" w:eastAsia="Calibri" w:hAnsi="Times New Roman"/>
                <w:sz w:val="24"/>
                <w:szCs w:val="24"/>
                <w:lang w:val="ru-RU" w:eastAsia="en-US"/>
              </w:rPr>
              <w:t>и</w:t>
            </w:r>
            <w:r w:rsidR="002D58BF" w:rsidRPr="00C5022D">
              <w:rPr>
                <w:rFonts w:ascii="Times New Roman" w:eastAsia="Calibri" w:hAnsi="Times New Roman"/>
                <w:sz w:val="24"/>
                <w:szCs w:val="24"/>
                <w:lang w:val="ru-RU" w:eastAsia="en-US"/>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71F3F3"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A87E87" w14:textId="578393AC"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w:t>
            </w:r>
            <w:r w:rsidRPr="00C5022D">
              <w:rPr>
                <w:rFonts w:ascii="Times New Roman" w:eastAsia="Calibri" w:hAnsi="Times New Roman"/>
                <w:sz w:val="24"/>
                <w:szCs w:val="24"/>
                <w:lang w:val="en-US" w:eastAsia="en-US"/>
              </w:rPr>
              <w:t>/</w:t>
            </w:r>
            <w:r w:rsidRPr="00C5022D">
              <w:rPr>
                <w:rFonts w:ascii="Times New Roman" w:eastAsia="Calibri" w:hAnsi="Times New Roman"/>
                <w:sz w:val="24"/>
                <w:szCs w:val="24"/>
                <w:lang w:val="ru-RU" w:eastAsia="en-US"/>
              </w:rPr>
              <w:t>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0AE54C"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0B6FCD"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CCC11E"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199E34"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2D58BF" w:rsidRPr="00C5022D" w14:paraId="623A8825" w14:textId="77777777" w:rsidTr="005647E8">
        <w:trPr>
          <w:trHeight w:val="2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4BC419" w14:textId="75578086" w:rsidR="002D58BF" w:rsidRPr="00C5022D" w:rsidRDefault="002629B6" w:rsidP="0033420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2.25</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59AEC7AD"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Откачка пробы</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2F1476"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30B9D4" w14:textId="4329B58B" w:rsidR="002D58BF" w:rsidRPr="00C5022D" w:rsidRDefault="0033420D"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15 мин</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55AE04"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01AB8B"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1EB00A"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54407B"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2D58BF" w:rsidRPr="00C5022D" w14:paraId="131FD2A3" w14:textId="77777777" w:rsidTr="005647E8">
        <w:trPr>
          <w:trHeight w:val="2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85EEFF" w14:textId="1A3ED533" w:rsidR="002D58BF" w:rsidRPr="00C5022D" w:rsidRDefault="002629B6" w:rsidP="0033420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2.26</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7F2E9AA1" w14:textId="775F5114"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Замер давления</w:t>
            </w:r>
            <w:r w:rsidR="00732FD1" w:rsidRPr="00C5022D">
              <w:rPr>
                <w:rFonts w:ascii="Times New Roman" w:eastAsia="Calibri" w:hAnsi="Times New Roman"/>
                <w:sz w:val="24"/>
                <w:szCs w:val="24"/>
                <w:lang w:val="ru-RU" w:eastAsia="en-US"/>
              </w:rPr>
              <w:t xml:space="preserve"> на точке</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EF0534"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A77954" w14:textId="2647974D" w:rsidR="002D58BF" w:rsidRPr="00C5022D" w:rsidRDefault="00732FD1"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Фиксированная ставка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E65266"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F3E674"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DCA9FC"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720B14"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2D58BF" w:rsidRPr="00C5022D" w14:paraId="13B69328" w14:textId="77777777" w:rsidTr="005647E8">
        <w:trPr>
          <w:trHeight w:val="2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E07EEC" w14:textId="611141C8" w:rsidR="002D58BF" w:rsidRPr="00C5022D" w:rsidRDefault="002629B6" w:rsidP="0033420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2.27</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2D71F70E" w14:textId="07C60601" w:rsidR="002D58BF" w:rsidRPr="00C5022D" w:rsidRDefault="002D58BF" w:rsidP="00732FD1">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Минипластоиспытание</w:t>
            </w:r>
            <w:r w:rsidR="00732FD1" w:rsidRPr="00C5022D">
              <w:rPr>
                <w:rFonts w:ascii="Times New Roman" w:eastAsia="Calibri" w:hAnsi="Times New Roman"/>
                <w:sz w:val="24"/>
                <w:szCs w:val="24"/>
                <w:lang w:val="ru-RU" w:eastAsia="en-US"/>
              </w:rPr>
              <w:t xml:space="preserve"> (Моделирование, планирование, прокачка, КВД)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1FAD54"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492FCE" w14:textId="6B8AD730" w:rsidR="002D58BF" w:rsidRPr="00C5022D" w:rsidRDefault="00732FD1"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Фиксированная ставка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BBC5D6"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A1479C"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44ED3C"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4DEE2A"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2D58BF" w:rsidRPr="00C5022D" w14:paraId="70E864C5" w14:textId="77777777" w:rsidTr="005647E8">
        <w:trPr>
          <w:trHeight w:val="2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382D76" w14:textId="4B17C221" w:rsidR="002D58BF" w:rsidRPr="00C5022D" w:rsidRDefault="002629B6" w:rsidP="0033420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2.28</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2C34F018"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Применение овальной лапы</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EB9599"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D6CFFF"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Фиксированная ставка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F63312"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11ED52"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CA039C"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F94C14"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2D58BF" w:rsidRPr="00C5022D" w14:paraId="2B646B39" w14:textId="77777777" w:rsidTr="005647E8">
        <w:trPr>
          <w:trHeight w:val="2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6EBAAD" w14:textId="57CF6C72" w:rsidR="002D58BF" w:rsidRPr="00C5022D" w:rsidRDefault="002629B6" w:rsidP="0033420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2.29</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18FC41E9"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Дополнительное расстояние между пакерами (за 1 метр)</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7950ED"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22604C"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D53965"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07C637"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4BDC62"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52827A"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2D58BF" w:rsidRPr="00C5022D" w14:paraId="51EE3841" w14:textId="77777777" w:rsidTr="005647E8">
        <w:trPr>
          <w:trHeight w:val="2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722892" w14:textId="4B804494" w:rsidR="002D58BF" w:rsidRPr="00C5022D" w:rsidRDefault="002629B6" w:rsidP="0033420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2.30</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248B5217"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Надувка двойного пакера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D90929"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412457"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Фиксированная ставка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1BEB29"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19374C"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6B294F"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1CBF94"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2D58BF" w:rsidRPr="00C5022D" w14:paraId="29C4AAE3" w14:textId="77777777" w:rsidTr="005647E8">
        <w:trPr>
          <w:trHeight w:val="2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F0E4E3" w14:textId="60DC4EF4" w:rsidR="002D58BF" w:rsidRPr="00C5022D" w:rsidRDefault="002629B6" w:rsidP="0033420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2.31</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4689B90C"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Восстановление двойного пакера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8CE05F"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885C47"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Фиксированная ставка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48D960"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C7F997"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BED4CC"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F65FC3"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2D58BF" w:rsidRPr="00C5022D" w14:paraId="05D31116" w14:textId="77777777" w:rsidTr="005647E8">
        <w:trPr>
          <w:trHeight w:val="2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DC816E" w14:textId="365B207C" w:rsidR="002D58BF" w:rsidRPr="00C5022D" w:rsidRDefault="002629B6" w:rsidP="0033420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2.32</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3E5E574A"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Модуль двойного пакера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479550"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37F954"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w:t>
            </w:r>
            <w:r w:rsidRPr="00C5022D">
              <w:rPr>
                <w:rFonts w:ascii="Times New Roman" w:eastAsia="Calibri" w:hAnsi="Times New Roman"/>
                <w:sz w:val="24"/>
                <w:szCs w:val="24"/>
                <w:lang w:val="en-US" w:eastAsia="en-US"/>
              </w:rPr>
              <w:t>/</w:t>
            </w:r>
            <w:r w:rsidRPr="00C5022D">
              <w:rPr>
                <w:rFonts w:ascii="Times New Roman" w:eastAsia="Calibri" w:hAnsi="Times New Roman"/>
                <w:sz w:val="24"/>
                <w:szCs w:val="24"/>
                <w:lang w:val="ru-RU" w:eastAsia="en-US"/>
              </w:rPr>
              <w:t>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64C822"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5E982C"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007EF7"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139F4C"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2D58BF" w:rsidRPr="00C5022D" w14:paraId="4B7C9042" w14:textId="77777777" w:rsidTr="005647E8">
        <w:trPr>
          <w:trHeight w:val="2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4330BE" w14:textId="74A9A5AB" w:rsidR="002D58BF" w:rsidRPr="00C5022D" w:rsidRDefault="002629B6" w:rsidP="0033420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2.33</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65B1A1E4" w14:textId="0C2169F0"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Аренда бутылки с пробой</w:t>
            </w:r>
            <w:r w:rsidR="00221529" w:rsidRPr="00C5022D">
              <w:rPr>
                <w:rFonts w:ascii="Times New Roman" w:eastAsia="Calibri" w:hAnsi="Times New Roman"/>
                <w:sz w:val="24"/>
                <w:szCs w:val="24"/>
                <w:lang w:val="ru-RU" w:eastAsia="en-US"/>
              </w:rPr>
              <w:t xml:space="preserve"> при давлений в условиях резервуара</w:t>
            </w:r>
            <w:r w:rsidRPr="00C5022D">
              <w:rPr>
                <w:rFonts w:ascii="Times New Roman" w:eastAsia="Calibri" w:hAnsi="Times New Roman"/>
                <w:sz w:val="24"/>
                <w:szCs w:val="24"/>
                <w:lang w:val="ru-RU" w:eastAsia="en-US"/>
              </w:rPr>
              <w:t xml:space="preserve"> (за 1 бутылку)</w:t>
            </w:r>
            <w:r w:rsidR="00221529" w:rsidRPr="00C5022D">
              <w:rPr>
                <w:rFonts w:ascii="Times New Roman" w:eastAsia="Calibri" w:hAnsi="Times New Roman"/>
                <w:sz w:val="24"/>
                <w:szCs w:val="24"/>
                <w:lang w:val="ru-RU" w:eastAsia="en-US"/>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9CA2DC"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20B581"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DFD8B2"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8925C4"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7AA8D8"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AC3BBC"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32FD1" w:rsidRPr="00C5022D" w14:paraId="14EFCCB0" w14:textId="77777777" w:rsidTr="005647E8">
        <w:trPr>
          <w:trHeight w:val="2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DC4E1E" w14:textId="24B18840" w:rsidR="00732FD1" w:rsidRPr="00C5022D" w:rsidRDefault="002629B6" w:rsidP="0033420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2.34</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6AADBC99" w14:textId="4E8C31E3" w:rsidR="00732FD1" w:rsidRPr="00C5022D" w:rsidRDefault="00732FD1"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Многопробный модуль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292269" w14:textId="77777777" w:rsidR="00732FD1" w:rsidRPr="00C5022D" w:rsidRDefault="00732FD1"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19CE0B" w14:textId="5D294F83" w:rsidR="00732FD1" w:rsidRPr="00C5022D" w:rsidRDefault="00732FD1"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w:t>
            </w:r>
            <w:r w:rsidRPr="00C5022D">
              <w:rPr>
                <w:rFonts w:ascii="Times New Roman" w:eastAsia="Calibri" w:hAnsi="Times New Roman"/>
                <w:sz w:val="24"/>
                <w:szCs w:val="24"/>
                <w:lang w:val="en-US" w:eastAsia="en-US"/>
              </w:rPr>
              <w:t>/</w:t>
            </w:r>
            <w:r w:rsidRPr="00C5022D">
              <w:rPr>
                <w:rFonts w:ascii="Times New Roman" w:eastAsia="Calibri" w:hAnsi="Times New Roman"/>
                <w:sz w:val="24"/>
                <w:szCs w:val="24"/>
                <w:lang w:val="ru-RU" w:eastAsia="en-US"/>
              </w:rPr>
              <w:t>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0242CD" w14:textId="77777777" w:rsidR="00732FD1" w:rsidRPr="00C5022D" w:rsidRDefault="00732FD1"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C9A543" w14:textId="77777777" w:rsidR="00732FD1" w:rsidRPr="00C5022D" w:rsidRDefault="00732FD1"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D5DFAB" w14:textId="77777777" w:rsidR="00732FD1" w:rsidRPr="00C5022D" w:rsidRDefault="00732FD1"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F28548" w14:textId="77777777" w:rsidR="00732FD1" w:rsidRPr="00C5022D" w:rsidRDefault="00732FD1"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2D58BF" w:rsidRPr="00C5022D" w14:paraId="48240A31" w14:textId="77777777" w:rsidTr="005647E8">
        <w:trPr>
          <w:trHeight w:val="2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B72293" w14:textId="1B53EC5F" w:rsidR="002D58BF" w:rsidRPr="00C5022D" w:rsidRDefault="002D58BF" w:rsidP="00732FD1">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2.3</w:t>
            </w:r>
            <w:r w:rsidR="002629B6" w:rsidRPr="00C5022D">
              <w:rPr>
                <w:rFonts w:ascii="Times New Roman" w:eastAsia="Calibri" w:hAnsi="Times New Roman"/>
                <w:sz w:val="24"/>
                <w:szCs w:val="24"/>
                <w:lang w:val="ru-RU" w:eastAsia="en-US"/>
              </w:rPr>
              <w:t>5</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00B618C7" w14:textId="404A7DFF"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Отбор </w:t>
            </w:r>
            <w:r w:rsidRPr="00C5022D">
              <w:rPr>
                <w:rFonts w:ascii="Times New Roman" w:eastAsia="Calibri" w:hAnsi="Times New Roman"/>
                <w:sz w:val="24"/>
                <w:szCs w:val="24"/>
                <w:lang w:val="en-US" w:eastAsia="en-US"/>
              </w:rPr>
              <w:t>PVT</w:t>
            </w:r>
            <w:r w:rsidRPr="00C5022D">
              <w:rPr>
                <w:rFonts w:ascii="Times New Roman" w:eastAsia="Calibri" w:hAnsi="Times New Roman"/>
                <w:sz w:val="24"/>
                <w:szCs w:val="24"/>
                <w:lang w:val="ru-RU" w:eastAsia="en-US"/>
              </w:rPr>
              <w:t xml:space="preserve"> пробы с азотом</w:t>
            </w:r>
            <w:r w:rsidR="002629B6" w:rsidRPr="00C5022D">
              <w:rPr>
                <w:rFonts w:ascii="Times New Roman" w:eastAsia="Calibri" w:hAnsi="Times New Roman"/>
                <w:sz w:val="24"/>
                <w:szCs w:val="24"/>
                <w:lang w:val="ru-RU" w:eastAsia="en-US"/>
              </w:rPr>
              <w:t xml:space="preserve"> на точке</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E146AF"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6190DA"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Фиксированная ставка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FEC202"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656CCA"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0B65B7"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49D959"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32FD1" w:rsidRPr="00C5022D" w14:paraId="0CB254CB" w14:textId="77777777" w:rsidTr="005647E8">
        <w:trPr>
          <w:trHeight w:val="2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F3ACD4" w14:textId="753C108C" w:rsidR="00732FD1" w:rsidRPr="00C5022D" w:rsidRDefault="002629B6" w:rsidP="0033420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2.36</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7A3A02E0" w14:textId="2E7DFB11" w:rsidR="00732FD1" w:rsidRPr="00C5022D" w:rsidRDefault="00732FD1"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Антивибрация при отборе проб</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8D3E9E" w14:textId="77777777" w:rsidR="00732FD1" w:rsidRPr="00C5022D" w:rsidRDefault="00732FD1"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A7F4F6" w14:textId="309EA89B" w:rsidR="00732FD1" w:rsidRPr="00C5022D" w:rsidRDefault="00732FD1"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Фиксированная ставка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6D58BB" w14:textId="77777777" w:rsidR="00732FD1" w:rsidRPr="00C5022D" w:rsidRDefault="00732FD1"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F1F632" w14:textId="77777777" w:rsidR="00732FD1" w:rsidRPr="00C5022D" w:rsidRDefault="00732FD1"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7EA419" w14:textId="77777777" w:rsidR="00732FD1" w:rsidRPr="00C5022D" w:rsidRDefault="00732FD1"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6A14F1" w14:textId="77777777" w:rsidR="00732FD1" w:rsidRPr="00C5022D" w:rsidRDefault="00732FD1"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2D58BF" w:rsidRPr="00C5022D" w14:paraId="3F3186D7" w14:textId="77777777" w:rsidTr="005647E8">
        <w:trPr>
          <w:trHeight w:val="2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28E32F" w14:textId="5614F163" w:rsidR="002D58BF" w:rsidRPr="00C5022D" w:rsidRDefault="002D58BF" w:rsidP="00221529">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2.3</w:t>
            </w:r>
            <w:r w:rsidR="002629B6" w:rsidRPr="00C5022D">
              <w:rPr>
                <w:rFonts w:ascii="Times New Roman" w:eastAsia="Calibri" w:hAnsi="Times New Roman"/>
                <w:sz w:val="24"/>
                <w:szCs w:val="24"/>
                <w:lang w:val="ru-RU" w:eastAsia="en-US"/>
              </w:rPr>
              <w:t>7</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4AA06F2B" w14:textId="30DBE247" w:rsidR="002D58BF" w:rsidRPr="00C5022D" w:rsidRDefault="00221529"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Специалист по отбору проб и замеру давлений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D5B072"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DEC781" w14:textId="7E848951" w:rsidR="002D58BF" w:rsidRPr="00C5022D" w:rsidRDefault="00221529" w:rsidP="002D58B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985B49"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F2B492"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060F98"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9109CC" w14:textId="77777777" w:rsidR="002D58BF" w:rsidRPr="00C5022D" w:rsidRDefault="002D58BF" w:rsidP="002D58B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221529" w:rsidRPr="00C5022D" w14:paraId="3D9C2039" w14:textId="77777777" w:rsidTr="005647E8">
        <w:trPr>
          <w:trHeight w:val="2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0EB4A1" w14:textId="203FD16A" w:rsidR="00221529" w:rsidRPr="00C5022D" w:rsidRDefault="00221529" w:rsidP="00221529">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2.</w:t>
            </w:r>
            <w:r w:rsidR="002629B6" w:rsidRPr="00C5022D">
              <w:rPr>
                <w:rFonts w:ascii="Times New Roman" w:eastAsia="Calibri" w:hAnsi="Times New Roman"/>
                <w:sz w:val="24"/>
                <w:szCs w:val="24"/>
                <w:lang w:val="ru-RU" w:eastAsia="en-US"/>
              </w:rPr>
              <w:t>38</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51346C1D" w14:textId="3F60B638" w:rsidR="00221529" w:rsidRPr="00C5022D" w:rsidRDefault="00221529" w:rsidP="00221529">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Отчет по замеру давлений и отбору проб</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247664" w14:textId="77777777" w:rsidR="00221529" w:rsidRPr="00C5022D" w:rsidRDefault="00221529" w:rsidP="00221529">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DEBCB6" w14:textId="77777777" w:rsidR="00221529" w:rsidRPr="00C5022D" w:rsidRDefault="00221529" w:rsidP="00221529">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Фиксированная ставка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FA588C" w14:textId="77777777" w:rsidR="00221529" w:rsidRPr="00C5022D" w:rsidRDefault="00221529" w:rsidP="00221529">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23E92D" w14:textId="77777777" w:rsidR="00221529" w:rsidRPr="00C5022D" w:rsidRDefault="00221529" w:rsidP="00221529">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B50F8D" w14:textId="77777777" w:rsidR="00221529" w:rsidRPr="00C5022D" w:rsidRDefault="00221529" w:rsidP="00221529">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229ADF" w14:textId="77777777" w:rsidR="00221529" w:rsidRPr="00C5022D" w:rsidRDefault="00221529" w:rsidP="00221529">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221529" w:rsidRPr="00C5022D" w14:paraId="5783382D" w14:textId="77777777" w:rsidTr="005647E8">
        <w:trPr>
          <w:trHeight w:val="2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A920A3" w14:textId="10AAB444" w:rsidR="00221529" w:rsidRPr="00C5022D" w:rsidRDefault="002629B6" w:rsidP="00221529">
            <w:pPr>
              <w:tabs>
                <w:tab w:val="clear" w:pos="1080"/>
              </w:tabs>
              <w:spacing w:after="160" w:line="259" w:lineRule="auto"/>
              <w:ind w:left="0" w:firstLine="0"/>
              <w:jc w:val="left"/>
              <w:rPr>
                <w:rFonts w:ascii="Times New Roman" w:eastAsia="Calibri" w:hAnsi="Times New Roman"/>
                <w:sz w:val="24"/>
                <w:szCs w:val="24"/>
                <w:lang w:val="kk-KZ" w:eastAsia="en-US"/>
              </w:rPr>
            </w:pPr>
            <w:r w:rsidRPr="00C5022D">
              <w:rPr>
                <w:rFonts w:ascii="Times New Roman" w:eastAsia="Calibri" w:hAnsi="Times New Roman"/>
                <w:sz w:val="24"/>
                <w:szCs w:val="24"/>
                <w:lang w:val="ru-RU" w:eastAsia="en-US"/>
              </w:rPr>
              <w:t>2.39</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5255FD28" w14:textId="6453D859" w:rsidR="00221529" w:rsidRPr="00C5022D" w:rsidRDefault="00221529" w:rsidP="00221529">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Отчет по Интерпретации данных минипластоиспытания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DDCFC2" w14:textId="77777777" w:rsidR="00221529" w:rsidRPr="00C5022D" w:rsidRDefault="00221529" w:rsidP="00221529">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78125B" w14:textId="77777777" w:rsidR="00221529" w:rsidRPr="00C5022D" w:rsidRDefault="00221529" w:rsidP="00221529">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Фиксированная ставка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64EE78" w14:textId="77777777" w:rsidR="00221529" w:rsidRPr="00C5022D" w:rsidRDefault="00221529" w:rsidP="00221529">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1D6163" w14:textId="77777777" w:rsidR="00221529" w:rsidRPr="00C5022D" w:rsidRDefault="00221529" w:rsidP="00221529">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2DED1B" w14:textId="77777777" w:rsidR="00221529" w:rsidRPr="00C5022D" w:rsidRDefault="00221529" w:rsidP="00221529">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EDEBFE" w14:textId="77777777" w:rsidR="00221529" w:rsidRPr="00C5022D" w:rsidRDefault="00221529" w:rsidP="00221529">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221529" w:rsidRPr="00C5022D" w14:paraId="56249978" w14:textId="77777777" w:rsidTr="005647E8">
        <w:trPr>
          <w:trHeight w:val="2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3746BC" w14:textId="422D729D" w:rsidR="00221529" w:rsidRPr="00C5022D" w:rsidRDefault="002629B6" w:rsidP="00221529">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2.40</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3EA155F1" w14:textId="4F84A971" w:rsidR="00221529" w:rsidRPr="00C5022D" w:rsidRDefault="00221529" w:rsidP="00221529">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Отчет по обработке и интерпретации данных ЯМК</w:t>
            </w:r>
            <w:r w:rsidR="00891312" w:rsidRPr="00C5022D">
              <w:rPr>
                <w:rFonts w:ascii="Times New Roman" w:eastAsia="Calibri" w:hAnsi="Times New Roman"/>
                <w:sz w:val="24"/>
                <w:szCs w:val="24"/>
                <w:lang w:val="ru-RU" w:eastAsia="en-US"/>
              </w:rPr>
              <w:t xml:space="preserve"> (включая обработку эхо спинов, анализ насыщения и построение 2х мер</w:t>
            </w:r>
            <w:r w:rsidR="00CD39F3" w:rsidRPr="00C5022D">
              <w:rPr>
                <w:rFonts w:ascii="Times New Roman" w:eastAsia="Calibri" w:hAnsi="Times New Roman"/>
                <w:sz w:val="24"/>
                <w:szCs w:val="24"/>
                <w:lang w:val="ru-RU" w:eastAsia="en-US"/>
              </w:rPr>
              <w:t>н</w:t>
            </w:r>
            <w:r w:rsidR="00891312" w:rsidRPr="00C5022D">
              <w:rPr>
                <w:rFonts w:ascii="Times New Roman" w:eastAsia="Calibri" w:hAnsi="Times New Roman"/>
                <w:sz w:val="24"/>
                <w:szCs w:val="24"/>
                <w:lang w:val="ru-RU" w:eastAsia="en-US"/>
              </w:rPr>
              <w:t>ых карт)</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6AC881" w14:textId="77777777" w:rsidR="00221529" w:rsidRPr="00C5022D" w:rsidRDefault="00221529" w:rsidP="00221529">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9AE16A" w14:textId="360ABAF4" w:rsidR="00221529" w:rsidRPr="00C5022D" w:rsidRDefault="00221529" w:rsidP="00221529">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Фиксированная ставка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C69691" w14:textId="77777777" w:rsidR="00221529" w:rsidRPr="00C5022D" w:rsidRDefault="00221529" w:rsidP="00221529">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8B2AA5" w14:textId="77777777" w:rsidR="00221529" w:rsidRPr="00C5022D" w:rsidRDefault="00221529" w:rsidP="00221529">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EFB9FB" w14:textId="77777777" w:rsidR="00221529" w:rsidRPr="00C5022D" w:rsidRDefault="00221529" w:rsidP="00221529">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BEBB4E" w14:textId="77777777" w:rsidR="00221529" w:rsidRPr="00C5022D" w:rsidRDefault="00221529" w:rsidP="00221529">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221529" w:rsidRPr="00C5022D" w14:paraId="7ADD4867" w14:textId="77777777" w:rsidTr="005647E8">
        <w:trPr>
          <w:trHeight w:val="2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C98F03" w14:textId="6FB9F6D2" w:rsidR="00221529" w:rsidRPr="00C5022D" w:rsidRDefault="002629B6" w:rsidP="00221529">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2.41</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68806577" w14:textId="4568CA23" w:rsidR="00221529" w:rsidRPr="00C5022D" w:rsidRDefault="00221529" w:rsidP="00732FD1">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Отчет по обработке и интерпретации данных микроимиджера</w:t>
            </w:r>
            <w:r w:rsidR="00732FD1" w:rsidRPr="00C5022D">
              <w:rPr>
                <w:rFonts w:ascii="Times New Roman" w:eastAsia="Calibri" w:hAnsi="Times New Roman"/>
                <w:sz w:val="24"/>
                <w:szCs w:val="24"/>
                <w:lang w:val="ru-RU" w:eastAsia="en-US"/>
              </w:rPr>
              <w:t xml:space="preserve"> </w:t>
            </w:r>
            <w:r w:rsidR="00732FD1" w:rsidRPr="00C5022D">
              <w:rPr>
                <w:rFonts w:ascii="Times New Roman" w:eastAsia="Calibri" w:hAnsi="Times New Roman"/>
                <w:sz w:val="24"/>
                <w:szCs w:val="24"/>
                <w:lang w:val="kk-KZ" w:eastAsia="en-US"/>
              </w:rPr>
              <w:t>(микросканера пласта)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C17E58" w14:textId="77777777" w:rsidR="00221529" w:rsidRPr="00C5022D" w:rsidRDefault="00221529" w:rsidP="00221529">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18AFF7" w14:textId="54B2FF07" w:rsidR="00221529" w:rsidRPr="00C5022D" w:rsidRDefault="00221529" w:rsidP="00221529">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Фиксированная ставка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2360D5" w14:textId="77777777" w:rsidR="00221529" w:rsidRPr="00C5022D" w:rsidRDefault="00221529" w:rsidP="00221529">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46BDDF" w14:textId="77777777" w:rsidR="00221529" w:rsidRPr="00C5022D" w:rsidRDefault="00221529" w:rsidP="00221529">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EEDC77" w14:textId="77777777" w:rsidR="00221529" w:rsidRPr="00C5022D" w:rsidRDefault="00221529" w:rsidP="00221529">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8CB3DF" w14:textId="77777777" w:rsidR="00221529" w:rsidRPr="00C5022D" w:rsidRDefault="00221529" w:rsidP="00221529">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891312" w:rsidRPr="00C5022D" w14:paraId="5D658C89" w14:textId="77777777" w:rsidTr="005647E8">
        <w:trPr>
          <w:trHeight w:val="2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11ACCF" w14:textId="1CF4A85B" w:rsidR="00891312" w:rsidRPr="00C5022D" w:rsidRDefault="002629B6" w:rsidP="00891312">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2.42</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7F1F6A78" w14:textId="1666AE3A" w:rsidR="00891312" w:rsidRPr="00C5022D" w:rsidRDefault="00891312" w:rsidP="00891312">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Мобильный бункер ИИИ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4485A9" w14:textId="7C36985F" w:rsidR="00891312" w:rsidRPr="00C5022D" w:rsidRDefault="00891312" w:rsidP="00891312">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Radiation Container</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C89F34" w14:textId="55806248" w:rsidR="00891312" w:rsidRPr="00C5022D" w:rsidRDefault="00891312" w:rsidP="00891312">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905CA3" w14:textId="77777777" w:rsidR="00891312" w:rsidRPr="00C5022D" w:rsidRDefault="00891312" w:rsidP="00891312">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3ED5BF" w14:textId="77777777" w:rsidR="00891312" w:rsidRPr="00C5022D" w:rsidRDefault="00891312" w:rsidP="00891312">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9AD608" w14:textId="77777777" w:rsidR="00891312" w:rsidRPr="00C5022D" w:rsidRDefault="00891312" w:rsidP="00891312">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47420B" w14:textId="77777777" w:rsidR="00891312" w:rsidRPr="00C5022D" w:rsidRDefault="00891312" w:rsidP="00891312">
            <w:pPr>
              <w:tabs>
                <w:tab w:val="clear" w:pos="1080"/>
              </w:tabs>
              <w:spacing w:after="160" w:line="259" w:lineRule="auto"/>
              <w:ind w:left="0" w:firstLine="0"/>
              <w:jc w:val="left"/>
              <w:rPr>
                <w:rFonts w:ascii="Times New Roman" w:eastAsia="Calibri" w:hAnsi="Times New Roman"/>
                <w:sz w:val="24"/>
                <w:szCs w:val="24"/>
                <w:lang w:val="ru-RU" w:eastAsia="en-US"/>
              </w:rPr>
            </w:pPr>
          </w:p>
          <w:p w14:paraId="6211BBFC" w14:textId="77777777" w:rsidR="00891312" w:rsidRPr="00C5022D" w:rsidRDefault="00891312" w:rsidP="00891312">
            <w:pPr>
              <w:tabs>
                <w:tab w:val="clear" w:pos="1080"/>
              </w:tabs>
              <w:spacing w:after="160" w:line="259" w:lineRule="auto"/>
              <w:ind w:left="0" w:firstLine="0"/>
              <w:jc w:val="left"/>
              <w:rPr>
                <w:rFonts w:ascii="Times New Roman" w:eastAsia="Calibri" w:hAnsi="Times New Roman"/>
                <w:sz w:val="24"/>
                <w:szCs w:val="24"/>
                <w:lang w:val="ru-RU" w:eastAsia="en-US"/>
              </w:rPr>
            </w:pPr>
          </w:p>
        </w:tc>
      </w:tr>
    </w:tbl>
    <w:p w14:paraId="49F8F7B9" w14:textId="268F2108" w:rsidR="00D97291" w:rsidRPr="00C5022D" w:rsidRDefault="001654CD" w:rsidP="001654CD">
      <w:pPr>
        <w:keepNext/>
        <w:ind w:right="-2"/>
        <w:rPr>
          <w:rFonts w:ascii="Times New Roman" w:hAnsi="Times New Roman"/>
          <w:b/>
          <w:sz w:val="24"/>
          <w:szCs w:val="24"/>
          <w:lang w:val="ru-RU"/>
        </w:rPr>
      </w:pPr>
      <w:r w:rsidRPr="00C5022D">
        <w:rPr>
          <w:rFonts w:ascii="Times New Roman" w:hAnsi="Times New Roman"/>
          <w:b/>
          <w:sz w:val="24"/>
          <w:szCs w:val="24"/>
          <w:lang w:val="ru-RU"/>
        </w:rPr>
        <w:t xml:space="preserve">         </w:t>
      </w:r>
    </w:p>
    <w:p w14:paraId="228F4C2C" w14:textId="1132068C" w:rsidR="0070454C" w:rsidRPr="00C5022D" w:rsidRDefault="0070454C" w:rsidP="001654CD">
      <w:pPr>
        <w:keepNext/>
        <w:ind w:right="-2"/>
        <w:rPr>
          <w:rFonts w:ascii="Times New Roman" w:hAnsi="Times New Roman"/>
          <w:b/>
          <w:sz w:val="24"/>
          <w:szCs w:val="24"/>
          <w:lang w:val="ru-RU"/>
        </w:rPr>
      </w:pPr>
    </w:p>
    <w:tbl>
      <w:tblPr>
        <w:tblW w:w="15451" w:type="dxa"/>
        <w:tblInd w:w="-459" w:type="dxa"/>
        <w:tblLayout w:type="fixed"/>
        <w:tblLook w:val="04A0" w:firstRow="1" w:lastRow="0" w:firstColumn="1" w:lastColumn="0" w:noHBand="0" w:noVBand="1"/>
      </w:tblPr>
      <w:tblGrid>
        <w:gridCol w:w="1021"/>
        <w:gridCol w:w="4365"/>
        <w:gridCol w:w="851"/>
        <w:gridCol w:w="1843"/>
        <w:gridCol w:w="1701"/>
        <w:gridCol w:w="1984"/>
        <w:gridCol w:w="1701"/>
        <w:gridCol w:w="1985"/>
      </w:tblGrid>
      <w:tr w:rsidR="005647E8" w:rsidRPr="00C668E3" w14:paraId="08DEEF2B" w14:textId="77777777" w:rsidTr="0069532F">
        <w:trPr>
          <w:trHeight w:val="330"/>
        </w:trPr>
        <w:tc>
          <w:tcPr>
            <w:tcW w:w="15451" w:type="dxa"/>
            <w:gridSpan w:val="8"/>
            <w:tcBorders>
              <w:top w:val="single" w:sz="4" w:space="0" w:color="auto"/>
              <w:left w:val="single" w:sz="4" w:space="0" w:color="auto"/>
              <w:bottom w:val="single" w:sz="4" w:space="0" w:color="auto"/>
              <w:right w:val="single" w:sz="4" w:space="0" w:color="auto"/>
            </w:tcBorders>
            <w:shd w:val="clear" w:color="000000" w:fill="D8D8D8"/>
            <w:noWrap/>
            <w:vAlign w:val="bottom"/>
          </w:tcPr>
          <w:p w14:paraId="248E79AF" w14:textId="275F8700" w:rsidR="005647E8" w:rsidRPr="00C5022D" w:rsidRDefault="005647E8" w:rsidP="006C4F7D">
            <w:pPr>
              <w:rPr>
                <w:rFonts w:ascii="Times New Roman" w:eastAsia="Calibri" w:hAnsi="Times New Roman"/>
                <w:sz w:val="24"/>
                <w:szCs w:val="24"/>
                <w:lang w:val="ru-RU" w:eastAsia="en-US"/>
              </w:rPr>
            </w:pPr>
            <w:r w:rsidRPr="00C5022D">
              <w:rPr>
                <w:rFonts w:ascii="Times New Roman" w:eastAsia="Calibri" w:hAnsi="Times New Roman"/>
                <w:b/>
                <w:sz w:val="24"/>
                <w:szCs w:val="24"/>
                <w:lang w:val="ru-RU" w:eastAsia="en-US"/>
              </w:rPr>
              <w:t xml:space="preserve">Таблица </w:t>
            </w:r>
            <w:r w:rsidR="006C4F7D" w:rsidRPr="00C5022D">
              <w:rPr>
                <w:rFonts w:ascii="Times New Roman" w:eastAsia="Calibri" w:hAnsi="Times New Roman"/>
                <w:b/>
                <w:sz w:val="24"/>
                <w:szCs w:val="24"/>
                <w:lang w:val="ru-RU" w:eastAsia="en-US"/>
              </w:rPr>
              <w:t>3</w:t>
            </w:r>
            <w:r w:rsidRPr="00C5022D">
              <w:rPr>
                <w:rFonts w:ascii="Times New Roman" w:eastAsia="Calibri" w:hAnsi="Times New Roman"/>
                <w:b/>
                <w:sz w:val="24"/>
                <w:szCs w:val="24"/>
                <w:lang w:val="ru-RU" w:eastAsia="en-US"/>
              </w:rPr>
              <w:t xml:space="preserve">: </w:t>
            </w:r>
            <w:r w:rsidRPr="00C5022D">
              <w:rPr>
                <w:rFonts w:ascii="Times New Roman" w:hAnsi="Times New Roman"/>
                <w:b/>
                <w:bCs/>
                <w:sz w:val="24"/>
                <w:szCs w:val="24"/>
                <w:lang w:val="ru-RU"/>
              </w:rPr>
              <w:t>Интервал спуска 0-2000</w:t>
            </w:r>
            <w:r w:rsidR="004F67CB" w:rsidRPr="00C5022D">
              <w:rPr>
                <w:rFonts w:ascii="Times New Roman" w:hAnsi="Times New Roman"/>
                <w:b/>
                <w:bCs/>
                <w:sz w:val="24"/>
                <w:szCs w:val="24"/>
                <w:lang w:val="ru-RU"/>
              </w:rPr>
              <w:t xml:space="preserve"> (будут уточнятся в процессе работ)</w:t>
            </w:r>
            <w:r w:rsidRPr="00C5022D">
              <w:rPr>
                <w:rFonts w:ascii="Times New Roman" w:hAnsi="Times New Roman"/>
                <w:b/>
                <w:bCs/>
                <w:sz w:val="24"/>
                <w:szCs w:val="24"/>
                <w:lang w:val="ru-RU"/>
              </w:rPr>
              <w:t>. Интервал измерения  1200-2000 м</w:t>
            </w:r>
            <w:r w:rsidR="004F67CB" w:rsidRPr="00C5022D">
              <w:rPr>
                <w:rFonts w:ascii="Times New Roman" w:hAnsi="Times New Roman"/>
                <w:b/>
                <w:bCs/>
                <w:sz w:val="24"/>
                <w:szCs w:val="24"/>
                <w:lang w:val="ru-RU"/>
              </w:rPr>
              <w:t xml:space="preserve"> (будут уточнятся в процессе работ)</w:t>
            </w:r>
            <w:r w:rsidR="006D73DD" w:rsidRPr="00C5022D">
              <w:rPr>
                <w:rFonts w:ascii="Times New Roman" w:hAnsi="Times New Roman"/>
                <w:b/>
                <w:bCs/>
                <w:sz w:val="24"/>
                <w:szCs w:val="24"/>
                <w:lang w:val="ru-RU"/>
              </w:rPr>
              <w:t>. ВСП интервал спуска и измерения 0-2000м</w:t>
            </w:r>
            <w:r w:rsidR="004F67CB" w:rsidRPr="00C5022D">
              <w:rPr>
                <w:rFonts w:ascii="Times New Roman" w:hAnsi="Times New Roman"/>
                <w:b/>
                <w:bCs/>
                <w:sz w:val="24"/>
                <w:szCs w:val="24"/>
                <w:lang w:val="ru-RU"/>
              </w:rPr>
              <w:t xml:space="preserve"> (будут уточнятся в процессе работ).</w:t>
            </w:r>
          </w:p>
        </w:tc>
      </w:tr>
      <w:tr w:rsidR="0070454C" w:rsidRPr="00C5022D" w14:paraId="04DEAB06"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6E6A0B4D"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w:t>
            </w:r>
          </w:p>
        </w:tc>
        <w:tc>
          <w:tcPr>
            <w:tcW w:w="4365" w:type="dxa"/>
            <w:vMerge w:val="restart"/>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754081AE"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Метод каротажа в открытом стволе 8 1/2" </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46BBE207"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PB Code</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D8D8D8"/>
            <w:vAlign w:val="center"/>
            <w:hideMark/>
          </w:tcPr>
          <w:p w14:paraId="30DAFD16"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Единица измерения</w:t>
            </w:r>
          </w:p>
        </w:tc>
        <w:tc>
          <w:tcPr>
            <w:tcW w:w="1701" w:type="dxa"/>
            <w:tcBorders>
              <w:top w:val="single" w:sz="4" w:space="0" w:color="auto"/>
              <w:left w:val="single" w:sz="4" w:space="0" w:color="auto"/>
              <w:bottom w:val="single" w:sz="4" w:space="0" w:color="auto"/>
              <w:right w:val="single" w:sz="4" w:space="0" w:color="auto"/>
            </w:tcBorders>
            <w:shd w:val="clear" w:color="000000" w:fill="D8D8D8"/>
            <w:vAlign w:val="center"/>
          </w:tcPr>
          <w:p w14:paraId="5C2C06F6"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 Ставка</w:t>
            </w:r>
          </w:p>
        </w:tc>
        <w:tc>
          <w:tcPr>
            <w:tcW w:w="1984" w:type="dxa"/>
            <w:tcBorders>
              <w:top w:val="single" w:sz="4" w:space="0" w:color="auto"/>
              <w:left w:val="single" w:sz="4" w:space="0" w:color="auto"/>
              <w:bottom w:val="single" w:sz="4" w:space="0" w:color="auto"/>
              <w:right w:val="single" w:sz="4" w:space="0" w:color="auto"/>
            </w:tcBorders>
            <w:shd w:val="clear" w:color="000000" w:fill="D8D8D8"/>
            <w:vAlign w:val="bottom"/>
          </w:tcPr>
          <w:p w14:paraId="201400A2"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Глубина</w:t>
            </w:r>
          </w:p>
        </w:tc>
        <w:tc>
          <w:tcPr>
            <w:tcW w:w="1701" w:type="dxa"/>
            <w:tcBorders>
              <w:top w:val="single" w:sz="4" w:space="0" w:color="auto"/>
              <w:left w:val="single" w:sz="4" w:space="0" w:color="auto"/>
              <w:bottom w:val="single" w:sz="4" w:space="0" w:color="auto"/>
              <w:right w:val="single" w:sz="4" w:space="0" w:color="auto"/>
            </w:tcBorders>
            <w:shd w:val="clear" w:color="000000" w:fill="D8D8D8"/>
            <w:vAlign w:val="bottom"/>
          </w:tcPr>
          <w:p w14:paraId="3A690498"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Измерение</w:t>
            </w:r>
          </w:p>
        </w:tc>
        <w:tc>
          <w:tcPr>
            <w:tcW w:w="1985" w:type="dxa"/>
            <w:tcBorders>
              <w:top w:val="single" w:sz="4" w:space="0" w:color="auto"/>
              <w:left w:val="single" w:sz="4" w:space="0" w:color="auto"/>
              <w:bottom w:val="single" w:sz="4" w:space="0" w:color="auto"/>
              <w:right w:val="single" w:sz="4" w:space="0" w:color="auto"/>
            </w:tcBorders>
            <w:shd w:val="clear" w:color="000000" w:fill="D8D8D8"/>
            <w:noWrap/>
            <w:vAlign w:val="bottom"/>
          </w:tcPr>
          <w:p w14:paraId="69E20878"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p w14:paraId="1F6BC7DA"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Аренда</w:t>
            </w:r>
          </w:p>
        </w:tc>
      </w:tr>
      <w:tr w:rsidR="0070454C" w:rsidRPr="00C5022D" w14:paraId="64177F4E"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6D53BAD3"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п/п</w:t>
            </w:r>
          </w:p>
        </w:tc>
        <w:tc>
          <w:tcPr>
            <w:tcW w:w="4365" w:type="dxa"/>
            <w:vMerge/>
            <w:tcBorders>
              <w:top w:val="single" w:sz="4" w:space="0" w:color="auto"/>
              <w:left w:val="single" w:sz="4" w:space="0" w:color="auto"/>
              <w:bottom w:val="single" w:sz="4" w:space="0" w:color="auto"/>
              <w:right w:val="single" w:sz="4" w:space="0" w:color="auto"/>
            </w:tcBorders>
            <w:vAlign w:val="center"/>
            <w:hideMark/>
          </w:tcPr>
          <w:p w14:paraId="403332F4"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07368FB0"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3330CA2"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68787772"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 Цена в Тенге </w:t>
            </w:r>
          </w:p>
        </w:tc>
        <w:tc>
          <w:tcPr>
            <w:tcW w:w="1984"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708B2D06"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 Цена в Тенге </w:t>
            </w:r>
          </w:p>
        </w:tc>
        <w:tc>
          <w:tcPr>
            <w:tcW w:w="1701"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264B2C81"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 Цена в Тенге </w:t>
            </w:r>
          </w:p>
        </w:tc>
        <w:tc>
          <w:tcPr>
            <w:tcW w:w="1985"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2CF704F1"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 </w:t>
            </w:r>
          </w:p>
          <w:p w14:paraId="1B854E3F"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 Цена в Тенге </w:t>
            </w:r>
          </w:p>
        </w:tc>
      </w:tr>
      <w:tr w:rsidR="0070454C" w:rsidRPr="00C5022D" w14:paraId="74BDA37C"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7BCAEB" w14:textId="7E3E4111" w:rsidR="0070454C" w:rsidRPr="00C5022D" w:rsidRDefault="0070454C" w:rsidP="00221529">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3.</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tcPr>
          <w:p w14:paraId="4C2495AD" w14:textId="56233F86" w:rsidR="0070454C" w:rsidRPr="00C5022D" w:rsidRDefault="006C4F7D"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Кросс-дипольный Акустический каротаж (широко полосный)</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8EF4E0"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5505D9"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w:t>
            </w:r>
            <w:r w:rsidRPr="00C5022D">
              <w:rPr>
                <w:rFonts w:ascii="Times New Roman" w:eastAsia="Calibri" w:hAnsi="Times New Roman"/>
                <w:sz w:val="24"/>
                <w:szCs w:val="24"/>
                <w:lang w:val="en-US" w:eastAsia="en-US"/>
              </w:rPr>
              <w:t>/</w:t>
            </w:r>
            <w:r w:rsidRPr="00C5022D">
              <w:rPr>
                <w:rFonts w:ascii="Times New Roman" w:eastAsia="Calibri" w:hAnsi="Times New Roman"/>
                <w:sz w:val="24"/>
                <w:szCs w:val="24"/>
                <w:lang w:val="ru-RU" w:eastAsia="en-US"/>
              </w:rPr>
              <w:t>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CE32D2"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8065B9"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CB5654"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BBB28E"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73A54CE4"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C0C712" w14:textId="5F83A480" w:rsidR="0070454C" w:rsidRPr="00C5022D" w:rsidRDefault="00221529" w:rsidP="006C4F7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3.1.</w:t>
            </w:r>
            <w:r w:rsidR="006C4F7D" w:rsidRPr="00C5022D">
              <w:rPr>
                <w:rFonts w:ascii="Times New Roman" w:eastAsia="Calibri" w:hAnsi="Times New Roman"/>
                <w:sz w:val="24"/>
                <w:szCs w:val="24"/>
                <w:lang w:val="ru-RU" w:eastAsia="en-US"/>
              </w:rPr>
              <w:t>1</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tcPr>
          <w:p w14:paraId="42A1BF7A"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Анализ продольной волны</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3B7F2A"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8A51E9"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7547D1"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50CD2F"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DC36A7"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296F71"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32291D6A"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3D77EB" w14:textId="419604B1" w:rsidR="0070454C" w:rsidRPr="00C5022D" w:rsidRDefault="006C4F7D"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3.1.2</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tcPr>
          <w:p w14:paraId="052E59B4"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Анализ поперечной волны</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340503"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B12DE4"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3A4997"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25DD74"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AD7C71"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8BB199"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53B1497B"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2094CB" w14:textId="16075C02" w:rsidR="0070454C" w:rsidRPr="00C5022D" w:rsidRDefault="006C4F7D"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3.1.3</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tcPr>
          <w:p w14:paraId="15F90ED5"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Анализ волны Стоунли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BAC831"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9EA5DE"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4DF39E"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87B031"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7F1FB2"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EFA59D"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344F20E7"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9E8F07" w14:textId="3C894CAA" w:rsidR="0070454C" w:rsidRPr="00C5022D" w:rsidRDefault="006C4F7D"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3.1.4</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tcPr>
          <w:p w14:paraId="38E1B544"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Анализ кросс-дипольной волны</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F3D49C"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303585"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8208C7"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97B5DB"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2833E7"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5BF83E"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202F1D91"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AE0CDB" w14:textId="0244B94D" w:rsidR="0070454C" w:rsidRPr="00C5022D" w:rsidRDefault="00221529"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3.2</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3001F7"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Гамма каротаж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C83F23"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2B1CD3"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FD8ED7"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5D8CD2"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F02F66"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575776"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p w14:paraId="7EC329FF"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4F189F4C"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8DF5F4"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3.3</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2166E9"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Гамма каротаж спектрометрический</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75C73E"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69841F"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FE50A2"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68399C"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76D896"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5FADD6"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p w14:paraId="399CCAB0"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4CF2B891"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A40CE2"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3.4</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8F37FA"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Кавернометрия+профилеметрия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637804"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001794"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w:t>
            </w:r>
            <w:r w:rsidRPr="00C5022D">
              <w:rPr>
                <w:rFonts w:ascii="Times New Roman" w:eastAsia="Calibri" w:hAnsi="Times New Roman"/>
                <w:sz w:val="24"/>
                <w:szCs w:val="24"/>
                <w:lang w:val="en-US" w:eastAsia="en-US"/>
              </w:rPr>
              <w:t>/</w:t>
            </w:r>
            <w:r w:rsidRPr="00C5022D">
              <w:rPr>
                <w:rFonts w:ascii="Times New Roman" w:eastAsia="Calibri" w:hAnsi="Times New Roman"/>
                <w:sz w:val="24"/>
                <w:szCs w:val="24"/>
                <w:lang w:val="ru-RU" w:eastAsia="en-US"/>
              </w:rPr>
              <w:t>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9578C8"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477FB3"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FAD735"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1EFCB9"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p w14:paraId="23D21169"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3D3F80A1"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9F8133"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3.5</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2C31EF"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Инклинометрия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845E57"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23F226"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0D42B2"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C4648F"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528DC6"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15DE3D"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p w14:paraId="5CFBA6EC"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06B30AE8"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36729C" w14:textId="179B766B" w:rsidR="0070454C" w:rsidRPr="00C5022D" w:rsidRDefault="00221529"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3.6</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D7A781"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Нейтронный каротаж</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420217"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56FA82"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D51203"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20CD30"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6C8AF1"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1B3DF5"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p w14:paraId="4624A3F7"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5A647D5D"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B62765" w14:textId="15D049C5" w:rsidR="0070454C" w:rsidRPr="00C5022D" w:rsidRDefault="00221529"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3.7</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12219C"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Боковой каротаж</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A0484D"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02515E"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F8611D"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B25779"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D290CE"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09EC21"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p w14:paraId="44B477CB"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535A7718"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2A31B9" w14:textId="1AD3A2F9" w:rsidR="0070454C" w:rsidRPr="00C5022D" w:rsidRDefault="00221529"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3.9</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C27759"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Индукционный каротаж</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6975D0"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D9764B"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9BEAE5"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8F3040"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3AF803"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499974"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p w14:paraId="5490D579"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7F5007BC"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97C263" w14:textId="17D69160" w:rsidR="0070454C" w:rsidRPr="00C5022D" w:rsidRDefault="00221529"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3.10</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0934AB"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Плотностной гамма-гамма каротаж</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3662C2"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776FC3"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076A07"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7B4E62"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7AD627"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7653C2"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p w14:paraId="34781F28"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29549A32"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45BF11" w14:textId="4A63923A" w:rsidR="0070454C" w:rsidRPr="00C5022D" w:rsidRDefault="00221529"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3.11</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BFCE1C" w14:textId="68ED985B"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Акустическая Цементомерия</w:t>
            </w:r>
            <w:r w:rsidR="00221529" w:rsidRPr="00C5022D">
              <w:rPr>
                <w:rFonts w:ascii="Times New Roman" w:eastAsia="Calibri" w:hAnsi="Times New Roman"/>
                <w:sz w:val="24"/>
                <w:szCs w:val="24"/>
                <w:lang w:val="ru-RU" w:eastAsia="en-US"/>
              </w:rPr>
              <w:t xml:space="preserve"> (АКЦ-ФКД)</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52E756"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817595"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889678"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013C0F"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69C359"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77F424"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p w14:paraId="10DDD582"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03AEC487"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AC2BF5"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3.11</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1F2DE5" w14:textId="7BBE32C3"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Посегментная  Цементометрия</w:t>
            </w:r>
            <w:r w:rsidR="00221529" w:rsidRPr="00C5022D">
              <w:rPr>
                <w:rFonts w:ascii="Times New Roman" w:eastAsia="Calibri" w:hAnsi="Times New Roman"/>
                <w:sz w:val="24"/>
                <w:szCs w:val="24"/>
                <w:lang w:val="ru-RU" w:eastAsia="en-US"/>
              </w:rPr>
              <w:t xml:space="preserve"> (ультразвуковой акустический каротаж)</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308680"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A4D450"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71C58C"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B46672"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CB1469"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DAB052"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p w14:paraId="35AB3220"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79C9FF46"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B62CC8"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3.12</w:t>
            </w:r>
          </w:p>
        </w:tc>
        <w:tc>
          <w:tcPr>
            <w:tcW w:w="43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E0E846" w14:textId="632B1911" w:rsidR="0070454C" w:rsidRPr="00C5022D" w:rsidRDefault="0070454C" w:rsidP="00221529">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Микробоковой Каротаж</w:t>
            </w:r>
            <w:r w:rsidR="00221529" w:rsidRPr="00C5022D">
              <w:rPr>
                <w:rFonts w:ascii="Times New Roman" w:eastAsia="Calibri" w:hAnsi="Times New Roman"/>
                <w:sz w:val="24"/>
                <w:szCs w:val="24"/>
                <w:lang w:val="ru-RU" w:eastAsia="en-US"/>
              </w:rPr>
              <w:t xml:space="preserve">/микросфокусирванный каротаж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3B8352"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29BBFC"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1D58D7"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E5DC9D"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4D5FD5"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623E53"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p w14:paraId="05FDEF17"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2DDA4051"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5309EE"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3.13</w:t>
            </w:r>
          </w:p>
        </w:tc>
        <w:tc>
          <w:tcPr>
            <w:tcW w:w="43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B0BFB5" w14:textId="076D7B2B"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Отчет по акустической  цементомерии</w:t>
            </w:r>
            <w:r w:rsidR="00221529" w:rsidRPr="00C5022D">
              <w:rPr>
                <w:rFonts w:ascii="Times New Roman" w:eastAsia="Calibri" w:hAnsi="Times New Roman"/>
                <w:sz w:val="24"/>
                <w:szCs w:val="24"/>
                <w:lang w:val="ru-RU" w:eastAsia="en-US"/>
              </w:rPr>
              <w:t xml:space="preserve"> и посегментной цементометрии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B77133"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7E817B" w14:textId="0CF607B4" w:rsidR="0070454C" w:rsidRPr="00C5022D" w:rsidRDefault="00221529"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Фиксированная ставка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39F7E3"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E7C61C"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A809BE"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8ABB9A"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p w14:paraId="5A4BED44"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7F665234"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E22B82"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3.14</w:t>
            </w:r>
          </w:p>
        </w:tc>
        <w:tc>
          <w:tcPr>
            <w:tcW w:w="43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ABEA07" w14:textId="741F7EBF" w:rsidR="0070454C" w:rsidRPr="00C5022D" w:rsidRDefault="00221529"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Отчет по интегрированному петрофизический анализу включая интерпретацию и детальную корреляцию</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3DD32D"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DB4DE0" w14:textId="68B4CBF1" w:rsidR="0070454C" w:rsidRPr="00C5022D" w:rsidRDefault="00221529"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Фиксированная ставка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474CC4"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58AC22"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D05F49"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E41936"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p w14:paraId="02A7EE1C"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1AC649FF"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6C9147"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3.15</w:t>
            </w:r>
          </w:p>
        </w:tc>
        <w:tc>
          <w:tcPr>
            <w:tcW w:w="43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0E0910"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Подготовительные и  заключительные работы</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7E9477"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Rig Up</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12510E"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Фиксированная ставка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BC45ED"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D37126"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A88B14"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EC7B06"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p w14:paraId="6638594A"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395E0217"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117482"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3.16</w:t>
            </w:r>
          </w:p>
        </w:tc>
        <w:tc>
          <w:tcPr>
            <w:tcW w:w="436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AF73E5"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Аренда каротажной станции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FDFBC6"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B09DD8"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Фиксированная ставка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A422D0"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D85A01"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01CD66"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31B79E"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72C8182E"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B624F0" w14:textId="19310F47" w:rsidR="0070454C" w:rsidRPr="00C5022D" w:rsidRDefault="0070454C" w:rsidP="00732FD1">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3.1</w:t>
            </w:r>
            <w:r w:rsidR="00732FD1" w:rsidRPr="00C5022D">
              <w:rPr>
                <w:rFonts w:ascii="Times New Roman" w:eastAsia="Calibri" w:hAnsi="Times New Roman"/>
                <w:sz w:val="24"/>
                <w:szCs w:val="24"/>
                <w:lang w:val="ru-RU" w:eastAsia="en-US"/>
              </w:rPr>
              <w:t>7</w:t>
            </w:r>
          </w:p>
        </w:tc>
        <w:tc>
          <w:tcPr>
            <w:tcW w:w="436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B3E21C" w14:textId="6B8455E8" w:rsidR="0070454C" w:rsidRPr="00C5022D" w:rsidRDefault="00732FD1"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Аренда персонала (каротажный отряд из 3 человек)</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F5F442"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A868A2"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C2F4D4"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374B18"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48CF01"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3A39CC"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229F73E7"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6121FC" w14:textId="1EA5761B" w:rsidR="0070454C" w:rsidRPr="00C5022D" w:rsidRDefault="005647E8" w:rsidP="005647E8">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3</w:t>
            </w:r>
            <w:r w:rsidR="0070454C" w:rsidRPr="00C5022D">
              <w:rPr>
                <w:rFonts w:ascii="Times New Roman" w:eastAsia="Calibri" w:hAnsi="Times New Roman"/>
                <w:sz w:val="24"/>
                <w:szCs w:val="24"/>
                <w:lang w:val="ru-RU" w:eastAsia="en-US"/>
              </w:rPr>
              <w:t>.</w:t>
            </w:r>
            <w:r w:rsidR="00732FD1" w:rsidRPr="00C5022D">
              <w:rPr>
                <w:rFonts w:ascii="Times New Roman" w:eastAsia="Calibri" w:hAnsi="Times New Roman"/>
                <w:sz w:val="24"/>
                <w:szCs w:val="24"/>
                <w:lang w:val="ru-RU" w:eastAsia="en-US"/>
              </w:rPr>
              <w:t>18</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61C77F"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Электрический Микросканер пласта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2F0BDC"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E6BDA8"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069B7D"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87F2DD"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7CC3B5"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6CABCE"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p w14:paraId="0107C865"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5D3CFB83"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162B6B" w14:textId="0502DA89" w:rsidR="0070454C" w:rsidRPr="00C5022D" w:rsidRDefault="00732FD1" w:rsidP="006C4F7D">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3.</w:t>
            </w:r>
            <w:r w:rsidR="006C4F7D" w:rsidRPr="00C5022D">
              <w:rPr>
                <w:rFonts w:ascii="Times New Roman" w:eastAsia="Calibri" w:hAnsi="Times New Roman"/>
                <w:sz w:val="24"/>
                <w:szCs w:val="24"/>
                <w:lang w:val="ru-RU" w:eastAsia="en-US"/>
              </w:rPr>
              <w:t>19</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8C6E87"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Гамма каротаж для привязки к интервалу</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7915E5"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49DEC2"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F3C040"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230FD3"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22CA72"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BD6B7A"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p w14:paraId="46D10F19"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4C310E5D"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89AABB" w14:textId="17C03D0A" w:rsidR="0070454C" w:rsidRPr="00C5022D" w:rsidRDefault="006C4F7D"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3.20</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678F1E"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Ядерно-магнитный каротаж</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EA3ACD"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DEC08F"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8E11FB"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549077"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370D9B"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11CE1E"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p w14:paraId="471D5ACC"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5FC5EB3A"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00DFDA" w14:textId="246D85AF" w:rsidR="0070454C" w:rsidRPr="00C5022D" w:rsidRDefault="00732FD1"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3.2</w:t>
            </w:r>
            <w:r w:rsidR="006C4F7D" w:rsidRPr="00C5022D">
              <w:rPr>
                <w:rFonts w:ascii="Times New Roman" w:eastAsia="Calibri" w:hAnsi="Times New Roman"/>
                <w:sz w:val="24"/>
                <w:szCs w:val="24"/>
                <w:lang w:val="ru-RU" w:eastAsia="en-US"/>
              </w:rPr>
              <w:t>1</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986E68"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Вытеснитель раствора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D07F2C"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AB8A56"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E6C66E"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5744DA"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F91F56"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33EC4D"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p w14:paraId="43FD1971"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73817C50"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DDEE7B" w14:textId="75210A3F" w:rsidR="0070454C" w:rsidRPr="00C5022D" w:rsidRDefault="006C4F7D"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3.22</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12B96D"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Гамма каротаж для привязки к интервалу</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607526"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7AF186"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90566D"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508F01"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8AF96B"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8F78D4"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p w14:paraId="141B39B4"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3D6214A1"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8B05AB" w14:textId="16A0FE81" w:rsidR="0070454C" w:rsidRPr="00C5022D" w:rsidRDefault="005647E8" w:rsidP="00221529">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3.</w:t>
            </w:r>
            <w:r w:rsidR="006C4F7D" w:rsidRPr="00C5022D">
              <w:rPr>
                <w:rFonts w:ascii="Times New Roman" w:eastAsia="Calibri" w:hAnsi="Times New Roman"/>
                <w:sz w:val="24"/>
                <w:szCs w:val="24"/>
                <w:lang w:val="ru-RU" w:eastAsia="en-US"/>
              </w:rPr>
              <w:t>23</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tcPr>
          <w:p w14:paraId="75654DA8"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Анализ флюида в реальном времени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610C62"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24EA3D"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Фиксированная ставка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3AE973"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1A9899"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5D0BCA"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99EE91"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4936EE37" w14:textId="77777777" w:rsidTr="0069532F">
        <w:trPr>
          <w:trHeight w:val="626"/>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BE4A2A" w14:textId="5A7AFE86" w:rsidR="0070454C" w:rsidRPr="00C5022D" w:rsidRDefault="006C4F7D"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3.24</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tcPr>
          <w:p w14:paraId="7D3019C0" w14:textId="72927698" w:rsidR="0070454C" w:rsidRPr="00C5022D" w:rsidRDefault="00732FD1" w:rsidP="00732FD1">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Модель о</w:t>
            </w:r>
            <w:r w:rsidR="0070454C" w:rsidRPr="00C5022D">
              <w:rPr>
                <w:rFonts w:ascii="Times New Roman" w:eastAsia="Calibri" w:hAnsi="Times New Roman"/>
                <w:sz w:val="24"/>
                <w:szCs w:val="24"/>
                <w:lang w:val="ru-RU" w:eastAsia="en-US"/>
              </w:rPr>
              <w:t>ткачк</w:t>
            </w:r>
            <w:r w:rsidRPr="00C5022D">
              <w:rPr>
                <w:rFonts w:ascii="Times New Roman" w:eastAsia="Calibri" w:hAnsi="Times New Roman"/>
                <w:sz w:val="24"/>
                <w:szCs w:val="24"/>
                <w:lang w:val="ru-RU" w:eastAsia="en-US"/>
              </w:rPr>
              <w:t>и</w:t>
            </w:r>
            <w:r w:rsidR="0070454C" w:rsidRPr="00C5022D">
              <w:rPr>
                <w:rFonts w:ascii="Times New Roman" w:eastAsia="Calibri" w:hAnsi="Times New Roman"/>
                <w:sz w:val="24"/>
                <w:szCs w:val="24"/>
                <w:lang w:val="ru-RU" w:eastAsia="en-US"/>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58DB8D"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EB935B" w14:textId="0A31F26A"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w:t>
            </w:r>
            <w:r w:rsidRPr="00C5022D">
              <w:rPr>
                <w:rFonts w:ascii="Times New Roman" w:eastAsia="Calibri" w:hAnsi="Times New Roman"/>
                <w:sz w:val="24"/>
                <w:szCs w:val="24"/>
                <w:lang w:val="en-US" w:eastAsia="en-US"/>
              </w:rPr>
              <w:t>/</w:t>
            </w:r>
            <w:r w:rsidRPr="00C5022D">
              <w:rPr>
                <w:rFonts w:ascii="Times New Roman" w:eastAsia="Calibri" w:hAnsi="Times New Roman"/>
                <w:sz w:val="24"/>
                <w:szCs w:val="24"/>
                <w:lang w:val="ru-RU" w:eastAsia="en-US"/>
              </w:rPr>
              <w:t>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80C974"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BD0DE1"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CA470F"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14C784"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2BD1A8D5"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5D96F6" w14:textId="35E128B4" w:rsidR="0070454C" w:rsidRPr="00C5022D" w:rsidRDefault="0070454C" w:rsidP="00221529">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3.</w:t>
            </w:r>
            <w:r w:rsidR="006C4F7D" w:rsidRPr="00C5022D">
              <w:rPr>
                <w:rFonts w:ascii="Times New Roman" w:eastAsia="Calibri" w:hAnsi="Times New Roman"/>
                <w:sz w:val="24"/>
                <w:szCs w:val="24"/>
                <w:lang w:val="ru-RU" w:eastAsia="en-US"/>
              </w:rPr>
              <w:t>25</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tcPr>
          <w:p w14:paraId="3075332F"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Откачка пробы</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39676C"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414971" w14:textId="1409B5B6" w:rsidR="0070454C" w:rsidRPr="00C5022D" w:rsidRDefault="00221529"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15 мин</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AB3829"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965B01"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2E1499"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D90641"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05C980CA"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46B638" w14:textId="3E4A44FB" w:rsidR="0070454C" w:rsidRPr="00C5022D" w:rsidRDefault="006C4F7D"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3.26</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tcPr>
          <w:p w14:paraId="24C936B8" w14:textId="26ADBB99"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Замер давления</w:t>
            </w:r>
            <w:r w:rsidR="002442E6" w:rsidRPr="00C5022D">
              <w:rPr>
                <w:rFonts w:ascii="Times New Roman" w:eastAsia="Calibri" w:hAnsi="Times New Roman"/>
                <w:sz w:val="24"/>
                <w:szCs w:val="24"/>
                <w:lang w:val="ru-RU" w:eastAsia="en-US"/>
              </w:rPr>
              <w:t xml:space="preserve"> на точке</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450968"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86CF72" w14:textId="22685C69"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w:t>
            </w:r>
            <w:r w:rsidRPr="00C5022D">
              <w:rPr>
                <w:rFonts w:ascii="Times New Roman" w:eastAsia="Calibri" w:hAnsi="Times New Roman"/>
                <w:sz w:val="24"/>
                <w:szCs w:val="24"/>
                <w:lang w:val="en-US" w:eastAsia="en-US"/>
              </w:rPr>
              <w:t>/</w:t>
            </w:r>
            <w:r w:rsidRPr="00C5022D">
              <w:rPr>
                <w:rFonts w:ascii="Times New Roman" w:eastAsia="Calibri" w:hAnsi="Times New Roman"/>
                <w:sz w:val="24"/>
                <w:szCs w:val="24"/>
                <w:lang w:val="ru-RU" w:eastAsia="en-US"/>
              </w:rPr>
              <w:t>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D11B23"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0AD592"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B0234B"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46EB9B"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32FD1" w:rsidRPr="00C5022D" w14:paraId="613F7CC1"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5E72F1" w14:textId="74146564" w:rsidR="00732FD1" w:rsidRPr="00C5022D" w:rsidRDefault="006C4F7D" w:rsidP="00732FD1">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3.27</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tcPr>
          <w:p w14:paraId="286C4BD0" w14:textId="016B3D97" w:rsidR="00732FD1" w:rsidRPr="00C5022D" w:rsidRDefault="00732FD1" w:rsidP="00732FD1">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Минипластоиспытание (Моделирование, планирование, прокачка, КВД)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A5303F" w14:textId="77777777" w:rsidR="00732FD1" w:rsidRPr="00C5022D" w:rsidRDefault="00732FD1" w:rsidP="00732FD1">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38B7E1" w14:textId="7FA34E92" w:rsidR="00732FD1" w:rsidRPr="00C5022D" w:rsidRDefault="00732FD1" w:rsidP="00732FD1">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Фиксированная ставка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F30829" w14:textId="77777777" w:rsidR="00732FD1" w:rsidRPr="00C5022D" w:rsidRDefault="00732FD1" w:rsidP="00732FD1">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8CC312" w14:textId="77777777" w:rsidR="00732FD1" w:rsidRPr="00C5022D" w:rsidRDefault="00732FD1" w:rsidP="00732FD1">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244988" w14:textId="77777777" w:rsidR="00732FD1" w:rsidRPr="00C5022D" w:rsidRDefault="00732FD1" w:rsidP="00732FD1">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259E86" w14:textId="77777777" w:rsidR="00732FD1" w:rsidRPr="00C5022D" w:rsidRDefault="00732FD1" w:rsidP="00732FD1">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556D29B5"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A1DE8A" w14:textId="26540E18" w:rsidR="0070454C" w:rsidRPr="00C5022D" w:rsidRDefault="006C4F7D"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3.28</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tcPr>
          <w:p w14:paraId="6BE33995"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Применение овальной лапы</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250716"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8D9782"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Фиксированная ставка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FA18C2"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94D612"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E5334C"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EDE4BF"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0C5CE0A8"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E5F90B" w14:textId="3027D699" w:rsidR="0070454C" w:rsidRPr="00C5022D" w:rsidRDefault="006C4F7D"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3.29</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tcPr>
          <w:p w14:paraId="2C8FF13D"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Дополнительное расстояние между пакерами (за 1 метр)</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268DA0"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13EC25"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572A0C"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F4E9B2"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B63B9E"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19C9BB"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61803F24"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234FB7" w14:textId="24D2211D" w:rsidR="0070454C" w:rsidRPr="00C5022D" w:rsidRDefault="006C4F7D"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3.30</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tcPr>
          <w:p w14:paraId="7FB612A4"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Надувка двойного пакера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F624C1"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ECA74D"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Фиксированная ставка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DB0EBD"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D1335D"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AC544C"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2AB575"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74FD2B2B"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0328AA" w14:textId="2381DCB4" w:rsidR="0070454C" w:rsidRPr="00C5022D" w:rsidRDefault="006C4F7D"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3.31</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tcPr>
          <w:p w14:paraId="643BBA67"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Восстановление двойного пакера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6AE78B"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41AF71"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Фиксированная ставка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F443C4"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D87525"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12D618"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AC45C4"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3BDD4A06"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6E0EF4" w14:textId="414D6523" w:rsidR="0070454C" w:rsidRPr="00C5022D" w:rsidRDefault="006C4F7D" w:rsidP="00221529">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3.32</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tcPr>
          <w:p w14:paraId="2C4063B5"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Модуль двойного пакера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3DF204"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7A6670"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w:t>
            </w:r>
            <w:r w:rsidRPr="00C5022D">
              <w:rPr>
                <w:rFonts w:ascii="Times New Roman" w:eastAsia="Calibri" w:hAnsi="Times New Roman"/>
                <w:sz w:val="24"/>
                <w:szCs w:val="24"/>
                <w:lang w:val="en-US" w:eastAsia="en-US"/>
              </w:rPr>
              <w:t>/</w:t>
            </w:r>
            <w:r w:rsidRPr="00C5022D">
              <w:rPr>
                <w:rFonts w:ascii="Times New Roman" w:eastAsia="Calibri" w:hAnsi="Times New Roman"/>
                <w:sz w:val="24"/>
                <w:szCs w:val="24"/>
                <w:lang w:val="ru-RU" w:eastAsia="en-US"/>
              </w:rPr>
              <w:t>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B88824"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4BA26D"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A2DECE"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4A48F3"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0F8F8304"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6DA76A" w14:textId="66ADE655" w:rsidR="0070454C" w:rsidRPr="00C5022D" w:rsidRDefault="006C4F7D" w:rsidP="00221529">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3.33</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tcPr>
          <w:p w14:paraId="10BC622E" w14:textId="602E01E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Аренда бутылки с пробой</w:t>
            </w:r>
            <w:r w:rsidR="00891312" w:rsidRPr="00C5022D">
              <w:rPr>
                <w:rFonts w:ascii="Times New Roman" w:eastAsia="Calibri" w:hAnsi="Times New Roman"/>
                <w:sz w:val="24"/>
                <w:szCs w:val="24"/>
                <w:lang w:val="ru-RU" w:eastAsia="en-US"/>
              </w:rPr>
              <w:t xml:space="preserve"> при давлений в условиях резервуара</w:t>
            </w:r>
            <w:r w:rsidRPr="00C5022D">
              <w:rPr>
                <w:rFonts w:ascii="Times New Roman" w:eastAsia="Calibri" w:hAnsi="Times New Roman"/>
                <w:sz w:val="24"/>
                <w:szCs w:val="24"/>
                <w:lang w:val="ru-RU" w:eastAsia="en-US"/>
              </w:rPr>
              <w:t xml:space="preserve"> (за 1 бутылку)</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0F3BEE"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7ADC4C"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622A59"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FF70E6"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9AF5DC"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D6A547"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69532F" w:rsidRPr="00C5022D" w14:paraId="4ABE84F6"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714CEF" w14:textId="5BB910E2" w:rsidR="0069532F" w:rsidRPr="00C5022D" w:rsidRDefault="006C4F7D"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3.34</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tcPr>
          <w:p w14:paraId="7EA16947" w14:textId="4FB12376"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Многопробный модуль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50BDC2"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8C83C8" w14:textId="59AA549C"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w:t>
            </w:r>
            <w:r w:rsidRPr="00C5022D">
              <w:rPr>
                <w:rFonts w:ascii="Times New Roman" w:eastAsia="Calibri" w:hAnsi="Times New Roman"/>
                <w:sz w:val="24"/>
                <w:szCs w:val="24"/>
                <w:lang w:val="en-US" w:eastAsia="en-US"/>
              </w:rPr>
              <w:t>/</w:t>
            </w:r>
            <w:r w:rsidRPr="00C5022D">
              <w:rPr>
                <w:rFonts w:ascii="Times New Roman" w:eastAsia="Calibri" w:hAnsi="Times New Roman"/>
                <w:sz w:val="24"/>
                <w:szCs w:val="24"/>
                <w:lang w:val="ru-RU" w:eastAsia="en-US"/>
              </w:rPr>
              <w:t>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A8745C"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84CC0E"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951EBC"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C8F07C"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69532F" w:rsidRPr="00C5022D" w14:paraId="5D77A275"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A1EB5A" w14:textId="032E2F29" w:rsidR="0069532F" w:rsidRPr="00C5022D" w:rsidRDefault="006C4F7D"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3.35</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tcPr>
          <w:p w14:paraId="51CE8654"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Отбор </w:t>
            </w:r>
            <w:r w:rsidRPr="00C5022D">
              <w:rPr>
                <w:rFonts w:ascii="Times New Roman" w:eastAsia="Calibri" w:hAnsi="Times New Roman"/>
                <w:sz w:val="24"/>
                <w:szCs w:val="24"/>
                <w:lang w:val="en-US" w:eastAsia="en-US"/>
              </w:rPr>
              <w:t>PVT</w:t>
            </w:r>
            <w:r w:rsidRPr="00C5022D">
              <w:rPr>
                <w:rFonts w:ascii="Times New Roman" w:eastAsia="Calibri" w:hAnsi="Times New Roman"/>
                <w:sz w:val="24"/>
                <w:szCs w:val="24"/>
                <w:lang w:val="ru-RU" w:eastAsia="en-US"/>
              </w:rPr>
              <w:t xml:space="preserve"> пробы с азотом</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042BEA"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15A352"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Фиксированная ставка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276F9B"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F17FF4"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C663AB"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EA8185"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69532F" w:rsidRPr="00C5022D" w14:paraId="2130E6AF"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A3BEAD" w14:textId="404AA3DE" w:rsidR="0069532F" w:rsidRPr="00C5022D" w:rsidRDefault="002442E6" w:rsidP="0069532F">
            <w:pPr>
              <w:tabs>
                <w:tab w:val="clear" w:pos="1080"/>
              </w:tabs>
              <w:spacing w:after="160" w:line="259" w:lineRule="auto"/>
              <w:ind w:left="0" w:firstLine="0"/>
              <w:jc w:val="left"/>
              <w:rPr>
                <w:rFonts w:ascii="Times New Roman" w:eastAsia="Calibri" w:hAnsi="Times New Roman"/>
                <w:sz w:val="24"/>
                <w:szCs w:val="24"/>
                <w:lang w:val="en-US" w:eastAsia="en-US"/>
              </w:rPr>
            </w:pPr>
            <w:r w:rsidRPr="00C5022D">
              <w:rPr>
                <w:rFonts w:ascii="Times New Roman" w:eastAsia="Calibri" w:hAnsi="Times New Roman"/>
                <w:sz w:val="24"/>
                <w:szCs w:val="24"/>
                <w:lang w:val="en-US" w:eastAsia="en-US"/>
              </w:rPr>
              <w:t>3.36</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tcPr>
          <w:p w14:paraId="13D6B876" w14:textId="038D8826"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Отчет по замеру давлений и отбору проб</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6F3087"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A58495" w14:textId="7DB4E13F"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Фиксированная ставка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DC244B"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6914C2"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4E2333"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A95BBA"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69532F" w:rsidRPr="00C5022D" w14:paraId="2488615F"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D1FE3B" w14:textId="06AF9DCA" w:rsidR="0069532F" w:rsidRPr="00C5022D" w:rsidRDefault="002442E6"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3.37</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tcPr>
          <w:p w14:paraId="3D12DACD" w14:textId="07D647B5"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Отчет по интегрированному петрофизический анализу включая интерпретацию и детальную корреляцию</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60BB40"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FC3261"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Фиксированная ставка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25B2EB"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4DA8A0"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4AF85D"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26D364"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69532F" w:rsidRPr="00C5022D" w14:paraId="2CFE00DF" w14:textId="77777777" w:rsidTr="0069532F">
        <w:trPr>
          <w:trHeight w:val="782"/>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2515AD" w14:textId="67000897" w:rsidR="0069532F" w:rsidRPr="00C5022D" w:rsidRDefault="002442E6"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3.38</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tcPr>
          <w:p w14:paraId="02BD6179" w14:textId="27EB2BE1"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Отчет по обработке и интерпретации данных микроимиджера </w:t>
            </w:r>
            <w:r w:rsidRPr="00C5022D">
              <w:rPr>
                <w:rFonts w:ascii="Times New Roman" w:eastAsia="Calibri" w:hAnsi="Times New Roman"/>
                <w:sz w:val="24"/>
                <w:szCs w:val="24"/>
                <w:lang w:val="kk-KZ" w:eastAsia="en-US"/>
              </w:rPr>
              <w:t>(микросканера пласта)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510758"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939123"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Фиксированная ставка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33D837"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FA6A0E"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C37E24"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CB1553"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69532F" w:rsidRPr="00C5022D" w14:paraId="2A4F94F5"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28DA9F" w14:textId="1876D3F1" w:rsidR="0069532F" w:rsidRPr="00C5022D" w:rsidRDefault="002442E6"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3.39</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tcPr>
          <w:p w14:paraId="4C57D602" w14:textId="4A124E06"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Отчет по обработке и интерпретации данных ЯМК (включая обработку эхо спинов, анализ насыщения и построение 2х мерых карт)</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B9F92B"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98DCC8" w14:textId="6541EC76"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Фиксированная ставка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5ACFA7"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DD2232"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759A8C"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B6EA83"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85213B" w:rsidRPr="00C5022D" w14:paraId="1818FF43"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EB6CE3" w14:textId="0EE63FFB" w:rsidR="0085213B" w:rsidRPr="00C5022D" w:rsidRDefault="0085213B" w:rsidP="0085213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3.40</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tcPr>
          <w:p w14:paraId="24BD112A" w14:textId="077EF189" w:rsidR="0085213B" w:rsidRPr="00C5022D" w:rsidRDefault="0085213B" w:rsidP="0085213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Отчет по Интерпретации данных минипластоиспытания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4843CA" w14:textId="77777777" w:rsidR="0085213B" w:rsidRPr="00C5022D" w:rsidRDefault="0085213B" w:rsidP="0085213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5D5374" w14:textId="2C04C4BA" w:rsidR="0085213B" w:rsidRPr="00C5022D" w:rsidRDefault="0085213B" w:rsidP="0085213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Фиксированная ставка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577664" w14:textId="77777777" w:rsidR="0085213B" w:rsidRPr="00C5022D" w:rsidRDefault="0085213B" w:rsidP="0085213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65875C" w14:textId="77777777" w:rsidR="0085213B" w:rsidRPr="00C5022D" w:rsidRDefault="0085213B" w:rsidP="0085213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06B4A1" w14:textId="77777777" w:rsidR="0085213B" w:rsidRPr="00C5022D" w:rsidRDefault="0085213B" w:rsidP="0085213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4C6706" w14:textId="77777777" w:rsidR="0085213B" w:rsidRPr="00C5022D" w:rsidRDefault="0085213B" w:rsidP="0085213B">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69532F" w:rsidRPr="00C5022D" w14:paraId="4A151949"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743E42" w14:textId="2697550C" w:rsidR="0069532F" w:rsidRPr="00C5022D" w:rsidRDefault="002442E6" w:rsidP="0085213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3.4</w:t>
            </w:r>
            <w:r w:rsidR="0085213B" w:rsidRPr="00C5022D">
              <w:rPr>
                <w:rFonts w:ascii="Times New Roman" w:eastAsia="Calibri" w:hAnsi="Times New Roman"/>
                <w:sz w:val="24"/>
                <w:szCs w:val="24"/>
                <w:lang w:val="ru-RU" w:eastAsia="en-US"/>
              </w:rPr>
              <w:t>1</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853C40"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Мобильный бункер ИИИ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6527A8"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Radiation Container</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AF5204"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EA3234"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94CB10"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3ED3F2"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1D0351"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69532F" w:rsidRPr="00C5022D" w14:paraId="066974CE"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77E92D" w14:textId="0CDA09FF"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en-US" w:eastAsia="en-US"/>
              </w:rPr>
            </w:pPr>
            <w:r w:rsidRPr="00C5022D">
              <w:rPr>
                <w:rFonts w:ascii="Times New Roman" w:eastAsia="Calibri" w:hAnsi="Times New Roman"/>
                <w:sz w:val="24"/>
                <w:szCs w:val="24"/>
                <w:lang w:val="ru-RU" w:eastAsia="en-US"/>
              </w:rPr>
              <w:t>3.</w:t>
            </w:r>
            <w:r w:rsidR="0085213B" w:rsidRPr="00C5022D">
              <w:rPr>
                <w:rFonts w:ascii="Times New Roman" w:eastAsia="Calibri" w:hAnsi="Times New Roman"/>
                <w:sz w:val="24"/>
                <w:szCs w:val="24"/>
                <w:lang w:val="en-US" w:eastAsia="en-US"/>
              </w:rPr>
              <w:t>42</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bottom"/>
          </w:tcPr>
          <w:p w14:paraId="61392D26"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Аренда каротажной станции</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8607C8"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E582F5"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Фиксированная ставка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DDE225"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3989EC"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6CEC77"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B860E1"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69532F" w:rsidRPr="00C5022D" w14:paraId="7117B689"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FED5B0" w14:textId="07C69678"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3.43</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58C291" w14:textId="5FBE64C1"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Аренда персонала (каротажный отряд из 3 человек)</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2D085F"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A6FA3B"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DA7B7B"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BFF38E"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EF4835"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B1E6E2"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p w14:paraId="1EF32679"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69532F" w:rsidRPr="00C5022D" w14:paraId="36E51E9A"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C2AA05" w14:textId="048D8E23"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3.44</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014C39" w14:textId="7DB07BF1"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Специалист по отбору проб и замеру давлений</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D5E858"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3F564F"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DEBC1C"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E36CD7"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D358CE"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02DBD6"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p w14:paraId="42B8641A"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69532F" w:rsidRPr="00C5022D" w14:paraId="0A47B4F8"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D3CCAB" w14:textId="1F1E2CE4"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en-US" w:eastAsia="en-US"/>
              </w:rPr>
            </w:pPr>
            <w:r w:rsidRPr="00C5022D">
              <w:rPr>
                <w:rFonts w:ascii="Times New Roman" w:eastAsia="Calibri" w:hAnsi="Times New Roman"/>
                <w:sz w:val="24"/>
                <w:szCs w:val="24"/>
                <w:lang w:val="ru-RU" w:eastAsia="en-US"/>
              </w:rPr>
              <w:t> 3.4</w:t>
            </w:r>
            <w:r w:rsidRPr="00C5022D">
              <w:rPr>
                <w:rFonts w:ascii="Times New Roman" w:eastAsia="Calibri" w:hAnsi="Times New Roman"/>
                <w:sz w:val="24"/>
                <w:szCs w:val="24"/>
                <w:lang w:val="en-US" w:eastAsia="en-US"/>
              </w:rPr>
              <w:t>5</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5F83FA"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Аренда специалиста ВСП</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56EF13"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1EA369"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6FE87C"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36A1C2"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E8589B"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9C16F0"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p w14:paraId="7A28CCDA"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69532F" w:rsidRPr="00C5022D" w14:paraId="7737DF7F"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7601B5" w14:textId="53D169CF" w:rsidR="0069532F" w:rsidRPr="00C5022D" w:rsidRDefault="0069532F" w:rsidP="002442E6">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3.4</w:t>
            </w:r>
            <w:r w:rsidR="0085213B" w:rsidRPr="00C5022D">
              <w:rPr>
                <w:rFonts w:ascii="Times New Roman" w:eastAsia="Calibri" w:hAnsi="Times New Roman"/>
                <w:sz w:val="24"/>
                <w:szCs w:val="24"/>
                <w:lang w:val="ru-RU" w:eastAsia="en-US"/>
              </w:rPr>
              <w:t>6</w:t>
            </w:r>
            <w:r w:rsidRPr="00C5022D">
              <w:rPr>
                <w:rFonts w:ascii="Times New Roman" w:eastAsia="Calibri" w:hAnsi="Times New Roman"/>
                <w:sz w:val="24"/>
                <w:szCs w:val="24"/>
                <w:lang w:val="ru-RU" w:eastAsia="en-US"/>
              </w:rPr>
              <w:t>.1</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2C28F5" w14:textId="2576C3B3"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Обработка Вертикального сейсмического профилирования (ВСП)-Загрузка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2C45A6"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ZOVSP processing</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78DAE1"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фикс.ст.</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71C0F4"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043AF7"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56E5FA"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C19644"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p w14:paraId="2EAE7E81"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69532F" w:rsidRPr="00C5022D" w14:paraId="0F808609"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85F3AA" w14:textId="3D50CD95" w:rsidR="0069532F" w:rsidRPr="00C5022D" w:rsidRDefault="0085213B"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3.46</w:t>
            </w:r>
            <w:r w:rsidR="0069532F" w:rsidRPr="00C5022D">
              <w:rPr>
                <w:rFonts w:ascii="Times New Roman" w:eastAsia="Calibri" w:hAnsi="Times New Roman"/>
                <w:sz w:val="24"/>
                <w:szCs w:val="24"/>
                <w:lang w:val="ru-RU" w:eastAsia="en-US"/>
              </w:rPr>
              <w:t>.2</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E18337" w14:textId="6C790551"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Обработка Вертикального сейсмического профилирования (ВСП)-Обработка до коридорной суммы</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73D99A"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ZOVSP processing</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6FD644"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уровень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7BC911"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DD6D44"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B5863E"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EBEFBD"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p w14:paraId="7458D8C2"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69532F" w:rsidRPr="00C5022D" w14:paraId="1ABB944D"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A2CEFA" w14:textId="6DA812D1" w:rsidR="0069532F" w:rsidRPr="00C5022D" w:rsidRDefault="0085213B"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3.46</w:t>
            </w:r>
            <w:r w:rsidR="0069532F" w:rsidRPr="00C5022D">
              <w:rPr>
                <w:rFonts w:ascii="Times New Roman" w:eastAsia="Calibri" w:hAnsi="Times New Roman"/>
                <w:sz w:val="24"/>
                <w:szCs w:val="24"/>
                <w:lang w:val="ru-RU" w:eastAsia="en-US"/>
              </w:rPr>
              <w:t>.3</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EB2025" w14:textId="6A519723"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Обработка Вертикального сейсмического профилирования (ВСП)-Обработка геограммы Р-волны</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3CDE52"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ZOVSP processing</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29B013"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уровень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54C344"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D3AC91"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901E9A"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F2D150"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p w14:paraId="3154BBF6"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69532F" w:rsidRPr="00C5022D" w14:paraId="3A567A10"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08F7B8" w14:textId="27C35054" w:rsidR="0069532F" w:rsidRPr="00C5022D" w:rsidRDefault="0085213B"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3.46</w:t>
            </w:r>
            <w:r w:rsidR="0069532F" w:rsidRPr="00C5022D">
              <w:rPr>
                <w:rFonts w:ascii="Times New Roman" w:eastAsia="Calibri" w:hAnsi="Times New Roman"/>
                <w:sz w:val="24"/>
                <w:szCs w:val="24"/>
                <w:lang w:val="ru-RU" w:eastAsia="en-US"/>
              </w:rPr>
              <w:t>.4</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144C79" w14:textId="0202C6EA"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Обработка Вертикального сейсмического профилирования (ВСП)-Обработка геограммы </w:t>
            </w:r>
            <w:r w:rsidRPr="00C5022D">
              <w:rPr>
                <w:rFonts w:ascii="Times New Roman" w:eastAsia="Calibri" w:hAnsi="Times New Roman"/>
                <w:sz w:val="24"/>
                <w:szCs w:val="24"/>
                <w:lang w:val="en-US" w:eastAsia="en-US"/>
              </w:rPr>
              <w:t>S</w:t>
            </w:r>
            <w:r w:rsidRPr="00C5022D">
              <w:rPr>
                <w:rFonts w:ascii="Times New Roman" w:eastAsia="Calibri" w:hAnsi="Times New Roman"/>
                <w:sz w:val="24"/>
                <w:szCs w:val="24"/>
                <w:lang w:val="ru-RU" w:eastAsia="en-US"/>
              </w:rPr>
              <w:t>-волны</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C696E6"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ZOVSP processing</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97C055"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уровень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BA615C"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35D026"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7F37D2"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8D29FD"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p w14:paraId="04909951"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69532F" w:rsidRPr="00C5022D" w14:paraId="08D0890A"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EC838C" w14:textId="5003C70A" w:rsidR="0069532F" w:rsidRPr="00C5022D" w:rsidRDefault="0085213B"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3.46</w:t>
            </w:r>
            <w:r w:rsidR="0069532F" w:rsidRPr="00C5022D">
              <w:rPr>
                <w:rFonts w:ascii="Times New Roman" w:eastAsia="Calibri" w:hAnsi="Times New Roman"/>
                <w:sz w:val="24"/>
                <w:szCs w:val="24"/>
                <w:lang w:val="ru-RU" w:eastAsia="en-US"/>
              </w:rPr>
              <w:t>.5</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tcPr>
          <w:p w14:paraId="0D7F894C" w14:textId="6C8B551E"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Обработка Вертикального сейсмического профилирования (ВСП)-Обработка геограммы </w:t>
            </w:r>
            <w:r w:rsidRPr="00C5022D">
              <w:rPr>
                <w:rFonts w:ascii="Times New Roman" w:eastAsia="Calibri" w:hAnsi="Times New Roman"/>
                <w:sz w:val="24"/>
                <w:szCs w:val="24"/>
                <w:lang w:val="en-US" w:eastAsia="en-US"/>
              </w:rPr>
              <w:t>PS</w:t>
            </w:r>
            <w:r w:rsidRPr="00C5022D">
              <w:rPr>
                <w:rFonts w:ascii="Times New Roman" w:eastAsia="Calibri" w:hAnsi="Times New Roman"/>
                <w:sz w:val="24"/>
                <w:szCs w:val="24"/>
                <w:lang w:val="ru-RU" w:eastAsia="en-US"/>
              </w:rPr>
              <w:t>-волны</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C2F0C3" w14:textId="0CBF311A"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ZOVSP processing</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9B65F9" w14:textId="1DCB633A"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уровень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A3C21F"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5AEFBC"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ABE7BF"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AA6510"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p w14:paraId="1EE66C2C"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69532F" w:rsidRPr="00C5022D" w14:paraId="66FE4D21"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350FD6" w14:textId="40E7A116" w:rsidR="0069532F" w:rsidRPr="00C5022D" w:rsidRDefault="0085213B" w:rsidP="0085213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3.47</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AD519E" w14:textId="3F3283FC"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Окончательный отчет по обработке  и интерпретации данных ВСП</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21022C"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ZOVSP processing</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5D41DB"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фикс.ст.</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B4294D"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A15865"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C90A55"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9E5173"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p w14:paraId="0DA751EB"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69532F" w:rsidRPr="00C5022D" w14:paraId="3209D4D2" w14:textId="77777777" w:rsidTr="0069532F">
        <w:trPr>
          <w:trHeight w:val="645"/>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62E480" w14:textId="6BCF9C39" w:rsidR="0069532F" w:rsidRPr="00C5022D" w:rsidRDefault="0085213B"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3.48</w:t>
            </w:r>
            <w:r w:rsidR="0069532F" w:rsidRPr="00C5022D">
              <w:rPr>
                <w:rFonts w:ascii="Times New Roman" w:eastAsia="Calibri" w:hAnsi="Times New Roman"/>
                <w:sz w:val="24"/>
                <w:szCs w:val="24"/>
                <w:lang w:val="ru-RU" w:eastAsia="en-US"/>
              </w:rPr>
              <w:t>.1</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E4A5B7"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Вертикальное сейсмическое профилирование с 4 сенсорным прибором до 50 станций</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B6458E"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973DE5"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фикс.ст./метр/день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2E1D7C"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2DE6BB"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F94EC1"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4F0C25"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69532F" w:rsidRPr="00C5022D" w14:paraId="73B43397" w14:textId="77777777" w:rsidTr="0069532F">
        <w:trPr>
          <w:trHeight w:val="645"/>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364904" w14:textId="709049B9" w:rsidR="0069532F" w:rsidRPr="00C5022D" w:rsidRDefault="0085213B"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3.48</w:t>
            </w:r>
            <w:r w:rsidR="0069532F" w:rsidRPr="00C5022D">
              <w:rPr>
                <w:rFonts w:ascii="Times New Roman" w:eastAsia="Calibri" w:hAnsi="Times New Roman"/>
                <w:sz w:val="24"/>
                <w:szCs w:val="24"/>
                <w:lang w:val="ru-RU" w:eastAsia="en-US"/>
              </w:rPr>
              <w:t>.2.</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9BF84B"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Вертикальное сейсмическое профилирование с 4 сенсорным прибором 50-100 . 100+ станций</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9126EB"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88EDEC3"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фикс.ст./метр/день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04AD11"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7030EE"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11E670"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C23792"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69532F" w:rsidRPr="00C5022D" w14:paraId="627E11B8" w14:textId="77777777" w:rsidTr="0069532F">
        <w:trPr>
          <w:trHeight w:val="645"/>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2C194C" w14:textId="5F9815D4" w:rsidR="0069532F" w:rsidRPr="00C5022D" w:rsidRDefault="0085213B"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3.48</w:t>
            </w:r>
            <w:r w:rsidR="0069532F" w:rsidRPr="00C5022D">
              <w:rPr>
                <w:rFonts w:ascii="Times New Roman" w:eastAsia="Calibri" w:hAnsi="Times New Roman"/>
                <w:sz w:val="24"/>
                <w:szCs w:val="24"/>
                <w:lang w:val="ru-RU" w:eastAsia="en-US"/>
              </w:rPr>
              <w:t>.3</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D352C0"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Вертикальное сейсмическое профилирование с 4 сенсорным прибором за ресивер/Спуск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1A56EF"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85D7BB"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уровень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B1F0A8"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6A410F"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4EC918"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85863E"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69532F" w:rsidRPr="00C5022D" w14:paraId="4EA33321"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7D4389" w14:textId="13686877" w:rsidR="0069532F" w:rsidRPr="00C5022D" w:rsidRDefault="0085213B"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3.49</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94C2F3"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Моб. и аренда возд.пушки работа  в день</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07B892"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Air Gun Single</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40A023"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фикс.ст./день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4C5C84"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863342"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6935D5"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42F176"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69532F" w:rsidRPr="00C5022D" w14:paraId="30952060" w14:textId="77777777" w:rsidTr="0069532F">
        <w:trPr>
          <w:trHeight w:val="645"/>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ED5287" w14:textId="65BE321B" w:rsidR="002442E6" w:rsidRPr="00C5022D" w:rsidRDefault="0085213B"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3.50</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83E134" w14:textId="2D1E2613" w:rsidR="0069532F" w:rsidRPr="00C5022D" w:rsidRDefault="0069532F" w:rsidP="0085213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Моб. и аренда линейного кластера для воздушных пушек для работ в мелководье</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6371C4"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Linear cluster</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1038EE"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фикс.ст./день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64DC4C"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6447A6"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1D5E54"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B8B11B"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69532F" w:rsidRPr="00C5022D" w14:paraId="2F23CA8F" w14:textId="77777777" w:rsidTr="0069532F">
        <w:trPr>
          <w:trHeight w:val="330"/>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07CEED" w14:textId="1262CCFB" w:rsidR="0069532F" w:rsidRPr="00C5022D" w:rsidRDefault="0085213B"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3.51</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9A41F3"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Моб. и аренда компрессора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E0D7AD"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Compressor</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BEDDDE"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фикс.ст./день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525534"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9B97A4"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1529B2"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ED7791"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69532F" w:rsidRPr="00C5022D" w14:paraId="0AF87282" w14:textId="77777777" w:rsidTr="0069532F">
        <w:trPr>
          <w:trHeight w:val="645"/>
        </w:trPr>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1E8DC5" w14:textId="0B35E1A5" w:rsidR="0069532F" w:rsidRPr="00C5022D" w:rsidRDefault="0085213B"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3.52</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316C6D"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Подготовительные и  заключительные работы Вертикальное сейсмическое профилирование</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194B5E"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6D30B7"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день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F28E9B"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55BE02"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670335"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F2CFBC" w14:textId="77777777" w:rsidR="0069532F" w:rsidRPr="00C5022D" w:rsidRDefault="0069532F" w:rsidP="0069532F">
            <w:pPr>
              <w:tabs>
                <w:tab w:val="clear" w:pos="1080"/>
              </w:tabs>
              <w:spacing w:after="160" w:line="259" w:lineRule="auto"/>
              <w:ind w:left="0" w:firstLine="0"/>
              <w:jc w:val="left"/>
              <w:rPr>
                <w:rFonts w:ascii="Times New Roman" w:eastAsia="Calibri" w:hAnsi="Times New Roman"/>
                <w:sz w:val="24"/>
                <w:szCs w:val="24"/>
                <w:lang w:val="ru-RU" w:eastAsia="en-US"/>
              </w:rPr>
            </w:pPr>
          </w:p>
        </w:tc>
      </w:tr>
    </w:tbl>
    <w:p w14:paraId="3501227C" w14:textId="77777777" w:rsidR="00D97291" w:rsidRPr="00C5022D" w:rsidRDefault="00D97291" w:rsidP="002442E6">
      <w:pPr>
        <w:keepNext/>
        <w:ind w:left="0" w:right="-2" w:firstLine="0"/>
        <w:rPr>
          <w:rFonts w:ascii="Times New Roman" w:hAnsi="Times New Roman"/>
          <w:b/>
          <w:sz w:val="24"/>
          <w:szCs w:val="24"/>
          <w:lang w:val="ru-RU"/>
        </w:rPr>
      </w:pPr>
    </w:p>
    <w:p w14:paraId="5909DE6D" w14:textId="77777777" w:rsidR="006D73DD" w:rsidRPr="00C5022D" w:rsidRDefault="006D73DD" w:rsidP="001654CD">
      <w:pPr>
        <w:keepNext/>
        <w:ind w:right="-2"/>
        <w:rPr>
          <w:rFonts w:ascii="Times New Roman" w:hAnsi="Times New Roman"/>
          <w:b/>
          <w:sz w:val="24"/>
          <w:szCs w:val="24"/>
          <w:lang w:val="ru-RU"/>
        </w:rPr>
      </w:pPr>
    </w:p>
    <w:p w14:paraId="27506DBC" w14:textId="77777777" w:rsidR="0070454C" w:rsidRPr="00C5022D" w:rsidRDefault="0070454C" w:rsidP="001654CD">
      <w:pPr>
        <w:keepNext/>
        <w:ind w:right="-2"/>
        <w:rPr>
          <w:rFonts w:ascii="Times New Roman" w:hAnsi="Times New Roman"/>
          <w:b/>
          <w:sz w:val="24"/>
          <w:szCs w:val="24"/>
          <w:lang w:val="ru-RU"/>
        </w:rPr>
      </w:pPr>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111"/>
        <w:gridCol w:w="992"/>
        <w:gridCol w:w="1843"/>
        <w:gridCol w:w="1701"/>
        <w:gridCol w:w="1984"/>
        <w:gridCol w:w="1701"/>
        <w:gridCol w:w="1985"/>
      </w:tblGrid>
      <w:tr w:rsidR="006D73DD" w:rsidRPr="00C668E3" w14:paraId="065B291E" w14:textId="77777777" w:rsidTr="006D73DD">
        <w:trPr>
          <w:trHeight w:val="330"/>
        </w:trPr>
        <w:tc>
          <w:tcPr>
            <w:tcW w:w="15168" w:type="dxa"/>
            <w:gridSpan w:val="8"/>
            <w:shd w:val="clear" w:color="000000" w:fill="D8D8D8"/>
            <w:noWrap/>
            <w:vAlign w:val="bottom"/>
          </w:tcPr>
          <w:p w14:paraId="2267E223" w14:textId="58DB3A00" w:rsidR="006D73DD" w:rsidRPr="00C5022D" w:rsidRDefault="006D73DD" w:rsidP="00EB5A0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hAnsi="Times New Roman"/>
                <w:b/>
                <w:bCs/>
                <w:sz w:val="24"/>
                <w:szCs w:val="24"/>
                <w:lang w:val="ru-RU"/>
              </w:rPr>
              <w:t xml:space="preserve">Таблица </w:t>
            </w:r>
            <w:r w:rsidR="004F67CB" w:rsidRPr="00C5022D">
              <w:rPr>
                <w:rFonts w:ascii="Times New Roman" w:hAnsi="Times New Roman"/>
                <w:b/>
                <w:bCs/>
                <w:sz w:val="24"/>
                <w:szCs w:val="24"/>
                <w:lang w:val="ru-RU"/>
              </w:rPr>
              <w:t>4</w:t>
            </w:r>
            <w:r w:rsidRPr="00C5022D">
              <w:rPr>
                <w:rFonts w:ascii="Times New Roman" w:hAnsi="Times New Roman"/>
                <w:b/>
                <w:bCs/>
                <w:sz w:val="24"/>
                <w:szCs w:val="24"/>
                <w:lang w:val="ru-RU"/>
              </w:rPr>
              <w:t>: Интервалы спуска 0-</w:t>
            </w:r>
            <w:r w:rsidR="0069532F" w:rsidRPr="00C5022D">
              <w:rPr>
                <w:rFonts w:ascii="Times New Roman" w:hAnsi="Times New Roman"/>
                <w:b/>
                <w:bCs/>
                <w:sz w:val="24"/>
                <w:szCs w:val="24"/>
                <w:lang w:val="ru-RU"/>
              </w:rPr>
              <w:t>1530</w:t>
            </w:r>
            <w:r w:rsidR="004F67CB" w:rsidRPr="00C5022D">
              <w:rPr>
                <w:rFonts w:ascii="Times New Roman" w:hAnsi="Times New Roman"/>
                <w:b/>
                <w:bCs/>
                <w:sz w:val="24"/>
                <w:szCs w:val="24"/>
                <w:lang w:val="ru-RU"/>
              </w:rPr>
              <w:t>м</w:t>
            </w:r>
            <w:r w:rsidRPr="00C5022D">
              <w:rPr>
                <w:rFonts w:ascii="Times New Roman" w:hAnsi="Times New Roman"/>
                <w:b/>
                <w:bCs/>
                <w:sz w:val="24"/>
                <w:szCs w:val="24"/>
                <w:lang w:val="ru-RU"/>
              </w:rPr>
              <w:t>; 0-</w:t>
            </w:r>
            <w:r w:rsidR="0069532F" w:rsidRPr="00C5022D">
              <w:rPr>
                <w:rFonts w:ascii="Times New Roman" w:hAnsi="Times New Roman"/>
                <w:b/>
                <w:bCs/>
                <w:sz w:val="24"/>
                <w:szCs w:val="24"/>
                <w:lang w:val="ru-RU"/>
              </w:rPr>
              <w:t>1420</w:t>
            </w:r>
            <w:r w:rsidR="004F67CB" w:rsidRPr="00C5022D">
              <w:rPr>
                <w:rFonts w:ascii="Times New Roman" w:hAnsi="Times New Roman"/>
                <w:b/>
                <w:bCs/>
                <w:sz w:val="24"/>
                <w:szCs w:val="24"/>
                <w:lang w:val="ru-RU"/>
              </w:rPr>
              <w:t>м</w:t>
            </w:r>
            <w:r w:rsidR="0069532F" w:rsidRPr="00C5022D">
              <w:rPr>
                <w:rFonts w:ascii="Times New Roman" w:hAnsi="Times New Roman"/>
                <w:b/>
                <w:bCs/>
                <w:sz w:val="24"/>
                <w:szCs w:val="24"/>
                <w:lang w:val="ru-RU"/>
              </w:rPr>
              <w:t>; 0-9</w:t>
            </w:r>
            <w:r w:rsidR="00EB5A0B" w:rsidRPr="00C5022D">
              <w:rPr>
                <w:rFonts w:ascii="Times New Roman" w:hAnsi="Times New Roman"/>
                <w:b/>
                <w:bCs/>
                <w:sz w:val="24"/>
                <w:szCs w:val="24"/>
                <w:lang w:val="ru-RU"/>
              </w:rPr>
              <w:t>10</w:t>
            </w:r>
            <w:r w:rsidR="004F67CB" w:rsidRPr="00C5022D">
              <w:rPr>
                <w:rFonts w:ascii="Times New Roman" w:hAnsi="Times New Roman"/>
                <w:b/>
                <w:bCs/>
                <w:sz w:val="24"/>
                <w:szCs w:val="24"/>
                <w:lang w:val="ru-RU"/>
              </w:rPr>
              <w:t>м</w:t>
            </w:r>
            <w:r w:rsidR="0069532F" w:rsidRPr="00C5022D">
              <w:rPr>
                <w:rFonts w:ascii="Times New Roman" w:hAnsi="Times New Roman"/>
                <w:b/>
                <w:bCs/>
                <w:sz w:val="24"/>
                <w:szCs w:val="24"/>
                <w:lang w:val="ru-RU"/>
              </w:rPr>
              <w:t>; 0-8</w:t>
            </w:r>
            <w:r w:rsidR="00EB5A0B" w:rsidRPr="00C5022D">
              <w:rPr>
                <w:rFonts w:ascii="Times New Roman" w:hAnsi="Times New Roman"/>
                <w:b/>
                <w:bCs/>
                <w:sz w:val="24"/>
                <w:szCs w:val="24"/>
                <w:lang w:val="ru-RU"/>
              </w:rPr>
              <w:t>70</w:t>
            </w:r>
            <w:r w:rsidR="004F67CB" w:rsidRPr="00C5022D">
              <w:rPr>
                <w:rFonts w:ascii="Times New Roman" w:hAnsi="Times New Roman"/>
                <w:b/>
                <w:bCs/>
                <w:sz w:val="24"/>
                <w:szCs w:val="24"/>
                <w:lang w:val="ru-RU"/>
              </w:rPr>
              <w:t>м</w:t>
            </w:r>
            <w:r w:rsidR="0069532F" w:rsidRPr="00C5022D">
              <w:rPr>
                <w:rFonts w:ascii="Times New Roman" w:hAnsi="Times New Roman"/>
                <w:b/>
                <w:bCs/>
                <w:sz w:val="24"/>
                <w:szCs w:val="24"/>
                <w:lang w:val="ru-RU"/>
              </w:rPr>
              <w:t>; 0-7</w:t>
            </w:r>
            <w:r w:rsidR="00EB5A0B" w:rsidRPr="00C5022D">
              <w:rPr>
                <w:rFonts w:ascii="Times New Roman" w:hAnsi="Times New Roman"/>
                <w:b/>
                <w:bCs/>
                <w:sz w:val="24"/>
                <w:szCs w:val="24"/>
                <w:lang w:val="ru-RU"/>
              </w:rPr>
              <w:t>60</w:t>
            </w:r>
            <w:r w:rsidR="0069532F" w:rsidRPr="00C5022D">
              <w:rPr>
                <w:rFonts w:ascii="Times New Roman" w:hAnsi="Times New Roman"/>
                <w:b/>
                <w:bCs/>
                <w:sz w:val="24"/>
                <w:szCs w:val="24"/>
                <w:lang w:val="ru-RU"/>
              </w:rPr>
              <w:t>;</w:t>
            </w:r>
            <w:r w:rsidRPr="00C5022D">
              <w:rPr>
                <w:rFonts w:ascii="Times New Roman" w:hAnsi="Times New Roman"/>
                <w:b/>
                <w:bCs/>
                <w:sz w:val="24"/>
                <w:szCs w:val="24"/>
                <w:lang w:val="ru-RU"/>
              </w:rPr>
              <w:t>м</w:t>
            </w:r>
            <w:r w:rsidR="004F67CB" w:rsidRPr="00C5022D">
              <w:rPr>
                <w:rFonts w:ascii="Times New Roman" w:hAnsi="Times New Roman"/>
                <w:b/>
                <w:bCs/>
                <w:sz w:val="24"/>
                <w:szCs w:val="24"/>
                <w:lang w:val="ru-RU"/>
              </w:rPr>
              <w:t xml:space="preserve"> (будут уточнятся в процессе работ).</w:t>
            </w:r>
            <w:r w:rsidRPr="00C5022D">
              <w:rPr>
                <w:rFonts w:ascii="Times New Roman" w:hAnsi="Times New Roman"/>
                <w:b/>
                <w:bCs/>
                <w:sz w:val="24"/>
                <w:szCs w:val="24"/>
                <w:lang w:val="ru-RU"/>
              </w:rPr>
              <w:t>.</w:t>
            </w:r>
            <w:r w:rsidR="0069532F" w:rsidRPr="00C5022D">
              <w:rPr>
                <w:rFonts w:ascii="Times New Roman" w:hAnsi="Times New Roman"/>
                <w:b/>
                <w:bCs/>
                <w:sz w:val="24"/>
                <w:szCs w:val="24"/>
                <w:lang w:val="ru-RU"/>
              </w:rPr>
              <w:t xml:space="preserve"> Интервалы </w:t>
            </w:r>
            <w:r w:rsidR="004F67CB" w:rsidRPr="00C5022D">
              <w:rPr>
                <w:rFonts w:ascii="Times New Roman" w:hAnsi="Times New Roman"/>
                <w:b/>
                <w:bCs/>
                <w:sz w:val="24"/>
                <w:szCs w:val="24"/>
                <w:lang w:val="ru-RU"/>
              </w:rPr>
              <w:t>измерения согласно  Приложения №2 ТС (будут уточнятся в процессе работ).</w:t>
            </w:r>
          </w:p>
        </w:tc>
      </w:tr>
      <w:tr w:rsidR="0070454C" w:rsidRPr="00C5022D" w14:paraId="0A047208" w14:textId="77777777" w:rsidTr="001116C7">
        <w:trPr>
          <w:trHeight w:val="330"/>
        </w:trPr>
        <w:tc>
          <w:tcPr>
            <w:tcW w:w="851" w:type="dxa"/>
            <w:shd w:val="clear" w:color="000000" w:fill="D8D8D8"/>
            <w:noWrap/>
            <w:vAlign w:val="bottom"/>
            <w:hideMark/>
          </w:tcPr>
          <w:p w14:paraId="1853BA29"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w:t>
            </w:r>
          </w:p>
        </w:tc>
        <w:tc>
          <w:tcPr>
            <w:tcW w:w="4111" w:type="dxa"/>
            <w:vMerge w:val="restart"/>
            <w:shd w:val="clear" w:color="000000" w:fill="D8D8D8"/>
            <w:noWrap/>
            <w:vAlign w:val="center"/>
            <w:hideMark/>
          </w:tcPr>
          <w:p w14:paraId="5F1967F9"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Эксплуатационный каротаж </w:t>
            </w:r>
          </w:p>
        </w:tc>
        <w:tc>
          <w:tcPr>
            <w:tcW w:w="992" w:type="dxa"/>
            <w:vMerge w:val="restart"/>
            <w:shd w:val="clear" w:color="000000" w:fill="D8D8D8"/>
            <w:noWrap/>
            <w:vAlign w:val="center"/>
            <w:hideMark/>
          </w:tcPr>
          <w:p w14:paraId="6CB69452"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Код</w:t>
            </w:r>
          </w:p>
        </w:tc>
        <w:tc>
          <w:tcPr>
            <w:tcW w:w="1843" w:type="dxa"/>
            <w:vMerge w:val="restart"/>
            <w:shd w:val="clear" w:color="000000" w:fill="D8D8D8"/>
            <w:vAlign w:val="center"/>
            <w:hideMark/>
          </w:tcPr>
          <w:p w14:paraId="3364F7F7"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Единица измерения</w:t>
            </w:r>
          </w:p>
        </w:tc>
        <w:tc>
          <w:tcPr>
            <w:tcW w:w="1701" w:type="dxa"/>
            <w:shd w:val="clear" w:color="000000" w:fill="D8D8D8"/>
            <w:vAlign w:val="center"/>
          </w:tcPr>
          <w:p w14:paraId="4389810B"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 Ставка</w:t>
            </w:r>
          </w:p>
        </w:tc>
        <w:tc>
          <w:tcPr>
            <w:tcW w:w="1984" w:type="dxa"/>
            <w:shd w:val="clear" w:color="000000" w:fill="D8D8D8"/>
            <w:vAlign w:val="bottom"/>
          </w:tcPr>
          <w:p w14:paraId="0D285353"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Глубина</w:t>
            </w:r>
          </w:p>
        </w:tc>
        <w:tc>
          <w:tcPr>
            <w:tcW w:w="1701" w:type="dxa"/>
            <w:shd w:val="clear" w:color="000000" w:fill="D8D8D8"/>
            <w:vAlign w:val="bottom"/>
          </w:tcPr>
          <w:p w14:paraId="5F113FD6"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Измерение</w:t>
            </w:r>
          </w:p>
        </w:tc>
        <w:tc>
          <w:tcPr>
            <w:tcW w:w="1985" w:type="dxa"/>
            <w:shd w:val="clear" w:color="000000" w:fill="D8D8D8"/>
            <w:vAlign w:val="bottom"/>
          </w:tcPr>
          <w:p w14:paraId="33CAE6C9"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Аренда</w:t>
            </w:r>
          </w:p>
        </w:tc>
      </w:tr>
      <w:tr w:rsidR="0070454C" w:rsidRPr="00C5022D" w14:paraId="44CB994D" w14:textId="77777777" w:rsidTr="001116C7">
        <w:trPr>
          <w:trHeight w:val="330"/>
        </w:trPr>
        <w:tc>
          <w:tcPr>
            <w:tcW w:w="851" w:type="dxa"/>
            <w:shd w:val="clear" w:color="000000" w:fill="D8D8D8"/>
            <w:noWrap/>
            <w:vAlign w:val="bottom"/>
            <w:hideMark/>
          </w:tcPr>
          <w:p w14:paraId="67975B8B"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п/п</w:t>
            </w:r>
          </w:p>
        </w:tc>
        <w:tc>
          <w:tcPr>
            <w:tcW w:w="4111" w:type="dxa"/>
            <w:vMerge/>
            <w:vAlign w:val="center"/>
            <w:hideMark/>
          </w:tcPr>
          <w:p w14:paraId="349FDE01"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992" w:type="dxa"/>
            <w:vMerge/>
            <w:vAlign w:val="center"/>
            <w:hideMark/>
          </w:tcPr>
          <w:p w14:paraId="7414A586"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vMerge/>
            <w:vAlign w:val="center"/>
            <w:hideMark/>
          </w:tcPr>
          <w:p w14:paraId="571F0BBA"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shd w:val="clear" w:color="000000" w:fill="D8D8D8"/>
            <w:noWrap/>
            <w:vAlign w:val="bottom"/>
            <w:hideMark/>
          </w:tcPr>
          <w:p w14:paraId="5D11B6C2"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 Цена в Тенге </w:t>
            </w:r>
          </w:p>
        </w:tc>
        <w:tc>
          <w:tcPr>
            <w:tcW w:w="1984" w:type="dxa"/>
            <w:shd w:val="clear" w:color="000000" w:fill="D8D8D8"/>
            <w:noWrap/>
            <w:vAlign w:val="bottom"/>
            <w:hideMark/>
          </w:tcPr>
          <w:p w14:paraId="0B9D28AA"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 Цена в Тенге </w:t>
            </w:r>
          </w:p>
        </w:tc>
        <w:tc>
          <w:tcPr>
            <w:tcW w:w="1701" w:type="dxa"/>
            <w:shd w:val="clear" w:color="000000" w:fill="D8D8D8"/>
            <w:noWrap/>
            <w:vAlign w:val="bottom"/>
            <w:hideMark/>
          </w:tcPr>
          <w:p w14:paraId="272DC2B9"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 Цена в Тенге </w:t>
            </w:r>
          </w:p>
        </w:tc>
        <w:tc>
          <w:tcPr>
            <w:tcW w:w="1985" w:type="dxa"/>
            <w:shd w:val="clear" w:color="000000" w:fill="D8D8D8"/>
            <w:noWrap/>
            <w:vAlign w:val="bottom"/>
            <w:hideMark/>
          </w:tcPr>
          <w:p w14:paraId="2193F931"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 Цена в Тенге </w:t>
            </w:r>
          </w:p>
        </w:tc>
      </w:tr>
      <w:tr w:rsidR="0070454C" w:rsidRPr="00C5022D" w14:paraId="69B7E621" w14:textId="77777777" w:rsidTr="001116C7">
        <w:trPr>
          <w:trHeight w:val="330"/>
        </w:trPr>
        <w:tc>
          <w:tcPr>
            <w:tcW w:w="851" w:type="dxa"/>
            <w:shd w:val="clear" w:color="auto" w:fill="auto"/>
            <w:noWrap/>
            <w:vAlign w:val="bottom"/>
            <w:hideMark/>
          </w:tcPr>
          <w:p w14:paraId="51C50A45" w14:textId="003438E2" w:rsidR="0070454C" w:rsidRPr="00C5022D" w:rsidRDefault="004F67CB"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4</w:t>
            </w:r>
            <w:r w:rsidR="0070454C" w:rsidRPr="00C5022D">
              <w:rPr>
                <w:rFonts w:ascii="Times New Roman" w:eastAsia="Calibri" w:hAnsi="Times New Roman"/>
                <w:sz w:val="24"/>
                <w:szCs w:val="24"/>
                <w:lang w:val="ru-RU" w:eastAsia="en-US"/>
              </w:rPr>
              <w:t>.1.1</w:t>
            </w:r>
          </w:p>
        </w:tc>
        <w:tc>
          <w:tcPr>
            <w:tcW w:w="4111" w:type="dxa"/>
            <w:shd w:val="clear" w:color="auto" w:fill="auto"/>
            <w:vAlign w:val="center"/>
            <w:hideMark/>
          </w:tcPr>
          <w:p w14:paraId="0F27D71B"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Гамма каротаж для привязки к интервалу</w:t>
            </w:r>
          </w:p>
        </w:tc>
        <w:tc>
          <w:tcPr>
            <w:tcW w:w="992" w:type="dxa"/>
            <w:shd w:val="clear" w:color="auto" w:fill="auto"/>
            <w:noWrap/>
            <w:vAlign w:val="bottom"/>
          </w:tcPr>
          <w:p w14:paraId="0673D8B7" w14:textId="28611413"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shd w:val="clear" w:color="auto" w:fill="auto"/>
            <w:noWrap/>
            <w:vAlign w:val="bottom"/>
            <w:hideMark/>
          </w:tcPr>
          <w:p w14:paraId="254D96E9"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метр/день</w:t>
            </w:r>
          </w:p>
        </w:tc>
        <w:tc>
          <w:tcPr>
            <w:tcW w:w="1701" w:type="dxa"/>
            <w:shd w:val="clear" w:color="auto" w:fill="auto"/>
            <w:noWrap/>
            <w:vAlign w:val="bottom"/>
          </w:tcPr>
          <w:p w14:paraId="2CA3257D"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shd w:val="clear" w:color="auto" w:fill="auto"/>
            <w:noWrap/>
            <w:vAlign w:val="bottom"/>
          </w:tcPr>
          <w:p w14:paraId="09E1F2C5"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shd w:val="clear" w:color="auto" w:fill="auto"/>
            <w:noWrap/>
            <w:vAlign w:val="bottom"/>
          </w:tcPr>
          <w:p w14:paraId="3C2B388C"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shd w:val="clear" w:color="auto" w:fill="auto"/>
            <w:noWrap/>
            <w:vAlign w:val="bottom"/>
          </w:tcPr>
          <w:p w14:paraId="6125298D"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5797F1A5" w14:textId="77777777" w:rsidTr="001116C7">
        <w:trPr>
          <w:trHeight w:val="330"/>
        </w:trPr>
        <w:tc>
          <w:tcPr>
            <w:tcW w:w="851" w:type="dxa"/>
            <w:shd w:val="clear" w:color="auto" w:fill="auto"/>
            <w:noWrap/>
            <w:vAlign w:val="bottom"/>
            <w:hideMark/>
          </w:tcPr>
          <w:p w14:paraId="4F046D02" w14:textId="6541898A" w:rsidR="0070454C" w:rsidRPr="00C5022D" w:rsidRDefault="004F67CB"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4</w:t>
            </w:r>
            <w:r w:rsidR="0070454C" w:rsidRPr="00C5022D">
              <w:rPr>
                <w:rFonts w:ascii="Times New Roman" w:eastAsia="Calibri" w:hAnsi="Times New Roman"/>
                <w:sz w:val="24"/>
                <w:szCs w:val="24"/>
                <w:lang w:val="ru-RU" w:eastAsia="en-US"/>
              </w:rPr>
              <w:t>.1.2</w:t>
            </w:r>
          </w:p>
        </w:tc>
        <w:tc>
          <w:tcPr>
            <w:tcW w:w="4111" w:type="dxa"/>
            <w:shd w:val="clear" w:color="auto" w:fill="auto"/>
            <w:vAlign w:val="center"/>
            <w:hideMark/>
          </w:tcPr>
          <w:p w14:paraId="77D6CA94"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ЛМ</w:t>
            </w:r>
          </w:p>
        </w:tc>
        <w:tc>
          <w:tcPr>
            <w:tcW w:w="992" w:type="dxa"/>
            <w:shd w:val="clear" w:color="auto" w:fill="auto"/>
            <w:noWrap/>
            <w:vAlign w:val="bottom"/>
          </w:tcPr>
          <w:p w14:paraId="06267C57" w14:textId="2F4BE1D6"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shd w:val="clear" w:color="auto" w:fill="auto"/>
            <w:noWrap/>
            <w:vAlign w:val="bottom"/>
            <w:hideMark/>
          </w:tcPr>
          <w:p w14:paraId="0D7CD0BA"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метр/день</w:t>
            </w:r>
          </w:p>
        </w:tc>
        <w:tc>
          <w:tcPr>
            <w:tcW w:w="1701" w:type="dxa"/>
            <w:shd w:val="clear" w:color="auto" w:fill="auto"/>
            <w:noWrap/>
            <w:vAlign w:val="bottom"/>
          </w:tcPr>
          <w:p w14:paraId="08602F1D"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shd w:val="clear" w:color="auto" w:fill="auto"/>
            <w:noWrap/>
            <w:vAlign w:val="bottom"/>
          </w:tcPr>
          <w:p w14:paraId="6CFC2035"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shd w:val="clear" w:color="auto" w:fill="auto"/>
            <w:noWrap/>
            <w:vAlign w:val="bottom"/>
          </w:tcPr>
          <w:p w14:paraId="1F6C85B2"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shd w:val="clear" w:color="auto" w:fill="auto"/>
            <w:noWrap/>
            <w:vAlign w:val="bottom"/>
          </w:tcPr>
          <w:p w14:paraId="2151BBA2"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6BBECB76" w14:textId="77777777" w:rsidTr="001116C7">
        <w:trPr>
          <w:trHeight w:val="330"/>
        </w:trPr>
        <w:tc>
          <w:tcPr>
            <w:tcW w:w="851" w:type="dxa"/>
            <w:shd w:val="clear" w:color="auto" w:fill="auto"/>
            <w:noWrap/>
            <w:vAlign w:val="bottom"/>
            <w:hideMark/>
          </w:tcPr>
          <w:p w14:paraId="7B1E1ED4" w14:textId="0A207CD7" w:rsidR="0070454C" w:rsidRPr="00C5022D" w:rsidRDefault="004F67CB"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4</w:t>
            </w:r>
            <w:r w:rsidR="0070454C" w:rsidRPr="00C5022D">
              <w:rPr>
                <w:rFonts w:ascii="Times New Roman" w:eastAsia="Calibri" w:hAnsi="Times New Roman"/>
                <w:sz w:val="24"/>
                <w:szCs w:val="24"/>
                <w:lang w:val="ru-RU" w:eastAsia="en-US"/>
              </w:rPr>
              <w:t>.1.3</w:t>
            </w:r>
          </w:p>
        </w:tc>
        <w:tc>
          <w:tcPr>
            <w:tcW w:w="4111" w:type="dxa"/>
            <w:shd w:val="clear" w:color="auto" w:fill="auto"/>
            <w:vAlign w:val="center"/>
            <w:hideMark/>
          </w:tcPr>
          <w:p w14:paraId="4D91ADB1"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Манометр</w:t>
            </w:r>
          </w:p>
        </w:tc>
        <w:tc>
          <w:tcPr>
            <w:tcW w:w="992" w:type="dxa"/>
            <w:shd w:val="clear" w:color="auto" w:fill="auto"/>
            <w:noWrap/>
            <w:vAlign w:val="bottom"/>
          </w:tcPr>
          <w:p w14:paraId="68C130BF" w14:textId="0D23ACC8"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shd w:val="clear" w:color="auto" w:fill="auto"/>
            <w:noWrap/>
            <w:vAlign w:val="bottom"/>
            <w:hideMark/>
          </w:tcPr>
          <w:p w14:paraId="5677FA3C"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метр/день</w:t>
            </w:r>
          </w:p>
        </w:tc>
        <w:tc>
          <w:tcPr>
            <w:tcW w:w="1701" w:type="dxa"/>
            <w:shd w:val="clear" w:color="auto" w:fill="auto"/>
            <w:noWrap/>
            <w:vAlign w:val="bottom"/>
          </w:tcPr>
          <w:p w14:paraId="53C7AA62"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shd w:val="clear" w:color="auto" w:fill="auto"/>
            <w:noWrap/>
            <w:vAlign w:val="bottom"/>
          </w:tcPr>
          <w:p w14:paraId="2DE06298"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shd w:val="clear" w:color="auto" w:fill="auto"/>
            <w:noWrap/>
            <w:vAlign w:val="bottom"/>
          </w:tcPr>
          <w:p w14:paraId="143337C4"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shd w:val="clear" w:color="auto" w:fill="auto"/>
            <w:noWrap/>
            <w:vAlign w:val="bottom"/>
          </w:tcPr>
          <w:p w14:paraId="0BEF05D1"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18EC8FA3" w14:textId="77777777" w:rsidTr="001116C7">
        <w:trPr>
          <w:trHeight w:val="330"/>
        </w:trPr>
        <w:tc>
          <w:tcPr>
            <w:tcW w:w="851" w:type="dxa"/>
            <w:shd w:val="clear" w:color="auto" w:fill="auto"/>
            <w:noWrap/>
            <w:vAlign w:val="bottom"/>
            <w:hideMark/>
          </w:tcPr>
          <w:p w14:paraId="119051F9" w14:textId="17E5667E" w:rsidR="0070454C" w:rsidRPr="00C5022D" w:rsidRDefault="004F67CB"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4</w:t>
            </w:r>
            <w:r w:rsidR="0070454C" w:rsidRPr="00C5022D">
              <w:rPr>
                <w:rFonts w:ascii="Times New Roman" w:eastAsia="Calibri" w:hAnsi="Times New Roman"/>
                <w:sz w:val="24"/>
                <w:szCs w:val="24"/>
                <w:lang w:val="ru-RU" w:eastAsia="en-US"/>
              </w:rPr>
              <w:t>.1.4</w:t>
            </w:r>
          </w:p>
        </w:tc>
        <w:tc>
          <w:tcPr>
            <w:tcW w:w="4111" w:type="dxa"/>
            <w:shd w:val="clear" w:color="auto" w:fill="auto"/>
            <w:vAlign w:val="center"/>
            <w:hideMark/>
          </w:tcPr>
          <w:p w14:paraId="68A58AB5"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Плотномер</w:t>
            </w:r>
          </w:p>
        </w:tc>
        <w:tc>
          <w:tcPr>
            <w:tcW w:w="992" w:type="dxa"/>
            <w:shd w:val="clear" w:color="auto" w:fill="auto"/>
            <w:noWrap/>
            <w:vAlign w:val="bottom"/>
          </w:tcPr>
          <w:p w14:paraId="31C72602" w14:textId="2CA8268F"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shd w:val="clear" w:color="auto" w:fill="auto"/>
            <w:noWrap/>
            <w:vAlign w:val="bottom"/>
            <w:hideMark/>
          </w:tcPr>
          <w:p w14:paraId="4009F5EA"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метр/день</w:t>
            </w:r>
          </w:p>
        </w:tc>
        <w:tc>
          <w:tcPr>
            <w:tcW w:w="1701" w:type="dxa"/>
            <w:shd w:val="clear" w:color="auto" w:fill="auto"/>
            <w:noWrap/>
            <w:vAlign w:val="bottom"/>
          </w:tcPr>
          <w:p w14:paraId="592BEE05"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shd w:val="clear" w:color="auto" w:fill="auto"/>
            <w:noWrap/>
            <w:vAlign w:val="bottom"/>
          </w:tcPr>
          <w:p w14:paraId="055711C2"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shd w:val="clear" w:color="auto" w:fill="auto"/>
            <w:noWrap/>
            <w:vAlign w:val="bottom"/>
          </w:tcPr>
          <w:p w14:paraId="7850EE14"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shd w:val="clear" w:color="auto" w:fill="auto"/>
            <w:noWrap/>
            <w:vAlign w:val="bottom"/>
          </w:tcPr>
          <w:p w14:paraId="53CA74B8"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798F1D5B" w14:textId="77777777" w:rsidTr="001116C7">
        <w:trPr>
          <w:trHeight w:val="330"/>
        </w:trPr>
        <w:tc>
          <w:tcPr>
            <w:tcW w:w="851" w:type="dxa"/>
            <w:shd w:val="clear" w:color="auto" w:fill="auto"/>
            <w:noWrap/>
            <w:vAlign w:val="bottom"/>
            <w:hideMark/>
          </w:tcPr>
          <w:p w14:paraId="464F1D0E" w14:textId="6334B096" w:rsidR="0070454C" w:rsidRPr="00C5022D" w:rsidRDefault="004F67CB"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4</w:t>
            </w:r>
            <w:r w:rsidR="0070454C" w:rsidRPr="00C5022D">
              <w:rPr>
                <w:rFonts w:ascii="Times New Roman" w:eastAsia="Calibri" w:hAnsi="Times New Roman"/>
                <w:sz w:val="24"/>
                <w:szCs w:val="24"/>
                <w:lang w:val="ru-RU" w:eastAsia="en-US"/>
              </w:rPr>
              <w:t>.1.5</w:t>
            </w:r>
          </w:p>
        </w:tc>
        <w:tc>
          <w:tcPr>
            <w:tcW w:w="4111" w:type="dxa"/>
            <w:shd w:val="clear" w:color="auto" w:fill="auto"/>
            <w:vAlign w:val="center"/>
            <w:hideMark/>
          </w:tcPr>
          <w:p w14:paraId="641A8ECE"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Термометр</w:t>
            </w:r>
          </w:p>
        </w:tc>
        <w:tc>
          <w:tcPr>
            <w:tcW w:w="992" w:type="dxa"/>
            <w:shd w:val="clear" w:color="auto" w:fill="auto"/>
            <w:noWrap/>
            <w:vAlign w:val="bottom"/>
          </w:tcPr>
          <w:p w14:paraId="69E5642D" w14:textId="49DC14BD"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shd w:val="clear" w:color="auto" w:fill="auto"/>
            <w:noWrap/>
            <w:vAlign w:val="bottom"/>
            <w:hideMark/>
          </w:tcPr>
          <w:p w14:paraId="20410F68"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метр/день</w:t>
            </w:r>
          </w:p>
        </w:tc>
        <w:tc>
          <w:tcPr>
            <w:tcW w:w="1701" w:type="dxa"/>
            <w:shd w:val="clear" w:color="auto" w:fill="auto"/>
            <w:noWrap/>
            <w:vAlign w:val="bottom"/>
          </w:tcPr>
          <w:p w14:paraId="7AF8C253"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shd w:val="clear" w:color="auto" w:fill="auto"/>
            <w:noWrap/>
            <w:vAlign w:val="bottom"/>
          </w:tcPr>
          <w:p w14:paraId="3443D72D"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shd w:val="clear" w:color="auto" w:fill="auto"/>
            <w:noWrap/>
            <w:vAlign w:val="bottom"/>
          </w:tcPr>
          <w:p w14:paraId="29A297EA"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shd w:val="clear" w:color="auto" w:fill="auto"/>
            <w:noWrap/>
            <w:vAlign w:val="bottom"/>
          </w:tcPr>
          <w:p w14:paraId="5DAAB92F"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6B0FE614" w14:textId="77777777" w:rsidTr="001116C7">
        <w:trPr>
          <w:trHeight w:val="330"/>
        </w:trPr>
        <w:tc>
          <w:tcPr>
            <w:tcW w:w="851" w:type="dxa"/>
            <w:shd w:val="clear" w:color="auto" w:fill="auto"/>
            <w:noWrap/>
            <w:vAlign w:val="bottom"/>
            <w:hideMark/>
          </w:tcPr>
          <w:p w14:paraId="026631BC" w14:textId="53921610" w:rsidR="0070454C" w:rsidRPr="00C5022D" w:rsidRDefault="004F67CB"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4</w:t>
            </w:r>
            <w:r w:rsidR="0070454C" w:rsidRPr="00C5022D">
              <w:rPr>
                <w:rFonts w:ascii="Times New Roman" w:eastAsia="Calibri" w:hAnsi="Times New Roman"/>
                <w:sz w:val="24"/>
                <w:szCs w:val="24"/>
                <w:lang w:val="ru-RU" w:eastAsia="en-US"/>
              </w:rPr>
              <w:t>.1.6</w:t>
            </w:r>
          </w:p>
        </w:tc>
        <w:tc>
          <w:tcPr>
            <w:tcW w:w="4111" w:type="dxa"/>
            <w:shd w:val="clear" w:color="auto" w:fill="auto"/>
            <w:vAlign w:val="center"/>
            <w:hideMark/>
          </w:tcPr>
          <w:p w14:paraId="258EAE93"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Каверномер</w:t>
            </w:r>
          </w:p>
        </w:tc>
        <w:tc>
          <w:tcPr>
            <w:tcW w:w="992" w:type="dxa"/>
            <w:shd w:val="clear" w:color="auto" w:fill="auto"/>
            <w:noWrap/>
            <w:vAlign w:val="bottom"/>
          </w:tcPr>
          <w:p w14:paraId="6DCBF67F" w14:textId="1B1479DE"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shd w:val="clear" w:color="auto" w:fill="auto"/>
            <w:noWrap/>
            <w:vAlign w:val="bottom"/>
            <w:hideMark/>
          </w:tcPr>
          <w:p w14:paraId="44BC66B7"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метр/день</w:t>
            </w:r>
          </w:p>
        </w:tc>
        <w:tc>
          <w:tcPr>
            <w:tcW w:w="1701" w:type="dxa"/>
            <w:shd w:val="clear" w:color="auto" w:fill="auto"/>
            <w:noWrap/>
            <w:vAlign w:val="bottom"/>
          </w:tcPr>
          <w:p w14:paraId="0ABD48A2"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shd w:val="clear" w:color="auto" w:fill="auto"/>
            <w:noWrap/>
            <w:vAlign w:val="bottom"/>
          </w:tcPr>
          <w:p w14:paraId="1A9833A3"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shd w:val="clear" w:color="auto" w:fill="auto"/>
            <w:noWrap/>
            <w:vAlign w:val="bottom"/>
          </w:tcPr>
          <w:p w14:paraId="5C01C450"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shd w:val="clear" w:color="auto" w:fill="auto"/>
            <w:noWrap/>
            <w:vAlign w:val="bottom"/>
          </w:tcPr>
          <w:p w14:paraId="4AD51192"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187F53FA" w14:textId="77777777" w:rsidTr="001116C7">
        <w:trPr>
          <w:trHeight w:val="330"/>
        </w:trPr>
        <w:tc>
          <w:tcPr>
            <w:tcW w:w="851" w:type="dxa"/>
            <w:shd w:val="clear" w:color="auto" w:fill="auto"/>
            <w:noWrap/>
            <w:vAlign w:val="bottom"/>
            <w:hideMark/>
          </w:tcPr>
          <w:p w14:paraId="5BFA7783" w14:textId="15347EC2" w:rsidR="0070454C" w:rsidRPr="00C5022D" w:rsidRDefault="004F67CB"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4</w:t>
            </w:r>
            <w:r w:rsidR="0070454C" w:rsidRPr="00C5022D">
              <w:rPr>
                <w:rFonts w:ascii="Times New Roman" w:eastAsia="Calibri" w:hAnsi="Times New Roman"/>
                <w:sz w:val="24"/>
                <w:szCs w:val="24"/>
                <w:lang w:val="ru-RU" w:eastAsia="en-US"/>
              </w:rPr>
              <w:t>.1.7</w:t>
            </w:r>
          </w:p>
        </w:tc>
        <w:tc>
          <w:tcPr>
            <w:tcW w:w="4111" w:type="dxa"/>
            <w:shd w:val="clear" w:color="auto" w:fill="auto"/>
            <w:vAlign w:val="center"/>
            <w:hideMark/>
          </w:tcPr>
          <w:p w14:paraId="32C7CC4F"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Акселерометр</w:t>
            </w:r>
          </w:p>
        </w:tc>
        <w:tc>
          <w:tcPr>
            <w:tcW w:w="992" w:type="dxa"/>
            <w:shd w:val="clear" w:color="auto" w:fill="auto"/>
            <w:noWrap/>
            <w:vAlign w:val="bottom"/>
          </w:tcPr>
          <w:p w14:paraId="35F5C5DF" w14:textId="7B940001"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shd w:val="clear" w:color="auto" w:fill="auto"/>
            <w:noWrap/>
            <w:vAlign w:val="bottom"/>
            <w:hideMark/>
          </w:tcPr>
          <w:p w14:paraId="30B4C751"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метр/день</w:t>
            </w:r>
          </w:p>
        </w:tc>
        <w:tc>
          <w:tcPr>
            <w:tcW w:w="1701" w:type="dxa"/>
            <w:shd w:val="clear" w:color="auto" w:fill="auto"/>
            <w:noWrap/>
            <w:vAlign w:val="bottom"/>
          </w:tcPr>
          <w:p w14:paraId="224F36F5"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shd w:val="clear" w:color="auto" w:fill="auto"/>
            <w:noWrap/>
            <w:vAlign w:val="bottom"/>
          </w:tcPr>
          <w:p w14:paraId="53FC2840"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shd w:val="clear" w:color="auto" w:fill="auto"/>
            <w:noWrap/>
            <w:vAlign w:val="bottom"/>
          </w:tcPr>
          <w:p w14:paraId="0BA0F186"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shd w:val="clear" w:color="auto" w:fill="auto"/>
            <w:noWrap/>
            <w:vAlign w:val="bottom"/>
          </w:tcPr>
          <w:p w14:paraId="385E6617"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493DC3A1" w14:textId="77777777" w:rsidTr="001116C7">
        <w:trPr>
          <w:trHeight w:val="330"/>
        </w:trPr>
        <w:tc>
          <w:tcPr>
            <w:tcW w:w="851" w:type="dxa"/>
            <w:shd w:val="clear" w:color="auto" w:fill="auto"/>
            <w:noWrap/>
            <w:vAlign w:val="bottom"/>
            <w:hideMark/>
          </w:tcPr>
          <w:p w14:paraId="67C56C91"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4.1.8</w:t>
            </w:r>
          </w:p>
        </w:tc>
        <w:tc>
          <w:tcPr>
            <w:tcW w:w="4111" w:type="dxa"/>
            <w:shd w:val="clear" w:color="auto" w:fill="auto"/>
            <w:vAlign w:val="center"/>
            <w:hideMark/>
          </w:tcPr>
          <w:p w14:paraId="1BE2F336"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Расходомер</w:t>
            </w:r>
          </w:p>
        </w:tc>
        <w:tc>
          <w:tcPr>
            <w:tcW w:w="992" w:type="dxa"/>
            <w:shd w:val="clear" w:color="auto" w:fill="auto"/>
            <w:noWrap/>
            <w:vAlign w:val="bottom"/>
          </w:tcPr>
          <w:p w14:paraId="6C990DBF" w14:textId="77D115B4"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shd w:val="clear" w:color="auto" w:fill="auto"/>
            <w:noWrap/>
            <w:vAlign w:val="bottom"/>
            <w:hideMark/>
          </w:tcPr>
          <w:p w14:paraId="46B13BE4"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метр/день</w:t>
            </w:r>
          </w:p>
        </w:tc>
        <w:tc>
          <w:tcPr>
            <w:tcW w:w="1701" w:type="dxa"/>
            <w:shd w:val="clear" w:color="auto" w:fill="auto"/>
            <w:noWrap/>
            <w:vAlign w:val="bottom"/>
          </w:tcPr>
          <w:p w14:paraId="18537C10"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shd w:val="clear" w:color="auto" w:fill="auto"/>
            <w:noWrap/>
            <w:vAlign w:val="bottom"/>
          </w:tcPr>
          <w:p w14:paraId="55CB2A4F"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shd w:val="clear" w:color="auto" w:fill="auto"/>
            <w:noWrap/>
            <w:vAlign w:val="bottom"/>
          </w:tcPr>
          <w:p w14:paraId="6E22F0E3"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shd w:val="clear" w:color="auto" w:fill="auto"/>
            <w:noWrap/>
            <w:vAlign w:val="bottom"/>
          </w:tcPr>
          <w:p w14:paraId="4D802CA6"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78490250" w14:textId="77777777" w:rsidTr="001116C7">
        <w:trPr>
          <w:trHeight w:val="330"/>
        </w:trPr>
        <w:tc>
          <w:tcPr>
            <w:tcW w:w="851" w:type="dxa"/>
            <w:shd w:val="clear" w:color="auto" w:fill="auto"/>
            <w:noWrap/>
            <w:vAlign w:val="bottom"/>
            <w:hideMark/>
          </w:tcPr>
          <w:p w14:paraId="6186E3D5"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4.1.9</w:t>
            </w:r>
          </w:p>
        </w:tc>
        <w:tc>
          <w:tcPr>
            <w:tcW w:w="4111" w:type="dxa"/>
            <w:shd w:val="clear" w:color="auto" w:fill="auto"/>
            <w:vAlign w:val="center"/>
            <w:hideMark/>
          </w:tcPr>
          <w:p w14:paraId="0EDF553F"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Влагометрия с электрическими датчиками</w:t>
            </w:r>
          </w:p>
        </w:tc>
        <w:tc>
          <w:tcPr>
            <w:tcW w:w="992" w:type="dxa"/>
            <w:shd w:val="clear" w:color="auto" w:fill="auto"/>
            <w:noWrap/>
            <w:vAlign w:val="bottom"/>
          </w:tcPr>
          <w:p w14:paraId="28D616D3" w14:textId="2B3A9799"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shd w:val="clear" w:color="auto" w:fill="auto"/>
            <w:noWrap/>
            <w:vAlign w:val="bottom"/>
            <w:hideMark/>
          </w:tcPr>
          <w:p w14:paraId="38365453"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метр/день</w:t>
            </w:r>
          </w:p>
        </w:tc>
        <w:tc>
          <w:tcPr>
            <w:tcW w:w="1701" w:type="dxa"/>
            <w:shd w:val="clear" w:color="auto" w:fill="auto"/>
            <w:noWrap/>
            <w:vAlign w:val="bottom"/>
          </w:tcPr>
          <w:p w14:paraId="174DCC6C"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shd w:val="clear" w:color="auto" w:fill="auto"/>
            <w:noWrap/>
            <w:vAlign w:val="bottom"/>
          </w:tcPr>
          <w:p w14:paraId="1EA7FDAA"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shd w:val="clear" w:color="auto" w:fill="auto"/>
            <w:noWrap/>
            <w:vAlign w:val="bottom"/>
          </w:tcPr>
          <w:p w14:paraId="2DBB1F9A"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shd w:val="clear" w:color="auto" w:fill="auto"/>
            <w:noWrap/>
            <w:vAlign w:val="bottom"/>
          </w:tcPr>
          <w:p w14:paraId="7EB81D4D"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0F45B104" w14:textId="77777777" w:rsidTr="001116C7">
        <w:trPr>
          <w:trHeight w:val="330"/>
        </w:trPr>
        <w:tc>
          <w:tcPr>
            <w:tcW w:w="851" w:type="dxa"/>
            <w:shd w:val="clear" w:color="auto" w:fill="auto"/>
            <w:noWrap/>
            <w:vAlign w:val="bottom"/>
            <w:hideMark/>
          </w:tcPr>
          <w:p w14:paraId="23EAB445"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4.1.10</w:t>
            </w:r>
          </w:p>
        </w:tc>
        <w:tc>
          <w:tcPr>
            <w:tcW w:w="4111" w:type="dxa"/>
            <w:shd w:val="clear" w:color="auto" w:fill="auto"/>
            <w:vAlign w:val="center"/>
            <w:hideMark/>
          </w:tcPr>
          <w:p w14:paraId="7E12829F" w14:textId="7D113757" w:rsidR="0070454C" w:rsidRPr="00C5022D" w:rsidRDefault="004F67CB" w:rsidP="004F67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Отчет по эксплуатационному каротажу. </w:t>
            </w:r>
            <w:r w:rsidR="00EB5A0B" w:rsidRPr="00C5022D">
              <w:rPr>
                <w:rFonts w:ascii="Times New Roman" w:eastAsia="Calibri" w:hAnsi="Times New Roman"/>
                <w:sz w:val="24"/>
                <w:szCs w:val="24"/>
                <w:lang w:val="ru-RU" w:eastAsia="en-US"/>
              </w:rPr>
              <w:t xml:space="preserve"> включая интерпретацию и детальную корреляцию</w:t>
            </w:r>
          </w:p>
        </w:tc>
        <w:tc>
          <w:tcPr>
            <w:tcW w:w="992" w:type="dxa"/>
            <w:shd w:val="clear" w:color="auto" w:fill="auto"/>
            <w:noWrap/>
            <w:vAlign w:val="bottom"/>
          </w:tcPr>
          <w:p w14:paraId="2729F983"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shd w:val="clear" w:color="auto" w:fill="auto"/>
            <w:noWrap/>
            <w:vAlign w:val="bottom"/>
            <w:hideMark/>
          </w:tcPr>
          <w:p w14:paraId="1055D1DD"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фикс.ст</w:t>
            </w:r>
          </w:p>
        </w:tc>
        <w:tc>
          <w:tcPr>
            <w:tcW w:w="1701" w:type="dxa"/>
            <w:shd w:val="clear" w:color="auto" w:fill="auto"/>
            <w:noWrap/>
            <w:vAlign w:val="bottom"/>
          </w:tcPr>
          <w:p w14:paraId="4760B266"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shd w:val="clear" w:color="auto" w:fill="auto"/>
            <w:noWrap/>
            <w:vAlign w:val="bottom"/>
          </w:tcPr>
          <w:p w14:paraId="63A8C5D9"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shd w:val="clear" w:color="auto" w:fill="auto"/>
            <w:noWrap/>
            <w:vAlign w:val="bottom"/>
          </w:tcPr>
          <w:p w14:paraId="5CBB0B05"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shd w:val="clear" w:color="auto" w:fill="auto"/>
            <w:noWrap/>
            <w:vAlign w:val="bottom"/>
          </w:tcPr>
          <w:p w14:paraId="0EA29BF5"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2CCEAC2A" w14:textId="77777777" w:rsidTr="001116C7">
        <w:trPr>
          <w:trHeight w:val="645"/>
        </w:trPr>
        <w:tc>
          <w:tcPr>
            <w:tcW w:w="851" w:type="dxa"/>
            <w:shd w:val="clear" w:color="auto" w:fill="auto"/>
            <w:noWrap/>
            <w:vAlign w:val="bottom"/>
            <w:hideMark/>
          </w:tcPr>
          <w:p w14:paraId="7FA4A3F7"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4.1.11</w:t>
            </w:r>
          </w:p>
        </w:tc>
        <w:tc>
          <w:tcPr>
            <w:tcW w:w="4111" w:type="dxa"/>
            <w:shd w:val="clear" w:color="auto" w:fill="auto"/>
            <w:vAlign w:val="center"/>
            <w:hideMark/>
          </w:tcPr>
          <w:p w14:paraId="6A333FCD"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Работа устьевого противовыбросного оборудования на 10K</w:t>
            </w:r>
          </w:p>
        </w:tc>
        <w:tc>
          <w:tcPr>
            <w:tcW w:w="992" w:type="dxa"/>
            <w:shd w:val="clear" w:color="auto" w:fill="auto"/>
            <w:noWrap/>
            <w:vAlign w:val="bottom"/>
          </w:tcPr>
          <w:p w14:paraId="4B238C17"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shd w:val="clear" w:color="auto" w:fill="auto"/>
            <w:vAlign w:val="bottom"/>
            <w:hideMark/>
          </w:tcPr>
          <w:p w14:paraId="2DC2286C"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фикс.ст/спуск./день</w:t>
            </w:r>
          </w:p>
        </w:tc>
        <w:tc>
          <w:tcPr>
            <w:tcW w:w="1701" w:type="dxa"/>
            <w:shd w:val="clear" w:color="auto" w:fill="auto"/>
            <w:noWrap/>
            <w:vAlign w:val="bottom"/>
          </w:tcPr>
          <w:p w14:paraId="0C957774"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shd w:val="clear" w:color="auto" w:fill="auto"/>
            <w:noWrap/>
            <w:vAlign w:val="bottom"/>
          </w:tcPr>
          <w:p w14:paraId="5D1443CD"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shd w:val="clear" w:color="auto" w:fill="auto"/>
            <w:noWrap/>
            <w:vAlign w:val="bottom"/>
          </w:tcPr>
          <w:p w14:paraId="6D7A052F"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shd w:val="clear" w:color="auto" w:fill="auto"/>
            <w:noWrap/>
            <w:vAlign w:val="bottom"/>
          </w:tcPr>
          <w:p w14:paraId="7D25C39F"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2B8124B0" w14:textId="77777777" w:rsidTr="001116C7">
        <w:trPr>
          <w:trHeight w:val="330"/>
        </w:trPr>
        <w:tc>
          <w:tcPr>
            <w:tcW w:w="851" w:type="dxa"/>
            <w:shd w:val="clear" w:color="auto" w:fill="auto"/>
            <w:noWrap/>
            <w:vAlign w:val="bottom"/>
            <w:hideMark/>
          </w:tcPr>
          <w:p w14:paraId="0FAF9569"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4.1.12</w:t>
            </w:r>
          </w:p>
        </w:tc>
        <w:tc>
          <w:tcPr>
            <w:tcW w:w="4111" w:type="dxa"/>
            <w:shd w:val="clear" w:color="auto" w:fill="auto"/>
            <w:vAlign w:val="center"/>
            <w:hideMark/>
          </w:tcPr>
          <w:p w14:paraId="5E03A1ED" w14:textId="0466E93E" w:rsidR="0070454C" w:rsidRPr="00C5022D" w:rsidRDefault="0070454C" w:rsidP="00EB5A0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Персонал для работ </w:t>
            </w:r>
            <w:r w:rsidR="0069532F" w:rsidRPr="00C5022D">
              <w:rPr>
                <w:rFonts w:ascii="Times New Roman" w:eastAsia="Calibri" w:hAnsi="Times New Roman"/>
                <w:sz w:val="24"/>
                <w:szCs w:val="24"/>
                <w:lang w:val="ru-RU" w:eastAsia="en-US"/>
              </w:rPr>
              <w:t xml:space="preserve">при проведении эксплуатационного каротажа </w:t>
            </w:r>
            <w:r w:rsidR="00EB5A0B" w:rsidRPr="00C5022D">
              <w:rPr>
                <w:rFonts w:ascii="Times New Roman" w:eastAsia="Calibri" w:hAnsi="Times New Roman"/>
                <w:sz w:val="24"/>
                <w:szCs w:val="24"/>
                <w:lang w:val="ru-RU" w:eastAsia="en-US"/>
              </w:rPr>
              <w:t xml:space="preserve"> </w:t>
            </w:r>
          </w:p>
        </w:tc>
        <w:tc>
          <w:tcPr>
            <w:tcW w:w="992" w:type="dxa"/>
            <w:shd w:val="clear" w:color="auto" w:fill="auto"/>
            <w:noWrap/>
            <w:vAlign w:val="bottom"/>
            <w:hideMark/>
          </w:tcPr>
          <w:p w14:paraId="4C67F78F"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WL crew</w:t>
            </w:r>
          </w:p>
        </w:tc>
        <w:tc>
          <w:tcPr>
            <w:tcW w:w="1843" w:type="dxa"/>
            <w:shd w:val="clear" w:color="auto" w:fill="auto"/>
            <w:noWrap/>
            <w:vAlign w:val="bottom"/>
            <w:hideMark/>
          </w:tcPr>
          <w:p w14:paraId="4B910975"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день</w:t>
            </w:r>
          </w:p>
        </w:tc>
        <w:tc>
          <w:tcPr>
            <w:tcW w:w="1701" w:type="dxa"/>
            <w:shd w:val="clear" w:color="auto" w:fill="auto"/>
            <w:noWrap/>
            <w:vAlign w:val="bottom"/>
          </w:tcPr>
          <w:p w14:paraId="1624A58C"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shd w:val="clear" w:color="auto" w:fill="auto"/>
            <w:noWrap/>
            <w:vAlign w:val="bottom"/>
          </w:tcPr>
          <w:p w14:paraId="16EFAFBF"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shd w:val="clear" w:color="auto" w:fill="auto"/>
            <w:noWrap/>
            <w:vAlign w:val="bottom"/>
          </w:tcPr>
          <w:p w14:paraId="0435FB98"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shd w:val="clear" w:color="auto" w:fill="auto"/>
            <w:noWrap/>
            <w:vAlign w:val="bottom"/>
          </w:tcPr>
          <w:p w14:paraId="2601BB74"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519F414D" w14:textId="77777777" w:rsidTr="001116C7">
        <w:trPr>
          <w:trHeight w:val="330"/>
        </w:trPr>
        <w:tc>
          <w:tcPr>
            <w:tcW w:w="851" w:type="dxa"/>
            <w:shd w:val="clear" w:color="auto" w:fill="auto"/>
            <w:noWrap/>
            <w:vAlign w:val="bottom"/>
            <w:hideMark/>
          </w:tcPr>
          <w:p w14:paraId="14693BB9"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4.1.13</w:t>
            </w:r>
          </w:p>
        </w:tc>
        <w:tc>
          <w:tcPr>
            <w:tcW w:w="4111" w:type="dxa"/>
            <w:shd w:val="clear" w:color="auto" w:fill="auto"/>
            <w:vAlign w:val="center"/>
            <w:hideMark/>
          </w:tcPr>
          <w:p w14:paraId="2424DC22"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Подготовительные и  заключительные работы</w:t>
            </w:r>
          </w:p>
        </w:tc>
        <w:tc>
          <w:tcPr>
            <w:tcW w:w="992" w:type="dxa"/>
            <w:shd w:val="clear" w:color="auto" w:fill="auto"/>
            <w:noWrap/>
            <w:vAlign w:val="bottom"/>
            <w:hideMark/>
          </w:tcPr>
          <w:p w14:paraId="351DD979"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Rig Up</w:t>
            </w:r>
          </w:p>
        </w:tc>
        <w:tc>
          <w:tcPr>
            <w:tcW w:w="1843" w:type="dxa"/>
            <w:shd w:val="clear" w:color="auto" w:fill="auto"/>
            <w:noWrap/>
            <w:vAlign w:val="bottom"/>
            <w:hideMark/>
          </w:tcPr>
          <w:p w14:paraId="552CB79F"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день</w:t>
            </w:r>
          </w:p>
        </w:tc>
        <w:tc>
          <w:tcPr>
            <w:tcW w:w="1701" w:type="dxa"/>
            <w:shd w:val="clear" w:color="auto" w:fill="auto"/>
            <w:noWrap/>
            <w:vAlign w:val="bottom"/>
          </w:tcPr>
          <w:p w14:paraId="2F8D1F3C"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shd w:val="clear" w:color="auto" w:fill="auto"/>
            <w:noWrap/>
            <w:vAlign w:val="bottom"/>
          </w:tcPr>
          <w:p w14:paraId="53F41DC8"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shd w:val="clear" w:color="auto" w:fill="auto"/>
            <w:noWrap/>
            <w:vAlign w:val="bottom"/>
          </w:tcPr>
          <w:p w14:paraId="57276B74"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shd w:val="clear" w:color="auto" w:fill="auto"/>
            <w:noWrap/>
            <w:vAlign w:val="bottom"/>
          </w:tcPr>
          <w:p w14:paraId="1E522D44"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70454C" w:rsidRPr="00C5022D" w14:paraId="0AE5724A" w14:textId="77777777" w:rsidTr="001116C7">
        <w:trPr>
          <w:trHeight w:val="330"/>
        </w:trPr>
        <w:tc>
          <w:tcPr>
            <w:tcW w:w="851" w:type="dxa"/>
            <w:shd w:val="clear" w:color="auto" w:fill="auto"/>
            <w:noWrap/>
            <w:vAlign w:val="bottom"/>
          </w:tcPr>
          <w:p w14:paraId="6598F845"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4.2.</w:t>
            </w:r>
          </w:p>
        </w:tc>
        <w:tc>
          <w:tcPr>
            <w:tcW w:w="4111" w:type="dxa"/>
            <w:shd w:val="clear" w:color="auto" w:fill="auto"/>
            <w:vAlign w:val="center"/>
          </w:tcPr>
          <w:p w14:paraId="38794BFA"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Аренда каротажной станции</w:t>
            </w:r>
          </w:p>
        </w:tc>
        <w:tc>
          <w:tcPr>
            <w:tcW w:w="992" w:type="dxa"/>
            <w:shd w:val="clear" w:color="auto" w:fill="auto"/>
            <w:noWrap/>
            <w:vAlign w:val="bottom"/>
          </w:tcPr>
          <w:p w14:paraId="206498A7"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shd w:val="clear" w:color="auto" w:fill="auto"/>
            <w:noWrap/>
            <w:vAlign w:val="bottom"/>
          </w:tcPr>
          <w:p w14:paraId="4E41088C"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день</w:t>
            </w:r>
          </w:p>
        </w:tc>
        <w:tc>
          <w:tcPr>
            <w:tcW w:w="1701" w:type="dxa"/>
            <w:shd w:val="clear" w:color="auto" w:fill="auto"/>
            <w:noWrap/>
            <w:vAlign w:val="bottom"/>
          </w:tcPr>
          <w:p w14:paraId="2FF1C072"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shd w:val="clear" w:color="auto" w:fill="auto"/>
            <w:noWrap/>
            <w:vAlign w:val="bottom"/>
          </w:tcPr>
          <w:p w14:paraId="6870AA3B"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shd w:val="clear" w:color="auto" w:fill="auto"/>
            <w:noWrap/>
            <w:vAlign w:val="bottom"/>
          </w:tcPr>
          <w:p w14:paraId="453F8AF3"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shd w:val="clear" w:color="auto" w:fill="auto"/>
            <w:noWrap/>
            <w:vAlign w:val="bottom"/>
          </w:tcPr>
          <w:p w14:paraId="31C26D3C" w14:textId="77777777" w:rsidR="0070454C" w:rsidRPr="00C5022D" w:rsidRDefault="0070454C" w:rsidP="0070454C">
            <w:pPr>
              <w:tabs>
                <w:tab w:val="clear" w:pos="1080"/>
              </w:tabs>
              <w:spacing w:after="160" w:line="259" w:lineRule="auto"/>
              <w:ind w:left="0" w:firstLine="0"/>
              <w:jc w:val="left"/>
              <w:rPr>
                <w:rFonts w:ascii="Times New Roman" w:eastAsia="Calibri" w:hAnsi="Times New Roman"/>
                <w:sz w:val="24"/>
                <w:szCs w:val="24"/>
                <w:lang w:val="ru-RU" w:eastAsia="en-US"/>
              </w:rPr>
            </w:pPr>
          </w:p>
        </w:tc>
      </w:tr>
    </w:tbl>
    <w:p w14:paraId="538E891B" w14:textId="77777777" w:rsidR="0070454C" w:rsidRPr="00C5022D" w:rsidRDefault="0070454C" w:rsidP="001654CD">
      <w:pPr>
        <w:keepNext/>
        <w:ind w:right="-2"/>
        <w:rPr>
          <w:rFonts w:ascii="Times New Roman" w:hAnsi="Times New Roman"/>
          <w:b/>
          <w:sz w:val="24"/>
          <w:szCs w:val="24"/>
          <w:lang w:val="ru-RU"/>
        </w:rPr>
      </w:pPr>
    </w:p>
    <w:p w14:paraId="1E2EB969" w14:textId="77777777" w:rsidR="0070454C" w:rsidRPr="00C5022D" w:rsidRDefault="0070454C" w:rsidP="001654CD">
      <w:pPr>
        <w:keepNext/>
        <w:ind w:right="-2"/>
        <w:rPr>
          <w:rFonts w:ascii="Times New Roman" w:hAnsi="Times New Roman"/>
          <w:b/>
          <w:sz w:val="24"/>
          <w:szCs w:val="24"/>
          <w:lang w:val="ru-RU"/>
        </w:rPr>
      </w:pPr>
    </w:p>
    <w:p w14:paraId="018BBA81" w14:textId="77777777" w:rsidR="0070454C" w:rsidRPr="00C5022D" w:rsidRDefault="0070454C" w:rsidP="001654CD">
      <w:pPr>
        <w:keepNext/>
        <w:ind w:right="-2"/>
        <w:rPr>
          <w:rFonts w:ascii="Times New Roman" w:hAnsi="Times New Roman"/>
          <w:b/>
          <w:sz w:val="24"/>
          <w:szCs w:val="24"/>
          <w:lang w:val="ru-RU"/>
        </w:rPr>
      </w:pPr>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111"/>
        <w:gridCol w:w="992"/>
        <w:gridCol w:w="1843"/>
        <w:gridCol w:w="1701"/>
        <w:gridCol w:w="1984"/>
        <w:gridCol w:w="1701"/>
        <w:gridCol w:w="1985"/>
      </w:tblGrid>
      <w:tr w:rsidR="004F67CB" w:rsidRPr="00C668E3" w14:paraId="3CD97946" w14:textId="77777777" w:rsidTr="006C65F2">
        <w:trPr>
          <w:trHeight w:val="330"/>
        </w:trPr>
        <w:tc>
          <w:tcPr>
            <w:tcW w:w="15168" w:type="dxa"/>
            <w:gridSpan w:val="8"/>
            <w:shd w:val="clear" w:color="000000" w:fill="D8D8D8"/>
            <w:noWrap/>
            <w:vAlign w:val="bottom"/>
          </w:tcPr>
          <w:p w14:paraId="1AAB68A0" w14:textId="02E22E87" w:rsidR="004F67CB" w:rsidRPr="00C5022D" w:rsidRDefault="004F67CB" w:rsidP="00EB5A0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hAnsi="Times New Roman"/>
                <w:b/>
                <w:bCs/>
                <w:sz w:val="24"/>
                <w:szCs w:val="24"/>
                <w:lang w:val="ru-RU"/>
              </w:rPr>
              <w:t>Таблица 5: Интервалы спуска перфораторов 0-1530м; 0-1420м; 0-9</w:t>
            </w:r>
            <w:r w:rsidR="00EB5A0B" w:rsidRPr="00C5022D">
              <w:rPr>
                <w:rFonts w:ascii="Times New Roman" w:hAnsi="Times New Roman"/>
                <w:b/>
                <w:bCs/>
                <w:sz w:val="24"/>
                <w:szCs w:val="24"/>
                <w:lang w:val="ru-RU"/>
              </w:rPr>
              <w:t>10</w:t>
            </w:r>
            <w:r w:rsidRPr="00C5022D">
              <w:rPr>
                <w:rFonts w:ascii="Times New Roman" w:hAnsi="Times New Roman"/>
                <w:b/>
                <w:bCs/>
                <w:sz w:val="24"/>
                <w:szCs w:val="24"/>
                <w:lang w:val="ru-RU"/>
              </w:rPr>
              <w:t>м; 0-8</w:t>
            </w:r>
            <w:r w:rsidR="00EB5A0B" w:rsidRPr="00C5022D">
              <w:rPr>
                <w:rFonts w:ascii="Times New Roman" w:hAnsi="Times New Roman"/>
                <w:b/>
                <w:bCs/>
                <w:sz w:val="24"/>
                <w:szCs w:val="24"/>
                <w:lang w:val="ru-RU"/>
              </w:rPr>
              <w:t>70</w:t>
            </w:r>
            <w:r w:rsidRPr="00C5022D">
              <w:rPr>
                <w:rFonts w:ascii="Times New Roman" w:hAnsi="Times New Roman"/>
                <w:b/>
                <w:bCs/>
                <w:sz w:val="24"/>
                <w:szCs w:val="24"/>
                <w:lang w:val="ru-RU"/>
              </w:rPr>
              <w:t>м; 0-7</w:t>
            </w:r>
            <w:r w:rsidR="00EB5A0B" w:rsidRPr="00C5022D">
              <w:rPr>
                <w:rFonts w:ascii="Times New Roman" w:hAnsi="Times New Roman"/>
                <w:b/>
                <w:bCs/>
                <w:sz w:val="24"/>
                <w:szCs w:val="24"/>
                <w:lang w:val="ru-RU"/>
              </w:rPr>
              <w:t>60</w:t>
            </w:r>
            <w:r w:rsidRPr="00C5022D">
              <w:rPr>
                <w:rFonts w:ascii="Times New Roman" w:hAnsi="Times New Roman"/>
                <w:b/>
                <w:bCs/>
                <w:sz w:val="24"/>
                <w:szCs w:val="24"/>
                <w:lang w:val="ru-RU"/>
              </w:rPr>
              <w:t>;м (будут уточнятся в процессе работ). Интервалы перфорации согласно  Приложения №2 ТС (будут уточнятся в процессе работ).</w:t>
            </w:r>
          </w:p>
        </w:tc>
      </w:tr>
      <w:tr w:rsidR="005D7ACB" w:rsidRPr="00C5022D" w14:paraId="1C4AB1EF" w14:textId="77777777" w:rsidTr="001116C7">
        <w:trPr>
          <w:trHeight w:val="330"/>
        </w:trPr>
        <w:tc>
          <w:tcPr>
            <w:tcW w:w="851" w:type="dxa"/>
            <w:shd w:val="clear" w:color="000000" w:fill="D8D8D8"/>
            <w:noWrap/>
            <w:vAlign w:val="bottom"/>
            <w:hideMark/>
          </w:tcPr>
          <w:p w14:paraId="7601A9FF"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w:t>
            </w:r>
          </w:p>
        </w:tc>
        <w:tc>
          <w:tcPr>
            <w:tcW w:w="4111" w:type="dxa"/>
            <w:vMerge w:val="restart"/>
            <w:shd w:val="clear" w:color="000000" w:fill="D8D8D8"/>
            <w:noWrap/>
            <w:vAlign w:val="center"/>
            <w:hideMark/>
          </w:tcPr>
          <w:p w14:paraId="38E387E9"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Метод</w:t>
            </w:r>
          </w:p>
        </w:tc>
        <w:tc>
          <w:tcPr>
            <w:tcW w:w="992" w:type="dxa"/>
            <w:vMerge w:val="restart"/>
            <w:shd w:val="clear" w:color="000000" w:fill="D8D8D8"/>
            <w:noWrap/>
            <w:vAlign w:val="center"/>
            <w:hideMark/>
          </w:tcPr>
          <w:p w14:paraId="0BE1BB42"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Код</w:t>
            </w:r>
          </w:p>
        </w:tc>
        <w:tc>
          <w:tcPr>
            <w:tcW w:w="1843" w:type="dxa"/>
            <w:vMerge w:val="restart"/>
            <w:shd w:val="clear" w:color="000000" w:fill="D8D8D8"/>
            <w:vAlign w:val="center"/>
            <w:hideMark/>
          </w:tcPr>
          <w:p w14:paraId="6DD97CA2"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Единица измерения</w:t>
            </w:r>
          </w:p>
        </w:tc>
        <w:tc>
          <w:tcPr>
            <w:tcW w:w="1701" w:type="dxa"/>
            <w:shd w:val="clear" w:color="000000" w:fill="D8D8D8"/>
            <w:vAlign w:val="center"/>
          </w:tcPr>
          <w:p w14:paraId="4B8F52C1"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 Ставка</w:t>
            </w:r>
          </w:p>
        </w:tc>
        <w:tc>
          <w:tcPr>
            <w:tcW w:w="1984" w:type="dxa"/>
            <w:shd w:val="clear" w:color="000000" w:fill="D8D8D8"/>
            <w:vAlign w:val="bottom"/>
          </w:tcPr>
          <w:p w14:paraId="54669259"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Глубина</w:t>
            </w:r>
          </w:p>
        </w:tc>
        <w:tc>
          <w:tcPr>
            <w:tcW w:w="1701" w:type="dxa"/>
            <w:shd w:val="clear" w:color="000000" w:fill="D8D8D8"/>
            <w:vAlign w:val="bottom"/>
          </w:tcPr>
          <w:p w14:paraId="7E09512C"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Измерение</w:t>
            </w:r>
          </w:p>
        </w:tc>
        <w:tc>
          <w:tcPr>
            <w:tcW w:w="1985" w:type="dxa"/>
            <w:shd w:val="clear" w:color="000000" w:fill="D8D8D8"/>
            <w:vAlign w:val="bottom"/>
          </w:tcPr>
          <w:p w14:paraId="467BF3F4"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Аренда</w:t>
            </w:r>
          </w:p>
        </w:tc>
      </w:tr>
      <w:tr w:rsidR="005D7ACB" w:rsidRPr="00C5022D" w14:paraId="49BC90E4" w14:textId="77777777" w:rsidTr="001116C7">
        <w:trPr>
          <w:trHeight w:val="330"/>
        </w:trPr>
        <w:tc>
          <w:tcPr>
            <w:tcW w:w="851" w:type="dxa"/>
            <w:shd w:val="clear" w:color="000000" w:fill="D8D8D8"/>
            <w:noWrap/>
            <w:vAlign w:val="bottom"/>
            <w:hideMark/>
          </w:tcPr>
          <w:p w14:paraId="7898CC94"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п/п</w:t>
            </w:r>
          </w:p>
        </w:tc>
        <w:tc>
          <w:tcPr>
            <w:tcW w:w="4111" w:type="dxa"/>
            <w:vMerge/>
            <w:vAlign w:val="center"/>
            <w:hideMark/>
          </w:tcPr>
          <w:p w14:paraId="18ED30CB"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992" w:type="dxa"/>
            <w:vMerge/>
            <w:vAlign w:val="center"/>
            <w:hideMark/>
          </w:tcPr>
          <w:p w14:paraId="5E75AC4B"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vMerge/>
            <w:vAlign w:val="center"/>
            <w:hideMark/>
          </w:tcPr>
          <w:p w14:paraId="635F9D33"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shd w:val="clear" w:color="000000" w:fill="D8D8D8"/>
            <w:noWrap/>
            <w:vAlign w:val="bottom"/>
            <w:hideMark/>
          </w:tcPr>
          <w:p w14:paraId="661E9334"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 Цена в Тенге </w:t>
            </w:r>
          </w:p>
        </w:tc>
        <w:tc>
          <w:tcPr>
            <w:tcW w:w="1984" w:type="dxa"/>
            <w:shd w:val="clear" w:color="000000" w:fill="D8D8D8"/>
            <w:noWrap/>
            <w:vAlign w:val="bottom"/>
            <w:hideMark/>
          </w:tcPr>
          <w:p w14:paraId="3E021E63"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 Цена в Тенге </w:t>
            </w:r>
          </w:p>
        </w:tc>
        <w:tc>
          <w:tcPr>
            <w:tcW w:w="1701" w:type="dxa"/>
            <w:shd w:val="clear" w:color="000000" w:fill="D8D8D8"/>
            <w:noWrap/>
            <w:vAlign w:val="bottom"/>
            <w:hideMark/>
          </w:tcPr>
          <w:p w14:paraId="72549667"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 Цена в Тенге </w:t>
            </w:r>
          </w:p>
        </w:tc>
        <w:tc>
          <w:tcPr>
            <w:tcW w:w="1985" w:type="dxa"/>
            <w:shd w:val="clear" w:color="000000" w:fill="D8D8D8"/>
            <w:noWrap/>
            <w:vAlign w:val="bottom"/>
            <w:hideMark/>
          </w:tcPr>
          <w:p w14:paraId="321AD079"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 Цена в Тенге </w:t>
            </w:r>
          </w:p>
        </w:tc>
      </w:tr>
      <w:tr w:rsidR="005D7ACB" w:rsidRPr="00C5022D" w14:paraId="65849E18" w14:textId="77777777" w:rsidTr="001116C7">
        <w:trPr>
          <w:trHeight w:val="330"/>
        </w:trPr>
        <w:tc>
          <w:tcPr>
            <w:tcW w:w="851" w:type="dxa"/>
            <w:shd w:val="clear" w:color="auto" w:fill="auto"/>
            <w:noWrap/>
            <w:vAlign w:val="bottom"/>
            <w:hideMark/>
          </w:tcPr>
          <w:p w14:paraId="620F59FC"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5.1</w:t>
            </w:r>
          </w:p>
        </w:tc>
        <w:tc>
          <w:tcPr>
            <w:tcW w:w="4111" w:type="dxa"/>
            <w:shd w:val="clear" w:color="auto" w:fill="auto"/>
            <w:vAlign w:val="center"/>
            <w:hideMark/>
          </w:tcPr>
          <w:p w14:paraId="01FC0C9D"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Гамма каротаж для привязки к интервалу</w:t>
            </w:r>
          </w:p>
        </w:tc>
        <w:tc>
          <w:tcPr>
            <w:tcW w:w="992" w:type="dxa"/>
            <w:shd w:val="clear" w:color="auto" w:fill="auto"/>
            <w:noWrap/>
            <w:vAlign w:val="bottom"/>
          </w:tcPr>
          <w:p w14:paraId="3D7CA460"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shd w:val="clear" w:color="auto" w:fill="auto"/>
            <w:noWrap/>
            <w:vAlign w:val="bottom"/>
            <w:hideMark/>
          </w:tcPr>
          <w:p w14:paraId="71BAB956"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w:t>
            </w:r>
          </w:p>
        </w:tc>
        <w:tc>
          <w:tcPr>
            <w:tcW w:w="1701" w:type="dxa"/>
            <w:shd w:val="clear" w:color="auto" w:fill="auto"/>
            <w:noWrap/>
            <w:vAlign w:val="bottom"/>
          </w:tcPr>
          <w:p w14:paraId="23650D82"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shd w:val="clear" w:color="auto" w:fill="auto"/>
            <w:noWrap/>
            <w:vAlign w:val="bottom"/>
          </w:tcPr>
          <w:p w14:paraId="76C3F20A"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shd w:val="clear" w:color="auto" w:fill="auto"/>
            <w:noWrap/>
            <w:vAlign w:val="bottom"/>
          </w:tcPr>
          <w:p w14:paraId="56296437"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shd w:val="clear" w:color="auto" w:fill="auto"/>
            <w:noWrap/>
            <w:vAlign w:val="bottom"/>
          </w:tcPr>
          <w:p w14:paraId="0CF6721E"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5D7ACB" w:rsidRPr="00C5022D" w14:paraId="15970E7D" w14:textId="77777777" w:rsidTr="001116C7">
        <w:trPr>
          <w:trHeight w:val="330"/>
        </w:trPr>
        <w:tc>
          <w:tcPr>
            <w:tcW w:w="851" w:type="dxa"/>
            <w:shd w:val="clear" w:color="auto" w:fill="auto"/>
            <w:noWrap/>
            <w:vAlign w:val="bottom"/>
            <w:hideMark/>
          </w:tcPr>
          <w:p w14:paraId="2BB1FD93"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5.2</w:t>
            </w:r>
          </w:p>
        </w:tc>
        <w:tc>
          <w:tcPr>
            <w:tcW w:w="4111" w:type="dxa"/>
            <w:shd w:val="clear" w:color="auto" w:fill="auto"/>
            <w:vAlign w:val="center"/>
            <w:hideMark/>
          </w:tcPr>
          <w:p w14:paraId="6659B7BB"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Локатор муфт</w:t>
            </w:r>
          </w:p>
        </w:tc>
        <w:tc>
          <w:tcPr>
            <w:tcW w:w="992" w:type="dxa"/>
            <w:shd w:val="clear" w:color="auto" w:fill="auto"/>
            <w:noWrap/>
            <w:vAlign w:val="bottom"/>
          </w:tcPr>
          <w:p w14:paraId="1AEA7E24"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shd w:val="clear" w:color="auto" w:fill="auto"/>
            <w:noWrap/>
            <w:vAlign w:val="bottom"/>
            <w:hideMark/>
          </w:tcPr>
          <w:p w14:paraId="30F5F290"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w:t>
            </w:r>
          </w:p>
        </w:tc>
        <w:tc>
          <w:tcPr>
            <w:tcW w:w="1701" w:type="dxa"/>
            <w:shd w:val="clear" w:color="auto" w:fill="auto"/>
            <w:noWrap/>
            <w:vAlign w:val="bottom"/>
          </w:tcPr>
          <w:p w14:paraId="66673CBA"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shd w:val="clear" w:color="auto" w:fill="auto"/>
            <w:noWrap/>
            <w:vAlign w:val="bottom"/>
          </w:tcPr>
          <w:p w14:paraId="2191912D"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shd w:val="clear" w:color="auto" w:fill="auto"/>
            <w:noWrap/>
            <w:vAlign w:val="bottom"/>
          </w:tcPr>
          <w:p w14:paraId="687B2A83"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shd w:val="clear" w:color="auto" w:fill="auto"/>
            <w:noWrap/>
            <w:vAlign w:val="bottom"/>
          </w:tcPr>
          <w:p w14:paraId="581AC226"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5D7ACB" w:rsidRPr="00C5022D" w14:paraId="225D4E58" w14:textId="77777777" w:rsidTr="001116C7">
        <w:trPr>
          <w:trHeight w:val="330"/>
        </w:trPr>
        <w:tc>
          <w:tcPr>
            <w:tcW w:w="851" w:type="dxa"/>
            <w:shd w:val="clear" w:color="auto" w:fill="auto"/>
            <w:noWrap/>
            <w:vAlign w:val="bottom"/>
            <w:hideMark/>
          </w:tcPr>
          <w:p w14:paraId="5F138D5A"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5.3</w:t>
            </w:r>
          </w:p>
        </w:tc>
        <w:tc>
          <w:tcPr>
            <w:tcW w:w="4111" w:type="dxa"/>
            <w:shd w:val="clear" w:color="auto" w:fill="auto"/>
            <w:vAlign w:val="center"/>
            <w:hideMark/>
          </w:tcPr>
          <w:p w14:paraId="0C229B87"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Локатор муфт за спуск</w:t>
            </w:r>
          </w:p>
        </w:tc>
        <w:tc>
          <w:tcPr>
            <w:tcW w:w="992" w:type="dxa"/>
            <w:shd w:val="clear" w:color="auto" w:fill="auto"/>
            <w:noWrap/>
            <w:vAlign w:val="bottom"/>
          </w:tcPr>
          <w:p w14:paraId="26B537C0"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shd w:val="clear" w:color="auto" w:fill="auto"/>
            <w:noWrap/>
            <w:vAlign w:val="bottom"/>
            <w:hideMark/>
          </w:tcPr>
          <w:p w14:paraId="112892F3"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en-US" w:eastAsia="en-US"/>
              </w:rPr>
            </w:pPr>
            <w:r w:rsidRPr="00C5022D">
              <w:rPr>
                <w:rFonts w:ascii="Times New Roman" w:eastAsia="Calibri" w:hAnsi="Times New Roman"/>
                <w:sz w:val="24"/>
                <w:szCs w:val="24"/>
                <w:lang w:val="ru-RU" w:eastAsia="en-US"/>
              </w:rPr>
              <w:t>Фиксированная ставка</w:t>
            </w:r>
          </w:p>
        </w:tc>
        <w:tc>
          <w:tcPr>
            <w:tcW w:w="1701" w:type="dxa"/>
            <w:shd w:val="clear" w:color="auto" w:fill="auto"/>
            <w:noWrap/>
            <w:vAlign w:val="bottom"/>
          </w:tcPr>
          <w:p w14:paraId="5C9A31B8"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shd w:val="clear" w:color="auto" w:fill="auto"/>
            <w:noWrap/>
            <w:vAlign w:val="bottom"/>
          </w:tcPr>
          <w:p w14:paraId="22723796"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shd w:val="clear" w:color="auto" w:fill="auto"/>
            <w:noWrap/>
            <w:vAlign w:val="bottom"/>
          </w:tcPr>
          <w:p w14:paraId="12CB43DF"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shd w:val="clear" w:color="auto" w:fill="auto"/>
            <w:noWrap/>
            <w:vAlign w:val="bottom"/>
          </w:tcPr>
          <w:p w14:paraId="1AF77557"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5D7ACB" w:rsidRPr="00C5022D" w14:paraId="15A2F068" w14:textId="77777777" w:rsidTr="001116C7">
        <w:trPr>
          <w:trHeight w:val="330"/>
        </w:trPr>
        <w:tc>
          <w:tcPr>
            <w:tcW w:w="851" w:type="dxa"/>
            <w:shd w:val="clear" w:color="auto" w:fill="auto"/>
            <w:noWrap/>
            <w:vAlign w:val="bottom"/>
            <w:hideMark/>
          </w:tcPr>
          <w:p w14:paraId="7093413C"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5.4</w:t>
            </w:r>
          </w:p>
        </w:tc>
        <w:tc>
          <w:tcPr>
            <w:tcW w:w="4111" w:type="dxa"/>
            <w:shd w:val="clear" w:color="auto" w:fill="auto"/>
            <w:noWrap/>
            <w:vAlign w:val="bottom"/>
            <w:hideMark/>
          </w:tcPr>
          <w:p w14:paraId="5C3A8EA2"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Заряженные перфораторы</w:t>
            </w:r>
          </w:p>
        </w:tc>
        <w:tc>
          <w:tcPr>
            <w:tcW w:w="992" w:type="dxa"/>
            <w:shd w:val="clear" w:color="auto" w:fill="auto"/>
            <w:noWrap/>
            <w:vAlign w:val="bottom"/>
          </w:tcPr>
          <w:p w14:paraId="4D7ED629"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shd w:val="clear" w:color="auto" w:fill="auto"/>
            <w:noWrap/>
            <w:vAlign w:val="bottom"/>
            <w:hideMark/>
          </w:tcPr>
          <w:p w14:paraId="15EABFA9" w14:textId="032080BA" w:rsidR="005D7ACB" w:rsidRPr="00C5022D" w:rsidRDefault="0050700F"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Фиксированная ставка</w:t>
            </w:r>
            <w:r w:rsidR="005D7ACB" w:rsidRPr="00C5022D">
              <w:rPr>
                <w:rFonts w:ascii="Times New Roman" w:eastAsia="Calibri" w:hAnsi="Times New Roman"/>
                <w:sz w:val="24"/>
                <w:szCs w:val="24"/>
                <w:lang w:val="ru-RU" w:eastAsia="en-US"/>
              </w:rPr>
              <w:t xml:space="preserve"> </w:t>
            </w:r>
            <w:r w:rsidR="005D7ACB" w:rsidRPr="00C5022D">
              <w:rPr>
                <w:rFonts w:ascii="Times New Roman" w:eastAsia="Calibri" w:hAnsi="Times New Roman"/>
                <w:sz w:val="24"/>
                <w:szCs w:val="24"/>
                <w:lang w:val="en-US" w:eastAsia="en-US"/>
              </w:rPr>
              <w:t>/</w:t>
            </w:r>
            <w:r w:rsidR="005D7ACB" w:rsidRPr="00C5022D">
              <w:rPr>
                <w:rFonts w:ascii="Times New Roman" w:eastAsia="Calibri" w:hAnsi="Times New Roman"/>
                <w:sz w:val="24"/>
                <w:szCs w:val="24"/>
                <w:lang w:val="ru-RU" w:eastAsia="en-US"/>
              </w:rPr>
              <w:t>Метр</w:t>
            </w:r>
          </w:p>
        </w:tc>
        <w:tc>
          <w:tcPr>
            <w:tcW w:w="1701" w:type="dxa"/>
            <w:shd w:val="clear" w:color="auto" w:fill="auto"/>
            <w:noWrap/>
            <w:vAlign w:val="bottom"/>
          </w:tcPr>
          <w:p w14:paraId="69C764EC"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shd w:val="clear" w:color="auto" w:fill="auto"/>
            <w:noWrap/>
            <w:vAlign w:val="bottom"/>
          </w:tcPr>
          <w:p w14:paraId="2177AA39"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shd w:val="clear" w:color="auto" w:fill="auto"/>
            <w:noWrap/>
            <w:vAlign w:val="bottom"/>
          </w:tcPr>
          <w:p w14:paraId="06CA032F"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shd w:val="clear" w:color="auto" w:fill="auto"/>
            <w:noWrap/>
            <w:vAlign w:val="bottom"/>
          </w:tcPr>
          <w:p w14:paraId="0EE8D794"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5D7ACB" w:rsidRPr="00C5022D" w14:paraId="46C6A1A6" w14:textId="77777777" w:rsidTr="001116C7">
        <w:trPr>
          <w:trHeight w:val="330"/>
        </w:trPr>
        <w:tc>
          <w:tcPr>
            <w:tcW w:w="851" w:type="dxa"/>
            <w:shd w:val="clear" w:color="auto" w:fill="auto"/>
            <w:noWrap/>
            <w:vAlign w:val="bottom"/>
            <w:hideMark/>
          </w:tcPr>
          <w:p w14:paraId="26ED7CA1"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5.5</w:t>
            </w:r>
          </w:p>
        </w:tc>
        <w:tc>
          <w:tcPr>
            <w:tcW w:w="4111" w:type="dxa"/>
            <w:shd w:val="clear" w:color="auto" w:fill="auto"/>
            <w:vAlign w:val="center"/>
            <w:hideMark/>
          </w:tcPr>
          <w:p w14:paraId="7FD304D3"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Работа устьевого противовыбросного оборудования на 680 атм  </w:t>
            </w:r>
          </w:p>
        </w:tc>
        <w:tc>
          <w:tcPr>
            <w:tcW w:w="992" w:type="dxa"/>
            <w:shd w:val="clear" w:color="auto" w:fill="auto"/>
            <w:noWrap/>
            <w:vAlign w:val="bottom"/>
            <w:hideMark/>
          </w:tcPr>
          <w:p w14:paraId="5D6D18C6"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shd w:val="clear" w:color="auto" w:fill="auto"/>
            <w:noWrap/>
            <w:vAlign w:val="bottom"/>
            <w:hideMark/>
          </w:tcPr>
          <w:p w14:paraId="3D5C432A" w14:textId="745F72B4" w:rsidR="005D7ACB" w:rsidRPr="00C5022D" w:rsidRDefault="0050700F"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Фиксированная ставка </w:t>
            </w:r>
            <w:r w:rsidR="005D7ACB" w:rsidRPr="00C5022D">
              <w:rPr>
                <w:rFonts w:ascii="Times New Roman" w:eastAsia="Calibri" w:hAnsi="Times New Roman"/>
                <w:sz w:val="24"/>
                <w:szCs w:val="24"/>
                <w:lang w:val="ru-RU" w:eastAsia="en-US"/>
              </w:rPr>
              <w:t>/день.</w:t>
            </w:r>
          </w:p>
        </w:tc>
        <w:tc>
          <w:tcPr>
            <w:tcW w:w="1701" w:type="dxa"/>
            <w:shd w:val="clear" w:color="auto" w:fill="auto"/>
            <w:noWrap/>
            <w:vAlign w:val="bottom"/>
          </w:tcPr>
          <w:p w14:paraId="178976EE"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shd w:val="clear" w:color="auto" w:fill="auto"/>
            <w:noWrap/>
            <w:vAlign w:val="bottom"/>
          </w:tcPr>
          <w:p w14:paraId="0FA445AE"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shd w:val="clear" w:color="auto" w:fill="auto"/>
            <w:noWrap/>
            <w:vAlign w:val="bottom"/>
          </w:tcPr>
          <w:p w14:paraId="2C11E70C"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shd w:val="clear" w:color="auto" w:fill="auto"/>
            <w:noWrap/>
            <w:vAlign w:val="bottom"/>
          </w:tcPr>
          <w:p w14:paraId="45D99219"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5D7ACB" w:rsidRPr="00C5022D" w14:paraId="096384D6" w14:textId="77777777" w:rsidTr="001116C7">
        <w:trPr>
          <w:trHeight w:val="330"/>
        </w:trPr>
        <w:tc>
          <w:tcPr>
            <w:tcW w:w="851" w:type="dxa"/>
            <w:shd w:val="clear" w:color="auto" w:fill="auto"/>
            <w:noWrap/>
            <w:vAlign w:val="bottom"/>
            <w:hideMark/>
          </w:tcPr>
          <w:p w14:paraId="4D342B9B"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5.6</w:t>
            </w:r>
          </w:p>
        </w:tc>
        <w:tc>
          <w:tcPr>
            <w:tcW w:w="4111" w:type="dxa"/>
            <w:shd w:val="clear" w:color="auto" w:fill="auto"/>
            <w:vAlign w:val="center"/>
            <w:hideMark/>
          </w:tcPr>
          <w:p w14:paraId="6579AC07"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Цементный мост (стакан)</w:t>
            </w:r>
          </w:p>
        </w:tc>
        <w:tc>
          <w:tcPr>
            <w:tcW w:w="992" w:type="dxa"/>
            <w:shd w:val="clear" w:color="auto" w:fill="auto"/>
            <w:noWrap/>
            <w:vAlign w:val="bottom"/>
            <w:hideMark/>
          </w:tcPr>
          <w:p w14:paraId="07C976C4"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shd w:val="clear" w:color="auto" w:fill="auto"/>
            <w:noWrap/>
            <w:vAlign w:val="bottom"/>
            <w:hideMark/>
          </w:tcPr>
          <w:p w14:paraId="56DDF818" w14:textId="6F60BF07" w:rsidR="005D7ACB" w:rsidRPr="00C5022D" w:rsidRDefault="0050700F"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Фиксированная ставка</w:t>
            </w:r>
            <w:r w:rsidR="005D7ACB" w:rsidRPr="00C5022D">
              <w:rPr>
                <w:rFonts w:ascii="Times New Roman" w:eastAsia="Calibri" w:hAnsi="Times New Roman"/>
                <w:sz w:val="24"/>
                <w:szCs w:val="24"/>
                <w:lang w:val="ru-RU" w:eastAsia="en-US"/>
              </w:rPr>
              <w:t xml:space="preserve"> </w:t>
            </w:r>
            <w:r w:rsidR="005D7ACB" w:rsidRPr="00C5022D">
              <w:rPr>
                <w:rFonts w:ascii="Times New Roman" w:eastAsia="Calibri" w:hAnsi="Times New Roman"/>
                <w:sz w:val="24"/>
                <w:szCs w:val="24"/>
                <w:lang w:val="en-US" w:eastAsia="en-US"/>
              </w:rPr>
              <w:t>/</w:t>
            </w:r>
            <w:r w:rsidR="005D7ACB" w:rsidRPr="00C5022D">
              <w:rPr>
                <w:rFonts w:ascii="Times New Roman" w:eastAsia="Calibri" w:hAnsi="Times New Roman"/>
                <w:sz w:val="24"/>
                <w:szCs w:val="24"/>
                <w:lang w:val="ru-RU" w:eastAsia="en-US"/>
              </w:rPr>
              <w:t>метр</w:t>
            </w:r>
          </w:p>
        </w:tc>
        <w:tc>
          <w:tcPr>
            <w:tcW w:w="1701" w:type="dxa"/>
            <w:shd w:val="clear" w:color="auto" w:fill="auto"/>
            <w:noWrap/>
            <w:vAlign w:val="bottom"/>
          </w:tcPr>
          <w:p w14:paraId="1C83A815"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shd w:val="clear" w:color="auto" w:fill="auto"/>
            <w:noWrap/>
            <w:vAlign w:val="bottom"/>
          </w:tcPr>
          <w:p w14:paraId="01D3EEAC"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shd w:val="clear" w:color="auto" w:fill="auto"/>
            <w:noWrap/>
            <w:vAlign w:val="bottom"/>
          </w:tcPr>
          <w:p w14:paraId="3A77E313"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shd w:val="clear" w:color="auto" w:fill="auto"/>
            <w:noWrap/>
            <w:vAlign w:val="bottom"/>
          </w:tcPr>
          <w:p w14:paraId="244F184A"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5D7ACB" w:rsidRPr="00C5022D" w14:paraId="226C1190" w14:textId="77777777" w:rsidTr="001116C7">
        <w:trPr>
          <w:trHeight w:val="330"/>
        </w:trPr>
        <w:tc>
          <w:tcPr>
            <w:tcW w:w="851" w:type="dxa"/>
            <w:shd w:val="clear" w:color="auto" w:fill="auto"/>
            <w:noWrap/>
            <w:vAlign w:val="bottom"/>
            <w:hideMark/>
          </w:tcPr>
          <w:p w14:paraId="49EBB0D3"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5.7</w:t>
            </w:r>
          </w:p>
        </w:tc>
        <w:tc>
          <w:tcPr>
            <w:tcW w:w="4111" w:type="dxa"/>
            <w:shd w:val="clear" w:color="auto" w:fill="auto"/>
            <w:vAlign w:val="center"/>
            <w:hideMark/>
          </w:tcPr>
          <w:p w14:paraId="71EB797F"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Подготовительные и  заключительные работы</w:t>
            </w:r>
          </w:p>
        </w:tc>
        <w:tc>
          <w:tcPr>
            <w:tcW w:w="992" w:type="dxa"/>
            <w:shd w:val="clear" w:color="auto" w:fill="auto"/>
            <w:noWrap/>
            <w:vAlign w:val="bottom"/>
            <w:hideMark/>
          </w:tcPr>
          <w:p w14:paraId="71A0FE16"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Rig Up</w:t>
            </w:r>
          </w:p>
        </w:tc>
        <w:tc>
          <w:tcPr>
            <w:tcW w:w="1843" w:type="dxa"/>
            <w:shd w:val="clear" w:color="auto" w:fill="auto"/>
            <w:noWrap/>
            <w:vAlign w:val="bottom"/>
            <w:hideMark/>
          </w:tcPr>
          <w:p w14:paraId="4840830F" w14:textId="79CCDBBF"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w:t>
            </w:r>
            <w:r w:rsidR="00EB5A0B" w:rsidRPr="00C5022D">
              <w:rPr>
                <w:rFonts w:ascii="Times New Roman" w:eastAsia="Calibri" w:hAnsi="Times New Roman"/>
                <w:sz w:val="24"/>
                <w:szCs w:val="24"/>
                <w:lang w:val="ru-RU" w:eastAsia="en-US"/>
              </w:rPr>
              <w:t>Фиксированная ставка</w:t>
            </w:r>
          </w:p>
        </w:tc>
        <w:tc>
          <w:tcPr>
            <w:tcW w:w="1701" w:type="dxa"/>
            <w:shd w:val="clear" w:color="auto" w:fill="auto"/>
            <w:noWrap/>
            <w:vAlign w:val="bottom"/>
          </w:tcPr>
          <w:p w14:paraId="6DF0B408"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shd w:val="clear" w:color="auto" w:fill="auto"/>
            <w:noWrap/>
            <w:vAlign w:val="bottom"/>
          </w:tcPr>
          <w:p w14:paraId="46379217"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shd w:val="clear" w:color="auto" w:fill="auto"/>
            <w:noWrap/>
            <w:vAlign w:val="bottom"/>
          </w:tcPr>
          <w:p w14:paraId="5CEC4782"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shd w:val="clear" w:color="auto" w:fill="auto"/>
            <w:noWrap/>
            <w:vAlign w:val="bottom"/>
          </w:tcPr>
          <w:p w14:paraId="6F80272E"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5D7ACB" w:rsidRPr="00C5022D" w14:paraId="0C266211" w14:textId="77777777" w:rsidTr="001116C7">
        <w:trPr>
          <w:trHeight w:val="330"/>
        </w:trPr>
        <w:tc>
          <w:tcPr>
            <w:tcW w:w="851" w:type="dxa"/>
            <w:shd w:val="clear" w:color="auto" w:fill="auto"/>
            <w:noWrap/>
            <w:vAlign w:val="bottom"/>
          </w:tcPr>
          <w:p w14:paraId="26EA92E9"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en-US" w:eastAsia="en-US"/>
              </w:rPr>
            </w:pPr>
            <w:r w:rsidRPr="00C5022D">
              <w:rPr>
                <w:rFonts w:ascii="Times New Roman" w:eastAsia="Calibri" w:hAnsi="Times New Roman"/>
                <w:sz w:val="24"/>
                <w:szCs w:val="24"/>
                <w:lang w:val="en-US" w:eastAsia="en-US"/>
              </w:rPr>
              <w:t>5.8</w:t>
            </w:r>
          </w:p>
        </w:tc>
        <w:tc>
          <w:tcPr>
            <w:tcW w:w="4111" w:type="dxa"/>
            <w:shd w:val="clear" w:color="auto" w:fill="auto"/>
            <w:vAlign w:val="center"/>
          </w:tcPr>
          <w:p w14:paraId="1012C712"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Аренда кар</w:t>
            </w:r>
            <w:r w:rsidRPr="00C5022D">
              <w:rPr>
                <w:rFonts w:ascii="Times New Roman" w:eastAsia="Calibri" w:hAnsi="Times New Roman"/>
                <w:sz w:val="24"/>
                <w:szCs w:val="24"/>
                <w:lang w:val="kk-KZ" w:eastAsia="en-US"/>
              </w:rPr>
              <w:t>о</w:t>
            </w:r>
            <w:r w:rsidRPr="00C5022D">
              <w:rPr>
                <w:rFonts w:ascii="Times New Roman" w:eastAsia="Calibri" w:hAnsi="Times New Roman"/>
                <w:sz w:val="24"/>
                <w:szCs w:val="24"/>
                <w:lang w:val="ru-RU" w:eastAsia="en-US"/>
              </w:rPr>
              <w:t>тажной станции</w:t>
            </w:r>
          </w:p>
        </w:tc>
        <w:tc>
          <w:tcPr>
            <w:tcW w:w="992" w:type="dxa"/>
            <w:shd w:val="clear" w:color="auto" w:fill="auto"/>
            <w:noWrap/>
            <w:vAlign w:val="bottom"/>
          </w:tcPr>
          <w:p w14:paraId="3B6BA986"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shd w:val="clear" w:color="auto" w:fill="auto"/>
            <w:noWrap/>
            <w:vAlign w:val="bottom"/>
          </w:tcPr>
          <w:p w14:paraId="2C53450F"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день</w:t>
            </w:r>
          </w:p>
        </w:tc>
        <w:tc>
          <w:tcPr>
            <w:tcW w:w="1701" w:type="dxa"/>
            <w:shd w:val="clear" w:color="auto" w:fill="auto"/>
            <w:noWrap/>
            <w:vAlign w:val="bottom"/>
          </w:tcPr>
          <w:p w14:paraId="118D1FF4"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shd w:val="clear" w:color="auto" w:fill="auto"/>
            <w:noWrap/>
            <w:vAlign w:val="bottom"/>
          </w:tcPr>
          <w:p w14:paraId="6E0F7C66"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shd w:val="clear" w:color="auto" w:fill="auto"/>
            <w:noWrap/>
            <w:vAlign w:val="bottom"/>
          </w:tcPr>
          <w:p w14:paraId="63244E10"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shd w:val="clear" w:color="auto" w:fill="auto"/>
            <w:noWrap/>
            <w:vAlign w:val="bottom"/>
          </w:tcPr>
          <w:p w14:paraId="02D3A325"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5D7ACB" w:rsidRPr="00C5022D" w14:paraId="4B9F3F87" w14:textId="77777777" w:rsidTr="001116C7">
        <w:trPr>
          <w:trHeight w:val="330"/>
        </w:trPr>
        <w:tc>
          <w:tcPr>
            <w:tcW w:w="851" w:type="dxa"/>
            <w:shd w:val="clear" w:color="auto" w:fill="auto"/>
            <w:noWrap/>
            <w:vAlign w:val="bottom"/>
          </w:tcPr>
          <w:p w14:paraId="378CCC51"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5.9</w:t>
            </w:r>
          </w:p>
        </w:tc>
        <w:tc>
          <w:tcPr>
            <w:tcW w:w="4111" w:type="dxa"/>
            <w:shd w:val="clear" w:color="auto" w:fill="auto"/>
            <w:vAlign w:val="bottom"/>
          </w:tcPr>
          <w:p w14:paraId="2F871B5B" w14:textId="5074C706"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Аренда персонала</w:t>
            </w:r>
            <w:r w:rsidR="004F67CB" w:rsidRPr="00C5022D">
              <w:rPr>
                <w:rFonts w:ascii="Times New Roman" w:eastAsia="Calibri" w:hAnsi="Times New Roman"/>
                <w:sz w:val="24"/>
                <w:szCs w:val="24"/>
                <w:lang w:val="ru-RU" w:eastAsia="en-US"/>
              </w:rPr>
              <w:t xml:space="preserve"> (каротажный отряд из 3-х человек)</w:t>
            </w:r>
          </w:p>
        </w:tc>
        <w:tc>
          <w:tcPr>
            <w:tcW w:w="992" w:type="dxa"/>
            <w:shd w:val="clear" w:color="auto" w:fill="auto"/>
            <w:noWrap/>
            <w:vAlign w:val="bottom"/>
          </w:tcPr>
          <w:p w14:paraId="6D3137BD"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shd w:val="clear" w:color="auto" w:fill="auto"/>
            <w:noWrap/>
            <w:vAlign w:val="bottom"/>
          </w:tcPr>
          <w:p w14:paraId="14344B05"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день</w:t>
            </w:r>
          </w:p>
        </w:tc>
        <w:tc>
          <w:tcPr>
            <w:tcW w:w="1701" w:type="dxa"/>
            <w:shd w:val="clear" w:color="auto" w:fill="auto"/>
            <w:noWrap/>
            <w:vAlign w:val="bottom"/>
          </w:tcPr>
          <w:p w14:paraId="352EADF3"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4" w:type="dxa"/>
            <w:shd w:val="clear" w:color="auto" w:fill="auto"/>
            <w:noWrap/>
            <w:vAlign w:val="bottom"/>
          </w:tcPr>
          <w:p w14:paraId="5AD4006B"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shd w:val="clear" w:color="auto" w:fill="auto"/>
            <w:noWrap/>
            <w:vAlign w:val="bottom"/>
          </w:tcPr>
          <w:p w14:paraId="1220EB1B"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985" w:type="dxa"/>
            <w:shd w:val="clear" w:color="auto" w:fill="auto"/>
            <w:noWrap/>
            <w:vAlign w:val="bottom"/>
          </w:tcPr>
          <w:p w14:paraId="13E8234F"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r>
    </w:tbl>
    <w:p w14:paraId="687E93AB" w14:textId="77777777" w:rsidR="0070454C" w:rsidRPr="00C5022D" w:rsidRDefault="0070454C" w:rsidP="001654CD">
      <w:pPr>
        <w:keepNext/>
        <w:ind w:right="-2"/>
        <w:rPr>
          <w:rFonts w:ascii="Times New Roman" w:hAnsi="Times New Roman"/>
          <w:b/>
          <w:sz w:val="24"/>
          <w:szCs w:val="24"/>
          <w:lang w:val="ru-RU"/>
        </w:rPr>
      </w:pPr>
    </w:p>
    <w:p w14:paraId="5AF3F8CA" w14:textId="77777777" w:rsidR="0070454C" w:rsidRPr="00C5022D" w:rsidRDefault="0070454C" w:rsidP="001654CD">
      <w:pPr>
        <w:keepNext/>
        <w:ind w:right="-2"/>
        <w:rPr>
          <w:rFonts w:ascii="Times New Roman" w:hAnsi="Times New Roman"/>
          <w:b/>
          <w:sz w:val="24"/>
          <w:szCs w:val="24"/>
          <w:lang w:val="ru-RU"/>
        </w:rPr>
      </w:pPr>
    </w:p>
    <w:p w14:paraId="64C44942" w14:textId="77777777" w:rsidR="00D97291" w:rsidRPr="00C5022D" w:rsidRDefault="00D97291" w:rsidP="001654CD">
      <w:pPr>
        <w:keepNext/>
        <w:ind w:right="-2"/>
        <w:rPr>
          <w:rFonts w:ascii="Times New Roman" w:hAnsi="Times New Roman"/>
          <w:b/>
          <w:sz w:val="24"/>
          <w:szCs w:val="24"/>
          <w:lang w:val="en-US"/>
        </w:rPr>
      </w:pPr>
    </w:p>
    <w:tbl>
      <w:tblPr>
        <w:tblW w:w="1977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31"/>
        <w:gridCol w:w="303"/>
        <w:gridCol w:w="4111"/>
        <w:gridCol w:w="992"/>
        <w:gridCol w:w="1843"/>
        <w:gridCol w:w="760"/>
        <w:gridCol w:w="941"/>
        <w:gridCol w:w="1365"/>
        <w:gridCol w:w="477"/>
        <w:gridCol w:w="1412"/>
        <w:gridCol w:w="289"/>
        <w:gridCol w:w="1461"/>
        <w:gridCol w:w="382"/>
        <w:gridCol w:w="236"/>
        <w:gridCol w:w="48"/>
        <w:gridCol w:w="188"/>
        <w:gridCol w:w="237"/>
        <w:gridCol w:w="236"/>
        <w:gridCol w:w="219"/>
        <w:gridCol w:w="17"/>
        <w:gridCol w:w="236"/>
        <w:gridCol w:w="236"/>
        <w:gridCol w:w="14"/>
        <w:gridCol w:w="226"/>
        <w:gridCol w:w="28"/>
        <w:gridCol w:w="257"/>
        <w:gridCol w:w="236"/>
        <w:gridCol w:w="1651"/>
        <w:gridCol w:w="236"/>
        <w:gridCol w:w="236"/>
        <w:gridCol w:w="236"/>
        <w:gridCol w:w="236"/>
      </w:tblGrid>
      <w:tr w:rsidR="004F67CB" w:rsidRPr="00C668E3" w14:paraId="402C983C" w14:textId="77777777" w:rsidTr="006C65F2">
        <w:trPr>
          <w:gridAfter w:val="17"/>
          <w:wAfter w:w="4725" w:type="dxa"/>
          <w:trHeight w:val="330"/>
        </w:trPr>
        <w:tc>
          <w:tcPr>
            <w:tcW w:w="15051" w:type="dxa"/>
            <w:gridSpan w:val="15"/>
            <w:shd w:val="clear" w:color="000000" w:fill="D8D8D8"/>
            <w:noWrap/>
            <w:tcMar>
              <w:top w:w="19" w:type="dxa"/>
              <w:left w:w="19" w:type="dxa"/>
              <w:bottom w:w="0" w:type="dxa"/>
              <w:right w:w="19" w:type="dxa"/>
            </w:tcMar>
            <w:vAlign w:val="bottom"/>
          </w:tcPr>
          <w:p w14:paraId="32CB669E" w14:textId="2386B238" w:rsidR="004F67CB" w:rsidRPr="00C5022D" w:rsidRDefault="004F67CB" w:rsidP="0050700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hAnsi="Times New Roman"/>
                <w:b/>
                <w:bCs/>
                <w:sz w:val="24"/>
                <w:szCs w:val="24"/>
                <w:lang w:val="ru-RU"/>
              </w:rPr>
              <w:t xml:space="preserve">Таблица </w:t>
            </w:r>
            <w:r w:rsidR="0050700F" w:rsidRPr="00C5022D">
              <w:rPr>
                <w:rFonts w:ascii="Times New Roman" w:hAnsi="Times New Roman"/>
                <w:b/>
                <w:bCs/>
                <w:sz w:val="24"/>
                <w:szCs w:val="24"/>
                <w:lang w:val="ru-RU"/>
              </w:rPr>
              <w:t>6</w:t>
            </w:r>
            <w:r w:rsidRPr="00C5022D">
              <w:rPr>
                <w:rFonts w:ascii="Times New Roman" w:hAnsi="Times New Roman"/>
                <w:b/>
                <w:bCs/>
                <w:sz w:val="24"/>
                <w:szCs w:val="24"/>
                <w:lang w:val="ru-RU"/>
              </w:rPr>
              <w:t xml:space="preserve">: </w:t>
            </w:r>
            <w:r w:rsidR="00F76788" w:rsidRPr="00C5022D">
              <w:rPr>
                <w:rFonts w:ascii="Times New Roman" w:hAnsi="Times New Roman"/>
                <w:b/>
                <w:bCs/>
                <w:sz w:val="24"/>
                <w:szCs w:val="24"/>
                <w:lang w:val="ru-RU"/>
              </w:rPr>
              <w:t xml:space="preserve">Другие </w:t>
            </w:r>
            <w:r w:rsidRPr="00C5022D">
              <w:rPr>
                <w:rFonts w:ascii="Times New Roman" w:hAnsi="Times New Roman"/>
                <w:b/>
                <w:bCs/>
                <w:sz w:val="24"/>
                <w:szCs w:val="24"/>
                <w:lang w:val="ru-RU"/>
              </w:rPr>
              <w:t>Виды геофизических услу</w:t>
            </w:r>
            <w:r w:rsidR="00F76788" w:rsidRPr="00C5022D">
              <w:rPr>
                <w:rFonts w:ascii="Times New Roman" w:hAnsi="Times New Roman"/>
                <w:b/>
                <w:bCs/>
                <w:sz w:val="24"/>
                <w:szCs w:val="24"/>
                <w:lang w:val="ru-RU"/>
              </w:rPr>
              <w:t>г</w:t>
            </w:r>
          </w:p>
        </w:tc>
      </w:tr>
      <w:tr w:rsidR="005D7ACB" w:rsidRPr="00C5022D" w14:paraId="7E9FF552" w14:textId="77777777" w:rsidTr="001116C7">
        <w:trPr>
          <w:gridAfter w:val="17"/>
          <w:wAfter w:w="4725" w:type="dxa"/>
          <w:trHeight w:val="330"/>
        </w:trPr>
        <w:tc>
          <w:tcPr>
            <w:tcW w:w="734" w:type="dxa"/>
            <w:gridSpan w:val="2"/>
            <w:shd w:val="clear" w:color="000000" w:fill="D8D8D8"/>
            <w:noWrap/>
            <w:tcMar>
              <w:top w:w="19" w:type="dxa"/>
              <w:left w:w="19" w:type="dxa"/>
              <w:bottom w:w="0" w:type="dxa"/>
              <w:right w:w="19" w:type="dxa"/>
            </w:tcMar>
            <w:vAlign w:val="bottom"/>
            <w:hideMark/>
          </w:tcPr>
          <w:p w14:paraId="1D3103C5"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w:t>
            </w:r>
          </w:p>
        </w:tc>
        <w:tc>
          <w:tcPr>
            <w:tcW w:w="4111" w:type="dxa"/>
            <w:vMerge w:val="restart"/>
            <w:shd w:val="clear" w:color="000000" w:fill="D8D8D8"/>
            <w:noWrap/>
            <w:tcMar>
              <w:top w:w="19" w:type="dxa"/>
              <w:left w:w="19" w:type="dxa"/>
              <w:bottom w:w="0" w:type="dxa"/>
              <w:right w:w="19" w:type="dxa"/>
            </w:tcMar>
            <w:vAlign w:val="center"/>
            <w:hideMark/>
          </w:tcPr>
          <w:p w14:paraId="7C6A5416"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Метод</w:t>
            </w:r>
          </w:p>
        </w:tc>
        <w:tc>
          <w:tcPr>
            <w:tcW w:w="992" w:type="dxa"/>
            <w:vMerge w:val="restart"/>
            <w:shd w:val="clear" w:color="000000" w:fill="D8D8D8"/>
            <w:noWrap/>
            <w:tcMar>
              <w:top w:w="19" w:type="dxa"/>
              <w:left w:w="19" w:type="dxa"/>
              <w:bottom w:w="0" w:type="dxa"/>
              <w:right w:w="19" w:type="dxa"/>
            </w:tcMar>
            <w:vAlign w:val="center"/>
            <w:hideMark/>
          </w:tcPr>
          <w:p w14:paraId="1628C0B0"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Код</w:t>
            </w:r>
          </w:p>
        </w:tc>
        <w:tc>
          <w:tcPr>
            <w:tcW w:w="1843" w:type="dxa"/>
            <w:vMerge w:val="restart"/>
            <w:shd w:val="clear" w:color="000000" w:fill="D8D8D8"/>
            <w:tcMar>
              <w:top w:w="19" w:type="dxa"/>
              <w:left w:w="19" w:type="dxa"/>
              <w:bottom w:w="0" w:type="dxa"/>
              <w:right w:w="19" w:type="dxa"/>
            </w:tcMar>
            <w:vAlign w:val="center"/>
            <w:hideMark/>
          </w:tcPr>
          <w:p w14:paraId="3474DA9B"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Единица измерения</w:t>
            </w:r>
          </w:p>
        </w:tc>
        <w:tc>
          <w:tcPr>
            <w:tcW w:w="1701" w:type="dxa"/>
            <w:gridSpan w:val="2"/>
            <w:shd w:val="clear" w:color="000000" w:fill="D8D8D8"/>
            <w:vAlign w:val="center"/>
          </w:tcPr>
          <w:p w14:paraId="01F34EC5"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 Ставка</w:t>
            </w:r>
          </w:p>
        </w:tc>
        <w:tc>
          <w:tcPr>
            <w:tcW w:w="1842" w:type="dxa"/>
            <w:gridSpan w:val="2"/>
            <w:shd w:val="clear" w:color="000000" w:fill="D8D8D8"/>
            <w:vAlign w:val="bottom"/>
          </w:tcPr>
          <w:p w14:paraId="6E21829A"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Глубина</w:t>
            </w:r>
          </w:p>
        </w:tc>
        <w:tc>
          <w:tcPr>
            <w:tcW w:w="1701" w:type="dxa"/>
            <w:gridSpan w:val="2"/>
            <w:shd w:val="clear" w:color="000000" w:fill="D8D8D8"/>
            <w:vAlign w:val="bottom"/>
          </w:tcPr>
          <w:p w14:paraId="169C4024"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Измерение</w:t>
            </w:r>
          </w:p>
        </w:tc>
        <w:tc>
          <w:tcPr>
            <w:tcW w:w="2127" w:type="dxa"/>
            <w:gridSpan w:val="4"/>
            <w:shd w:val="clear" w:color="000000" w:fill="D8D8D8"/>
            <w:vAlign w:val="bottom"/>
          </w:tcPr>
          <w:p w14:paraId="035568BE"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Аренда</w:t>
            </w:r>
          </w:p>
        </w:tc>
      </w:tr>
      <w:tr w:rsidR="005D7ACB" w:rsidRPr="00C5022D" w14:paraId="6E8545FD" w14:textId="77777777" w:rsidTr="001116C7">
        <w:trPr>
          <w:gridAfter w:val="17"/>
          <w:wAfter w:w="4725" w:type="dxa"/>
          <w:trHeight w:val="330"/>
        </w:trPr>
        <w:tc>
          <w:tcPr>
            <w:tcW w:w="734" w:type="dxa"/>
            <w:gridSpan w:val="2"/>
            <w:shd w:val="clear" w:color="000000" w:fill="D8D8D8"/>
            <w:noWrap/>
            <w:tcMar>
              <w:top w:w="19" w:type="dxa"/>
              <w:left w:w="19" w:type="dxa"/>
              <w:bottom w:w="0" w:type="dxa"/>
              <w:right w:w="19" w:type="dxa"/>
            </w:tcMar>
            <w:vAlign w:val="bottom"/>
            <w:hideMark/>
          </w:tcPr>
          <w:p w14:paraId="599342C0"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п/п</w:t>
            </w:r>
          </w:p>
        </w:tc>
        <w:tc>
          <w:tcPr>
            <w:tcW w:w="4111" w:type="dxa"/>
            <w:vMerge/>
            <w:vAlign w:val="center"/>
            <w:hideMark/>
          </w:tcPr>
          <w:p w14:paraId="0174A92E"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992" w:type="dxa"/>
            <w:vMerge/>
            <w:vAlign w:val="center"/>
            <w:hideMark/>
          </w:tcPr>
          <w:p w14:paraId="738AECA0"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vMerge/>
            <w:vAlign w:val="center"/>
            <w:hideMark/>
          </w:tcPr>
          <w:p w14:paraId="33A4A8B1"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gridSpan w:val="2"/>
            <w:shd w:val="clear" w:color="000000" w:fill="D8D8D8"/>
            <w:noWrap/>
            <w:tcMar>
              <w:top w:w="19" w:type="dxa"/>
              <w:left w:w="19" w:type="dxa"/>
              <w:bottom w:w="0" w:type="dxa"/>
              <w:right w:w="19" w:type="dxa"/>
            </w:tcMar>
            <w:vAlign w:val="bottom"/>
            <w:hideMark/>
          </w:tcPr>
          <w:p w14:paraId="4EE86957"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 Цена в Тенге </w:t>
            </w:r>
          </w:p>
        </w:tc>
        <w:tc>
          <w:tcPr>
            <w:tcW w:w="1842" w:type="dxa"/>
            <w:gridSpan w:val="2"/>
            <w:shd w:val="clear" w:color="000000" w:fill="D8D8D8"/>
            <w:noWrap/>
            <w:tcMar>
              <w:top w:w="19" w:type="dxa"/>
              <w:left w:w="19" w:type="dxa"/>
              <w:bottom w:w="0" w:type="dxa"/>
              <w:right w:w="19" w:type="dxa"/>
            </w:tcMar>
            <w:vAlign w:val="bottom"/>
            <w:hideMark/>
          </w:tcPr>
          <w:p w14:paraId="451DFCAE"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 Цена в Тенге </w:t>
            </w:r>
          </w:p>
        </w:tc>
        <w:tc>
          <w:tcPr>
            <w:tcW w:w="1701" w:type="dxa"/>
            <w:gridSpan w:val="2"/>
            <w:shd w:val="clear" w:color="000000" w:fill="D8D8D8"/>
            <w:noWrap/>
            <w:tcMar>
              <w:top w:w="19" w:type="dxa"/>
              <w:left w:w="19" w:type="dxa"/>
              <w:bottom w:w="0" w:type="dxa"/>
              <w:right w:w="19" w:type="dxa"/>
            </w:tcMar>
            <w:vAlign w:val="bottom"/>
            <w:hideMark/>
          </w:tcPr>
          <w:p w14:paraId="2A738364"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 Цена в Тенге </w:t>
            </w:r>
          </w:p>
        </w:tc>
        <w:tc>
          <w:tcPr>
            <w:tcW w:w="2127" w:type="dxa"/>
            <w:gridSpan w:val="4"/>
            <w:shd w:val="clear" w:color="000000" w:fill="D8D8D8"/>
            <w:noWrap/>
            <w:tcMar>
              <w:top w:w="19" w:type="dxa"/>
              <w:left w:w="19" w:type="dxa"/>
              <w:bottom w:w="0" w:type="dxa"/>
              <w:right w:w="19" w:type="dxa"/>
            </w:tcMar>
            <w:vAlign w:val="bottom"/>
            <w:hideMark/>
          </w:tcPr>
          <w:p w14:paraId="2C84678D"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 Цена в Тенге </w:t>
            </w:r>
          </w:p>
        </w:tc>
      </w:tr>
      <w:tr w:rsidR="005D7ACB" w:rsidRPr="00C5022D" w14:paraId="7B3028DB" w14:textId="77777777" w:rsidTr="001116C7">
        <w:trPr>
          <w:gridAfter w:val="17"/>
          <w:wAfter w:w="4725" w:type="dxa"/>
          <w:trHeight w:val="330"/>
        </w:trPr>
        <w:tc>
          <w:tcPr>
            <w:tcW w:w="734" w:type="dxa"/>
            <w:gridSpan w:val="2"/>
            <w:shd w:val="clear" w:color="auto" w:fill="auto"/>
            <w:noWrap/>
            <w:tcMar>
              <w:top w:w="19" w:type="dxa"/>
              <w:left w:w="19" w:type="dxa"/>
              <w:bottom w:w="0" w:type="dxa"/>
              <w:right w:w="19" w:type="dxa"/>
            </w:tcMar>
            <w:vAlign w:val="bottom"/>
            <w:hideMark/>
          </w:tcPr>
          <w:p w14:paraId="09DAFCD7"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6.1</w:t>
            </w:r>
          </w:p>
        </w:tc>
        <w:tc>
          <w:tcPr>
            <w:tcW w:w="4111" w:type="dxa"/>
            <w:shd w:val="clear" w:color="auto" w:fill="auto"/>
            <w:tcMar>
              <w:top w:w="19" w:type="dxa"/>
              <w:left w:w="19" w:type="dxa"/>
              <w:bottom w:w="0" w:type="dxa"/>
              <w:right w:w="19" w:type="dxa"/>
            </w:tcMar>
            <w:vAlign w:val="center"/>
            <w:hideMark/>
          </w:tcPr>
          <w:p w14:paraId="31227662"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Гамма каротаж для привязки к интервалу</w:t>
            </w:r>
          </w:p>
        </w:tc>
        <w:tc>
          <w:tcPr>
            <w:tcW w:w="992" w:type="dxa"/>
            <w:shd w:val="clear" w:color="auto" w:fill="auto"/>
            <w:noWrap/>
            <w:tcMar>
              <w:top w:w="19" w:type="dxa"/>
              <w:left w:w="19" w:type="dxa"/>
              <w:bottom w:w="0" w:type="dxa"/>
              <w:right w:w="19" w:type="dxa"/>
            </w:tcMar>
            <w:vAlign w:val="bottom"/>
          </w:tcPr>
          <w:p w14:paraId="122462E0"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shd w:val="clear" w:color="auto" w:fill="auto"/>
            <w:noWrap/>
            <w:tcMar>
              <w:top w:w="19" w:type="dxa"/>
              <w:left w:w="19" w:type="dxa"/>
              <w:bottom w:w="0" w:type="dxa"/>
              <w:right w:w="19" w:type="dxa"/>
            </w:tcMar>
            <w:vAlign w:val="bottom"/>
            <w:hideMark/>
          </w:tcPr>
          <w:p w14:paraId="18F1D39D"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w:t>
            </w:r>
          </w:p>
        </w:tc>
        <w:tc>
          <w:tcPr>
            <w:tcW w:w="1701" w:type="dxa"/>
            <w:gridSpan w:val="2"/>
            <w:shd w:val="clear" w:color="auto" w:fill="auto"/>
            <w:noWrap/>
            <w:tcMar>
              <w:top w:w="19" w:type="dxa"/>
              <w:left w:w="19" w:type="dxa"/>
              <w:bottom w:w="0" w:type="dxa"/>
              <w:right w:w="19" w:type="dxa"/>
            </w:tcMar>
            <w:vAlign w:val="bottom"/>
          </w:tcPr>
          <w:p w14:paraId="104FF645"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2" w:type="dxa"/>
            <w:gridSpan w:val="2"/>
            <w:shd w:val="clear" w:color="auto" w:fill="auto"/>
            <w:noWrap/>
            <w:tcMar>
              <w:top w:w="19" w:type="dxa"/>
              <w:left w:w="19" w:type="dxa"/>
              <w:bottom w:w="0" w:type="dxa"/>
              <w:right w:w="19" w:type="dxa"/>
            </w:tcMar>
            <w:vAlign w:val="bottom"/>
          </w:tcPr>
          <w:p w14:paraId="66A76C70"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gridSpan w:val="2"/>
            <w:shd w:val="clear" w:color="auto" w:fill="auto"/>
            <w:noWrap/>
            <w:tcMar>
              <w:top w:w="19" w:type="dxa"/>
              <w:left w:w="19" w:type="dxa"/>
              <w:bottom w:w="0" w:type="dxa"/>
              <w:right w:w="19" w:type="dxa"/>
            </w:tcMar>
            <w:vAlign w:val="bottom"/>
          </w:tcPr>
          <w:p w14:paraId="3FF7E771"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2127" w:type="dxa"/>
            <w:gridSpan w:val="4"/>
            <w:shd w:val="clear" w:color="auto" w:fill="auto"/>
            <w:noWrap/>
            <w:tcMar>
              <w:top w:w="19" w:type="dxa"/>
              <w:left w:w="19" w:type="dxa"/>
              <w:bottom w:w="0" w:type="dxa"/>
              <w:right w:w="19" w:type="dxa"/>
            </w:tcMar>
            <w:vAlign w:val="bottom"/>
          </w:tcPr>
          <w:p w14:paraId="2476C354"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5D7ACB" w:rsidRPr="00C5022D" w14:paraId="64F3C839" w14:textId="77777777" w:rsidTr="001116C7">
        <w:trPr>
          <w:gridAfter w:val="17"/>
          <w:wAfter w:w="4725" w:type="dxa"/>
          <w:trHeight w:val="330"/>
        </w:trPr>
        <w:tc>
          <w:tcPr>
            <w:tcW w:w="734" w:type="dxa"/>
            <w:gridSpan w:val="2"/>
            <w:shd w:val="clear" w:color="auto" w:fill="auto"/>
            <w:noWrap/>
            <w:tcMar>
              <w:top w:w="19" w:type="dxa"/>
              <w:left w:w="19" w:type="dxa"/>
              <w:bottom w:w="0" w:type="dxa"/>
              <w:right w:w="19" w:type="dxa"/>
            </w:tcMar>
            <w:vAlign w:val="bottom"/>
            <w:hideMark/>
          </w:tcPr>
          <w:p w14:paraId="019C545F"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6.2</w:t>
            </w:r>
          </w:p>
        </w:tc>
        <w:tc>
          <w:tcPr>
            <w:tcW w:w="4111" w:type="dxa"/>
            <w:shd w:val="clear" w:color="auto" w:fill="auto"/>
            <w:tcMar>
              <w:top w:w="19" w:type="dxa"/>
              <w:left w:w="19" w:type="dxa"/>
              <w:bottom w:w="0" w:type="dxa"/>
              <w:right w:w="19" w:type="dxa"/>
            </w:tcMar>
            <w:vAlign w:val="center"/>
            <w:hideMark/>
          </w:tcPr>
          <w:p w14:paraId="655D68E5"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Локатор муфт</w:t>
            </w:r>
          </w:p>
        </w:tc>
        <w:tc>
          <w:tcPr>
            <w:tcW w:w="992" w:type="dxa"/>
            <w:shd w:val="clear" w:color="auto" w:fill="auto"/>
            <w:noWrap/>
            <w:tcMar>
              <w:top w:w="19" w:type="dxa"/>
              <w:left w:w="19" w:type="dxa"/>
              <w:bottom w:w="0" w:type="dxa"/>
              <w:right w:w="19" w:type="dxa"/>
            </w:tcMar>
            <w:vAlign w:val="bottom"/>
          </w:tcPr>
          <w:p w14:paraId="4B8E15B9"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shd w:val="clear" w:color="auto" w:fill="auto"/>
            <w:noWrap/>
            <w:tcMar>
              <w:top w:w="19" w:type="dxa"/>
              <w:left w:w="19" w:type="dxa"/>
              <w:bottom w:w="0" w:type="dxa"/>
              <w:right w:w="19" w:type="dxa"/>
            </w:tcMar>
            <w:vAlign w:val="bottom"/>
            <w:hideMark/>
          </w:tcPr>
          <w:p w14:paraId="24E43B2B"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w:t>
            </w:r>
          </w:p>
        </w:tc>
        <w:tc>
          <w:tcPr>
            <w:tcW w:w="1701" w:type="dxa"/>
            <w:gridSpan w:val="2"/>
            <w:shd w:val="clear" w:color="auto" w:fill="auto"/>
            <w:noWrap/>
            <w:tcMar>
              <w:top w:w="19" w:type="dxa"/>
              <w:left w:w="19" w:type="dxa"/>
              <w:bottom w:w="0" w:type="dxa"/>
              <w:right w:w="19" w:type="dxa"/>
            </w:tcMar>
            <w:vAlign w:val="bottom"/>
          </w:tcPr>
          <w:p w14:paraId="62BE95BE"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2" w:type="dxa"/>
            <w:gridSpan w:val="2"/>
            <w:shd w:val="clear" w:color="auto" w:fill="auto"/>
            <w:noWrap/>
            <w:tcMar>
              <w:top w:w="19" w:type="dxa"/>
              <w:left w:w="19" w:type="dxa"/>
              <w:bottom w:w="0" w:type="dxa"/>
              <w:right w:w="19" w:type="dxa"/>
            </w:tcMar>
            <w:vAlign w:val="bottom"/>
          </w:tcPr>
          <w:p w14:paraId="448391E9"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gridSpan w:val="2"/>
            <w:shd w:val="clear" w:color="auto" w:fill="auto"/>
            <w:noWrap/>
            <w:tcMar>
              <w:top w:w="19" w:type="dxa"/>
              <w:left w:w="19" w:type="dxa"/>
              <w:bottom w:w="0" w:type="dxa"/>
              <w:right w:w="19" w:type="dxa"/>
            </w:tcMar>
            <w:vAlign w:val="bottom"/>
          </w:tcPr>
          <w:p w14:paraId="0681631A"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2127" w:type="dxa"/>
            <w:gridSpan w:val="4"/>
            <w:shd w:val="clear" w:color="auto" w:fill="auto"/>
            <w:noWrap/>
            <w:tcMar>
              <w:top w:w="19" w:type="dxa"/>
              <w:left w:w="19" w:type="dxa"/>
              <w:bottom w:w="0" w:type="dxa"/>
              <w:right w:w="19" w:type="dxa"/>
            </w:tcMar>
            <w:vAlign w:val="bottom"/>
          </w:tcPr>
          <w:p w14:paraId="2CC38C8D"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5D7ACB" w:rsidRPr="00C5022D" w14:paraId="1CF0C1CB" w14:textId="77777777" w:rsidTr="001116C7">
        <w:trPr>
          <w:gridAfter w:val="17"/>
          <w:wAfter w:w="4725" w:type="dxa"/>
          <w:trHeight w:val="330"/>
        </w:trPr>
        <w:tc>
          <w:tcPr>
            <w:tcW w:w="734" w:type="dxa"/>
            <w:gridSpan w:val="2"/>
            <w:shd w:val="clear" w:color="auto" w:fill="auto"/>
            <w:noWrap/>
            <w:tcMar>
              <w:top w:w="19" w:type="dxa"/>
              <w:left w:w="19" w:type="dxa"/>
              <w:bottom w:w="0" w:type="dxa"/>
              <w:right w:w="19" w:type="dxa"/>
            </w:tcMar>
            <w:vAlign w:val="bottom"/>
            <w:hideMark/>
          </w:tcPr>
          <w:p w14:paraId="77552C16"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6.3</w:t>
            </w:r>
          </w:p>
        </w:tc>
        <w:tc>
          <w:tcPr>
            <w:tcW w:w="4111" w:type="dxa"/>
            <w:shd w:val="clear" w:color="auto" w:fill="auto"/>
            <w:tcMar>
              <w:top w:w="19" w:type="dxa"/>
              <w:left w:w="19" w:type="dxa"/>
              <w:bottom w:w="0" w:type="dxa"/>
              <w:right w:w="19" w:type="dxa"/>
            </w:tcMar>
            <w:vAlign w:val="center"/>
            <w:hideMark/>
          </w:tcPr>
          <w:p w14:paraId="19895216"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Локатор муфт за спуск</w:t>
            </w:r>
          </w:p>
        </w:tc>
        <w:tc>
          <w:tcPr>
            <w:tcW w:w="992" w:type="dxa"/>
            <w:shd w:val="clear" w:color="auto" w:fill="auto"/>
            <w:noWrap/>
            <w:tcMar>
              <w:top w:w="19" w:type="dxa"/>
              <w:left w:w="19" w:type="dxa"/>
              <w:bottom w:w="0" w:type="dxa"/>
              <w:right w:w="19" w:type="dxa"/>
            </w:tcMar>
            <w:vAlign w:val="bottom"/>
          </w:tcPr>
          <w:p w14:paraId="441EE6D7"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shd w:val="clear" w:color="auto" w:fill="auto"/>
            <w:noWrap/>
            <w:tcMar>
              <w:top w:w="19" w:type="dxa"/>
              <w:left w:w="19" w:type="dxa"/>
              <w:bottom w:w="0" w:type="dxa"/>
              <w:right w:w="19" w:type="dxa"/>
            </w:tcMar>
            <w:vAlign w:val="bottom"/>
            <w:hideMark/>
          </w:tcPr>
          <w:p w14:paraId="708A9F91"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w:t>
            </w:r>
          </w:p>
        </w:tc>
        <w:tc>
          <w:tcPr>
            <w:tcW w:w="1701" w:type="dxa"/>
            <w:gridSpan w:val="2"/>
            <w:shd w:val="clear" w:color="auto" w:fill="auto"/>
            <w:noWrap/>
            <w:tcMar>
              <w:top w:w="19" w:type="dxa"/>
              <w:left w:w="19" w:type="dxa"/>
              <w:bottom w:w="0" w:type="dxa"/>
              <w:right w:w="19" w:type="dxa"/>
            </w:tcMar>
            <w:vAlign w:val="bottom"/>
          </w:tcPr>
          <w:p w14:paraId="1118793C"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2" w:type="dxa"/>
            <w:gridSpan w:val="2"/>
            <w:shd w:val="clear" w:color="auto" w:fill="auto"/>
            <w:noWrap/>
            <w:tcMar>
              <w:top w:w="19" w:type="dxa"/>
              <w:left w:w="19" w:type="dxa"/>
              <w:bottom w:w="0" w:type="dxa"/>
              <w:right w:w="19" w:type="dxa"/>
            </w:tcMar>
            <w:vAlign w:val="bottom"/>
          </w:tcPr>
          <w:p w14:paraId="72EFBA80"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gridSpan w:val="2"/>
            <w:shd w:val="clear" w:color="auto" w:fill="auto"/>
            <w:noWrap/>
            <w:tcMar>
              <w:top w:w="19" w:type="dxa"/>
              <w:left w:w="19" w:type="dxa"/>
              <w:bottom w:w="0" w:type="dxa"/>
              <w:right w:w="19" w:type="dxa"/>
            </w:tcMar>
            <w:vAlign w:val="bottom"/>
          </w:tcPr>
          <w:p w14:paraId="71D2BA2E"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2127" w:type="dxa"/>
            <w:gridSpan w:val="4"/>
            <w:shd w:val="clear" w:color="auto" w:fill="auto"/>
            <w:noWrap/>
            <w:tcMar>
              <w:top w:w="19" w:type="dxa"/>
              <w:left w:w="19" w:type="dxa"/>
              <w:bottom w:w="0" w:type="dxa"/>
              <w:right w:w="19" w:type="dxa"/>
            </w:tcMar>
            <w:vAlign w:val="bottom"/>
          </w:tcPr>
          <w:p w14:paraId="3C3D7650"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5D7ACB" w:rsidRPr="00C5022D" w14:paraId="34EA333E" w14:textId="77777777" w:rsidTr="001116C7">
        <w:trPr>
          <w:gridAfter w:val="17"/>
          <w:wAfter w:w="4725" w:type="dxa"/>
          <w:trHeight w:val="330"/>
        </w:trPr>
        <w:tc>
          <w:tcPr>
            <w:tcW w:w="734" w:type="dxa"/>
            <w:gridSpan w:val="2"/>
            <w:shd w:val="clear" w:color="auto" w:fill="auto"/>
            <w:noWrap/>
            <w:tcMar>
              <w:top w:w="19" w:type="dxa"/>
              <w:left w:w="19" w:type="dxa"/>
              <w:bottom w:w="0" w:type="dxa"/>
              <w:right w:w="19" w:type="dxa"/>
            </w:tcMar>
            <w:vAlign w:val="bottom"/>
            <w:hideMark/>
          </w:tcPr>
          <w:p w14:paraId="5B473D58"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6.4</w:t>
            </w:r>
          </w:p>
        </w:tc>
        <w:tc>
          <w:tcPr>
            <w:tcW w:w="4111" w:type="dxa"/>
            <w:shd w:val="clear" w:color="auto" w:fill="auto"/>
            <w:tcMar>
              <w:top w:w="19" w:type="dxa"/>
              <w:left w:w="19" w:type="dxa"/>
              <w:bottom w:w="0" w:type="dxa"/>
              <w:right w:w="19" w:type="dxa"/>
            </w:tcMar>
            <w:vAlign w:val="center"/>
            <w:hideMark/>
          </w:tcPr>
          <w:p w14:paraId="57094670" w14:textId="56CACD86"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Определение точки прихвата</w:t>
            </w:r>
            <w:r w:rsidR="0050700F" w:rsidRPr="00C5022D">
              <w:rPr>
                <w:rFonts w:ascii="Times New Roman" w:eastAsia="Calibri" w:hAnsi="Times New Roman"/>
                <w:sz w:val="24"/>
                <w:szCs w:val="24"/>
                <w:lang w:val="ru-RU" w:eastAsia="en-US"/>
              </w:rPr>
              <w:t xml:space="preserve"> в точке</w:t>
            </w:r>
          </w:p>
        </w:tc>
        <w:tc>
          <w:tcPr>
            <w:tcW w:w="992" w:type="dxa"/>
            <w:shd w:val="clear" w:color="auto" w:fill="auto"/>
            <w:noWrap/>
            <w:tcMar>
              <w:top w:w="19" w:type="dxa"/>
              <w:left w:w="19" w:type="dxa"/>
              <w:bottom w:w="0" w:type="dxa"/>
              <w:right w:w="19" w:type="dxa"/>
            </w:tcMar>
            <w:vAlign w:val="bottom"/>
          </w:tcPr>
          <w:p w14:paraId="19E01EFE"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shd w:val="clear" w:color="auto" w:fill="auto"/>
            <w:noWrap/>
            <w:tcMar>
              <w:top w:w="19" w:type="dxa"/>
              <w:left w:w="19" w:type="dxa"/>
              <w:bottom w:w="0" w:type="dxa"/>
              <w:right w:w="19" w:type="dxa"/>
            </w:tcMar>
            <w:vAlign w:val="bottom"/>
            <w:hideMark/>
          </w:tcPr>
          <w:p w14:paraId="4611A3C1" w14:textId="3D3B7070" w:rsidR="005D7ACB" w:rsidRPr="00C5022D" w:rsidRDefault="0050700F" w:rsidP="0050700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Фиксированная ставка</w:t>
            </w:r>
          </w:p>
        </w:tc>
        <w:tc>
          <w:tcPr>
            <w:tcW w:w="1701" w:type="dxa"/>
            <w:gridSpan w:val="2"/>
            <w:shd w:val="clear" w:color="auto" w:fill="auto"/>
            <w:noWrap/>
            <w:tcMar>
              <w:top w:w="19" w:type="dxa"/>
              <w:left w:w="19" w:type="dxa"/>
              <w:bottom w:w="0" w:type="dxa"/>
              <w:right w:w="19" w:type="dxa"/>
            </w:tcMar>
            <w:vAlign w:val="bottom"/>
          </w:tcPr>
          <w:p w14:paraId="2DC406C5"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2" w:type="dxa"/>
            <w:gridSpan w:val="2"/>
            <w:shd w:val="clear" w:color="auto" w:fill="auto"/>
            <w:noWrap/>
            <w:tcMar>
              <w:top w:w="19" w:type="dxa"/>
              <w:left w:w="19" w:type="dxa"/>
              <w:bottom w:w="0" w:type="dxa"/>
              <w:right w:w="19" w:type="dxa"/>
            </w:tcMar>
            <w:vAlign w:val="bottom"/>
          </w:tcPr>
          <w:p w14:paraId="54447D5F"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gridSpan w:val="2"/>
            <w:shd w:val="clear" w:color="auto" w:fill="auto"/>
            <w:noWrap/>
            <w:tcMar>
              <w:top w:w="19" w:type="dxa"/>
              <w:left w:w="19" w:type="dxa"/>
              <w:bottom w:w="0" w:type="dxa"/>
              <w:right w:w="19" w:type="dxa"/>
            </w:tcMar>
            <w:vAlign w:val="bottom"/>
          </w:tcPr>
          <w:p w14:paraId="628A7C21"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2127" w:type="dxa"/>
            <w:gridSpan w:val="4"/>
            <w:shd w:val="clear" w:color="auto" w:fill="auto"/>
            <w:noWrap/>
            <w:tcMar>
              <w:top w:w="19" w:type="dxa"/>
              <w:left w:w="19" w:type="dxa"/>
              <w:bottom w:w="0" w:type="dxa"/>
              <w:right w:w="19" w:type="dxa"/>
            </w:tcMar>
            <w:vAlign w:val="bottom"/>
          </w:tcPr>
          <w:p w14:paraId="75C8D6ED"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5D7ACB" w:rsidRPr="00C5022D" w14:paraId="5D13AC4F" w14:textId="77777777" w:rsidTr="001116C7">
        <w:trPr>
          <w:gridAfter w:val="17"/>
          <w:wAfter w:w="4725" w:type="dxa"/>
          <w:trHeight w:val="330"/>
        </w:trPr>
        <w:tc>
          <w:tcPr>
            <w:tcW w:w="734" w:type="dxa"/>
            <w:gridSpan w:val="2"/>
            <w:shd w:val="clear" w:color="auto" w:fill="auto"/>
            <w:noWrap/>
            <w:tcMar>
              <w:top w:w="19" w:type="dxa"/>
              <w:left w:w="19" w:type="dxa"/>
              <w:bottom w:w="0" w:type="dxa"/>
              <w:right w:w="19" w:type="dxa"/>
            </w:tcMar>
            <w:vAlign w:val="bottom"/>
            <w:hideMark/>
          </w:tcPr>
          <w:p w14:paraId="17BC8FCB"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6.5</w:t>
            </w:r>
          </w:p>
        </w:tc>
        <w:tc>
          <w:tcPr>
            <w:tcW w:w="4111" w:type="dxa"/>
            <w:shd w:val="clear" w:color="auto" w:fill="auto"/>
            <w:tcMar>
              <w:top w:w="19" w:type="dxa"/>
              <w:left w:w="19" w:type="dxa"/>
              <w:bottom w:w="0" w:type="dxa"/>
              <w:right w:w="19" w:type="dxa"/>
            </w:tcMar>
            <w:vAlign w:val="center"/>
            <w:hideMark/>
          </w:tcPr>
          <w:p w14:paraId="37E5100D"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Определение точки прихвата</w:t>
            </w:r>
          </w:p>
        </w:tc>
        <w:tc>
          <w:tcPr>
            <w:tcW w:w="992" w:type="dxa"/>
            <w:shd w:val="clear" w:color="auto" w:fill="auto"/>
            <w:noWrap/>
            <w:tcMar>
              <w:top w:w="19" w:type="dxa"/>
              <w:left w:w="19" w:type="dxa"/>
              <w:bottom w:w="0" w:type="dxa"/>
              <w:right w:w="19" w:type="dxa"/>
            </w:tcMar>
            <w:vAlign w:val="bottom"/>
          </w:tcPr>
          <w:p w14:paraId="69A58A21"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shd w:val="clear" w:color="auto" w:fill="auto"/>
            <w:noWrap/>
            <w:tcMar>
              <w:top w:w="19" w:type="dxa"/>
              <w:left w:w="19" w:type="dxa"/>
              <w:bottom w:w="0" w:type="dxa"/>
              <w:right w:w="19" w:type="dxa"/>
            </w:tcMar>
            <w:vAlign w:val="bottom"/>
            <w:hideMark/>
          </w:tcPr>
          <w:p w14:paraId="0EB0F1CD"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w:t>
            </w:r>
          </w:p>
        </w:tc>
        <w:tc>
          <w:tcPr>
            <w:tcW w:w="1701" w:type="dxa"/>
            <w:gridSpan w:val="2"/>
            <w:shd w:val="clear" w:color="auto" w:fill="auto"/>
            <w:noWrap/>
            <w:tcMar>
              <w:top w:w="19" w:type="dxa"/>
              <w:left w:w="19" w:type="dxa"/>
              <w:bottom w:w="0" w:type="dxa"/>
              <w:right w:w="19" w:type="dxa"/>
            </w:tcMar>
            <w:vAlign w:val="bottom"/>
          </w:tcPr>
          <w:p w14:paraId="353908D6"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2" w:type="dxa"/>
            <w:gridSpan w:val="2"/>
            <w:shd w:val="clear" w:color="auto" w:fill="auto"/>
            <w:noWrap/>
            <w:tcMar>
              <w:top w:w="19" w:type="dxa"/>
              <w:left w:w="19" w:type="dxa"/>
              <w:bottom w:w="0" w:type="dxa"/>
              <w:right w:w="19" w:type="dxa"/>
            </w:tcMar>
            <w:vAlign w:val="bottom"/>
          </w:tcPr>
          <w:p w14:paraId="6814B888"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gridSpan w:val="2"/>
            <w:shd w:val="clear" w:color="auto" w:fill="auto"/>
            <w:noWrap/>
            <w:tcMar>
              <w:top w:w="19" w:type="dxa"/>
              <w:left w:w="19" w:type="dxa"/>
              <w:bottom w:w="0" w:type="dxa"/>
              <w:right w:w="19" w:type="dxa"/>
            </w:tcMar>
            <w:vAlign w:val="bottom"/>
          </w:tcPr>
          <w:p w14:paraId="7DF81B7C"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2127" w:type="dxa"/>
            <w:gridSpan w:val="4"/>
            <w:shd w:val="clear" w:color="auto" w:fill="auto"/>
            <w:noWrap/>
            <w:tcMar>
              <w:top w:w="19" w:type="dxa"/>
              <w:left w:w="19" w:type="dxa"/>
              <w:bottom w:w="0" w:type="dxa"/>
              <w:right w:w="19" w:type="dxa"/>
            </w:tcMar>
            <w:vAlign w:val="bottom"/>
          </w:tcPr>
          <w:p w14:paraId="32435B55"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5D7ACB" w:rsidRPr="00C5022D" w14:paraId="7F91C95A" w14:textId="77777777" w:rsidTr="001116C7">
        <w:trPr>
          <w:gridAfter w:val="17"/>
          <w:wAfter w:w="4725" w:type="dxa"/>
          <w:trHeight w:val="330"/>
        </w:trPr>
        <w:tc>
          <w:tcPr>
            <w:tcW w:w="734" w:type="dxa"/>
            <w:gridSpan w:val="2"/>
            <w:shd w:val="clear" w:color="auto" w:fill="auto"/>
            <w:noWrap/>
            <w:tcMar>
              <w:top w:w="19" w:type="dxa"/>
              <w:left w:w="19" w:type="dxa"/>
              <w:bottom w:w="0" w:type="dxa"/>
              <w:right w:w="19" w:type="dxa"/>
            </w:tcMar>
            <w:vAlign w:val="bottom"/>
            <w:hideMark/>
          </w:tcPr>
          <w:p w14:paraId="56C64A22"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6.6</w:t>
            </w:r>
          </w:p>
        </w:tc>
        <w:tc>
          <w:tcPr>
            <w:tcW w:w="4111" w:type="dxa"/>
            <w:shd w:val="clear" w:color="auto" w:fill="auto"/>
            <w:tcMar>
              <w:top w:w="19" w:type="dxa"/>
              <w:left w:w="19" w:type="dxa"/>
              <w:bottom w:w="0" w:type="dxa"/>
              <w:right w:w="19" w:type="dxa"/>
            </w:tcMar>
            <w:vAlign w:val="center"/>
            <w:hideMark/>
          </w:tcPr>
          <w:p w14:paraId="1016E8B9"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Труборез для Буровых труб</w:t>
            </w:r>
          </w:p>
        </w:tc>
        <w:tc>
          <w:tcPr>
            <w:tcW w:w="992" w:type="dxa"/>
            <w:shd w:val="clear" w:color="auto" w:fill="auto"/>
            <w:noWrap/>
            <w:tcMar>
              <w:top w:w="19" w:type="dxa"/>
              <w:left w:w="19" w:type="dxa"/>
              <w:bottom w:w="0" w:type="dxa"/>
              <w:right w:w="19" w:type="dxa"/>
            </w:tcMar>
            <w:vAlign w:val="bottom"/>
          </w:tcPr>
          <w:p w14:paraId="59EACA09"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shd w:val="clear" w:color="auto" w:fill="auto"/>
            <w:noWrap/>
            <w:tcMar>
              <w:top w:w="19" w:type="dxa"/>
              <w:left w:w="19" w:type="dxa"/>
              <w:bottom w:w="0" w:type="dxa"/>
              <w:right w:w="19" w:type="dxa"/>
            </w:tcMar>
            <w:vAlign w:val="bottom"/>
            <w:hideMark/>
          </w:tcPr>
          <w:p w14:paraId="1F55AA64" w14:textId="5DF93DDB" w:rsidR="005D7ACB" w:rsidRPr="00C5022D" w:rsidRDefault="0050700F" w:rsidP="0050700F">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Фиксированная ставка/метр</w:t>
            </w:r>
          </w:p>
        </w:tc>
        <w:tc>
          <w:tcPr>
            <w:tcW w:w="1701" w:type="dxa"/>
            <w:gridSpan w:val="2"/>
            <w:shd w:val="clear" w:color="auto" w:fill="auto"/>
            <w:noWrap/>
            <w:tcMar>
              <w:top w:w="19" w:type="dxa"/>
              <w:left w:w="19" w:type="dxa"/>
              <w:bottom w:w="0" w:type="dxa"/>
              <w:right w:w="19" w:type="dxa"/>
            </w:tcMar>
            <w:vAlign w:val="bottom"/>
          </w:tcPr>
          <w:p w14:paraId="3476801E"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2" w:type="dxa"/>
            <w:gridSpan w:val="2"/>
            <w:shd w:val="clear" w:color="auto" w:fill="auto"/>
            <w:noWrap/>
            <w:tcMar>
              <w:top w:w="19" w:type="dxa"/>
              <w:left w:w="19" w:type="dxa"/>
              <w:bottom w:w="0" w:type="dxa"/>
              <w:right w:w="19" w:type="dxa"/>
            </w:tcMar>
            <w:vAlign w:val="bottom"/>
          </w:tcPr>
          <w:p w14:paraId="411DC4CF"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gridSpan w:val="2"/>
            <w:shd w:val="clear" w:color="auto" w:fill="auto"/>
            <w:noWrap/>
            <w:tcMar>
              <w:top w:w="19" w:type="dxa"/>
              <w:left w:w="19" w:type="dxa"/>
              <w:bottom w:w="0" w:type="dxa"/>
              <w:right w:w="19" w:type="dxa"/>
            </w:tcMar>
            <w:vAlign w:val="bottom"/>
          </w:tcPr>
          <w:p w14:paraId="2E13FEBC"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2127" w:type="dxa"/>
            <w:gridSpan w:val="4"/>
            <w:shd w:val="clear" w:color="auto" w:fill="auto"/>
            <w:noWrap/>
            <w:tcMar>
              <w:top w:w="19" w:type="dxa"/>
              <w:left w:w="19" w:type="dxa"/>
              <w:bottom w:w="0" w:type="dxa"/>
              <w:right w:w="19" w:type="dxa"/>
            </w:tcMar>
            <w:vAlign w:val="bottom"/>
          </w:tcPr>
          <w:p w14:paraId="50203B5A"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5D7ACB" w:rsidRPr="00C5022D" w14:paraId="22D21151" w14:textId="77777777" w:rsidTr="001116C7">
        <w:trPr>
          <w:gridAfter w:val="17"/>
          <w:wAfter w:w="4725" w:type="dxa"/>
          <w:trHeight w:val="330"/>
        </w:trPr>
        <w:tc>
          <w:tcPr>
            <w:tcW w:w="734" w:type="dxa"/>
            <w:gridSpan w:val="2"/>
            <w:shd w:val="clear" w:color="auto" w:fill="auto"/>
            <w:noWrap/>
            <w:tcMar>
              <w:top w:w="19" w:type="dxa"/>
              <w:left w:w="19" w:type="dxa"/>
              <w:bottom w:w="0" w:type="dxa"/>
              <w:right w:w="19" w:type="dxa"/>
            </w:tcMar>
            <w:vAlign w:val="bottom"/>
            <w:hideMark/>
          </w:tcPr>
          <w:p w14:paraId="16E683D9"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6.7</w:t>
            </w:r>
          </w:p>
        </w:tc>
        <w:tc>
          <w:tcPr>
            <w:tcW w:w="4111" w:type="dxa"/>
            <w:shd w:val="clear" w:color="auto" w:fill="auto"/>
            <w:tcMar>
              <w:top w:w="19" w:type="dxa"/>
              <w:left w:w="19" w:type="dxa"/>
              <w:bottom w:w="0" w:type="dxa"/>
              <w:right w:w="19" w:type="dxa"/>
            </w:tcMar>
            <w:vAlign w:val="center"/>
            <w:hideMark/>
          </w:tcPr>
          <w:p w14:paraId="245CE2F1"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Работа устьевого противовыбросного оборудования на 680 атм</w:t>
            </w:r>
          </w:p>
        </w:tc>
        <w:tc>
          <w:tcPr>
            <w:tcW w:w="992" w:type="dxa"/>
            <w:shd w:val="clear" w:color="auto" w:fill="auto"/>
            <w:noWrap/>
            <w:tcMar>
              <w:top w:w="19" w:type="dxa"/>
              <w:left w:w="19" w:type="dxa"/>
              <w:bottom w:w="0" w:type="dxa"/>
              <w:right w:w="19" w:type="dxa"/>
            </w:tcMar>
            <w:vAlign w:val="bottom"/>
          </w:tcPr>
          <w:p w14:paraId="1A7AF97E"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shd w:val="clear" w:color="auto" w:fill="auto"/>
            <w:noWrap/>
            <w:tcMar>
              <w:top w:w="19" w:type="dxa"/>
              <w:left w:w="19" w:type="dxa"/>
              <w:bottom w:w="0" w:type="dxa"/>
              <w:right w:w="19" w:type="dxa"/>
            </w:tcMar>
            <w:vAlign w:val="bottom"/>
            <w:hideMark/>
          </w:tcPr>
          <w:p w14:paraId="7AC20440" w14:textId="0FC67F1E" w:rsidR="005D7ACB" w:rsidRPr="00C5022D" w:rsidRDefault="0050700F"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Фиксированная ставка</w:t>
            </w:r>
            <w:r w:rsidR="005D7ACB" w:rsidRPr="00C5022D">
              <w:rPr>
                <w:rFonts w:ascii="Times New Roman" w:eastAsia="Calibri" w:hAnsi="Times New Roman"/>
                <w:sz w:val="24"/>
                <w:szCs w:val="24"/>
                <w:lang w:val="ru-RU" w:eastAsia="en-US"/>
              </w:rPr>
              <w:t>./день</w:t>
            </w:r>
          </w:p>
        </w:tc>
        <w:tc>
          <w:tcPr>
            <w:tcW w:w="1701" w:type="dxa"/>
            <w:gridSpan w:val="2"/>
            <w:shd w:val="clear" w:color="auto" w:fill="auto"/>
            <w:noWrap/>
            <w:tcMar>
              <w:top w:w="19" w:type="dxa"/>
              <w:left w:w="19" w:type="dxa"/>
              <w:bottom w:w="0" w:type="dxa"/>
              <w:right w:w="19" w:type="dxa"/>
            </w:tcMar>
            <w:vAlign w:val="bottom"/>
          </w:tcPr>
          <w:p w14:paraId="002A1546"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2" w:type="dxa"/>
            <w:gridSpan w:val="2"/>
            <w:shd w:val="clear" w:color="auto" w:fill="auto"/>
            <w:noWrap/>
            <w:tcMar>
              <w:top w:w="19" w:type="dxa"/>
              <w:left w:w="19" w:type="dxa"/>
              <w:bottom w:w="0" w:type="dxa"/>
              <w:right w:w="19" w:type="dxa"/>
            </w:tcMar>
            <w:vAlign w:val="bottom"/>
          </w:tcPr>
          <w:p w14:paraId="697EC205"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gridSpan w:val="2"/>
            <w:shd w:val="clear" w:color="auto" w:fill="auto"/>
            <w:noWrap/>
            <w:tcMar>
              <w:top w:w="19" w:type="dxa"/>
              <w:left w:w="19" w:type="dxa"/>
              <w:bottom w:w="0" w:type="dxa"/>
              <w:right w:w="19" w:type="dxa"/>
            </w:tcMar>
            <w:vAlign w:val="bottom"/>
          </w:tcPr>
          <w:p w14:paraId="3EE61E5F"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2127" w:type="dxa"/>
            <w:gridSpan w:val="4"/>
            <w:shd w:val="clear" w:color="auto" w:fill="auto"/>
            <w:noWrap/>
            <w:tcMar>
              <w:top w:w="19" w:type="dxa"/>
              <w:left w:w="19" w:type="dxa"/>
              <w:bottom w:w="0" w:type="dxa"/>
              <w:right w:w="19" w:type="dxa"/>
            </w:tcMar>
            <w:vAlign w:val="bottom"/>
          </w:tcPr>
          <w:p w14:paraId="1D280199"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5D7ACB" w:rsidRPr="00C5022D" w14:paraId="2D78BF3B" w14:textId="77777777" w:rsidTr="001116C7">
        <w:trPr>
          <w:gridAfter w:val="17"/>
          <w:wAfter w:w="4725" w:type="dxa"/>
          <w:trHeight w:val="330"/>
        </w:trPr>
        <w:tc>
          <w:tcPr>
            <w:tcW w:w="734" w:type="dxa"/>
            <w:gridSpan w:val="2"/>
            <w:shd w:val="clear" w:color="auto" w:fill="auto"/>
            <w:noWrap/>
            <w:tcMar>
              <w:top w:w="19" w:type="dxa"/>
              <w:left w:w="19" w:type="dxa"/>
              <w:bottom w:w="0" w:type="dxa"/>
              <w:right w:w="19" w:type="dxa"/>
            </w:tcMar>
            <w:vAlign w:val="bottom"/>
            <w:hideMark/>
          </w:tcPr>
          <w:p w14:paraId="6FEF15E2"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6.8</w:t>
            </w:r>
          </w:p>
        </w:tc>
        <w:tc>
          <w:tcPr>
            <w:tcW w:w="4111" w:type="dxa"/>
            <w:shd w:val="clear" w:color="auto" w:fill="auto"/>
            <w:tcMar>
              <w:top w:w="19" w:type="dxa"/>
              <w:left w:w="19" w:type="dxa"/>
              <w:bottom w:w="0" w:type="dxa"/>
              <w:right w:w="19" w:type="dxa"/>
            </w:tcMar>
            <w:vAlign w:val="center"/>
            <w:hideMark/>
          </w:tcPr>
          <w:p w14:paraId="4227678D" w14:textId="2175E6DD" w:rsidR="005D7ACB" w:rsidRPr="00C5022D" w:rsidRDefault="004F67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Аренда персонала (каротажный отряд из 3-х человек)</w:t>
            </w:r>
          </w:p>
        </w:tc>
        <w:tc>
          <w:tcPr>
            <w:tcW w:w="992" w:type="dxa"/>
            <w:shd w:val="clear" w:color="auto" w:fill="auto"/>
            <w:noWrap/>
            <w:tcMar>
              <w:top w:w="19" w:type="dxa"/>
              <w:left w:w="19" w:type="dxa"/>
              <w:bottom w:w="0" w:type="dxa"/>
              <w:right w:w="19" w:type="dxa"/>
            </w:tcMar>
            <w:vAlign w:val="bottom"/>
            <w:hideMark/>
          </w:tcPr>
          <w:p w14:paraId="7CBC6E27"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w:t>
            </w:r>
          </w:p>
        </w:tc>
        <w:tc>
          <w:tcPr>
            <w:tcW w:w="1843" w:type="dxa"/>
            <w:shd w:val="clear" w:color="auto" w:fill="auto"/>
            <w:noWrap/>
            <w:tcMar>
              <w:top w:w="19" w:type="dxa"/>
              <w:left w:w="19" w:type="dxa"/>
              <w:bottom w:w="0" w:type="dxa"/>
              <w:right w:w="19" w:type="dxa"/>
            </w:tcMar>
            <w:vAlign w:val="bottom"/>
            <w:hideMark/>
          </w:tcPr>
          <w:p w14:paraId="63DAB784"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день</w:t>
            </w:r>
          </w:p>
        </w:tc>
        <w:tc>
          <w:tcPr>
            <w:tcW w:w="1701" w:type="dxa"/>
            <w:gridSpan w:val="2"/>
            <w:shd w:val="clear" w:color="auto" w:fill="auto"/>
            <w:noWrap/>
            <w:tcMar>
              <w:top w:w="19" w:type="dxa"/>
              <w:left w:w="19" w:type="dxa"/>
              <w:bottom w:w="0" w:type="dxa"/>
              <w:right w:w="19" w:type="dxa"/>
            </w:tcMar>
            <w:vAlign w:val="bottom"/>
          </w:tcPr>
          <w:p w14:paraId="58BF2BC7"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2" w:type="dxa"/>
            <w:gridSpan w:val="2"/>
            <w:shd w:val="clear" w:color="auto" w:fill="auto"/>
            <w:noWrap/>
            <w:tcMar>
              <w:top w:w="19" w:type="dxa"/>
              <w:left w:w="19" w:type="dxa"/>
              <w:bottom w:w="0" w:type="dxa"/>
              <w:right w:w="19" w:type="dxa"/>
            </w:tcMar>
            <w:vAlign w:val="bottom"/>
          </w:tcPr>
          <w:p w14:paraId="38FF4F8E"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gridSpan w:val="2"/>
            <w:shd w:val="clear" w:color="auto" w:fill="auto"/>
            <w:noWrap/>
            <w:tcMar>
              <w:top w:w="19" w:type="dxa"/>
              <w:left w:w="19" w:type="dxa"/>
              <w:bottom w:w="0" w:type="dxa"/>
              <w:right w:w="19" w:type="dxa"/>
            </w:tcMar>
            <w:vAlign w:val="bottom"/>
          </w:tcPr>
          <w:p w14:paraId="359BC165"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2127" w:type="dxa"/>
            <w:gridSpan w:val="4"/>
            <w:shd w:val="clear" w:color="auto" w:fill="auto"/>
            <w:noWrap/>
            <w:tcMar>
              <w:top w:w="19" w:type="dxa"/>
              <w:left w:w="19" w:type="dxa"/>
              <w:bottom w:w="0" w:type="dxa"/>
              <w:right w:w="19" w:type="dxa"/>
            </w:tcMar>
            <w:vAlign w:val="bottom"/>
          </w:tcPr>
          <w:p w14:paraId="33570C1F"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5D7ACB" w:rsidRPr="00C5022D" w14:paraId="1071AB05" w14:textId="77777777" w:rsidTr="001116C7">
        <w:trPr>
          <w:gridAfter w:val="17"/>
          <w:wAfter w:w="4725" w:type="dxa"/>
          <w:trHeight w:val="645"/>
        </w:trPr>
        <w:tc>
          <w:tcPr>
            <w:tcW w:w="734" w:type="dxa"/>
            <w:gridSpan w:val="2"/>
            <w:shd w:val="clear" w:color="auto" w:fill="auto"/>
            <w:noWrap/>
            <w:tcMar>
              <w:top w:w="19" w:type="dxa"/>
              <w:left w:w="19" w:type="dxa"/>
              <w:bottom w:w="0" w:type="dxa"/>
              <w:right w:w="19" w:type="dxa"/>
            </w:tcMar>
            <w:vAlign w:val="bottom"/>
            <w:hideMark/>
          </w:tcPr>
          <w:p w14:paraId="0C4CF63B"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6.9</w:t>
            </w:r>
          </w:p>
        </w:tc>
        <w:tc>
          <w:tcPr>
            <w:tcW w:w="4111" w:type="dxa"/>
            <w:shd w:val="clear" w:color="auto" w:fill="auto"/>
            <w:tcMar>
              <w:top w:w="19" w:type="dxa"/>
              <w:left w:w="19" w:type="dxa"/>
              <w:bottom w:w="0" w:type="dxa"/>
              <w:right w:w="19" w:type="dxa"/>
            </w:tcMar>
            <w:vAlign w:val="center"/>
            <w:hideMark/>
          </w:tcPr>
          <w:p w14:paraId="7F8EE6F5"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Отбор проб пластовой жидкости на кабеле (проволоке) при  гидродинамических испытаниях в скважине</w:t>
            </w:r>
          </w:p>
        </w:tc>
        <w:tc>
          <w:tcPr>
            <w:tcW w:w="992" w:type="dxa"/>
            <w:shd w:val="clear" w:color="auto" w:fill="auto"/>
            <w:tcMar>
              <w:top w:w="19" w:type="dxa"/>
              <w:left w:w="19" w:type="dxa"/>
              <w:bottom w:w="0" w:type="dxa"/>
              <w:right w:w="19" w:type="dxa"/>
            </w:tcMar>
            <w:vAlign w:val="bottom"/>
            <w:hideMark/>
          </w:tcPr>
          <w:p w14:paraId="283F47AE"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shd w:val="clear" w:color="auto" w:fill="auto"/>
            <w:noWrap/>
            <w:tcMar>
              <w:top w:w="19" w:type="dxa"/>
              <w:left w:w="19" w:type="dxa"/>
              <w:bottom w:w="0" w:type="dxa"/>
              <w:right w:w="19" w:type="dxa"/>
            </w:tcMar>
            <w:vAlign w:val="bottom"/>
            <w:hideMark/>
          </w:tcPr>
          <w:p w14:paraId="1EADAFA9" w14:textId="5102D463" w:rsidR="005D7ACB" w:rsidRPr="00C5022D" w:rsidRDefault="00F76788"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w:t>
            </w:r>
            <w:r w:rsidR="005D7ACB" w:rsidRPr="00C5022D">
              <w:rPr>
                <w:rFonts w:ascii="Times New Roman" w:eastAsia="Calibri" w:hAnsi="Times New Roman"/>
                <w:sz w:val="24"/>
                <w:szCs w:val="24"/>
                <w:lang w:val="ru-RU" w:eastAsia="en-US"/>
              </w:rPr>
              <w:t> </w:t>
            </w:r>
            <w:r w:rsidRPr="00C5022D">
              <w:rPr>
                <w:rFonts w:ascii="Times New Roman" w:eastAsia="Calibri" w:hAnsi="Times New Roman"/>
                <w:sz w:val="24"/>
                <w:szCs w:val="24"/>
                <w:lang w:val="ru-RU" w:eastAsia="en-US"/>
              </w:rPr>
              <w:t>день</w:t>
            </w:r>
          </w:p>
        </w:tc>
        <w:tc>
          <w:tcPr>
            <w:tcW w:w="1701" w:type="dxa"/>
            <w:gridSpan w:val="2"/>
            <w:shd w:val="clear" w:color="auto" w:fill="auto"/>
            <w:noWrap/>
            <w:tcMar>
              <w:top w:w="19" w:type="dxa"/>
              <w:left w:w="19" w:type="dxa"/>
              <w:bottom w:w="0" w:type="dxa"/>
              <w:right w:w="19" w:type="dxa"/>
            </w:tcMar>
            <w:vAlign w:val="bottom"/>
          </w:tcPr>
          <w:p w14:paraId="0838AAE2"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2" w:type="dxa"/>
            <w:gridSpan w:val="2"/>
            <w:shd w:val="clear" w:color="auto" w:fill="auto"/>
            <w:noWrap/>
            <w:tcMar>
              <w:top w:w="19" w:type="dxa"/>
              <w:left w:w="19" w:type="dxa"/>
              <w:bottom w:w="0" w:type="dxa"/>
              <w:right w:w="19" w:type="dxa"/>
            </w:tcMar>
            <w:vAlign w:val="bottom"/>
          </w:tcPr>
          <w:p w14:paraId="01005455"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gridSpan w:val="2"/>
            <w:shd w:val="clear" w:color="auto" w:fill="auto"/>
            <w:noWrap/>
            <w:tcMar>
              <w:top w:w="19" w:type="dxa"/>
              <w:left w:w="19" w:type="dxa"/>
              <w:bottom w:w="0" w:type="dxa"/>
              <w:right w:w="19" w:type="dxa"/>
            </w:tcMar>
            <w:vAlign w:val="bottom"/>
          </w:tcPr>
          <w:p w14:paraId="04AFE526"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2127" w:type="dxa"/>
            <w:gridSpan w:val="4"/>
            <w:shd w:val="clear" w:color="auto" w:fill="auto"/>
            <w:noWrap/>
            <w:tcMar>
              <w:top w:w="19" w:type="dxa"/>
              <w:left w:w="19" w:type="dxa"/>
              <w:bottom w:w="0" w:type="dxa"/>
              <w:right w:w="19" w:type="dxa"/>
            </w:tcMar>
            <w:vAlign w:val="bottom"/>
          </w:tcPr>
          <w:p w14:paraId="6AF692FC"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5D7ACB" w:rsidRPr="00C5022D" w14:paraId="162DE06B" w14:textId="77777777" w:rsidTr="001116C7">
        <w:trPr>
          <w:gridAfter w:val="17"/>
          <w:wAfter w:w="4725" w:type="dxa"/>
          <w:trHeight w:val="330"/>
        </w:trPr>
        <w:tc>
          <w:tcPr>
            <w:tcW w:w="734" w:type="dxa"/>
            <w:gridSpan w:val="2"/>
            <w:shd w:val="clear" w:color="auto" w:fill="auto"/>
            <w:noWrap/>
            <w:tcMar>
              <w:top w:w="19" w:type="dxa"/>
              <w:left w:w="19" w:type="dxa"/>
              <w:bottom w:w="0" w:type="dxa"/>
              <w:right w:w="19" w:type="dxa"/>
            </w:tcMar>
            <w:vAlign w:val="bottom"/>
            <w:hideMark/>
          </w:tcPr>
          <w:p w14:paraId="73BA8E65"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6.10</w:t>
            </w:r>
          </w:p>
        </w:tc>
        <w:tc>
          <w:tcPr>
            <w:tcW w:w="4111" w:type="dxa"/>
            <w:shd w:val="clear" w:color="auto" w:fill="auto"/>
            <w:tcMar>
              <w:top w:w="19" w:type="dxa"/>
              <w:left w:w="19" w:type="dxa"/>
              <w:bottom w:w="0" w:type="dxa"/>
              <w:right w:w="19" w:type="dxa"/>
            </w:tcMar>
            <w:vAlign w:val="center"/>
            <w:hideMark/>
          </w:tcPr>
          <w:p w14:paraId="56F59FA4"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Гамма каротаж для привязки ПНКТ к интервалу перфорации</w:t>
            </w:r>
          </w:p>
        </w:tc>
        <w:tc>
          <w:tcPr>
            <w:tcW w:w="992" w:type="dxa"/>
            <w:shd w:val="clear" w:color="auto" w:fill="auto"/>
            <w:noWrap/>
            <w:tcMar>
              <w:top w:w="19" w:type="dxa"/>
              <w:left w:w="19" w:type="dxa"/>
              <w:bottom w:w="0" w:type="dxa"/>
              <w:right w:w="19" w:type="dxa"/>
            </w:tcMar>
            <w:vAlign w:val="bottom"/>
            <w:hideMark/>
          </w:tcPr>
          <w:p w14:paraId="27FA4699"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shd w:val="clear" w:color="auto" w:fill="auto"/>
            <w:noWrap/>
            <w:tcMar>
              <w:top w:w="19" w:type="dxa"/>
              <w:left w:w="19" w:type="dxa"/>
              <w:bottom w:w="0" w:type="dxa"/>
              <w:right w:w="19" w:type="dxa"/>
            </w:tcMar>
            <w:vAlign w:val="bottom"/>
            <w:hideMark/>
          </w:tcPr>
          <w:p w14:paraId="47732443"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метр</w:t>
            </w:r>
          </w:p>
        </w:tc>
        <w:tc>
          <w:tcPr>
            <w:tcW w:w="1701" w:type="dxa"/>
            <w:gridSpan w:val="2"/>
            <w:shd w:val="clear" w:color="auto" w:fill="auto"/>
            <w:noWrap/>
            <w:tcMar>
              <w:top w:w="19" w:type="dxa"/>
              <w:left w:w="19" w:type="dxa"/>
              <w:bottom w:w="0" w:type="dxa"/>
              <w:right w:w="19" w:type="dxa"/>
            </w:tcMar>
            <w:vAlign w:val="bottom"/>
          </w:tcPr>
          <w:p w14:paraId="2742FF86"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2" w:type="dxa"/>
            <w:gridSpan w:val="2"/>
            <w:shd w:val="clear" w:color="auto" w:fill="auto"/>
            <w:noWrap/>
            <w:tcMar>
              <w:top w:w="19" w:type="dxa"/>
              <w:left w:w="19" w:type="dxa"/>
              <w:bottom w:w="0" w:type="dxa"/>
              <w:right w:w="19" w:type="dxa"/>
            </w:tcMar>
            <w:vAlign w:val="bottom"/>
          </w:tcPr>
          <w:p w14:paraId="505181B5"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gridSpan w:val="2"/>
            <w:shd w:val="clear" w:color="auto" w:fill="auto"/>
            <w:noWrap/>
            <w:tcMar>
              <w:top w:w="19" w:type="dxa"/>
              <w:left w:w="19" w:type="dxa"/>
              <w:bottom w:w="0" w:type="dxa"/>
              <w:right w:w="19" w:type="dxa"/>
            </w:tcMar>
            <w:vAlign w:val="bottom"/>
          </w:tcPr>
          <w:p w14:paraId="61E9E846"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2127" w:type="dxa"/>
            <w:gridSpan w:val="4"/>
            <w:shd w:val="clear" w:color="auto" w:fill="auto"/>
            <w:noWrap/>
            <w:tcMar>
              <w:top w:w="19" w:type="dxa"/>
              <w:left w:w="19" w:type="dxa"/>
              <w:bottom w:w="0" w:type="dxa"/>
              <w:right w:w="19" w:type="dxa"/>
            </w:tcMar>
            <w:vAlign w:val="bottom"/>
          </w:tcPr>
          <w:p w14:paraId="6580B85E"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5D7ACB" w:rsidRPr="00C5022D" w14:paraId="4AB70358" w14:textId="77777777" w:rsidTr="001116C7">
        <w:trPr>
          <w:gridAfter w:val="17"/>
          <w:wAfter w:w="4725" w:type="dxa"/>
          <w:trHeight w:val="330"/>
        </w:trPr>
        <w:tc>
          <w:tcPr>
            <w:tcW w:w="734" w:type="dxa"/>
            <w:gridSpan w:val="2"/>
            <w:shd w:val="clear" w:color="auto" w:fill="auto"/>
            <w:noWrap/>
            <w:tcMar>
              <w:top w:w="19" w:type="dxa"/>
              <w:left w:w="19" w:type="dxa"/>
              <w:bottom w:w="0" w:type="dxa"/>
              <w:right w:w="19" w:type="dxa"/>
            </w:tcMar>
            <w:vAlign w:val="bottom"/>
            <w:hideMark/>
          </w:tcPr>
          <w:p w14:paraId="79071C6B"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6.11</w:t>
            </w:r>
          </w:p>
        </w:tc>
        <w:tc>
          <w:tcPr>
            <w:tcW w:w="4111" w:type="dxa"/>
            <w:shd w:val="clear" w:color="auto" w:fill="auto"/>
            <w:tcMar>
              <w:top w:w="19" w:type="dxa"/>
              <w:left w:w="19" w:type="dxa"/>
              <w:bottom w:w="0" w:type="dxa"/>
              <w:right w:w="19" w:type="dxa"/>
            </w:tcMar>
            <w:vAlign w:val="center"/>
            <w:hideMark/>
          </w:tcPr>
          <w:p w14:paraId="20DA33E0" w14:textId="2CB6C13E" w:rsidR="005D7ACB" w:rsidRPr="00C5022D" w:rsidRDefault="004F67CB" w:rsidP="004F67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Предоставление </w:t>
            </w:r>
            <w:r w:rsidR="005D7ACB" w:rsidRPr="00C5022D">
              <w:rPr>
                <w:rFonts w:ascii="Times New Roman" w:eastAsia="Calibri" w:hAnsi="Times New Roman"/>
                <w:sz w:val="24"/>
                <w:szCs w:val="24"/>
                <w:lang w:val="ru-RU" w:eastAsia="en-US"/>
              </w:rPr>
              <w:t>Радиоактивн</w:t>
            </w:r>
            <w:r w:rsidRPr="00C5022D">
              <w:rPr>
                <w:rFonts w:ascii="Times New Roman" w:eastAsia="Calibri" w:hAnsi="Times New Roman"/>
                <w:sz w:val="24"/>
                <w:szCs w:val="24"/>
                <w:lang w:val="ru-RU" w:eastAsia="en-US"/>
              </w:rPr>
              <w:t>ого</w:t>
            </w:r>
            <w:r w:rsidR="005D7ACB" w:rsidRPr="00C5022D">
              <w:rPr>
                <w:rFonts w:ascii="Times New Roman" w:eastAsia="Calibri" w:hAnsi="Times New Roman"/>
                <w:sz w:val="24"/>
                <w:szCs w:val="24"/>
                <w:lang w:val="ru-RU" w:eastAsia="en-US"/>
              </w:rPr>
              <w:t xml:space="preserve"> маркер</w:t>
            </w:r>
            <w:r w:rsidRPr="00C5022D">
              <w:rPr>
                <w:rFonts w:ascii="Times New Roman" w:eastAsia="Calibri" w:hAnsi="Times New Roman"/>
                <w:sz w:val="24"/>
                <w:szCs w:val="24"/>
                <w:lang w:val="ru-RU" w:eastAsia="en-US"/>
              </w:rPr>
              <w:t xml:space="preserve">а </w:t>
            </w:r>
            <w:r w:rsidR="005D7ACB" w:rsidRPr="00C5022D">
              <w:rPr>
                <w:rFonts w:ascii="Times New Roman" w:eastAsia="Calibri" w:hAnsi="Times New Roman"/>
                <w:sz w:val="24"/>
                <w:szCs w:val="24"/>
                <w:lang w:val="ru-RU" w:eastAsia="en-US"/>
              </w:rPr>
              <w:t>для 7”колонны</w:t>
            </w:r>
          </w:p>
        </w:tc>
        <w:tc>
          <w:tcPr>
            <w:tcW w:w="992" w:type="dxa"/>
            <w:shd w:val="clear" w:color="auto" w:fill="auto"/>
            <w:noWrap/>
            <w:tcMar>
              <w:top w:w="19" w:type="dxa"/>
              <w:left w:w="19" w:type="dxa"/>
              <w:bottom w:w="0" w:type="dxa"/>
              <w:right w:w="19" w:type="dxa"/>
            </w:tcMar>
            <w:vAlign w:val="bottom"/>
          </w:tcPr>
          <w:p w14:paraId="6E04EDB7"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p w14:paraId="4E208169"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shd w:val="clear" w:color="auto" w:fill="auto"/>
            <w:noWrap/>
            <w:tcMar>
              <w:top w:w="19" w:type="dxa"/>
              <w:left w:w="19" w:type="dxa"/>
              <w:bottom w:w="0" w:type="dxa"/>
              <w:right w:w="19" w:type="dxa"/>
            </w:tcMar>
            <w:vAlign w:val="bottom"/>
            <w:hideMark/>
          </w:tcPr>
          <w:p w14:paraId="501183C4" w14:textId="69E86E59" w:rsidR="005D7ACB" w:rsidRPr="00C5022D" w:rsidRDefault="004F67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услуга</w:t>
            </w:r>
          </w:p>
        </w:tc>
        <w:tc>
          <w:tcPr>
            <w:tcW w:w="1701" w:type="dxa"/>
            <w:gridSpan w:val="2"/>
            <w:shd w:val="clear" w:color="auto" w:fill="auto"/>
            <w:noWrap/>
            <w:tcMar>
              <w:top w:w="19" w:type="dxa"/>
              <w:left w:w="19" w:type="dxa"/>
              <w:bottom w:w="0" w:type="dxa"/>
              <w:right w:w="19" w:type="dxa"/>
            </w:tcMar>
            <w:vAlign w:val="bottom"/>
          </w:tcPr>
          <w:p w14:paraId="4AF8E240"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2" w:type="dxa"/>
            <w:gridSpan w:val="2"/>
            <w:shd w:val="clear" w:color="auto" w:fill="auto"/>
            <w:noWrap/>
            <w:tcMar>
              <w:top w:w="19" w:type="dxa"/>
              <w:left w:w="19" w:type="dxa"/>
              <w:bottom w:w="0" w:type="dxa"/>
              <w:right w:w="19" w:type="dxa"/>
            </w:tcMar>
            <w:vAlign w:val="bottom"/>
          </w:tcPr>
          <w:p w14:paraId="490C883E"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gridSpan w:val="2"/>
            <w:shd w:val="clear" w:color="auto" w:fill="auto"/>
            <w:noWrap/>
            <w:tcMar>
              <w:top w:w="19" w:type="dxa"/>
              <w:left w:w="19" w:type="dxa"/>
              <w:bottom w:w="0" w:type="dxa"/>
              <w:right w:w="19" w:type="dxa"/>
            </w:tcMar>
            <w:vAlign w:val="bottom"/>
          </w:tcPr>
          <w:p w14:paraId="00D387F2"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2127" w:type="dxa"/>
            <w:gridSpan w:val="4"/>
            <w:shd w:val="clear" w:color="auto" w:fill="auto"/>
            <w:noWrap/>
            <w:tcMar>
              <w:top w:w="19" w:type="dxa"/>
              <w:left w:w="19" w:type="dxa"/>
              <w:bottom w:w="0" w:type="dxa"/>
              <w:right w:w="19" w:type="dxa"/>
            </w:tcMar>
            <w:vAlign w:val="bottom"/>
          </w:tcPr>
          <w:p w14:paraId="4E130516"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4F67CB" w:rsidRPr="00C5022D" w14:paraId="6A28AAD8" w14:textId="77777777" w:rsidTr="001116C7">
        <w:trPr>
          <w:gridAfter w:val="17"/>
          <w:wAfter w:w="4725" w:type="dxa"/>
          <w:trHeight w:val="330"/>
        </w:trPr>
        <w:tc>
          <w:tcPr>
            <w:tcW w:w="734" w:type="dxa"/>
            <w:gridSpan w:val="2"/>
            <w:shd w:val="clear" w:color="auto" w:fill="auto"/>
            <w:noWrap/>
            <w:tcMar>
              <w:top w:w="19" w:type="dxa"/>
              <w:left w:w="19" w:type="dxa"/>
              <w:bottom w:w="0" w:type="dxa"/>
              <w:right w:w="19" w:type="dxa"/>
            </w:tcMar>
            <w:vAlign w:val="bottom"/>
          </w:tcPr>
          <w:p w14:paraId="237153A2" w14:textId="6CFA64AD" w:rsidR="004F67CB" w:rsidRPr="00C5022D" w:rsidRDefault="004F67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6.12</w:t>
            </w:r>
          </w:p>
        </w:tc>
        <w:tc>
          <w:tcPr>
            <w:tcW w:w="4111" w:type="dxa"/>
            <w:shd w:val="clear" w:color="auto" w:fill="auto"/>
            <w:tcMar>
              <w:top w:w="19" w:type="dxa"/>
              <w:left w:w="19" w:type="dxa"/>
              <w:bottom w:w="0" w:type="dxa"/>
              <w:right w:w="19" w:type="dxa"/>
            </w:tcMar>
            <w:vAlign w:val="center"/>
          </w:tcPr>
          <w:p w14:paraId="4DA241EC" w14:textId="1DC19397" w:rsidR="004F67CB" w:rsidRPr="00C5022D" w:rsidRDefault="004F67CB" w:rsidP="004F67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Предоставление Радиоактивного маркера для для 9 5/8”колонны</w:t>
            </w:r>
          </w:p>
        </w:tc>
        <w:tc>
          <w:tcPr>
            <w:tcW w:w="992" w:type="dxa"/>
            <w:shd w:val="clear" w:color="auto" w:fill="auto"/>
            <w:noWrap/>
            <w:tcMar>
              <w:top w:w="19" w:type="dxa"/>
              <w:left w:w="19" w:type="dxa"/>
              <w:bottom w:w="0" w:type="dxa"/>
              <w:right w:w="19" w:type="dxa"/>
            </w:tcMar>
            <w:vAlign w:val="bottom"/>
          </w:tcPr>
          <w:p w14:paraId="64C7CCEE" w14:textId="77777777" w:rsidR="004F67CB" w:rsidRPr="00C5022D" w:rsidRDefault="004F67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shd w:val="clear" w:color="auto" w:fill="auto"/>
            <w:noWrap/>
            <w:tcMar>
              <w:top w:w="19" w:type="dxa"/>
              <w:left w:w="19" w:type="dxa"/>
              <w:bottom w:w="0" w:type="dxa"/>
              <w:right w:w="19" w:type="dxa"/>
            </w:tcMar>
            <w:vAlign w:val="bottom"/>
          </w:tcPr>
          <w:p w14:paraId="600DAA44" w14:textId="196D4EA6" w:rsidR="004F67CB" w:rsidRPr="00C5022D" w:rsidRDefault="004F67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услуга</w:t>
            </w:r>
          </w:p>
        </w:tc>
        <w:tc>
          <w:tcPr>
            <w:tcW w:w="1701" w:type="dxa"/>
            <w:gridSpan w:val="2"/>
            <w:shd w:val="clear" w:color="auto" w:fill="auto"/>
            <w:noWrap/>
            <w:tcMar>
              <w:top w:w="19" w:type="dxa"/>
              <w:left w:w="19" w:type="dxa"/>
              <w:bottom w:w="0" w:type="dxa"/>
              <w:right w:w="19" w:type="dxa"/>
            </w:tcMar>
            <w:vAlign w:val="bottom"/>
          </w:tcPr>
          <w:p w14:paraId="0749CA73" w14:textId="77777777" w:rsidR="004F67CB" w:rsidRPr="00C5022D" w:rsidRDefault="004F67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2" w:type="dxa"/>
            <w:gridSpan w:val="2"/>
            <w:shd w:val="clear" w:color="auto" w:fill="auto"/>
            <w:noWrap/>
            <w:tcMar>
              <w:top w:w="19" w:type="dxa"/>
              <w:left w:w="19" w:type="dxa"/>
              <w:bottom w:w="0" w:type="dxa"/>
              <w:right w:w="19" w:type="dxa"/>
            </w:tcMar>
            <w:vAlign w:val="bottom"/>
          </w:tcPr>
          <w:p w14:paraId="34E845CA" w14:textId="77777777" w:rsidR="004F67CB" w:rsidRPr="00C5022D" w:rsidRDefault="004F67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gridSpan w:val="2"/>
            <w:shd w:val="clear" w:color="auto" w:fill="auto"/>
            <w:noWrap/>
            <w:tcMar>
              <w:top w:w="19" w:type="dxa"/>
              <w:left w:w="19" w:type="dxa"/>
              <w:bottom w:w="0" w:type="dxa"/>
              <w:right w:w="19" w:type="dxa"/>
            </w:tcMar>
            <w:vAlign w:val="bottom"/>
          </w:tcPr>
          <w:p w14:paraId="4DCA3012" w14:textId="77777777" w:rsidR="004F67CB" w:rsidRPr="00C5022D" w:rsidRDefault="004F67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2127" w:type="dxa"/>
            <w:gridSpan w:val="4"/>
            <w:shd w:val="clear" w:color="auto" w:fill="auto"/>
            <w:noWrap/>
            <w:tcMar>
              <w:top w:w="19" w:type="dxa"/>
              <w:left w:w="19" w:type="dxa"/>
              <w:bottom w:w="0" w:type="dxa"/>
              <w:right w:w="19" w:type="dxa"/>
            </w:tcMar>
            <w:vAlign w:val="bottom"/>
          </w:tcPr>
          <w:p w14:paraId="60A30CA3" w14:textId="77777777" w:rsidR="004F67CB" w:rsidRPr="00C5022D" w:rsidRDefault="004F67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5D7ACB" w:rsidRPr="00C5022D" w14:paraId="56187708" w14:textId="77777777" w:rsidTr="001116C7">
        <w:trPr>
          <w:gridAfter w:val="17"/>
          <w:wAfter w:w="4725" w:type="dxa"/>
          <w:trHeight w:val="645"/>
        </w:trPr>
        <w:tc>
          <w:tcPr>
            <w:tcW w:w="734" w:type="dxa"/>
            <w:gridSpan w:val="2"/>
            <w:shd w:val="clear" w:color="auto" w:fill="auto"/>
            <w:noWrap/>
            <w:tcMar>
              <w:top w:w="19" w:type="dxa"/>
              <w:left w:w="19" w:type="dxa"/>
              <w:bottom w:w="0" w:type="dxa"/>
              <w:right w:w="19" w:type="dxa"/>
            </w:tcMar>
            <w:vAlign w:val="bottom"/>
            <w:hideMark/>
          </w:tcPr>
          <w:p w14:paraId="6A0830EA"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6.12</w:t>
            </w:r>
          </w:p>
        </w:tc>
        <w:tc>
          <w:tcPr>
            <w:tcW w:w="4111" w:type="dxa"/>
            <w:shd w:val="clear" w:color="auto" w:fill="auto"/>
            <w:tcMar>
              <w:top w:w="19" w:type="dxa"/>
              <w:left w:w="19" w:type="dxa"/>
              <w:bottom w:w="0" w:type="dxa"/>
              <w:right w:w="19" w:type="dxa"/>
            </w:tcMar>
            <w:vAlign w:val="center"/>
            <w:hideMark/>
          </w:tcPr>
          <w:p w14:paraId="57497B11" w14:textId="40BC5494" w:rsidR="005D7ACB" w:rsidRPr="00C5022D" w:rsidRDefault="004F67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Предоставление Взрывных (механических) пакеров для </w:t>
            </w:r>
            <w:r w:rsidR="005D7ACB" w:rsidRPr="00C5022D">
              <w:rPr>
                <w:rFonts w:ascii="Times New Roman" w:eastAsia="Calibri" w:hAnsi="Times New Roman"/>
                <w:sz w:val="24"/>
                <w:szCs w:val="24"/>
                <w:lang w:val="ru-RU" w:eastAsia="en-US"/>
              </w:rPr>
              <w:t>ликвидационных мостов в 7”колонне</w:t>
            </w:r>
          </w:p>
        </w:tc>
        <w:tc>
          <w:tcPr>
            <w:tcW w:w="992" w:type="dxa"/>
            <w:shd w:val="clear" w:color="auto" w:fill="auto"/>
            <w:noWrap/>
            <w:tcMar>
              <w:top w:w="19" w:type="dxa"/>
              <w:left w:w="19" w:type="dxa"/>
              <w:bottom w:w="0" w:type="dxa"/>
              <w:right w:w="19" w:type="dxa"/>
            </w:tcMar>
            <w:vAlign w:val="bottom"/>
          </w:tcPr>
          <w:p w14:paraId="390310E5"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shd w:val="clear" w:color="auto" w:fill="auto"/>
            <w:noWrap/>
            <w:tcMar>
              <w:top w:w="19" w:type="dxa"/>
              <w:left w:w="19" w:type="dxa"/>
              <w:bottom w:w="0" w:type="dxa"/>
              <w:right w:w="19" w:type="dxa"/>
            </w:tcMar>
            <w:vAlign w:val="bottom"/>
            <w:hideMark/>
          </w:tcPr>
          <w:p w14:paraId="45ABF33D" w14:textId="2A291275" w:rsidR="005D7ACB" w:rsidRPr="00C5022D" w:rsidRDefault="004F67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услуга</w:t>
            </w:r>
          </w:p>
        </w:tc>
        <w:tc>
          <w:tcPr>
            <w:tcW w:w="1701" w:type="dxa"/>
            <w:gridSpan w:val="2"/>
            <w:shd w:val="clear" w:color="auto" w:fill="auto"/>
            <w:noWrap/>
            <w:tcMar>
              <w:top w:w="19" w:type="dxa"/>
              <w:left w:w="19" w:type="dxa"/>
              <w:bottom w:w="0" w:type="dxa"/>
              <w:right w:w="19" w:type="dxa"/>
            </w:tcMar>
            <w:vAlign w:val="bottom"/>
          </w:tcPr>
          <w:p w14:paraId="709F4106"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2" w:type="dxa"/>
            <w:gridSpan w:val="2"/>
            <w:shd w:val="clear" w:color="auto" w:fill="auto"/>
            <w:noWrap/>
            <w:tcMar>
              <w:top w:w="19" w:type="dxa"/>
              <w:left w:w="19" w:type="dxa"/>
              <w:bottom w:w="0" w:type="dxa"/>
              <w:right w:w="19" w:type="dxa"/>
            </w:tcMar>
            <w:vAlign w:val="bottom"/>
          </w:tcPr>
          <w:p w14:paraId="288E8987"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gridSpan w:val="2"/>
            <w:shd w:val="clear" w:color="auto" w:fill="auto"/>
            <w:noWrap/>
            <w:tcMar>
              <w:top w:w="19" w:type="dxa"/>
              <w:left w:w="19" w:type="dxa"/>
              <w:bottom w:w="0" w:type="dxa"/>
              <w:right w:w="19" w:type="dxa"/>
            </w:tcMar>
            <w:vAlign w:val="bottom"/>
          </w:tcPr>
          <w:p w14:paraId="7F3ECDBD"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2127" w:type="dxa"/>
            <w:gridSpan w:val="4"/>
            <w:shd w:val="clear" w:color="auto" w:fill="auto"/>
            <w:noWrap/>
            <w:tcMar>
              <w:top w:w="19" w:type="dxa"/>
              <w:left w:w="19" w:type="dxa"/>
              <w:bottom w:w="0" w:type="dxa"/>
              <w:right w:w="19" w:type="dxa"/>
            </w:tcMar>
            <w:vAlign w:val="bottom"/>
          </w:tcPr>
          <w:p w14:paraId="2767D9BA"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5D7ACB" w:rsidRPr="00C5022D" w14:paraId="6DACD8FC" w14:textId="77777777" w:rsidTr="001116C7">
        <w:trPr>
          <w:gridAfter w:val="17"/>
          <w:wAfter w:w="4725" w:type="dxa"/>
          <w:trHeight w:val="645"/>
        </w:trPr>
        <w:tc>
          <w:tcPr>
            <w:tcW w:w="734" w:type="dxa"/>
            <w:gridSpan w:val="2"/>
            <w:shd w:val="clear" w:color="auto" w:fill="auto"/>
            <w:noWrap/>
            <w:tcMar>
              <w:top w:w="19" w:type="dxa"/>
              <w:left w:w="19" w:type="dxa"/>
              <w:bottom w:w="0" w:type="dxa"/>
              <w:right w:w="19" w:type="dxa"/>
            </w:tcMar>
            <w:vAlign w:val="bottom"/>
            <w:hideMark/>
          </w:tcPr>
          <w:p w14:paraId="039B4C2C"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6.13</w:t>
            </w:r>
          </w:p>
        </w:tc>
        <w:tc>
          <w:tcPr>
            <w:tcW w:w="4111" w:type="dxa"/>
            <w:shd w:val="clear" w:color="auto" w:fill="auto"/>
            <w:tcMar>
              <w:top w:w="19" w:type="dxa"/>
              <w:left w:w="19" w:type="dxa"/>
              <w:bottom w:w="0" w:type="dxa"/>
              <w:right w:w="19" w:type="dxa"/>
            </w:tcMar>
            <w:vAlign w:val="center"/>
            <w:hideMark/>
          </w:tcPr>
          <w:p w14:paraId="77C5D46D" w14:textId="6152D65D" w:rsidR="005D7ACB" w:rsidRPr="00C5022D" w:rsidRDefault="004F67CB" w:rsidP="004F67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Предоставление </w:t>
            </w:r>
            <w:r w:rsidR="005D7ACB" w:rsidRPr="00C5022D">
              <w:rPr>
                <w:rFonts w:ascii="Times New Roman" w:eastAsia="Calibri" w:hAnsi="Times New Roman"/>
                <w:sz w:val="24"/>
                <w:szCs w:val="24"/>
                <w:lang w:val="ru-RU" w:eastAsia="en-US"/>
              </w:rPr>
              <w:t>Взрывны</w:t>
            </w:r>
            <w:r w:rsidRPr="00C5022D">
              <w:rPr>
                <w:rFonts w:ascii="Times New Roman" w:eastAsia="Calibri" w:hAnsi="Times New Roman"/>
                <w:sz w:val="24"/>
                <w:szCs w:val="24"/>
                <w:lang w:val="ru-RU" w:eastAsia="en-US"/>
              </w:rPr>
              <w:t>х</w:t>
            </w:r>
            <w:r w:rsidR="005D7ACB" w:rsidRPr="00C5022D">
              <w:rPr>
                <w:rFonts w:ascii="Times New Roman" w:eastAsia="Calibri" w:hAnsi="Times New Roman"/>
                <w:sz w:val="24"/>
                <w:szCs w:val="24"/>
                <w:lang w:val="ru-RU" w:eastAsia="en-US"/>
              </w:rPr>
              <w:t xml:space="preserve"> (механически</w:t>
            </w:r>
            <w:r w:rsidRPr="00C5022D">
              <w:rPr>
                <w:rFonts w:ascii="Times New Roman" w:eastAsia="Calibri" w:hAnsi="Times New Roman"/>
                <w:sz w:val="24"/>
                <w:szCs w:val="24"/>
                <w:lang w:val="ru-RU" w:eastAsia="en-US"/>
              </w:rPr>
              <w:t>х</w:t>
            </w:r>
            <w:r w:rsidR="005D7ACB" w:rsidRPr="00C5022D">
              <w:rPr>
                <w:rFonts w:ascii="Times New Roman" w:eastAsia="Calibri" w:hAnsi="Times New Roman"/>
                <w:sz w:val="24"/>
                <w:szCs w:val="24"/>
                <w:lang w:val="ru-RU" w:eastAsia="en-US"/>
              </w:rPr>
              <w:t>) пакер</w:t>
            </w:r>
            <w:r w:rsidRPr="00C5022D">
              <w:rPr>
                <w:rFonts w:ascii="Times New Roman" w:eastAsia="Calibri" w:hAnsi="Times New Roman"/>
                <w:sz w:val="24"/>
                <w:szCs w:val="24"/>
                <w:lang w:val="ru-RU" w:eastAsia="en-US"/>
              </w:rPr>
              <w:t xml:space="preserve">ов </w:t>
            </w:r>
            <w:r w:rsidR="005D7ACB" w:rsidRPr="00C5022D">
              <w:rPr>
                <w:rFonts w:ascii="Times New Roman" w:eastAsia="Calibri" w:hAnsi="Times New Roman"/>
                <w:sz w:val="24"/>
                <w:szCs w:val="24"/>
                <w:lang w:val="ru-RU" w:eastAsia="en-US"/>
              </w:rPr>
              <w:t>для установки ликвидационных мостов в 9</w:t>
            </w:r>
            <w:r w:rsidRPr="00C5022D">
              <w:rPr>
                <w:rFonts w:ascii="Times New Roman" w:eastAsia="Calibri" w:hAnsi="Times New Roman"/>
                <w:sz w:val="24"/>
                <w:szCs w:val="24"/>
                <w:lang w:val="ru-RU" w:eastAsia="en-US"/>
              </w:rPr>
              <w:t xml:space="preserve"> 5/8</w:t>
            </w:r>
            <w:r w:rsidR="005D7ACB" w:rsidRPr="00C5022D">
              <w:rPr>
                <w:rFonts w:ascii="Times New Roman" w:eastAsia="Calibri" w:hAnsi="Times New Roman"/>
                <w:sz w:val="24"/>
                <w:szCs w:val="24"/>
                <w:lang w:val="ru-RU" w:eastAsia="en-US"/>
              </w:rPr>
              <w:t>”колонне</w:t>
            </w:r>
          </w:p>
        </w:tc>
        <w:tc>
          <w:tcPr>
            <w:tcW w:w="992" w:type="dxa"/>
            <w:shd w:val="clear" w:color="auto" w:fill="auto"/>
            <w:noWrap/>
            <w:tcMar>
              <w:top w:w="19" w:type="dxa"/>
              <w:left w:w="19" w:type="dxa"/>
              <w:bottom w:w="0" w:type="dxa"/>
              <w:right w:w="19" w:type="dxa"/>
            </w:tcMar>
            <w:vAlign w:val="bottom"/>
          </w:tcPr>
          <w:p w14:paraId="7B734C62"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shd w:val="clear" w:color="auto" w:fill="auto"/>
            <w:noWrap/>
            <w:tcMar>
              <w:top w:w="19" w:type="dxa"/>
              <w:left w:w="19" w:type="dxa"/>
              <w:bottom w:w="0" w:type="dxa"/>
              <w:right w:w="19" w:type="dxa"/>
            </w:tcMar>
            <w:vAlign w:val="bottom"/>
            <w:hideMark/>
          </w:tcPr>
          <w:p w14:paraId="1146564C" w14:textId="2E0225A8" w:rsidR="005D7ACB" w:rsidRPr="00C5022D" w:rsidRDefault="004F67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услуга</w:t>
            </w:r>
          </w:p>
        </w:tc>
        <w:tc>
          <w:tcPr>
            <w:tcW w:w="1701" w:type="dxa"/>
            <w:gridSpan w:val="2"/>
            <w:shd w:val="clear" w:color="auto" w:fill="auto"/>
            <w:noWrap/>
            <w:tcMar>
              <w:top w:w="19" w:type="dxa"/>
              <w:left w:w="19" w:type="dxa"/>
              <w:bottom w:w="0" w:type="dxa"/>
              <w:right w:w="19" w:type="dxa"/>
            </w:tcMar>
            <w:vAlign w:val="bottom"/>
          </w:tcPr>
          <w:p w14:paraId="52695D7A"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2" w:type="dxa"/>
            <w:gridSpan w:val="2"/>
            <w:shd w:val="clear" w:color="auto" w:fill="auto"/>
            <w:noWrap/>
            <w:tcMar>
              <w:top w:w="19" w:type="dxa"/>
              <w:left w:w="19" w:type="dxa"/>
              <w:bottom w:w="0" w:type="dxa"/>
              <w:right w:w="19" w:type="dxa"/>
            </w:tcMar>
            <w:vAlign w:val="bottom"/>
          </w:tcPr>
          <w:p w14:paraId="2F33F02E"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gridSpan w:val="2"/>
            <w:shd w:val="clear" w:color="auto" w:fill="auto"/>
            <w:noWrap/>
            <w:tcMar>
              <w:top w:w="19" w:type="dxa"/>
              <w:left w:w="19" w:type="dxa"/>
              <w:bottom w:w="0" w:type="dxa"/>
              <w:right w:w="19" w:type="dxa"/>
            </w:tcMar>
            <w:vAlign w:val="bottom"/>
          </w:tcPr>
          <w:p w14:paraId="7691ECE6"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2127" w:type="dxa"/>
            <w:gridSpan w:val="4"/>
            <w:shd w:val="clear" w:color="auto" w:fill="auto"/>
            <w:noWrap/>
            <w:tcMar>
              <w:top w:w="19" w:type="dxa"/>
              <w:left w:w="19" w:type="dxa"/>
              <w:bottom w:w="0" w:type="dxa"/>
              <w:right w:w="19" w:type="dxa"/>
            </w:tcMar>
            <w:vAlign w:val="bottom"/>
          </w:tcPr>
          <w:p w14:paraId="573A2BBD"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362ADB" w:rsidRPr="00C5022D" w14:paraId="130CF9D2" w14:textId="77777777" w:rsidTr="001116C7">
        <w:trPr>
          <w:gridAfter w:val="17"/>
          <w:wAfter w:w="4725" w:type="dxa"/>
          <w:trHeight w:val="645"/>
        </w:trPr>
        <w:tc>
          <w:tcPr>
            <w:tcW w:w="734" w:type="dxa"/>
            <w:gridSpan w:val="2"/>
            <w:shd w:val="clear" w:color="auto" w:fill="auto"/>
            <w:noWrap/>
            <w:tcMar>
              <w:top w:w="19" w:type="dxa"/>
              <w:left w:w="19" w:type="dxa"/>
              <w:bottom w:w="0" w:type="dxa"/>
              <w:right w:w="19" w:type="dxa"/>
            </w:tcMar>
            <w:vAlign w:val="bottom"/>
          </w:tcPr>
          <w:p w14:paraId="76DEC983" w14:textId="57902F74" w:rsidR="00362ADB" w:rsidRPr="00C5022D" w:rsidRDefault="00362AD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6.14</w:t>
            </w:r>
          </w:p>
        </w:tc>
        <w:tc>
          <w:tcPr>
            <w:tcW w:w="4111" w:type="dxa"/>
            <w:shd w:val="clear" w:color="auto" w:fill="auto"/>
            <w:tcMar>
              <w:top w:w="19" w:type="dxa"/>
              <w:left w:w="19" w:type="dxa"/>
              <w:bottom w:w="0" w:type="dxa"/>
              <w:right w:w="19" w:type="dxa"/>
            </w:tcMar>
            <w:vAlign w:val="center"/>
          </w:tcPr>
          <w:p w14:paraId="5BE58AEB" w14:textId="40F1B6BE" w:rsidR="00362ADB" w:rsidRPr="00C5022D" w:rsidRDefault="00362ADB" w:rsidP="00362AD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Предоставление Взрывных (механических) пакеров для установки ликвидационных мостов в 13 3/8”колонне</w:t>
            </w:r>
          </w:p>
        </w:tc>
        <w:tc>
          <w:tcPr>
            <w:tcW w:w="992" w:type="dxa"/>
            <w:shd w:val="clear" w:color="auto" w:fill="auto"/>
            <w:noWrap/>
            <w:tcMar>
              <w:top w:w="19" w:type="dxa"/>
              <w:left w:w="19" w:type="dxa"/>
              <w:bottom w:w="0" w:type="dxa"/>
              <w:right w:w="19" w:type="dxa"/>
            </w:tcMar>
            <w:vAlign w:val="bottom"/>
          </w:tcPr>
          <w:p w14:paraId="100F3B9B" w14:textId="77777777" w:rsidR="00362ADB" w:rsidRPr="00C5022D" w:rsidRDefault="00362AD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shd w:val="clear" w:color="auto" w:fill="auto"/>
            <w:noWrap/>
            <w:tcMar>
              <w:top w:w="19" w:type="dxa"/>
              <w:left w:w="19" w:type="dxa"/>
              <w:bottom w:w="0" w:type="dxa"/>
              <w:right w:w="19" w:type="dxa"/>
            </w:tcMar>
            <w:vAlign w:val="bottom"/>
          </w:tcPr>
          <w:p w14:paraId="336E61CE" w14:textId="6BE1FC12" w:rsidR="00362ADB" w:rsidRPr="00C5022D" w:rsidRDefault="00362AD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услуга</w:t>
            </w:r>
          </w:p>
        </w:tc>
        <w:tc>
          <w:tcPr>
            <w:tcW w:w="1701" w:type="dxa"/>
            <w:gridSpan w:val="2"/>
            <w:shd w:val="clear" w:color="auto" w:fill="auto"/>
            <w:noWrap/>
            <w:tcMar>
              <w:top w:w="19" w:type="dxa"/>
              <w:left w:w="19" w:type="dxa"/>
              <w:bottom w:w="0" w:type="dxa"/>
              <w:right w:w="19" w:type="dxa"/>
            </w:tcMar>
            <w:vAlign w:val="bottom"/>
          </w:tcPr>
          <w:p w14:paraId="2CAAF407" w14:textId="77777777" w:rsidR="00362ADB" w:rsidRPr="00C5022D" w:rsidRDefault="00362AD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2" w:type="dxa"/>
            <w:gridSpan w:val="2"/>
            <w:shd w:val="clear" w:color="auto" w:fill="auto"/>
            <w:noWrap/>
            <w:tcMar>
              <w:top w:w="19" w:type="dxa"/>
              <w:left w:w="19" w:type="dxa"/>
              <w:bottom w:w="0" w:type="dxa"/>
              <w:right w:w="19" w:type="dxa"/>
            </w:tcMar>
            <w:vAlign w:val="bottom"/>
          </w:tcPr>
          <w:p w14:paraId="3560825E" w14:textId="77777777" w:rsidR="00362ADB" w:rsidRPr="00C5022D" w:rsidRDefault="00362AD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gridSpan w:val="2"/>
            <w:shd w:val="clear" w:color="auto" w:fill="auto"/>
            <w:noWrap/>
            <w:tcMar>
              <w:top w:w="19" w:type="dxa"/>
              <w:left w:w="19" w:type="dxa"/>
              <w:bottom w:w="0" w:type="dxa"/>
              <w:right w:w="19" w:type="dxa"/>
            </w:tcMar>
            <w:vAlign w:val="bottom"/>
          </w:tcPr>
          <w:p w14:paraId="5276111C" w14:textId="77777777" w:rsidR="00362ADB" w:rsidRPr="00C5022D" w:rsidRDefault="00362AD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2127" w:type="dxa"/>
            <w:gridSpan w:val="4"/>
            <w:shd w:val="clear" w:color="auto" w:fill="auto"/>
            <w:noWrap/>
            <w:tcMar>
              <w:top w:w="19" w:type="dxa"/>
              <w:left w:w="19" w:type="dxa"/>
              <w:bottom w:w="0" w:type="dxa"/>
              <w:right w:w="19" w:type="dxa"/>
            </w:tcMar>
            <w:vAlign w:val="bottom"/>
          </w:tcPr>
          <w:p w14:paraId="167B4B85" w14:textId="77777777" w:rsidR="00362ADB" w:rsidRPr="00C5022D" w:rsidRDefault="00362AD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5D7ACB" w:rsidRPr="00C5022D" w14:paraId="7281A309" w14:textId="77777777" w:rsidTr="001116C7">
        <w:trPr>
          <w:gridAfter w:val="17"/>
          <w:wAfter w:w="4725" w:type="dxa"/>
          <w:trHeight w:val="645"/>
        </w:trPr>
        <w:tc>
          <w:tcPr>
            <w:tcW w:w="734" w:type="dxa"/>
            <w:gridSpan w:val="2"/>
            <w:shd w:val="clear" w:color="auto" w:fill="auto"/>
            <w:noWrap/>
            <w:tcMar>
              <w:top w:w="19" w:type="dxa"/>
              <w:left w:w="19" w:type="dxa"/>
              <w:bottom w:w="0" w:type="dxa"/>
              <w:right w:w="19" w:type="dxa"/>
            </w:tcMar>
            <w:vAlign w:val="bottom"/>
            <w:hideMark/>
          </w:tcPr>
          <w:p w14:paraId="1B0D27E5" w14:textId="3A10943B" w:rsidR="005D7ACB" w:rsidRPr="00C5022D" w:rsidRDefault="00362AD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6.15</w:t>
            </w:r>
          </w:p>
        </w:tc>
        <w:tc>
          <w:tcPr>
            <w:tcW w:w="4111" w:type="dxa"/>
            <w:shd w:val="clear" w:color="auto" w:fill="auto"/>
            <w:tcMar>
              <w:top w:w="19" w:type="dxa"/>
              <w:left w:w="19" w:type="dxa"/>
              <w:bottom w:w="0" w:type="dxa"/>
              <w:right w:w="19" w:type="dxa"/>
            </w:tcMar>
            <w:vAlign w:val="center"/>
            <w:hideMark/>
          </w:tcPr>
          <w:p w14:paraId="62C048D7"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Работа устьевого противовыбросного оборудования на 680 атм для свабирования/ вызова притока</w:t>
            </w:r>
          </w:p>
        </w:tc>
        <w:tc>
          <w:tcPr>
            <w:tcW w:w="992" w:type="dxa"/>
            <w:shd w:val="clear" w:color="auto" w:fill="auto"/>
            <w:noWrap/>
            <w:tcMar>
              <w:top w:w="19" w:type="dxa"/>
              <w:left w:w="19" w:type="dxa"/>
              <w:bottom w:w="0" w:type="dxa"/>
              <w:right w:w="19" w:type="dxa"/>
            </w:tcMar>
            <w:vAlign w:val="bottom"/>
          </w:tcPr>
          <w:p w14:paraId="05B75958"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shd w:val="clear" w:color="auto" w:fill="auto"/>
            <w:noWrap/>
            <w:tcMar>
              <w:top w:w="19" w:type="dxa"/>
              <w:left w:w="19" w:type="dxa"/>
              <w:bottom w:w="0" w:type="dxa"/>
              <w:right w:w="19" w:type="dxa"/>
            </w:tcMar>
            <w:vAlign w:val="bottom"/>
            <w:hideMark/>
          </w:tcPr>
          <w:p w14:paraId="0B460613" w14:textId="6999EDCC" w:rsidR="005D7ACB" w:rsidRPr="00C5022D" w:rsidRDefault="0050700F"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Фиксированная ставка</w:t>
            </w:r>
            <w:r w:rsidR="005D7ACB" w:rsidRPr="00C5022D">
              <w:rPr>
                <w:rFonts w:ascii="Times New Roman" w:eastAsia="Calibri" w:hAnsi="Times New Roman"/>
                <w:sz w:val="24"/>
                <w:szCs w:val="24"/>
                <w:lang w:val="ru-RU" w:eastAsia="en-US"/>
              </w:rPr>
              <w:t xml:space="preserve"> </w:t>
            </w:r>
            <w:r w:rsidR="005D7ACB" w:rsidRPr="00C5022D">
              <w:rPr>
                <w:rFonts w:ascii="Times New Roman" w:eastAsia="Calibri" w:hAnsi="Times New Roman"/>
                <w:sz w:val="24"/>
                <w:szCs w:val="24"/>
                <w:lang w:val="en-US" w:eastAsia="en-US"/>
              </w:rPr>
              <w:t>/</w:t>
            </w:r>
            <w:r w:rsidR="005D7ACB" w:rsidRPr="00C5022D">
              <w:rPr>
                <w:rFonts w:ascii="Times New Roman" w:eastAsia="Calibri" w:hAnsi="Times New Roman"/>
                <w:sz w:val="24"/>
                <w:szCs w:val="24"/>
                <w:lang w:val="ru-RU" w:eastAsia="en-US"/>
              </w:rPr>
              <w:t>день</w:t>
            </w:r>
          </w:p>
        </w:tc>
        <w:tc>
          <w:tcPr>
            <w:tcW w:w="1701" w:type="dxa"/>
            <w:gridSpan w:val="2"/>
            <w:shd w:val="clear" w:color="auto" w:fill="auto"/>
            <w:noWrap/>
            <w:tcMar>
              <w:top w:w="19" w:type="dxa"/>
              <w:left w:w="19" w:type="dxa"/>
              <w:bottom w:w="0" w:type="dxa"/>
              <w:right w:w="19" w:type="dxa"/>
            </w:tcMar>
            <w:vAlign w:val="bottom"/>
          </w:tcPr>
          <w:p w14:paraId="1863B24A"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2" w:type="dxa"/>
            <w:gridSpan w:val="2"/>
            <w:shd w:val="clear" w:color="auto" w:fill="auto"/>
            <w:noWrap/>
            <w:tcMar>
              <w:top w:w="19" w:type="dxa"/>
              <w:left w:w="19" w:type="dxa"/>
              <w:bottom w:w="0" w:type="dxa"/>
              <w:right w:w="19" w:type="dxa"/>
            </w:tcMar>
            <w:vAlign w:val="bottom"/>
          </w:tcPr>
          <w:p w14:paraId="43BB7AE1"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gridSpan w:val="2"/>
            <w:shd w:val="clear" w:color="auto" w:fill="auto"/>
            <w:noWrap/>
            <w:tcMar>
              <w:top w:w="19" w:type="dxa"/>
              <w:left w:w="19" w:type="dxa"/>
              <w:bottom w:w="0" w:type="dxa"/>
              <w:right w:w="19" w:type="dxa"/>
            </w:tcMar>
            <w:vAlign w:val="bottom"/>
          </w:tcPr>
          <w:p w14:paraId="0A65D3D9"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2127" w:type="dxa"/>
            <w:gridSpan w:val="4"/>
            <w:shd w:val="clear" w:color="auto" w:fill="auto"/>
            <w:noWrap/>
            <w:tcMar>
              <w:top w:w="19" w:type="dxa"/>
              <w:left w:w="19" w:type="dxa"/>
              <w:bottom w:w="0" w:type="dxa"/>
              <w:right w:w="19" w:type="dxa"/>
            </w:tcMar>
            <w:vAlign w:val="bottom"/>
          </w:tcPr>
          <w:p w14:paraId="7F7CD198"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5D7ACB" w:rsidRPr="00C5022D" w14:paraId="178791FE" w14:textId="77777777" w:rsidTr="001116C7">
        <w:trPr>
          <w:gridAfter w:val="17"/>
          <w:wAfter w:w="4725" w:type="dxa"/>
          <w:trHeight w:val="645"/>
        </w:trPr>
        <w:tc>
          <w:tcPr>
            <w:tcW w:w="734" w:type="dxa"/>
            <w:gridSpan w:val="2"/>
            <w:shd w:val="clear" w:color="auto" w:fill="auto"/>
            <w:noWrap/>
            <w:tcMar>
              <w:top w:w="19" w:type="dxa"/>
              <w:left w:w="19" w:type="dxa"/>
              <w:bottom w:w="0" w:type="dxa"/>
              <w:right w:w="19" w:type="dxa"/>
            </w:tcMar>
            <w:vAlign w:val="bottom"/>
            <w:hideMark/>
          </w:tcPr>
          <w:p w14:paraId="725882FB" w14:textId="6836AABE" w:rsidR="005D7ACB" w:rsidRPr="00C5022D" w:rsidRDefault="00362AD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6.16</w:t>
            </w:r>
          </w:p>
        </w:tc>
        <w:tc>
          <w:tcPr>
            <w:tcW w:w="4111" w:type="dxa"/>
            <w:shd w:val="clear" w:color="auto" w:fill="auto"/>
            <w:tcMar>
              <w:top w:w="19" w:type="dxa"/>
              <w:left w:w="19" w:type="dxa"/>
              <w:bottom w:w="0" w:type="dxa"/>
              <w:right w:w="19" w:type="dxa"/>
            </w:tcMar>
            <w:vAlign w:val="center"/>
            <w:hideMark/>
          </w:tcPr>
          <w:p w14:paraId="48A5DAFB" w14:textId="14DE3D07" w:rsidR="005D7ACB" w:rsidRPr="00C5022D" w:rsidRDefault="004F67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Услуга по </w:t>
            </w:r>
            <w:r w:rsidR="005D7ACB" w:rsidRPr="00C5022D">
              <w:rPr>
                <w:rFonts w:ascii="Times New Roman" w:eastAsia="Calibri" w:hAnsi="Times New Roman"/>
                <w:sz w:val="24"/>
                <w:szCs w:val="24"/>
                <w:lang w:val="ru-RU" w:eastAsia="en-US"/>
              </w:rPr>
              <w:t>Транспортировка пробоотборников с базы Заказчика в Исследовательскую лабораторию</w:t>
            </w:r>
          </w:p>
        </w:tc>
        <w:tc>
          <w:tcPr>
            <w:tcW w:w="992" w:type="dxa"/>
            <w:shd w:val="clear" w:color="auto" w:fill="auto"/>
            <w:noWrap/>
            <w:tcMar>
              <w:top w:w="19" w:type="dxa"/>
              <w:left w:w="19" w:type="dxa"/>
              <w:bottom w:w="0" w:type="dxa"/>
              <w:right w:w="19" w:type="dxa"/>
            </w:tcMar>
            <w:vAlign w:val="bottom"/>
          </w:tcPr>
          <w:p w14:paraId="1DCEBC82"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shd w:val="clear" w:color="auto" w:fill="auto"/>
            <w:noWrap/>
            <w:tcMar>
              <w:top w:w="19" w:type="dxa"/>
              <w:left w:w="19" w:type="dxa"/>
              <w:bottom w:w="0" w:type="dxa"/>
              <w:right w:w="19" w:type="dxa"/>
            </w:tcMar>
            <w:vAlign w:val="bottom"/>
            <w:hideMark/>
          </w:tcPr>
          <w:p w14:paraId="1F227B3B" w14:textId="73272A12" w:rsidR="005D7ACB" w:rsidRPr="00C5022D" w:rsidRDefault="004F67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услуга</w:t>
            </w:r>
          </w:p>
        </w:tc>
        <w:tc>
          <w:tcPr>
            <w:tcW w:w="1701" w:type="dxa"/>
            <w:gridSpan w:val="2"/>
            <w:shd w:val="clear" w:color="auto" w:fill="auto"/>
            <w:noWrap/>
            <w:tcMar>
              <w:top w:w="19" w:type="dxa"/>
              <w:left w:w="19" w:type="dxa"/>
              <w:bottom w:w="0" w:type="dxa"/>
              <w:right w:w="19" w:type="dxa"/>
            </w:tcMar>
            <w:vAlign w:val="bottom"/>
          </w:tcPr>
          <w:p w14:paraId="08DE3C29"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2" w:type="dxa"/>
            <w:gridSpan w:val="2"/>
            <w:shd w:val="clear" w:color="auto" w:fill="auto"/>
            <w:noWrap/>
            <w:tcMar>
              <w:top w:w="19" w:type="dxa"/>
              <w:left w:w="19" w:type="dxa"/>
              <w:bottom w:w="0" w:type="dxa"/>
              <w:right w:w="19" w:type="dxa"/>
            </w:tcMar>
            <w:vAlign w:val="bottom"/>
          </w:tcPr>
          <w:p w14:paraId="50B6AD70"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gridSpan w:val="2"/>
            <w:shd w:val="clear" w:color="auto" w:fill="auto"/>
            <w:noWrap/>
            <w:tcMar>
              <w:top w:w="19" w:type="dxa"/>
              <w:left w:w="19" w:type="dxa"/>
              <w:bottom w:w="0" w:type="dxa"/>
              <w:right w:w="19" w:type="dxa"/>
            </w:tcMar>
            <w:vAlign w:val="bottom"/>
          </w:tcPr>
          <w:p w14:paraId="0B28728A"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2127" w:type="dxa"/>
            <w:gridSpan w:val="4"/>
            <w:shd w:val="clear" w:color="auto" w:fill="auto"/>
            <w:noWrap/>
            <w:tcMar>
              <w:top w:w="19" w:type="dxa"/>
              <w:left w:w="19" w:type="dxa"/>
              <w:bottom w:w="0" w:type="dxa"/>
              <w:right w:w="19" w:type="dxa"/>
            </w:tcMar>
            <w:vAlign w:val="bottom"/>
          </w:tcPr>
          <w:p w14:paraId="29BECB3C"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5D7ACB" w:rsidRPr="00C5022D" w14:paraId="2A126E8E" w14:textId="77777777" w:rsidTr="001116C7">
        <w:trPr>
          <w:gridAfter w:val="17"/>
          <w:wAfter w:w="4725" w:type="dxa"/>
          <w:trHeight w:val="330"/>
        </w:trPr>
        <w:tc>
          <w:tcPr>
            <w:tcW w:w="734" w:type="dxa"/>
            <w:gridSpan w:val="2"/>
            <w:shd w:val="clear" w:color="auto" w:fill="auto"/>
            <w:noWrap/>
            <w:tcMar>
              <w:top w:w="19" w:type="dxa"/>
              <w:left w:w="19" w:type="dxa"/>
              <w:bottom w:w="0" w:type="dxa"/>
              <w:right w:w="19" w:type="dxa"/>
            </w:tcMar>
            <w:vAlign w:val="bottom"/>
            <w:hideMark/>
          </w:tcPr>
          <w:p w14:paraId="46F884E8" w14:textId="2076AC33" w:rsidR="005D7ACB" w:rsidRPr="00C5022D" w:rsidRDefault="00362AD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6.17</w:t>
            </w:r>
          </w:p>
        </w:tc>
        <w:tc>
          <w:tcPr>
            <w:tcW w:w="4111" w:type="dxa"/>
            <w:shd w:val="clear" w:color="auto" w:fill="auto"/>
            <w:tcMar>
              <w:top w:w="19" w:type="dxa"/>
              <w:left w:w="19" w:type="dxa"/>
              <w:bottom w:w="0" w:type="dxa"/>
              <w:right w:w="19" w:type="dxa"/>
            </w:tcMar>
            <w:vAlign w:val="center"/>
            <w:hideMark/>
          </w:tcPr>
          <w:p w14:paraId="470F84A2" w14:textId="2B63DB8B" w:rsidR="005D7ACB" w:rsidRPr="00C5022D" w:rsidRDefault="004F67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Предоставление </w:t>
            </w:r>
            <w:r w:rsidR="005D7ACB" w:rsidRPr="00C5022D">
              <w:rPr>
                <w:rFonts w:ascii="Times New Roman" w:eastAsia="Calibri" w:hAnsi="Times New Roman"/>
                <w:sz w:val="24"/>
                <w:szCs w:val="24"/>
                <w:lang w:val="ru-RU" w:eastAsia="en-US"/>
              </w:rPr>
              <w:t xml:space="preserve">Радиоактивный маркер </w:t>
            </w:r>
          </w:p>
        </w:tc>
        <w:tc>
          <w:tcPr>
            <w:tcW w:w="992" w:type="dxa"/>
            <w:shd w:val="clear" w:color="auto" w:fill="auto"/>
            <w:noWrap/>
            <w:tcMar>
              <w:top w:w="19" w:type="dxa"/>
              <w:left w:w="19" w:type="dxa"/>
              <w:bottom w:w="0" w:type="dxa"/>
              <w:right w:w="19" w:type="dxa"/>
            </w:tcMar>
            <w:vAlign w:val="bottom"/>
          </w:tcPr>
          <w:p w14:paraId="39601837"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shd w:val="clear" w:color="auto" w:fill="auto"/>
            <w:noWrap/>
            <w:tcMar>
              <w:top w:w="19" w:type="dxa"/>
              <w:left w:w="19" w:type="dxa"/>
              <w:bottom w:w="0" w:type="dxa"/>
              <w:right w:w="19" w:type="dxa"/>
            </w:tcMar>
            <w:vAlign w:val="bottom"/>
            <w:hideMark/>
          </w:tcPr>
          <w:p w14:paraId="368DB5E5" w14:textId="175E81EA" w:rsidR="005D7ACB" w:rsidRPr="00C5022D" w:rsidRDefault="004F67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услуга</w:t>
            </w:r>
          </w:p>
        </w:tc>
        <w:tc>
          <w:tcPr>
            <w:tcW w:w="1701" w:type="dxa"/>
            <w:gridSpan w:val="2"/>
            <w:shd w:val="clear" w:color="auto" w:fill="auto"/>
            <w:noWrap/>
            <w:tcMar>
              <w:top w:w="19" w:type="dxa"/>
              <w:left w:w="19" w:type="dxa"/>
              <w:bottom w:w="0" w:type="dxa"/>
              <w:right w:w="19" w:type="dxa"/>
            </w:tcMar>
            <w:vAlign w:val="bottom"/>
          </w:tcPr>
          <w:p w14:paraId="7587E9B4"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2" w:type="dxa"/>
            <w:gridSpan w:val="2"/>
            <w:shd w:val="clear" w:color="auto" w:fill="auto"/>
            <w:noWrap/>
            <w:tcMar>
              <w:top w:w="19" w:type="dxa"/>
              <w:left w:w="19" w:type="dxa"/>
              <w:bottom w:w="0" w:type="dxa"/>
              <w:right w:w="19" w:type="dxa"/>
            </w:tcMar>
            <w:vAlign w:val="bottom"/>
          </w:tcPr>
          <w:p w14:paraId="7A1DA495"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gridSpan w:val="2"/>
            <w:shd w:val="clear" w:color="auto" w:fill="auto"/>
            <w:noWrap/>
            <w:tcMar>
              <w:top w:w="19" w:type="dxa"/>
              <w:left w:w="19" w:type="dxa"/>
              <w:bottom w:w="0" w:type="dxa"/>
              <w:right w:w="19" w:type="dxa"/>
            </w:tcMar>
            <w:vAlign w:val="bottom"/>
          </w:tcPr>
          <w:p w14:paraId="5E3FF49E"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2127" w:type="dxa"/>
            <w:gridSpan w:val="4"/>
            <w:shd w:val="clear" w:color="auto" w:fill="auto"/>
            <w:noWrap/>
            <w:tcMar>
              <w:top w:w="19" w:type="dxa"/>
              <w:left w:w="19" w:type="dxa"/>
              <w:bottom w:w="0" w:type="dxa"/>
              <w:right w:w="19" w:type="dxa"/>
            </w:tcMar>
            <w:vAlign w:val="bottom"/>
          </w:tcPr>
          <w:p w14:paraId="5698416A"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5D7ACB" w:rsidRPr="00C5022D" w14:paraId="7A0A0DBE" w14:textId="77777777" w:rsidTr="001116C7">
        <w:trPr>
          <w:gridAfter w:val="17"/>
          <w:wAfter w:w="4725" w:type="dxa"/>
          <w:trHeight w:val="330"/>
        </w:trPr>
        <w:tc>
          <w:tcPr>
            <w:tcW w:w="734" w:type="dxa"/>
            <w:gridSpan w:val="2"/>
            <w:shd w:val="clear" w:color="auto" w:fill="auto"/>
            <w:noWrap/>
            <w:tcMar>
              <w:top w:w="19" w:type="dxa"/>
              <w:left w:w="19" w:type="dxa"/>
              <w:bottom w:w="0" w:type="dxa"/>
              <w:right w:w="19" w:type="dxa"/>
            </w:tcMar>
            <w:vAlign w:val="bottom"/>
            <w:hideMark/>
          </w:tcPr>
          <w:p w14:paraId="26DB1796" w14:textId="67C91815" w:rsidR="005D7ACB" w:rsidRPr="00C5022D" w:rsidRDefault="00362AD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6.18</w:t>
            </w:r>
          </w:p>
        </w:tc>
        <w:tc>
          <w:tcPr>
            <w:tcW w:w="4111" w:type="dxa"/>
            <w:shd w:val="clear" w:color="auto" w:fill="auto"/>
            <w:noWrap/>
            <w:tcMar>
              <w:top w:w="19" w:type="dxa"/>
              <w:left w:w="19" w:type="dxa"/>
              <w:bottom w:w="0" w:type="dxa"/>
              <w:right w:w="19" w:type="dxa"/>
            </w:tcMar>
            <w:vAlign w:val="bottom"/>
            <w:hideMark/>
          </w:tcPr>
          <w:p w14:paraId="3E2496E8" w14:textId="56451C39" w:rsidR="005D7ACB" w:rsidRPr="00C5022D" w:rsidRDefault="004F67CB" w:rsidP="004F67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 xml:space="preserve">Предоставление </w:t>
            </w:r>
            <w:r w:rsidR="005D7ACB" w:rsidRPr="00C5022D">
              <w:rPr>
                <w:rFonts w:ascii="Times New Roman" w:eastAsia="Calibri" w:hAnsi="Times New Roman"/>
                <w:sz w:val="24"/>
                <w:szCs w:val="24"/>
                <w:lang w:val="ru-RU" w:eastAsia="en-US"/>
              </w:rPr>
              <w:t xml:space="preserve">Пакер-пробка </w:t>
            </w:r>
          </w:p>
        </w:tc>
        <w:tc>
          <w:tcPr>
            <w:tcW w:w="992" w:type="dxa"/>
            <w:shd w:val="clear" w:color="auto" w:fill="auto"/>
            <w:noWrap/>
            <w:tcMar>
              <w:top w:w="19" w:type="dxa"/>
              <w:left w:w="19" w:type="dxa"/>
              <w:bottom w:w="0" w:type="dxa"/>
              <w:right w:w="19" w:type="dxa"/>
            </w:tcMar>
            <w:vAlign w:val="bottom"/>
          </w:tcPr>
          <w:p w14:paraId="1CBE0BB7"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shd w:val="clear" w:color="auto" w:fill="auto"/>
            <w:noWrap/>
            <w:tcMar>
              <w:top w:w="19" w:type="dxa"/>
              <w:left w:w="19" w:type="dxa"/>
              <w:bottom w:w="0" w:type="dxa"/>
              <w:right w:w="19" w:type="dxa"/>
            </w:tcMar>
            <w:vAlign w:val="bottom"/>
            <w:hideMark/>
          </w:tcPr>
          <w:p w14:paraId="41D41F42" w14:textId="52C2DFBC" w:rsidR="005D7ACB" w:rsidRPr="00C5022D" w:rsidRDefault="004F67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услуга</w:t>
            </w:r>
          </w:p>
        </w:tc>
        <w:tc>
          <w:tcPr>
            <w:tcW w:w="1701" w:type="dxa"/>
            <w:gridSpan w:val="2"/>
            <w:shd w:val="clear" w:color="auto" w:fill="auto"/>
            <w:noWrap/>
            <w:tcMar>
              <w:top w:w="19" w:type="dxa"/>
              <w:left w:w="19" w:type="dxa"/>
              <w:bottom w:w="0" w:type="dxa"/>
              <w:right w:w="19" w:type="dxa"/>
            </w:tcMar>
            <w:vAlign w:val="bottom"/>
          </w:tcPr>
          <w:p w14:paraId="01BFEE2A"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2" w:type="dxa"/>
            <w:gridSpan w:val="2"/>
            <w:shd w:val="clear" w:color="auto" w:fill="auto"/>
            <w:noWrap/>
            <w:tcMar>
              <w:top w:w="19" w:type="dxa"/>
              <w:left w:w="19" w:type="dxa"/>
              <w:bottom w:w="0" w:type="dxa"/>
              <w:right w:w="19" w:type="dxa"/>
            </w:tcMar>
            <w:vAlign w:val="bottom"/>
          </w:tcPr>
          <w:p w14:paraId="3B2063CD"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gridSpan w:val="2"/>
            <w:shd w:val="clear" w:color="auto" w:fill="auto"/>
            <w:noWrap/>
            <w:tcMar>
              <w:top w:w="19" w:type="dxa"/>
              <w:left w:w="19" w:type="dxa"/>
              <w:bottom w:w="0" w:type="dxa"/>
              <w:right w:w="19" w:type="dxa"/>
            </w:tcMar>
            <w:vAlign w:val="bottom"/>
          </w:tcPr>
          <w:p w14:paraId="64A17F32"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2127" w:type="dxa"/>
            <w:gridSpan w:val="4"/>
            <w:shd w:val="clear" w:color="auto" w:fill="auto"/>
            <w:noWrap/>
            <w:tcMar>
              <w:top w:w="19" w:type="dxa"/>
              <w:left w:w="19" w:type="dxa"/>
              <w:bottom w:w="0" w:type="dxa"/>
              <w:right w:w="19" w:type="dxa"/>
            </w:tcMar>
            <w:vAlign w:val="bottom"/>
          </w:tcPr>
          <w:p w14:paraId="22999C33"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5D7ACB" w:rsidRPr="00C5022D" w14:paraId="4DE0771F" w14:textId="77777777" w:rsidTr="001116C7">
        <w:trPr>
          <w:gridAfter w:val="17"/>
          <w:wAfter w:w="4725" w:type="dxa"/>
          <w:trHeight w:val="645"/>
        </w:trPr>
        <w:tc>
          <w:tcPr>
            <w:tcW w:w="734" w:type="dxa"/>
            <w:gridSpan w:val="2"/>
            <w:shd w:val="clear" w:color="auto" w:fill="auto"/>
            <w:noWrap/>
            <w:tcMar>
              <w:top w:w="19" w:type="dxa"/>
              <w:left w:w="19" w:type="dxa"/>
              <w:bottom w:w="0" w:type="dxa"/>
              <w:right w:w="19" w:type="dxa"/>
            </w:tcMar>
            <w:vAlign w:val="bottom"/>
            <w:hideMark/>
          </w:tcPr>
          <w:p w14:paraId="6EBE1B38" w14:textId="2C1C3FFE" w:rsidR="005D7ACB" w:rsidRPr="00C5022D" w:rsidRDefault="00362AD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6.19</w:t>
            </w:r>
          </w:p>
        </w:tc>
        <w:tc>
          <w:tcPr>
            <w:tcW w:w="4111" w:type="dxa"/>
            <w:shd w:val="clear" w:color="auto" w:fill="auto"/>
            <w:tcMar>
              <w:top w:w="19" w:type="dxa"/>
              <w:left w:w="19" w:type="dxa"/>
              <w:bottom w:w="0" w:type="dxa"/>
              <w:right w:w="19" w:type="dxa"/>
            </w:tcMar>
            <w:vAlign w:val="center"/>
            <w:hideMark/>
          </w:tcPr>
          <w:p w14:paraId="0E273473"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Подготовительные и  заключительные работы</w:t>
            </w:r>
          </w:p>
        </w:tc>
        <w:tc>
          <w:tcPr>
            <w:tcW w:w="992" w:type="dxa"/>
            <w:shd w:val="clear" w:color="auto" w:fill="auto"/>
            <w:noWrap/>
            <w:tcMar>
              <w:top w:w="19" w:type="dxa"/>
              <w:left w:w="19" w:type="dxa"/>
              <w:bottom w:w="0" w:type="dxa"/>
              <w:right w:w="19" w:type="dxa"/>
            </w:tcMar>
            <w:vAlign w:val="bottom"/>
            <w:hideMark/>
          </w:tcPr>
          <w:p w14:paraId="1113D20F"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Rig Up</w:t>
            </w:r>
          </w:p>
        </w:tc>
        <w:tc>
          <w:tcPr>
            <w:tcW w:w="1843" w:type="dxa"/>
            <w:shd w:val="clear" w:color="auto" w:fill="auto"/>
            <w:tcMar>
              <w:top w:w="19" w:type="dxa"/>
              <w:left w:w="19" w:type="dxa"/>
              <w:bottom w:w="0" w:type="dxa"/>
              <w:right w:w="19" w:type="dxa"/>
            </w:tcMar>
            <w:vAlign w:val="bottom"/>
            <w:hideMark/>
          </w:tcPr>
          <w:p w14:paraId="406E385B" w14:textId="435DA585" w:rsidR="005D7ACB" w:rsidRPr="00C5022D" w:rsidRDefault="00F76788"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Фиксированная ставка</w:t>
            </w:r>
          </w:p>
        </w:tc>
        <w:tc>
          <w:tcPr>
            <w:tcW w:w="1701" w:type="dxa"/>
            <w:gridSpan w:val="2"/>
            <w:shd w:val="clear" w:color="auto" w:fill="auto"/>
            <w:noWrap/>
            <w:tcMar>
              <w:top w:w="19" w:type="dxa"/>
              <w:left w:w="19" w:type="dxa"/>
              <w:bottom w:w="0" w:type="dxa"/>
              <w:right w:w="19" w:type="dxa"/>
            </w:tcMar>
            <w:vAlign w:val="bottom"/>
          </w:tcPr>
          <w:p w14:paraId="5F74C9A8"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2" w:type="dxa"/>
            <w:gridSpan w:val="2"/>
            <w:shd w:val="clear" w:color="auto" w:fill="auto"/>
            <w:noWrap/>
            <w:tcMar>
              <w:top w:w="19" w:type="dxa"/>
              <w:left w:w="19" w:type="dxa"/>
              <w:bottom w:w="0" w:type="dxa"/>
              <w:right w:w="19" w:type="dxa"/>
            </w:tcMar>
            <w:vAlign w:val="bottom"/>
          </w:tcPr>
          <w:p w14:paraId="1E6920A1"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gridSpan w:val="2"/>
            <w:shd w:val="clear" w:color="auto" w:fill="auto"/>
            <w:noWrap/>
            <w:tcMar>
              <w:top w:w="19" w:type="dxa"/>
              <w:left w:w="19" w:type="dxa"/>
              <w:bottom w:w="0" w:type="dxa"/>
              <w:right w:w="19" w:type="dxa"/>
            </w:tcMar>
            <w:vAlign w:val="bottom"/>
          </w:tcPr>
          <w:p w14:paraId="421577DC"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2127" w:type="dxa"/>
            <w:gridSpan w:val="4"/>
            <w:shd w:val="clear" w:color="auto" w:fill="auto"/>
            <w:noWrap/>
            <w:tcMar>
              <w:top w:w="19" w:type="dxa"/>
              <w:left w:w="19" w:type="dxa"/>
              <w:bottom w:w="0" w:type="dxa"/>
              <w:right w:w="19" w:type="dxa"/>
            </w:tcMar>
            <w:vAlign w:val="bottom"/>
          </w:tcPr>
          <w:p w14:paraId="4CA415AD"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5D7ACB" w:rsidRPr="00C5022D" w14:paraId="35AFFFA0" w14:textId="77777777" w:rsidTr="001116C7">
        <w:trPr>
          <w:gridAfter w:val="17"/>
          <w:wAfter w:w="4725" w:type="dxa"/>
          <w:trHeight w:val="645"/>
        </w:trPr>
        <w:tc>
          <w:tcPr>
            <w:tcW w:w="734" w:type="dxa"/>
            <w:gridSpan w:val="2"/>
            <w:shd w:val="clear" w:color="auto" w:fill="auto"/>
            <w:noWrap/>
            <w:tcMar>
              <w:top w:w="19" w:type="dxa"/>
              <w:left w:w="19" w:type="dxa"/>
              <w:bottom w:w="0" w:type="dxa"/>
              <w:right w:w="19" w:type="dxa"/>
            </w:tcMar>
            <w:vAlign w:val="bottom"/>
          </w:tcPr>
          <w:p w14:paraId="3746C1F8" w14:textId="03E39DED" w:rsidR="005D7ACB" w:rsidRPr="00C5022D" w:rsidRDefault="00362ADB" w:rsidP="005D7ACB">
            <w:pPr>
              <w:tabs>
                <w:tab w:val="clear" w:pos="1080"/>
              </w:tabs>
              <w:spacing w:after="160" w:line="259" w:lineRule="auto"/>
              <w:ind w:left="0" w:firstLine="0"/>
              <w:jc w:val="left"/>
              <w:rPr>
                <w:rFonts w:ascii="Times New Roman" w:eastAsia="Calibri" w:hAnsi="Times New Roman"/>
                <w:sz w:val="24"/>
                <w:szCs w:val="24"/>
                <w:lang w:val="en-US" w:eastAsia="en-US"/>
              </w:rPr>
            </w:pPr>
            <w:r w:rsidRPr="00C5022D">
              <w:rPr>
                <w:rFonts w:ascii="Times New Roman" w:eastAsia="Calibri" w:hAnsi="Times New Roman"/>
                <w:sz w:val="24"/>
                <w:szCs w:val="24"/>
                <w:lang w:val="en-US" w:eastAsia="en-US"/>
              </w:rPr>
              <w:t>6.20</w:t>
            </w:r>
          </w:p>
        </w:tc>
        <w:tc>
          <w:tcPr>
            <w:tcW w:w="4111" w:type="dxa"/>
            <w:shd w:val="clear" w:color="auto" w:fill="auto"/>
            <w:tcMar>
              <w:top w:w="19" w:type="dxa"/>
              <w:left w:w="19" w:type="dxa"/>
              <w:bottom w:w="0" w:type="dxa"/>
              <w:right w:w="19" w:type="dxa"/>
            </w:tcMar>
            <w:vAlign w:val="center"/>
          </w:tcPr>
          <w:p w14:paraId="308C1B8A"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Аренда каротажной станции</w:t>
            </w:r>
          </w:p>
        </w:tc>
        <w:tc>
          <w:tcPr>
            <w:tcW w:w="992" w:type="dxa"/>
            <w:shd w:val="clear" w:color="auto" w:fill="auto"/>
            <w:noWrap/>
            <w:tcMar>
              <w:top w:w="19" w:type="dxa"/>
              <w:left w:w="19" w:type="dxa"/>
              <w:bottom w:w="0" w:type="dxa"/>
              <w:right w:w="19" w:type="dxa"/>
            </w:tcMar>
            <w:vAlign w:val="bottom"/>
          </w:tcPr>
          <w:p w14:paraId="0A094BD0"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3" w:type="dxa"/>
            <w:shd w:val="clear" w:color="auto" w:fill="auto"/>
            <w:tcMar>
              <w:top w:w="19" w:type="dxa"/>
              <w:left w:w="19" w:type="dxa"/>
              <w:bottom w:w="0" w:type="dxa"/>
              <w:right w:w="19" w:type="dxa"/>
            </w:tcMar>
            <w:vAlign w:val="bottom"/>
          </w:tcPr>
          <w:p w14:paraId="21AE1367"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r w:rsidRPr="00C5022D">
              <w:rPr>
                <w:rFonts w:ascii="Times New Roman" w:eastAsia="Calibri" w:hAnsi="Times New Roman"/>
                <w:sz w:val="24"/>
                <w:szCs w:val="24"/>
                <w:lang w:val="ru-RU" w:eastAsia="en-US"/>
              </w:rPr>
              <w:t>день</w:t>
            </w:r>
          </w:p>
        </w:tc>
        <w:tc>
          <w:tcPr>
            <w:tcW w:w="1701" w:type="dxa"/>
            <w:gridSpan w:val="2"/>
            <w:shd w:val="clear" w:color="auto" w:fill="auto"/>
            <w:noWrap/>
            <w:tcMar>
              <w:top w:w="19" w:type="dxa"/>
              <w:left w:w="19" w:type="dxa"/>
              <w:bottom w:w="0" w:type="dxa"/>
              <w:right w:w="19" w:type="dxa"/>
            </w:tcMar>
            <w:vAlign w:val="bottom"/>
          </w:tcPr>
          <w:p w14:paraId="2E2B09AC"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842" w:type="dxa"/>
            <w:gridSpan w:val="2"/>
            <w:shd w:val="clear" w:color="auto" w:fill="auto"/>
            <w:noWrap/>
            <w:tcMar>
              <w:top w:w="19" w:type="dxa"/>
              <w:left w:w="19" w:type="dxa"/>
              <w:bottom w:w="0" w:type="dxa"/>
              <w:right w:w="19" w:type="dxa"/>
            </w:tcMar>
            <w:vAlign w:val="bottom"/>
          </w:tcPr>
          <w:p w14:paraId="441EC840"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1701" w:type="dxa"/>
            <w:gridSpan w:val="2"/>
            <w:shd w:val="clear" w:color="auto" w:fill="auto"/>
            <w:noWrap/>
            <w:tcMar>
              <w:top w:w="19" w:type="dxa"/>
              <w:left w:w="19" w:type="dxa"/>
              <w:bottom w:w="0" w:type="dxa"/>
              <w:right w:w="19" w:type="dxa"/>
            </w:tcMar>
            <w:vAlign w:val="bottom"/>
          </w:tcPr>
          <w:p w14:paraId="6BF52500"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c>
          <w:tcPr>
            <w:tcW w:w="2127" w:type="dxa"/>
            <w:gridSpan w:val="4"/>
            <w:shd w:val="clear" w:color="auto" w:fill="auto"/>
            <w:noWrap/>
            <w:tcMar>
              <w:top w:w="19" w:type="dxa"/>
              <w:left w:w="19" w:type="dxa"/>
              <w:bottom w:w="0" w:type="dxa"/>
              <w:right w:w="19" w:type="dxa"/>
            </w:tcMar>
            <w:vAlign w:val="bottom"/>
          </w:tcPr>
          <w:p w14:paraId="36996477" w14:textId="77777777" w:rsidR="005D7ACB" w:rsidRPr="00C5022D" w:rsidRDefault="005D7ACB" w:rsidP="005D7ACB">
            <w:pPr>
              <w:tabs>
                <w:tab w:val="clear" w:pos="1080"/>
              </w:tabs>
              <w:spacing w:after="160" w:line="259" w:lineRule="auto"/>
              <w:ind w:left="0" w:firstLine="0"/>
              <w:jc w:val="left"/>
              <w:rPr>
                <w:rFonts w:ascii="Times New Roman" w:eastAsia="Calibri" w:hAnsi="Times New Roman"/>
                <w:sz w:val="24"/>
                <w:szCs w:val="24"/>
                <w:lang w:val="ru-RU" w:eastAsia="en-US"/>
              </w:rPr>
            </w:pPr>
          </w:p>
        </w:tc>
      </w:tr>
      <w:tr w:rsidR="00C020F2" w:rsidRPr="00C668E3" w14:paraId="03C41756" w14:textId="77777777" w:rsidTr="001116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gridAfter w:val="4"/>
          <w:wBefore w:w="431" w:type="dxa"/>
          <w:wAfter w:w="944" w:type="dxa"/>
          <w:trHeight w:val="315"/>
        </w:trPr>
        <w:tc>
          <w:tcPr>
            <w:tcW w:w="8009" w:type="dxa"/>
            <w:gridSpan w:val="5"/>
            <w:tcBorders>
              <w:top w:val="nil"/>
              <w:left w:val="nil"/>
              <w:bottom w:val="nil"/>
              <w:right w:val="nil"/>
            </w:tcBorders>
            <w:shd w:val="clear" w:color="auto" w:fill="auto"/>
            <w:noWrap/>
            <w:vAlign w:val="bottom"/>
            <w:hideMark/>
          </w:tcPr>
          <w:p w14:paraId="7DB5800B" w14:textId="77777777" w:rsidR="001116C7" w:rsidRDefault="001116C7" w:rsidP="00C020F2">
            <w:pPr>
              <w:tabs>
                <w:tab w:val="clear" w:pos="1080"/>
                <w:tab w:val="left" w:pos="15300"/>
              </w:tabs>
              <w:spacing w:line="240" w:lineRule="auto"/>
              <w:ind w:left="0" w:firstLine="0"/>
              <w:jc w:val="left"/>
              <w:rPr>
                <w:rFonts w:ascii="Times New Roman" w:hAnsi="Times New Roman"/>
                <w:sz w:val="24"/>
                <w:szCs w:val="24"/>
                <w:lang w:val="ru-RU"/>
              </w:rPr>
            </w:pPr>
          </w:p>
          <w:p w14:paraId="04D26C52" w14:textId="77777777" w:rsidR="00F175D5" w:rsidRDefault="00F175D5" w:rsidP="00C020F2">
            <w:pPr>
              <w:tabs>
                <w:tab w:val="clear" w:pos="1080"/>
                <w:tab w:val="left" w:pos="15300"/>
              </w:tabs>
              <w:spacing w:line="240" w:lineRule="auto"/>
              <w:ind w:left="0" w:firstLine="0"/>
              <w:jc w:val="left"/>
              <w:rPr>
                <w:rFonts w:ascii="Times New Roman" w:hAnsi="Times New Roman"/>
                <w:sz w:val="24"/>
                <w:szCs w:val="24"/>
                <w:lang w:val="ru-RU"/>
              </w:rPr>
            </w:pPr>
          </w:p>
          <w:tbl>
            <w:tblPr>
              <w:tblStyle w:val="aff1"/>
              <w:tblW w:w="8194" w:type="dxa"/>
              <w:tblInd w:w="851" w:type="dxa"/>
              <w:tblLayout w:type="fixed"/>
              <w:tblLook w:val="04A0" w:firstRow="1" w:lastRow="0" w:firstColumn="1" w:lastColumn="0" w:noHBand="0" w:noVBand="1"/>
            </w:tblPr>
            <w:tblGrid>
              <w:gridCol w:w="4097"/>
              <w:gridCol w:w="4097"/>
            </w:tblGrid>
            <w:tr w:rsidR="00F175D5" w:rsidRPr="00F175D5" w14:paraId="5B7F2194" w14:textId="77777777" w:rsidTr="006A4F62">
              <w:trPr>
                <w:trHeight w:val="562"/>
              </w:trPr>
              <w:tc>
                <w:tcPr>
                  <w:tcW w:w="4097" w:type="dxa"/>
                </w:tcPr>
                <w:p w14:paraId="5D6FB11C" w14:textId="6D2F57D5" w:rsidR="00F175D5" w:rsidRPr="00F175D5" w:rsidRDefault="00F175D5" w:rsidP="00F175D5">
                  <w:pPr>
                    <w:ind w:left="0" w:firstLine="0"/>
                    <w:rPr>
                      <w:rFonts w:ascii="Times New Roman" w:hAnsi="Times New Roman"/>
                      <w:b/>
                      <w:sz w:val="24"/>
                      <w:szCs w:val="24"/>
                      <w:lang w:val="kk-KZ"/>
                    </w:rPr>
                  </w:pPr>
                  <w:r>
                    <w:rPr>
                      <w:rFonts w:ascii="Times New Roman" w:hAnsi="Times New Roman"/>
                      <w:b/>
                      <w:sz w:val="24"/>
                      <w:szCs w:val="24"/>
                      <w:lang w:val="kk-KZ"/>
                    </w:rPr>
                    <w:t>Наименование</w:t>
                  </w:r>
                  <w:r w:rsidRPr="00F175D5">
                    <w:rPr>
                      <w:rFonts w:ascii="Times New Roman" w:hAnsi="Times New Roman"/>
                      <w:b/>
                      <w:sz w:val="24"/>
                      <w:szCs w:val="24"/>
                      <w:lang w:val="kk-KZ"/>
                    </w:rPr>
                    <w:t xml:space="preserve"> </w:t>
                  </w:r>
                </w:p>
              </w:tc>
              <w:tc>
                <w:tcPr>
                  <w:tcW w:w="4097" w:type="dxa"/>
                </w:tcPr>
                <w:p w14:paraId="20EA6706" w14:textId="3B2D1A58" w:rsidR="00F175D5" w:rsidRPr="00F175D5" w:rsidRDefault="00F175D5" w:rsidP="00F175D5">
                  <w:pPr>
                    <w:ind w:left="0" w:firstLine="0"/>
                    <w:rPr>
                      <w:rFonts w:ascii="Times New Roman" w:hAnsi="Times New Roman"/>
                      <w:b/>
                      <w:sz w:val="24"/>
                      <w:szCs w:val="24"/>
                      <w:lang w:val="kk-KZ"/>
                    </w:rPr>
                  </w:pPr>
                  <w:r>
                    <w:rPr>
                      <w:rFonts w:ascii="Times New Roman" w:hAnsi="Times New Roman"/>
                      <w:b/>
                      <w:sz w:val="24"/>
                      <w:szCs w:val="24"/>
                      <w:lang w:val="kk-KZ"/>
                    </w:rPr>
                    <w:t>Цена в тенге</w:t>
                  </w:r>
                </w:p>
              </w:tc>
            </w:tr>
            <w:tr w:rsidR="00F175D5" w:rsidRPr="00C668E3" w14:paraId="0AD48127" w14:textId="77777777" w:rsidTr="006A4F62">
              <w:tc>
                <w:tcPr>
                  <w:tcW w:w="4097" w:type="dxa"/>
                </w:tcPr>
                <w:p w14:paraId="373800C9" w14:textId="76EF0442" w:rsidR="00F175D5" w:rsidRPr="00F175D5" w:rsidRDefault="00F175D5" w:rsidP="00F175D5">
                  <w:pPr>
                    <w:ind w:left="0" w:firstLine="0"/>
                    <w:rPr>
                      <w:rFonts w:ascii="Times New Roman" w:hAnsi="Times New Roman"/>
                      <w:sz w:val="24"/>
                      <w:szCs w:val="24"/>
                      <w:lang w:val="kk-KZ"/>
                    </w:rPr>
                  </w:pPr>
                  <w:r>
                    <w:rPr>
                      <w:rFonts w:ascii="Times New Roman" w:hAnsi="Times New Roman"/>
                      <w:sz w:val="24"/>
                      <w:szCs w:val="24"/>
                      <w:lang w:val="kk-KZ"/>
                    </w:rPr>
                    <w:t xml:space="preserve">Мобилизация станции и основного оборудования </w:t>
                  </w:r>
                </w:p>
              </w:tc>
              <w:tc>
                <w:tcPr>
                  <w:tcW w:w="4097" w:type="dxa"/>
                </w:tcPr>
                <w:p w14:paraId="7A82E693" w14:textId="77777777" w:rsidR="00F175D5" w:rsidRPr="00F175D5" w:rsidRDefault="00F175D5" w:rsidP="00F175D5">
                  <w:pPr>
                    <w:ind w:left="0" w:firstLine="0"/>
                    <w:rPr>
                      <w:rFonts w:ascii="Times New Roman" w:hAnsi="Times New Roman"/>
                      <w:sz w:val="24"/>
                      <w:szCs w:val="24"/>
                      <w:lang w:val="kk-KZ"/>
                    </w:rPr>
                  </w:pPr>
                </w:p>
              </w:tc>
            </w:tr>
            <w:tr w:rsidR="00F175D5" w:rsidRPr="00C668E3" w14:paraId="0C218C0F" w14:textId="77777777" w:rsidTr="006A4F62">
              <w:tc>
                <w:tcPr>
                  <w:tcW w:w="4097" w:type="dxa"/>
                </w:tcPr>
                <w:p w14:paraId="4A836118" w14:textId="77777777" w:rsidR="00F175D5" w:rsidRDefault="00F175D5" w:rsidP="00F175D5">
                  <w:pPr>
                    <w:ind w:left="0" w:firstLine="0"/>
                    <w:rPr>
                      <w:rFonts w:ascii="Times New Roman" w:hAnsi="Times New Roman"/>
                      <w:sz w:val="24"/>
                      <w:szCs w:val="24"/>
                      <w:lang w:val="ru-RU"/>
                    </w:rPr>
                  </w:pPr>
                </w:p>
                <w:p w14:paraId="156B7070" w14:textId="22920069" w:rsidR="00F175D5" w:rsidRPr="00F175D5" w:rsidRDefault="00F175D5" w:rsidP="00F175D5">
                  <w:pPr>
                    <w:ind w:left="0" w:firstLine="0"/>
                    <w:rPr>
                      <w:rFonts w:ascii="Times New Roman" w:hAnsi="Times New Roman"/>
                      <w:sz w:val="24"/>
                      <w:szCs w:val="24"/>
                      <w:lang w:val="ru-RU"/>
                    </w:rPr>
                  </w:pPr>
                  <w:r>
                    <w:rPr>
                      <w:rFonts w:ascii="Times New Roman" w:hAnsi="Times New Roman"/>
                      <w:sz w:val="24"/>
                      <w:szCs w:val="24"/>
                      <w:lang w:val="ru-RU"/>
                    </w:rPr>
                    <w:t xml:space="preserve">Демобилизация станции и основного оборудования </w:t>
                  </w:r>
                </w:p>
              </w:tc>
              <w:tc>
                <w:tcPr>
                  <w:tcW w:w="4097" w:type="dxa"/>
                </w:tcPr>
                <w:p w14:paraId="55C5462A" w14:textId="77777777" w:rsidR="00F175D5" w:rsidRPr="00F175D5" w:rsidRDefault="00F175D5" w:rsidP="00F175D5">
                  <w:pPr>
                    <w:ind w:left="0" w:firstLine="0"/>
                    <w:rPr>
                      <w:rFonts w:ascii="Times New Roman" w:hAnsi="Times New Roman"/>
                      <w:sz w:val="24"/>
                      <w:szCs w:val="24"/>
                      <w:lang w:val="ru-RU"/>
                    </w:rPr>
                  </w:pPr>
                </w:p>
              </w:tc>
            </w:tr>
            <w:tr w:rsidR="00F175D5" w:rsidRPr="00C668E3" w14:paraId="0156301C" w14:textId="77777777" w:rsidTr="006A4F62">
              <w:tc>
                <w:tcPr>
                  <w:tcW w:w="4097" w:type="dxa"/>
                </w:tcPr>
                <w:p w14:paraId="56268B91" w14:textId="1FC52833" w:rsidR="00F175D5" w:rsidRDefault="00F175D5" w:rsidP="00F175D5">
                  <w:pPr>
                    <w:ind w:left="0" w:firstLine="0"/>
                    <w:rPr>
                      <w:rFonts w:ascii="Times New Roman" w:hAnsi="Times New Roman"/>
                      <w:sz w:val="24"/>
                      <w:szCs w:val="24"/>
                      <w:lang w:val="ru-RU"/>
                    </w:rPr>
                  </w:pPr>
                  <w:r>
                    <w:rPr>
                      <w:rFonts w:ascii="Times New Roman" w:hAnsi="Times New Roman"/>
                      <w:sz w:val="24"/>
                      <w:szCs w:val="24"/>
                      <w:lang w:val="ru-RU"/>
                    </w:rPr>
                    <w:t xml:space="preserve">Окончательный отчет по результатам геофизических исследованиям </w:t>
                  </w:r>
                </w:p>
                <w:p w14:paraId="7E06C3E8" w14:textId="69A3DCEE" w:rsidR="00F175D5" w:rsidRDefault="00F175D5" w:rsidP="00F175D5">
                  <w:pPr>
                    <w:ind w:left="0" w:firstLine="0"/>
                    <w:rPr>
                      <w:rFonts w:ascii="Times New Roman" w:hAnsi="Times New Roman"/>
                      <w:sz w:val="24"/>
                      <w:szCs w:val="24"/>
                      <w:lang w:val="ru-RU"/>
                    </w:rPr>
                  </w:pPr>
                </w:p>
              </w:tc>
              <w:tc>
                <w:tcPr>
                  <w:tcW w:w="4097" w:type="dxa"/>
                </w:tcPr>
                <w:p w14:paraId="64969EC7" w14:textId="77777777" w:rsidR="00F175D5" w:rsidRPr="00F175D5" w:rsidRDefault="00F175D5" w:rsidP="00F175D5">
                  <w:pPr>
                    <w:ind w:left="0" w:firstLine="0"/>
                    <w:rPr>
                      <w:rFonts w:ascii="Times New Roman" w:hAnsi="Times New Roman"/>
                      <w:sz w:val="24"/>
                      <w:szCs w:val="24"/>
                      <w:lang w:val="ru-RU"/>
                    </w:rPr>
                  </w:pPr>
                </w:p>
              </w:tc>
            </w:tr>
          </w:tbl>
          <w:p w14:paraId="17922A5B" w14:textId="77777777" w:rsidR="00F175D5" w:rsidRPr="00F175D5" w:rsidRDefault="00F175D5" w:rsidP="00C020F2">
            <w:pPr>
              <w:tabs>
                <w:tab w:val="clear" w:pos="1080"/>
                <w:tab w:val="left" w:pos="15300"/>
              </w:tabs>
              <w:spacing w:line="240" w:lineRule="auto"/>
              <w:ind w:left="0" w:firstLine="0"/>
              <w:jc w:val="left"/>
              <w:rPr>
                <w:rFonts w:ascii="Times New Roman" w:hAnsi="Times New Roman"/>
                <w:b/>
                <w:sz w:val="24"/>
                <w:szCs w:val="24"/>
                <w:lang w:val="ru-RU"/>
              </w:rPr>
            </w:pPr>
          </w:p>
          <w:p w14:paraId="6B6768C7"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r w:rsidRPr="00C5022D">
              <w:rPr>
                <w:rFonts w:ascii="Times New Roman" w:hAnsi="Times New Roman"/>
                <w:sz w:val="24"/>
                <w:szCs w:val="24"/>
                <w:lang w:val="ru-RU"/>
              </w:rPr>
              <w:t>Примечания к ценовым таблицам по картажным работам:</w:t>
            </w:r>
          </w:p>
        </w:tc>
        <w:tc>
          <w:tcPr>
            <w:tcW w:w="2306" w:type="dxa"/>
            <w:gridSpan w:val="2"/>
            <w:tcBorders>
              <w:top w:val="nil"/>
              <w:left w:val="nil"/>
              <w:bottom w:val="nil"/>
              <w:right w:val="nil"/>
            </w:tcBorders>
            <w:shd w:val="clear" w:color="auto" w:fill="auto"/>
            <w:noWrap/>
            <w:vAlign w:val="bottom"/>
            <w:hideMark/>
          </w:tcPr>
          <w:p w14:paraId="792B95FF"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p>
        </w:tc>
        <w:tc>
          <w:tcPr>
            <w:tcW w:w="1889" w:type="dxa"/>
            <w:gridSpan w:val="2"/>
            <w:tcBorders>
              <w:top w:val="nil"/>
              <w:left w:val="nil"/>
              <w:bottom w:val="nil"/>
              <w:right w:val="nil"/>
            </w:tcBorders>
            <w:shd w:val="clear" w:color="auto" w:fill="auto"/>
            <w:noWrap/>
            <w:vAlign w:val="bottom"/>
            <w:hideMark/>
          </w:tcPr>
          <w:p w14:paraId="182653A5"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p>
        </w:tc>
        <w:tc>
          <w:tcPr>
            <w:tcW w:w="1750" w:type="dxa"/>
            <w:gridSpan w:val="2"/>
            <w:tcBorders>
              <w:top w:val="nil"/>
              <w:left w:val="nil"/>
              <w:bottom w:val="nil"/>
              <w:right w:val="nil"/>
            </w:tcBorders>
            <w:shd w:val="clear" w:color="auto" w:fill="auto"/>
            <w:noWrap/>
            <w:vAlign w:val="bottom"/>
            <w:hideMark/>
          </w:tcPr>
          <w:p w14:paraId="1163AC19"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p>
        </w:tc>
        <w:tc>
          <w:tcPr>
            <w:tcW w:w="1546" w:type="dxa"/>
            <w:gridSpan w:val="7"/>
            <w:tcBorders>
              <w:top w:val="nil"/>
              <w:left w:val="nil"/>
              <w:bottom w:val="nil"/>
              <w:right w:val="nil"/>
            </w:tcBorders>
            <w:shd w:val="clear" w:color="auto" w:fill="auto"/>
            <w:noWrap/>
            <w:vAlign w:val="bottom"/>
            <w:hideMark/>
          </w:tcPr>
          <w:p w14:paraId="37CDF5AD"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p>
        </w:tc>
        <w:tc>
          <w:tcPr>
            <w:tcW w:w="253" w:type="dxa"/>
            <w:gridSpan w:val="2"/>
            <w:tcBorders>
              <w:top w:val="nil"/>
              <w:left w:val="nil"/>
              <w:bottom w:val="nil"/>
              <w:right w:val="nil"/>
            </w:tcBorders>
            <w:shd w:val="clear" w:color="auto" w:fill="auto"/>
            <w:noWrap/>
            <w:vAlign w:val="bottom"/>
            <w:hideMark/>
          </w:tcPr>
          <w:p w14:paraId="7356C955"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p>
        </w:tc>
        <w:tc>
          <w:tcPr>
            <w:tcW w:w="250" w:type="dxa"/>
            <w:gridSpan w:val="2"/>
            <w:tcBorders>
              <w:top w:val="nil"/>
              <w:left w:val="nil"/>
              <w:bottom w:val="nil"/>
              <w:right w:val="nil"/>
            </w:tcBorders>
            <w:shd w:val="clear" w:color="auto" w:fill="auto"/>
            <w:noWrap/>
            <w:vAlign w:val="bottom"/>
            <w:hideMark/>
          </w:tcPr>
          <w:p w14:paraId="6376B9C3"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p>
        </w:tc>
        <w:tc>
          <w:tcPr>
            <w:tcW w:w="254" w:type="dxa"/>
            <w:gridSpan w:val="2"/>
            <w:tcBorders>
              <w:top w:val="nil"/>
              <w:left w:val="nil"/>
              <w:bottom w:val="nil"/>
              <w:right w:val="nil"/>
            </w:tcBorders>
            <w:shd w:val="clear" w:color="auto" w:fill="auto"/>
            <w:noWrap/>
            <w:vAlign w:val="bottom"/>
            <w:hideMark/>
          </w:tcPr>
          <w:p w14:paraId="5CC15FA8"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p>
        </w:tc>
        <w:tc>
          <w:tcPr>
            <w:tcW w:w="257" w:type="dxa"/>
            <w:tcBorders>
              <w:top w:val="nil"/>
              <w:left w:val="nil"/>
              <w:bottom w:val="nil"/>
              <w:right w:val="nil"/>
            </w:tcBorders>
            <w:shd w:val="clear" w:color="auto" w:fill="auto"/>
            <w:noWrap/>
            <w:vAlign w:val="bottom"/>
            <w:hideMark/>
          </w:tcPr>
          <w:p w14:paraId="017F8681"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p>
        </w:tc>
        <w:tc>
          <w:tcPr>
            <w:tcW w:w="236" w:type="dxa"/>
            <w:tcBorders>
              <w:top w:val="nil"/>
              <w:left w:val="nil"/>
              <w:bottom w:val="nil"/>
              <w:right w:val="nil"/>
            </w:tcBorders>
            <w:shd w:val="clear" w:color="auto" w:fill="auto"/>
            <w:noWrap/>
            <w:vAlign w:val="bottom"/>
            <w:hideMark/>
          </w:tcPr>
          <w:p w14:paraId="1457A782"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p>
        </w:tc>
        <w:tc>
          <w:tcPr>
            <w:tcW w:w="1651" w:type="dxa"/>
            <w:tcBorders>
              <w:top w:val="nil"/>
              <w:left w:val="nil"/>
              <w:bottom w:val="nil"/>
              <w:right w:val="nil"/>
            </w:tcBorders>
            <w:shd w:val="clear" w:color="auto" w:fill="auto"/>
            <w:noWrap/>
            <w:vAlign w:val="bottom"/>
            <w:hideMark/>
          </w:tcPr>
          <w:p w14:paraId="01C1D2E4"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p>
        </w:tc>
      </w:tr>
      <w:tr w:rsidR="00C020F2" w:rsidRPr="00C668E3" w14:paraId="301A6122" w14:textId="77777777" w:rsidTr="001116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gridAfter w:val="8"/>
          <w:wBefore w:w="431" w:type="dxa"/>
          <w:wAfter w:w="3116" w:type="dxa"/>
          <w:trHeight w:val="315"/>
        </w:trPr>
        <w:tc>
          <w:tcPr>
            <w:tcW w:w="14336" w:type="dxa"/>
            <w:gridSpan w:val="12"/>
            <w:tcBorders>
              <w:top w:val="nil"/>
              <w:left w:val="nil"/>
              <w:bottom w:val="nil"/>
              <w:right w:val="nil"/>
            </w:tcBorders>
            <w:shd w:val="clear" w:color="auto" w:fill="auto"/>
            <w:noWrap/>
            <w:vAlign w:val="bottom"/>
            <w:hideMark/>
          </w:tcPr>
          <w:p w14:paraId="14BFF74E" w14:textId="0EF70826" w:rsidR="00C020F2" w:rsidRPr="00C5022D" w:rsidRDefault="00C020F2" w:rsidP="005647E8">
            <w:pPr>
              <w:tabs>
                <w:tab w:val="clear" w:pos="1080"/>
                <w:tab w:val="left" w:pos="15300"/>
              </w:tabs>
              <w:spacing w:line="240" w:lineRule="auto"/>
              <w:ind w:left="0" w:firstLine="0"/>
              <w:jc w:val="left"/>
              <w:rPr>
                <w:rFonts w:ascii="Times New Roman" w:hAnsi="Times New Roman"/>
                <w:sz w:val="24"/>
                <w:szCs w:val="24"/>
                <w:lang w:val="ru-RU"/>
              </w:rPr>
            </w:pPr>
            <w:r w:rsidRPr="00C5022D">
              <w:rPr>
                <w:rFonts w:ascii="Times New Roman" w:hAnsi="Times New Roman"/>
                <w:sz w:val="24"/>
                <w:szCs w:val="24"/>
                <w:lang w:val="ru-RU"/>
              </w:rPr>
              <w:t>1.      Все цены указаны в Тенге и не включают НДС.</w:t>
            </w:r>
          </w:p>
        </w:tc>
        <w:tc>
          <w:tcPr>
            <w:tcW w:w="236" w:type="dxa"/>
            <w:tcBorders>
              <w:top w:val="nil"/>
              <w:left w:val="nil"/>
              <w:bottom w:val="nil"/>
              <w:right w:val="nil"/>
            </w:tcBorders>
            <w:shd w:val="clear" w:color="auto" w:fill="auto"/>
            <w:noWrap/>
            <w:vAlign w:val="bottom"/>
            <w:hideMark/>
          </w:tcPr>
          <w:p w14:paraId="237F2EE0"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p>
        </w:tc>
        <w:tc>
          <w:tcPr>
            <w:tcW w:w="236" w:type="dxa"/>
            <w:gridSpan w:val="2"/>
            <w:tcBorders>
              <w:top w:val="nil"/>
              <w:left w:val="nil"/>
              <w:bottom w:val="nil"/>
              <w:right w:val="nil"/>
            </w:tcBorders>
            <w:shd w:val="clear" w:color="auto" w:fill="auto"/>
            <w:noWrap/>
            <w:vAlign w:val="bottom"/>
            <w:hideMark/>
          </w:tcPr>
          <w:p w14:paraId="61361B85"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p>
        </w:tc>
        <w:tc>
          <w:tcPr>
            <w:tcW w:w="237" w:type="dxa"/>
            <w:tcBorders>
              <w:top w:val="nil"/>
              <w:left w:val="nil"/>
              <w:bottom w:val="nil"/>
              <w:right w:val="nil"/>
            </w:tcBorders>
            <w:shd w:val="clear" w:color="auto" w:fill="auto"/>
            <w:noWrap/>
            <w:vAlign w:val="bottom"/>
            <w:hideMark/>
          </w:tcPr>
          <w:p w14:paraId="73CA967A"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p>
        </w:tc>
        <w:tc>
          <w:tcPr>
            <w:tcW w:w="236" w:type="dxa"/>
            <w:tcBorders>
              <w:top w:val="nil"/>
              <w:left w:val="nil"/>
              <w:bottom w:val="nil"/>
              <w:right w:val="nil"/>
            </w:tcBorders>
            <w:shd w:val="clear" w:color="auto" w:fill="auto"/>
            <w:noWrap/>
            <w:vAlign w:val="bottom"/>
            <w:hideMark/>
          </w:tcPr>
          <w:p w14:paraId="3DFBCC5E"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p>
        </w:tc>
        <w:tc>
          <w:tcPr>
            <w:tcW w:w="236" w:type="dxa"/>
            <w:gridSpan w:val="2"/>
            <w:tcBorders>
              <w:top w:val="nil"/>
              <w:left w:val="nil"/>
              <w:bottom w:val="nil"/>
              <w:right w:val="nil"/>
            </w:tcBorders>
            <w:shd w:val="clear" w:color="auto" w:fill="auto"/>
            <w:noWrap/>
            <w:vAlign w:val="bottom"/>
            <w:hideMark/>
          </w:tcPr>
          <w:p w14:paraId="7FDC0A56" w14:textId="77777777" w:rsidR="00C020F2" w:rsidRPr="00C5022D" w:rsidRDefault="00C020F2" w:rsidP="00C020F2">
            <w:pPr>
              <w:tabs>
                <w:tab w:val="clear" w:pos="1080"/>
              </w:tabs>
              <w:spacing w:line="240" w:lineRule="auto"/>
              <w:ind w:left="0" w:firstLine="0"/>
              <w:jc w:val="left"/>
              <w:rPr>
                <w:rFonts w:ascii="Times New Roman" w:hAnsi="Times New Roman"/>
                <w:sz w:val="24"/>
                <w:szCs w:val="24"/>
                <w:lang w:val="ru-RU"/>
              </w:rPr>
            </w:pPr>
          </w:p>
        </w:tc>
        <w:tc>
          <w:tcPr>
            <w:tcW w:w="236" w:type="dxa"/>
            <w:tcBorders>
              <w:top w:val="nil"/>
              <w:left w:val="nil"/>
              <w:bottom w:val="nil"/>
              <w:right w:val="nil"/>
            </w:tcBorders>
            <w:shd w:val="clear" w:color="auto" w:fill="auto"/>
            <w:noWrap/>
            <w:vAlign w:val="bottom"/>
            <w:hideMark/>
          </w:tcPr>
          <w:p w14:paraId="37857D6E" w14:textId="77777777" w:rsidR="00C020F2" w:rsidRPr="00C5022D" w:rsidRDefault="00C020F2" w:rsidP="00C020F2">
            <w:pPr>
              <w:tabs>
                <w:tab w:val="clear" w:pos="1080"/>
              </w:tabs>
              <w:spacing w:line="240" w:lineRule="auto"/>
              <w:ind w:left="0" w:firstLine="0"/>
              <w:jc w:val="left"/>
              <w:rPr>
                <w:rFonts w:ascii="Times New Roman" w:hAnsi="Times New Roman"/>
                <w:sz w:val="24"/>
                <w:szCs w:val="24"/>
                <w:lang w:val="ru-RU"/>
              </w:rPr>
            </w:pPr>
          </w:p>
        </w:tc>
        <w:tc>
          <w:tcPr>
            <w:tcW w:w="236" w:type="dxa"/>
            <w:tcBorders>
              <w:top w:val="nil"/>
              <w:left w:val="nil"/>
              <w:bottom w:val="nil"/>
              <w:right w:val="nil"/>
            </w:tcBorders>
            <w:shd w:val="clear" w:color="auto" w:fill="auto"/>
            <w:noWrap/>
            <w:vAlign w:val="bottom"/>
            <w:hideMark/>
          </w:tcPr>
          <w:p w14:paraId="1729A5ED" w14:textId="77777777" w:rsidR="00C020F2" w:rsidRPr="00C5022D" w:rsidRDefault="00C020F2" w:rsidP="00C020F2">
            <w:pPr>
              <w:tabs>
                <w:tab w:val="clear" w:pos="1080"/>
              </w:tabs>
              <w:spacing w:line="240" w:lineRule="auto"/>
              <w:ind w:left="0" w:firstLine="0"/>
              <w:jc w:val="left"/>
              <w:rPr>
                <w:rFonts w:ascii="Times New Roman" w:hAnsi="Times New Roman"/>
                <w:sz w:val="24"/>
                <w:szCs w:val="24"/>
                <w:lang w:val="ru-RU"/>
              </w:rPr>
            </w:pPr>
          </w:p>
        </w:tc>
        <w:tc>
          <w:tcPr>
            <w:tcW w:w="240" w:type="dxa"/>
            <w:gridSpan w:val="2"/>
            <w:tcBorders>
              <w:top w:val="nil"/>
              <w:left w:val="nil"/>
              <w:bottom w:val="nil"/>
              <w:right w:val="nil"/>
            </w:tcBorders>
            <w:shd w:val="clear" w:color="auto" w:fill="auto"/>
            <w:noWrap/>
            <w:vAlign w:val="bottom"/>
            <w:hideMark/>
          </w:tcPr>
          <w:p w14:paraId="33CF3B15" w14:textId="77777777" w:rsidR="00C020F2" w:rsidRPr="00C5022D" w:rsidRDefault="00C020F2" w:rsidP="00C020F2">
            <w:pPr>
              <w:tabs>
                <w:tab w:val="clear" w:pos="1080"/>
              </w:tabs>
              <w:spacing w:line="240" w:lineRule="auto"/>
              <w:ind w:left="0" w:firstLine="0"/>
              <w:jc w:val="left"/>
              <w:rPr>
                <w:rFonts w:ascii="Times New Roman" w:hAnsi="Times New Roman"/>
                <w:sz w:val="24"/>
                <w:szCs w:val="24"/>
                <w:lang w:val="ru-RU"/>
              </w:rPr>
            </w:pPr>
          </w:p>
        </w:tc>
      </w:tr>
      <w:tr w:rsidR="00C020F2" w:rsidRPr="00C668E3" w14:paraId="4B6006AC" w14:textId="77777777" w:rsidTr="001116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gridAfter w:val="8"/>
          <w:wBefore w:w="431" w:type="dxa"/>
          <w:wAfter w:w="3116" w:type="dxa"/>
          <w:trHeight w:val="630"/>
        </w:trPr>
        <w:tc>
          <w:tcPr>
            <w:tcW w:w="15281" w:type="dxa"/>
            <w:gridSpan w:val="17"/>
            <w:tcBorders>
              <w:top w:val="nil"/>
              <w:left w:val="nil"/>
              <w:bottom w:val="nil"/>
              <w:right w:val="nil"/>
            </w:tcBorders>
            <w:shd w:val="clear" w:color="auto" w:fill="auto"/>
            <w:vAlign w:val="bottom"/>
            <w:hideMark/>
          </w:tcPr>
          <w:p w14:paraId="7F0D1A48"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r w:rsidRPr="00C5022D">
              <w:rPr>
                <w:rFonts w:ascii="Times New Roman" w:hAnsi="Times New Roman"/>
                <w:sz w:val="24"/>
                <w:szCs w:val="24"/>
                <w:lang w:val="ru-RU"/>
              </w:rPr>
              <w:t>2.      Ставки по аренде оборудования и каротажной станции применяются со дня прибытия оборудования и каротажной станции на базу Заказчика в Баутино и до дня отбытия с базы Заказчика в Баутино на базу Исполнителя. Ставки по аренде персонала применяются со дня вылета персонала на буровую, указанного в заказ Наряде, и до дня возвращения персонала с буровой в аэропорт г.Атырау.</w:t>
            </w:r>
          </w:p>
        </w:tc>
        <w:tc>
          <w:tcPr>
            <w:tcW w:w="236" w:type="dxa"/>
            <w:gridSpan w:val="2"/>
            <w:vAlign w:val="center"/>
            <w:hideMark/>
          </w:tcPr>
          <w:p w14:paraId="34B6408E" w14:textId="77777777" w:rsidR="00C020F2" w:rsidRPr="00C5022D" w:rsidRDefault="00C020F2" w:rsidP="00C020F2">
            <w:pPr>
              <w:tabs>
                <w:tab w:val="clear" w:pos="1080"/>
              </w:tabs>
              <w:spacing w:line="240" w:lineRule="auto"/>
              <w:ind w:left="0" w:firstLine="0"/>
              <w:jc w:val="left"/>
              <w:rPr>
                <w:rFonts w:ascii="Times New Roman" w:hAnsi="Times New Roman"/>
                <w:sz w:val="24"/>
                <w:szCs w:val="24"/>
                <w:lang w:val="ru-RU"/>
              </w:rPr>
            </w:pPr>
          </w:p>
        </w:tc>
        <w:tc>
          <w:tcPr>
            <w:tcW w:w="236" w:type="dxa"/>
            <w:vAlign w:val="center"/>
            <w:hideMark/>
          </w:tcPr>
          <w:p w14:paraId="4ED75FED" w14:textId="77777777" w:rsidR="00C020F2" w:rsidRPr="00C5022D" w:rsidRDefault="00C020F2" w:rsidP="00C020F2">
            <w:pPr>
              <w:tabs>
                <w:tab w:val="clear" w:pos="1080"/>
              </w:tabs>
              <w:spacing w:line="240" w:lineRule="auto"/>
              <w:ind w:left="0" w:firstLine="0"/>
              <w:jc w:val="left"/>
              <w:rPr>
                <w:rFonts w:ascii="Times New Roman" w:hAnsi="Times New Roman"/>
                <w:sz w:val="24"/>
                <w:szCs w:val="24"/>
                <w:lang w:val="ru-RU"/>
              </w:rPr>
            </w:pPr>
          </w:p>
        </w:tc>
        <w:tc>
          <w:tcPr>
            <w:tcW w:w="236" w:type="dxa"/>
            <w:vAlign w:val="center"/>
            <w:hideMark/>
          </w:tcPr>
          <w:p w14:paraId="3787E6DB" w14:textId="77777777" w:rsidR="00C020F2" w:rsidRPr="00C5022D" w:rsidRDefault="00C020F2" w:rsidP="00C020F2">
            <w:pPr>
              <w:tabs>
                <w:tab w:val="clear" w:pos="1080"/>
              </w:tabs>
              <w:spacing w:line="240" w:lineRule="auto"/>
              <w:ind w:left="0" w:firstLine="0"/>
              <w:jc w:val="left"/>
              <w:rPr>
                <w:rFonts w:ascii="Times New Roman" w:hAnsi="Times New Roman"/>
                <w:sz w:val="24"/>
                <w:szCs w:val="24"/>
                <w:lang w:val="ru-RU"/>
              </w:rPr>
            </w:pPr>
          </w:p>
        </w:tc>
        <w:tc>
          <w:tcPr>
            <w:tcW w:w="240" w:type="dxa"/>
            <w:gridSpan w:val="2"/>
            <w:vAlign w:val="center"/>
            <w:hideMark/>
          </w:tcPr>
          <w:p w14:paraId="73B03EA4" w14:textId="77777777" w:rsidR="00C020F2" w:rsidRPr="00C5022D" w:rsidRDefault="00C020F2" w:rsidP="00C020F2">
            <w:pPr>
              <w:tabs>
                <w:tab w:val="clear" w:pos="1080"/>
              </w:tabs>
              <w:spacing w:line="240" w:lineRule="auto"/>
              <w:ind w:left="0" w:firstLine="0"/>
              <w:jc w:val="left"/>
              <w:rPr>
                <w:rFonts w:ascii="Times New Roman" w:hAnsi="Times New Roman"/>
                <w:sz w:val="24"/>
                <w:szCs w:val="24"/>
                <w:lang w:val="ru-RU"/>
              </w:rPr>
            </w:pPr>
          </w:p>
        </w:tc>
      </w:tr>
      <w:tr w:rsidR="00C020F2" w:rsidRPr="00C5022D" w14:paraId="52D7AF28" w14:textId="77777777" w:rsidTr="001116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gridAfter w:val="8"/>
          <w:wBefore w:w="431" w:type="dxa"/>
          <w:wAfter w:w="3116" w:type="dxa"/>
          <w:trHeight w:val="360"/>
        </w:trPr>
        <w:tc>
          <w:tcPr>
            <w:tcW w:w="15281" w:type="dxa"/>
            <w:gridSpan w:val="17"/>
            <w:tcBorders>
              <w:top w:val="nil"/>
              <w:left w:val="nil"/>
              <w:bottom w:val="nil"/>
              <w:right w:val="nil"/>
            </w:tcBorders>
            <w:shd w:val="clear" w:color="auto" w:fill="auto"/>
            <w:hideMark/>
          </w:tcPr>
          <w:p w14:paraId="09F6ECA5" w14:textId="5A548E82" w:rsidR="00C020F2" w:rsidRPr="00C5022D" w:rsidRDefault="003752D0">
            <w:pPr>
              <w:tabs>
                <w:tab w:val="clear" w:pos="1080"/>
                <w:tab w:val="left" w:pos="15300"/>
              </w:tabs>
              <w:spacing w:line="240" w:lineRule="auto"/>
              <w:ind w:left="0" w:firstLine="0"/>
              <w:jc w:val="left"/>
              <w:rPr>
                <w:rFonts w:ascii="Times New Roman" w:hAnsi="Times New Roman"/>
                <w:sz w:val="24"/>
                <w:szCs w:val="24"/>
                <w:lang w:val="ru-RU"/>
              </w:rPr>
            </w:pPr>
            <w:r w:rsidRPr="00C5022D">
              <w:rPr>
                <w:rFonts w:ascii="Times New Roman" w:hAnsi="Times New Roman"/>
                <w:sz w:val="24"/>
                <w:szCs w:val="24"/>
                <w:lang w:val="ru-RU"/>
              </w:rPr>
              <w:t>3</w:t>
            </w:r>
            <w:r w:rsidR="00C020F2" w:rsidRPr="00C5022D">
              <w:rPr>
                <w:rFonts w:ascii="Times New Roman" w:hAnsi="Times New Roman"/>
                <w:sz w:val="24"/>
                <w:szCs w:val="24"/>
                <w:lang w:val="ru-RU"/>
              </w:rPr>
              <w:t xml:space="preserve">.      Ставка за незавершенную работу применяется когда работа не может быть завершена из-за факторов вне контроля </w:t>
            </w:r>
            <w:r w:rsidR="0050283B" w:rsidRPr="00C5022D">
              <w:rPr>
                <w:rFonts w:ascii="Times New Roman" w:hAnsi="Times New Roman"/>
                <w:sz w:val="24"/>
                <w:szCs w:val="24"/>
                <w:lang w:val="kk-KZ"/>
              </w:rPr>
              <w:t>Исполнителя</w:t>
            </w:r>
            <w:r w:rsidR="00C020F2" w:rsidRPr="00C5022D">
              <w:rPr>
                <w:rFonts w:ascii="Times New Roman" w:hAnsi="Times New Roman"/>
                <w:sz w:val="24"/>
                <w:szCs w:val="24"/>
                <w:lang w:val="ru-RU"/>
              </w:rPr>
              <w:t>. В таких случаях будyт применяться следующие ставки:</w:t>
            </w:r>
          </w:p>
        </w:tc>
        <w:tc>
          <w:tcPr>
            <w:tcW w:w="236" w:type="dxa"/>
            <w:gridSpan w:val="2"/>
            <w:vAlign w:val="center"/>
            <w:hideMark/>
          </w:tcPr>
          <w:p w14:paraId="60E13DF2" w14:textId="77777777" w:rsidR="00C020F2" w:rsidRPr="00C5022D" w:rsidRDefault="00C020F2" w:rsidP="00C020F2">
            <w:pPr>
              <w:tabs>
                <w:tab w:val="clear" w:pos="1080"/>
              </w:tabs>
              <w:spacing w:line="240" w:lineRule="auto"/>
              <w:ind w:left="0" w:firstLine="0"/>
              <w:jc w:val="left"/>
              <w:rPr>
                <w:rFonts w:ascii="Times New Roman" w:hAnsi="Times New Roman"/>
                <w:sz w:val="24"/>
                <w:szCs w:val="24"/>
                <w:lang w:val="ru-RU"/>
              </w:rPr>
            </w:pPr>
          </w:p>
        </w:tc>
        <w:tc>
          <w:tcPr>
            <w:tcW w:w="236" w:type="dxa"/>
            <w:vAlign w:val="center"/>
            <w:hideMark/>
          </w:tcPr>
          <w:p w14:paraId="3C125C1C" w14:textId="77777777" w:rsidR="00C020F2" w:rsidRPr="00C5022D" w:rsidRDefault="00C020F2" w:rsidP="00C020F2">
            <w:pPr>
              <w:tabs>
                <w:tab w:val="clear" w:pos="1080"/>
              </w:tabs>
              <w:spacing w:line="240" w:lineRule="auto"/>
              <w:ind w:left="0" w:firstLine="0"/>
              <w:jc w:val="left"/>
              <w:rPr>
                <w:rFonts w:ascii="Times New Roman" w:hAnsi="Times New Roman"/>
                <w:sz w:val="24"/>
                <w:szCs w:val="24"/>
                <w:lang w:val="ru-RU"/>
              </w:rPr>
            </w:pPr>
          </w:p>
        </w:tc>
        <w:tc>
          <w:tcPr>
            <w:tcW w:w="236" w:type="dxa"/>
            <w:vAlign w:val="center"/>
            <w:hideMark/>
          </w:tcPr>
          <w:p w14:paraId="276466EE" w14:textId="77777777" w:rsidR="00C020F2" w:rsidRPr="00C5022D" w:rsidRDefault="00C020F2" w:rsidP="00C020F2">
            <w:pPr>
              <w:tabs>
                <w:tab w:val="clear" w:pos="1080"/>
              </w:tabs>
              <w:spacing w:line="240" w:lineRule="auto"/>
              <w:ind w:left="0" w:firstLine="0"/>
              <w:jc w:val="left"/>
              <w:rPr>
                <w:rFonts w:ascii="Times New Roman" w:hAnsi="Times New Roman"/>
                <w:sz w:val="24"/>
                <w:szCs w:val="24"/>
                <w:lang w:val="ru-RU"/>
              </w:rPr>
            </w:pPr>
          </w:p>
        </w:tc>
        <w:tc>
          <w:tcPr>
            <w:tcW w:w="240" w:type="dxa"/>
            <w:gridSpan w:val="2"/>
            <w:vAlign w:val="center"/>
            <w:hideMark/>
          </w:tcPr>
          <w:p w14:paraId="51CD7A3F" w14:textId="77777777" w:rsidR="00C020F2" w:rsidRPr="00C5022D" w:rsidRDefault="00C020F2" w:rsidP="00C020F2">
            <w:pPr>
              <w:tabs>
                <w:tab w:val="clear" w:pos="1080"/>
              </w:tabs>
              <w:spacing w:line="240" w:lineRule="auto"/>
              <w:ind w:left="0" w:firstLine="0"/>
              <w:jc w:val="left"/>
              <w:rPr>
                <w:rFonts w:ascii="Times New Roman" w:hAnsi="Times New Roman"/>
                <w:sz w:val="24"/>
                <w:szCs w:val="24"/>
                <w:lang w:val="ru-RU"/>
              </w:rPr>
            </w:pPr>
          </w:p>
        </w:tc>
      </w:tr>
      <w:tr w:rsidR="00C020F2" w:rsidRPr="00C668E3" w14:paraId="71D5DDC3" w14:textId="77777777" w:rsidTr="001116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wBefore w:w="431" w:type="dxa"/>
          <w:trHeight w:val="315"/>
        </w:trPr>
        <w:tc>
          <w:tcPr>
            <w:tcW w:w="8009" w:type="dxa"/>
            <w:gridSpan w:val="5"/>
            <w:tcBorders>
              <w:top w:val="nil"/>
              <w:left w:val="nil"/>
              <w:bottom w:val="nil"/>
              <w:right w:val="nil"/>
            </w:tcBorders>
            <w:shd w:val="clear" w:color="auto" w:fill="auto"/>
            <w:noWrap/>
            <w:vAlign w:val="bottom"/>
            <w:hideMark/>
          </w:tcPr>
          <w:p w14:paraId="37677D6E"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r w:rsidRPr="00C5022D">
              <w:rPr>
                <w:rFonts w:ascii="Times New Roman" w:hAnsi="Times New Roman"/>
                <w:sz w:val="24"/>
                <w:szCs w:val="24"/>
                <w:lang w:val="ru-RU"/>
              </w:rPr>
              <w:t> i.      Максимальная глубина дохода приборов.</w:t>
            </w:r>
          </w:p>
        </w:tc>
        <w:tc>
          <w:tcPr>
            <w:tcW w:w="2306" w:type="dxa"/>
            <w:gridSpan w:val="2"/>
            <w:tcBorders>
              <w:top w:val="nil"/>
              <w:left w:val="nil"/>
              <w:bottom w:val="nil"/>
              <w:right w:val="nil"/>
            </w:tcBorders>
            <w:shd w:val="clear" w:color="auto" w:fill="auto"/>
            <w:noWrap/>
            <w:vAlign w:val="bottom"/>
            <w:hideMark/>
          </w:tcPr>
          <w:p w14:paraId="1843AE05"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p>
        </w:tc>
        <w:tc>
          <w:tcPr>
            <w:tcW w:w="1889" w:type="dxa"/>
            <w:gridSpan w:val="2"/>
            <w:tcBorders>
              <w:top w:val="nil"/>
              <w:left w:val="nil"/>
              <w:bottom w:val="nil"/>
              <w:right w:val="nil"/>
            </w:tcBorders>
            <w:shd w:val="clear" w:color="auto" w:fill="auto"/>
            <w:noWrap/>
            <w:vAlign w:val="bottom"/>
            <w:hideMark/>
          </w:tcPr>
          <w:p w14:paraId="7777AD1C"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p>
        </w:tc>
        <w:tc>
          <w:tcPr>
            <w:tcW w:w="1750" w:type="dxa"/>
            <w:gridSpan w:val="2"/>
            <w:tcBorders>
              <w:top w:val="nil"/>
              <w:left w:val="nil"/>
              <w:bottom w:val="nil"/>
              <w:right w:val="nil"/>
            </w:tcBorders>
            <w:shd w:val="clear" w:color="auto" w:fill="auto"/>
            <w:noWrap/>
            <w:vAlign w:val="bottom"/>
            <w:hideMark/>
          </w:tcPr>
          <w:p w14:paraId="45390D53"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p>
        </w:tc>
        <w:tc>
          <w:tcPr>
            <w:tcW w:w="1546" w:type="dxa"/>
            <w:gridSpan w:val="7"/>
            <w:tcBorders>
              <w:top w:val="nil"/>
              <w:left w:val="nil"/>
              <w:bottom w:val="nil"/>
              <w:right w:val="nil"/>
            </w:tcBorders>
            <w:shd w:val="clear" w:color="auto" w:fill="auto"/>
            <w:noWrap/>
            <w:vAlign w:val="bottom"/>
            <w:hideMark/>
          </w:tcPr>
          <w:p w14:paraId="38C0F043"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p>
        </w:tc>
        <w:tc>
          <w:tcPr>
            <w:tcW w:w="253" w:type="dxa"/>
            <w:gridSpan w:val="2"/>
            <w:tcBorders>
              <w:top w:val="nil"/>
              <w:left w:val="nil"/>
              <w:bottom w:val="nil"/>
              <w:right w:val="nil"/>
            </w:tcBorders>
            <w:shd w:val="clear" w:color="auto" w:fill="auto"/>
            <w:noWrap/>
            <w:vAlign w:val="bottom"/>
            <w:hideMark/>
          </w:tcPr>
          <w:p w14:paraId="5CCDFC46"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p>
        </w:tc>
        <w:tc>
          <w:tcPr>
            <w:tcW w:w="250" w:type="dxa"/>
            <w:gridSpan w:val="2"/>
            <w:tcBorders>
              <w:top w:val="nil"/>
              <w:left w:val="nil"/>
              <w:bottom w:val="nil"/>
              <w:right w:val="nil"/>
            </w:tcBorders>
            <w:shd w:val="clear" w:color="auto" w:fill="auto"/>
            <w:noWrap/>
            <w:vAlign w:val="bottom"/>
            <w:hideMark/>
          </w:tcPr>
          <w:p w14:paraId="655403A3"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p>
        </w:tc>
        <w:tc>
          <w:tcPr>
            <w:tcW w:w="254" w:type="dxa"/>
            <w:gridSpan w:val="2"/>
            <w:tcBorders>
              <w:top w:val="nil"/>
              <w:left w:val="nil"/>
              <w:bottom w:val="nil"/>
              <w:right w:val="nil"/>
            </w:tcBorders>
            <w:shd w:val="clear" w:color="auto" w:fill="auto"/>
            <w:noWrap/>
            <w:vAlign w:val="bottom"/>
            <w:hideMark/>
          </w:tcPr>
          <w:p w14:paraId="631C67DE"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p>
        </w:tc>
        <w:tc>
          <w:tcPr>
            <w:tcW w:w="257" w:type="dxa"/>
            <w:tcBorders>
              <w:top w:val="nil"/>
              <w:left w:val="nil"/>
              <w:bottom w:val="nil"/>
              <w:right w:val="nil"/>
            </w:tcBorders>
            <w:shd w:val="clear" w:color="auto" w:fill="auto"/>
            <w:noWrap/>
            <w:vAlign w:val="bottom"/>
            <w:hideMark/>
          </w:tcPr>
          <w:p w14:paraId="53C99FD1"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p>
        </w:tc>
        <w:tc>
          <w:tcPr>
            <w:tcW w:w="236" w:type="dxa"/>
            <w:tcBorders>
              <w:top w:val="nil"/>
              <w:left w:val="nil"/>
              <w:bottom w:val="nil"/>
              <w:right w:val="nil"/>
            </w:tcBorders>
            <w:shd w:val="clear" w:color="auto" w:fill="auto"/>
            <w:noWrap/>
            <w:vAlign w:val="bottom"/>
            <w:hideMark/>
          </w:tcPr>
          <w:p w14:paraId="7904EB8A"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p>
        </w:tc>
        <w:tc>
          <w:tcPr>
            <w:tcW w:w="1651" w:type="dxa"/>
            <w:tcBorders>
              <w:top w:val="nil"/>
              <w:left w:val="nil"/>
              <w:bottom w:val="nil"/>
              <w:right w:val="nil"/>
            </w:tcBorders>
            <w:shd w:val="clear" w:color="auto" w:fill="auto"/>
            <w:noWrap/>
            <w:vAlign w:val="bottom"/>
            <w:hideMark/>
          </w:tcPr>
          <w:p w14:paraId="4CCD0C6F"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p>
        </w:tc>
        <w:tc>
          <w:tcPr>
            <w:tcW w:w="236" w:type="dxa"/>
            <w:vAlign w:val="center"/>
            <w:hideMark/>
          </w:tcPr>
          <w:p w14:paraId="7162EF8A" w14:textId="77777777" w:rsidR="00C020F2" w:rsidRPr="00C5022D" w:rsidRDefault="00C020F2" w:rsidP="00C020F2">
            <w:pPr>
              <w:tabs>
                <w:tab w:val="clear" w:pos="1080"/>
              </w:tabs>
              <w:spacing w:line="240" w:lineRule="auto"/>
              <w:ind w:left="0" w:firstLine="0"/>
              <w:jc w:val="left"/>
              <w:rPr>
                <w:rFonts w:ascii="Times New Roman" w:hAnsi="Times New Roman"/>
                <w:sz w:val="24"/>
                <w:szCs w:val="24"/>
                <w:lang w:val="ru-RU"/>
              </w:rPr>
            </w:pPr>
          </w:p>
        </w:tc>
        <w:tc>
          <w:tcPr>
            <w:tcW w:w="236" w:type="dxa"/>
            <w:vAlign w:val="center"/>
            <w:hideMark/>
          </w:tcPr>
          <w:p w14:paraId="7B8C6C94" w14:textId="77777777" w:rsidR="00C020F2" w:rsidRPr="00C5022D" w:rsidRDefault="00C020F2" w:rsidP="00C020F2">
            <w:pPr>
              <w:tabs>
                <w:tab w:val="clear" w:pos="1080"/>
              </w:tabs>
              <w:spacing w:line="240" w:lineRule="auto"/>
              <w:ind w:left="0" w:firstLine="0"/>
              <w:jc w:val="left"/>
              <w:rPr>
                <w:rFonts w:ascii="Times New Roman" w:hAnsi="Times New Roman"/>
                <w:sz w:val="24"/>
                <w:szCs w:val="24"/>
                <w:lang w:val="ru-RU"/>
              </w:rPr>
            </w:pPr>
          </w:p>
        </w:tc>
        <w:tc>
          <w:tcPr>
            <w:tcW w:w="236" w:type="dxa"/>
            <w:vAlign w:val="center"/>
            <w:hideMark/>
          </w:tcPr>
          <w:p w14:paraId="552E55E3" w14:textId="77777777" w:rsidR="00C020F2" w:rsidRPr="00C5022D" w:rsidRDefault="00C020F2" w:rsidP="00C020F2">
            <w:pPr>
              <w:tabs>
                <w:tab w:val="clear" w:pos="1080"/>
              </w:tabs>
              <w:spacing w:line="240" w:lineRule="auto"/>
              <w:ind w:left="0" w:firstLine="0"/>
              <w:jc w:val="left"/>
              <w:rPr>
                <w:rFonts w:ascii="Times New Roman" w:hAnsi="Times New Roman"/>
                <w:sz w:val="24"/>
                <w:szCs w:val="24"/>
                <w:lang w:val="ru-RU"/>
              </w:rPr>
            </w:pPr>
          </w:p>
        </w:tc>
        <w:tc>
          <w:tcPr>
            <w:tcW w:w="236" w:type="dxa"/>
            <w:vAlign w:val="center"/>
            <w:hideMark/>
          </w:tcPr>
          <w:p w14:paraId="6DA1C37F" w14:textId="77777777" w:rsidR="00C020F2" w:rsidRPr="00C5022D" w:rsidRDefault="00C020F2" w:rsidP="00C020F2">
            <w:pPr>
              <w:tabs>
                <w:tab w:val="clear" w:pos="1080"/>
              </w:tabs>
              <w:spacing w:line="240" w:lineRule="auto"/>
              <w:ind w:left="0" w:firstLine="0"/>
              <w:jc w:val="left"/>
              <w:rPr>
                <w:rFonts w:ascii="Times New Roman" w:hAnsi="Times New Roman"/>
                <w:sz w:val="24"/>
                <w:szCs w:val="24"/>
                <w:lang w:val="ru-RU"/>
              </w:rPr>
            </w:pPr>
          </w:p>
        </w:tc>
      </w:tr>
      <w:tr w:rsidR="00C020F2" w:rsidRPr="00C668E3" w14:paraId="396E17C3" w14:textId="77777777" w:rsidTr="001116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wBefore w:w="431" w:type="dxa"/>
          <w:trHeight w:val="315"/>
        </w:trPr>
        <w:tc>
          <w:tcPr>
            <w:tcW w:w="8009" w:type="dxa"/>
            <w:gridSpan w:val="5"/>
            <w:tcBorders>
              <w:top w:val="nil"/>
              <w:left w:val="nil"/>
              <w:bottom w:val="nil"/>
              <w:right w:val="nil"/>
            </w:tcBorders>
            <w:shd w:val="clear" w:color="auto" w:fill="auto"/>
            <w:noWrap/>
            <w:vAlign w:val="bottom"/>
            <w:hideMark/>
          </w:tcPr>
          <w:p w14:paraId="34A98125"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r w:rsidRPr="00C5022D">
              <w:rPr>
                <w:rFonts w:ascii="Times New Roman" w:hAnsi="Times New Roman"/>
                <w:sz w:val="24"/>
                <w:szCs w:val="24"/>
                <w:lang w:val="ru-RU"/>
              </w:rPr>
              <w:t>ii.      Все арендные ставки по факту</w:t>
            </w:r>
          </w:p>
        </w:tc>
        <w:tc>
          <w:tcPr>
            <w:tcW w:w="2306" w:type="dxa"/>
            <w:gridSpan w:val="2"/>
            <w:tcBorders>
              <w:top w:val="nil"/>
              <w:left w:val="nil"/>
              <w:bottom w:val="nil"/>
              <w:right w:val="nil"/>
            </w:tcBorders>
            <w:shd w:val="clear" w:color="auto" w:fill="auto"/>
            <w:noWrap/>
            <w:vAlign w:val="bottom"/>
            <w:hideMark/>
          </w:tcPr>
          <w:p w14:paraId="65CC334B"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p>
        </w:tc>
        <w:tc>
          <w:tcPr>
            <w:tcW w:w="1889" w:type="dxa"/>
            <w:gridSpan w:val="2"/>
            <w:tcBorders>
              <w:top w:val="nil"/>
              <w:left w:val="nil"/>
              <w:bottom w:val="nil"/>
              <w:right w:val="nil"/>
            </w:tcBorders>
            <w:shd w:val="clear" w:color="auto" w:fill="auto"/>
            <w:noWrap/>
            <w:vAlign w:val="bottom"/>
            <w:hideMark/>
          </w:tcPr>
          <w:p w14:paraId="65D8AFB1"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p>
        </w:tc>
        <w:tc>
          <w:tcPr>
            <w:tcW w:w="1750" w:type="dxa"/>
            <w:gridSpan w:val="2"/>
            <w:tcBorders>
              <w:top w:val="nil"/>
              <w:left w:val="nil"/>
              <w:bottom w:val="nil"/>
              <w:right w:val="nil"/>
            </w:tcBorders>
            <w:shd w:val="clear" w:color="auto" w:fill="auto"/>
            <w:noWrap/>
            <w:vAlign w:val="bottom"/>
            <w:hideMark/>
          </w:tcPr>
          <w:p w14:paraId="44D90546"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p>
        </w:tc>
        <w:tc>
          <w:tcPr>
            <w:tcW w:w="1546" w:type="dxa"/>
            <w:gridSpan w:val="7"/>
            <w:tcBorders>
              <w:top w:val="nil"/>
              <w:left w:val="nil"/>
              <w:bottom w:val="nil"/>
              <w:right w:val="nil"/>
            </w:tcBorders>
            <w:shd w:val="clear" w:color="auto" w:fill="auto"/>
            <w:noWrap/>
            <w:vAlign w:val="bottom"/>
            <w:hideMark/>
          </w:tcPr>
          <w:p w14:paraId="54AC1E74"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p>
        </w:tc>
        <w:tc>
          <w:tcPr>
            <w:tcW w:w="253" w:type="dxa"/>
            <w:gridSpan w:val="2"/>
            <w:tcBorders>
              <w:top w:val="nil"/>
              <w:left w:val="nil"/>
              <w:bottom w:val="nil"/>
              <w:right w:val="nil"/>
            </w:tcBorders>
            <w:shd w:val="clear" w:color="auto" w:fill="auto"/>
            <w:noWrap/>
            <w:vAlign w:val="bottom"/>
            <w:hideMark/>
          </w:tcPr>
          <w:p w14:paraId="6A1921AD"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p>
        </w:tc>
        <w:tc>
          <w:tcPr>
            <w:tcW w:w="250" w:type="dxa"/>
            <w:gridSpan w:val="2"/>
            <w:tcBorders>
              <w:top w:val="nil"/>
              <w:left w:val="nil"/>
              <w:bottom w:val="nil"/>
              <w:right w:val="nil"/>
            </w:tcBorders>
            <w:shd w:val="clear" w:color="auto" w:fill="auto"/>
            <w:noWrap/>
            <w:vAlign w:val="bottom"/>
            <w:hideMark/>
          </w:tcPr>
          <w:p w14:paraId="612DEC5F"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p>
        </w:tc>
        <w:tc>
          <w:tcPr>
            <w:tcW w:w="254" w:type="dxa"/>
            <w:gridSpan w:val="2"/>
            <w:tcBorders>
              <w:top w:val="nil"/>
              <w:left w:val="nil"/>
              <w:bottom w:val="nil"/>
              <w:right w:val="nil"/>
            </w:tcBorders>
            <w:shd w:val="clear" w:color="auto" w:fill="auto"/>
            <w:noWrap/>
            <w:vAlign w:val="bottom"/>
            <w:hideMark/>
          </w:tcPr>
          <w:p w14:paraId="39D1E263"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p>
        </w:tc>
        <w:tc>
          <w:tcPr>
            <w:tcW w:w="257" w:type="dxa"/>
            <w:tcBorders>
              <w:top w:val="nil"/>
              <w:left w:val="nil"/>
              <w:bottom w:val="nil"/>
              <w:right w:val="nil"/>
            </w:tcBorders>
            <w:shd w:val="clear" w:color="auto" w:fill="auto"/>
            <w:noWrap/>
            <w:vAlign w:val="bottom"/>
            <w:hideMark/>
          </w:tcPr>
          <w:p w14:paraId="43E6BCB1"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p>
        </w:tc>
        <w:tc>
          <w:tcPr>
            <w:tcW w:w="236" w:type="dxa"/>
            <w:tcBorders>
              <w:top w:val="nil"/>
              <w:left w:val="nil"/>
              <w:bottom w:val="nil"/>
              <w:right w:val="nil"/>
            </w:tcBorders>
            <w:shd w:val="clear" w:color="auto" w:fill="auto"/>
            <w:noWrap/>
            <w:vAlign w:val="bottom"/>
            <w:hideMark/>
          </w:tcPr>
          <w:p w14:paraId="05E1AC25"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p>
        </w:tc>
        <w:tc>
          <w:tcPr>
            <w:tcW w:w="1651" w:type="dxa"/>
            <w:tcBorders>
              <w:top w:val="nil"/>
              <w:left w:val="nil"/>
              <w:bottom w:val="nil"/>
              <w:right w:val="nil"/>
            </w:tcBorders>
            <w:shd w:val="clear" w:color="auto" w:fill="auto"/>
            <w:noWrap/>
            <w:vAlign w:val="bottom"/>
            <w:hideMark/>
          </w:tcPr>
          <w:p w14:paraId="3D95B2C0"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p>
        </w:tc>
        <w:tc>
          <w:tcPr>
            <w:tcW w:w="236" w:type="dxa"/>
            <w:vAlign w:val="center"/>
            <w:hideMark/>
          </w:tcPr>
          <w:p w14:paraId="32F74924" w14:textId="77777777" w:rsidR="00C020F2" w:rsidRPr="00C5022D" w:rsidRDefault="00C020F2" w:rsidP="00C020F2">
            <w:pPr>
              <w:tabs>
                <w:tab w:val="clear" w:pos="1080"/>
              </w:tabs>
              <w:spacing w:line="240" w:lineRule="auto"/>
              <w:ind w:left="0" w:firstLine="0"/>
              <w:jc w:val="left"/>
              <w:rPr>
                <w:rFonts w:ascii="Times New Roman" w:hAnsi="Times New Roman"/>
                <w:sz w:val="24"/>
                <w:szCs w:val="24"/>
                <w:lang w:val="ru-RU"/>
              </w:rPr>
            </w:pPr>
          </w:p>
        </w:tc>
        <w:tc>
          <w:tcPr>
            <w:tcW w:w="236" w:type="dxa"/>
            <w:vAlign w:val="center"/>
            <w:hideMark/>
          </w:tcPr>
          <w:p w14:paraId="53BDB84D" w14:textId="77777777" w:rsidR="00C020F2" w:rsidRPr="00C5022D" w:rsidRDefault="00C020F2" w:rsidP="00C020F2">
            <w:pPr>
              <w:tabs>
                <w:tab w:val="clear" w:pos="1080"/>
              </w:tabs>
              <w:spacing w:line="240" w:lineRule="auto"/>
              <w:ind w:left="0" w:firstLine="0"/>
              <w:jc w:val="left"/>
              <w:rPr>
                <w:rFonts w:ascii="Times New Roman" w:hAnsi="Times New Roman"/>
                <w:sz w:val="24"/>
                <w:szCs w:val="24"/>
                <w:lang w:val="ru-RU"/>
              </w:rPr>
            </w:pPr>
          </w:p>
        </w:tc>
        <w:tc>
          <w:tcPr>
            <w:tcW w:w="236" w:type="dxa"/>
            <w:vAlign w:val="center"/>
            <w:hideMark/>
          </w:tcPr>
          <w:p w14:paraId="30545417" w14:textId="77777777" w:rsidR="00C020F2" w:rsidRPr="00C5022D" w:rsidRDefault="00C020F2" w:rsidP="00C020F2">
            <w:pPr>
              <w:tabs>
                <w:tab w:val="clear" w:pos="1080"/>
              </w:tabs>
              <w:spacing w:line="240" w:lineRule="auto"/>
              <w:ind w:left="0" w:firstLine="0"/>
              <w:jc w:val="left"/>
              <w:rPr>
                <w:rFonts w:ascii="Times New Roman" w:hAnsi="Times New Roman"/>
                <w:sz w:val="24"/>
                <w:szCs w:val="24"/>
                <w:lang w:val="ru-RU"/>
              </w:rPr>
            </w:pPr>
          </w:p>
        </w:tc>
        <w:tc>
          <w:tcPr>
            <w:tcW w:w="236" w:type="dxa"/>
            <w:vAlign w:val="center"/>
            <w:hideMark/>
          </w:tcPr>
          <w:p w14:paraId="2E2AC256" w14:textId="77777777" w:rsidR="00C020F2" w:rsidRPr="00C5022D" w:rsidRDefault="00C020F2" w:rsidP="00C020F2">
            <w:pPr>
              <w:tabs>
                <w:tab w:val="clear" w:pos="1080"/>
              </w:tabs>
              <w:spacing w:line="240" w:lineRule="auto"/>
              <w:ind w:left="0" w:firstLine="0"/>
              <w:jc w:val="left"/>
              <w:rPr>
                <w:rFonts w:ascii="Times New Roman" w:hAnsi="Times New Roman"/>
                <w:sz w:val="24"/>
                <w:szCs w:val="24"/>
                <w:lang w:val="ru-RU"/>
              </w:rPr>
            </w:pPr>
          </w:p>
        </w:tc>
      </w:tr>
      <w:tr w:rsidR="00C020F2" w:rsidRPr="00C668E3" w14:paraId="185FDCB5" w14:textId="77777777" w:rsidTr="001116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wBefore w:w="431" w:type="dxa"/>
          <w:trHeight w:val="315"/>
        </w:trPr>
        <w:tc>
          <w:tcPr>
            <w:tcW w:w="8009" w:type="dxa"/>
            <w:gridSpan w:val="5"/>
            <w:tcBorders>
              <w:top w:val="nil"/>
              <w:left w:val="nil"/>
              <w:bottom w:val="nil"/>
              <w:right w:val="nil"/>
            </w:tcBorders>
            <w:shd w:val="clear" w:color="auto" w:fill="auto"/>
            <w:noWrap/>
            <w:vAlign w:val="bottom"/>
            <w:hideMark/>
          </w:tcPr>
          <w:p w14:paraId="4F92685C"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r w:rsidRPr="00C5022D">
              <w:rPr>
                <w:rFonts w:ascii="Times New Roman" w:hAnsi="Times New Roman"/>
                <w:sz w:val="24"/>
                <w:szCs w:val="24"/>
                <w:lang w:val="ru-RU"/>
              </w:rPr>
              <w:t>iii.     Ставки за персонал по факту</w:t>
            </w:r>
          </w:p>
        </w:tc>
        <w:tc>
          <w:tcPr>
            <w:tcW w:w="2306" w:type="dxa"/>
            <w:gridSpan w:val="2"/>
            <w:tcBorders>
              <w:top w:val="nil"/>
              <w:left w:val="nil"/>
              <w:bottom w:val="nil"/>
              <w:right w:val="nil"/>
            </w:tcBorders>
            <w:shd w:val="clear" w:color="auto" w:fill="auto"/>
            <w:noWrap/>
            <w:vAlign w:val="bottom"/>
            <w:hideMark/>
          </w:tcPr>
          <w:p w14:paraId="3EBA6711"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p>
        </w:tc>
        <w:tc>
          <w:tcPr>
            <w:tcW w:w="1889" w:type="dxa"/>
            <w:gridSpan w:val="2"/>
            <w:tcBorders>
              <w:top w:val="nil"/>
              <w:left w:val="nil"/>
              <w:bottom w:val="nil"/>
              <w:right w:val="nil"/>
            </w:tcBorders>
            <w:shd w:val="clear" w:color="auto" w:fill="auto"/>
            <w:noWrap/>
            <w:vAlign w:val="bottom"/>
            <w:hideMark/>
          </w:tcPr>
          <w:p w14:paraId="1010C242"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p>
        </w:tc>
        <w:tc>
          <w:tcPr>
            <w:tcW w:w="1750" w:type="dxa"/>
            <w:gridSpan w:val="2"/>
            <w:tcBorders>
              <w:top w:val="nil"/>
              <w:left w:val="nil"/>
              <w:bottom w:val="nil"/>
              <w:right w:val="nil"/>
            </w:tcBorders>
            <w:shd w:val="clear" w:color="auto" w:fill="auto"/>
            <w:noWrap/>
            <w:vAlign w:val="bottom"/>
            <w:hideMark/>
          </w:tcPr>
          <w:p w14:paraId="6DF9119A"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p>
        </w:tc>
        <w:tc>
          <w:tcPr>
            <w:tcW w:w="1546" w:type="dxa"/>
            <w:gridSpan w:val="7"/>
            <w:tcBorders>
              <w:top w:val="nil"/>
              <w:left w:val="nil"/>
              <w:bottom w:val="nil"/>
              <w:right w:val="nil"/>
            </w:tcBorders>
            <w:shd w:val="clear" w:color="auto" w:fill="auto"/>
            <w:noWrap/>
            <w:vAlign w:val="bottom"/>
            <w:hideMark/>
          </w:tcPr>
          <w:p w14:paraId="0725208F"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p>
        </w:tc>
        <w:tc>
          <w:tcPr>
            <w:tcW w:w="253" w:type="dxa"/>
            <w:gridSpan w:val="2"/>
            <w:tcBorders>
              <w:top w:val="nil"/>
              <w:left w:val="nil"/>
              <w:bottom w:val="nil"/>
              <w:right w:val="nil"/>
            </w:tcBorders>
            <w:shd w:val="clear" w:color="auto" w:fill="auto"/>
            <w:noWrap/>
            <w:vAlign w:val="bottom"/>
            <w:hideMark/>
          </w:tcPr>
          <w:p w14:paraId="365EB8BC"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p>
        </w:tc>
        <w:tc>
          <w:tcPr>
            <w:tcW w:w="250" w:type="dxa"/>
            <w:gridSpan w:val="2"/>
            <w:tcBorders>
              <w:top w:val="nil"/>
              <w:left w:val="nil"/>
              <w:bottom w:val="nil"/>
              <w:right w:val="nil"/>
            </w:tcBorders>
            <w:shd w:val="clear" w:color="auto" w:fill="auto"/>
            <w:noWrap/>
            <w:vAlign w:val="bottom"/>
            <w:hideMark/>
          </w:tcPr>
          <w:p w14:paraId="6AE1D345"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p>
        </w:tc>
        <w:tc>
          <w:tcPr>
            <w:tcW w:w="254" w:type="dxa"/>
            <w:gridSpan w:val="2"/>
            <w:tcBorders>
              <w:top w:val="nil"/>
              <w:left w:val="nil"/>
              <w:bottom w:val="nil"/>
              <w:right w:val="nil"/>
            </w:tcBorders>
            <w:shd w:val="clear" w:color="auto" w:fill="auto"/>
            <w:noWrap/>
            <w:vAlign w:val="bottom"/>
            <w:hideMark/>
          </w:tcPr>
          <w:p w14:paraId="7472E923"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p>
        </w:tc>
        <w:tc>
          <w:tcPr>
            <w:tcW w:w="257" w:type="dxa"/>
            <w:tcBorders>
              <w:top w:val="nil"/>
              <w:left w:val="nil"/>
              <w:bottom w:val="nil"/>
              <w:right w:val="nil"/>
            </w:tcBorders>
            <w:shd w:val="clear" w:color="auto" w:fill="auto"/>
            <w:noWrap/>
            <w:vAlign w:val="bottom"/>
            <w:hideMark/>
          </w:tcPr>
          <w:p w14:paraId="7766D348"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p>
        </w:tc>
        <w:tc>
          <w:tcPr>
            <w:tcW w:w="236" w:type="dxa"/>
            <w:tcBorders>
              <w:top w:val="nil"/>
              <w:left w:val="nil"/>
              <w:bottom w:val="nil"/>
              <w:right w:val="nil"/>
            </w:tcBorders>
            <w:shd w:val="clear" w:color="auto" w:fill="auto"/>
            <w:noWrap/>
            <w:vAlign w:val="bottom"/>
            <w:hideMark/>
          </w:tcPr>
          <w:p w14:paraId="3EC45CD4"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p>
        </w:tc>
        <w:tc>
          <w:tcPr>
            <w:tcW w:w="1651" w:type="dxa"/>
            <w:tcBorders>
              <w:top w:val="nil"/>
              <w:left w:val="nil"/>
              <w:bottom w:val="nil"/>
              <w:right w:val="nil"/>
            </w:tcBorders>
            <w:shd w:val="clear" w:color="auto" w:fill="auto"/>
            <w:noWrap/>
            <w:vAlign w:val="bottom"/>
            <w:hideMark/>
          </w:tcPr>
          <w:p w14:paraId="0E2A0B9B" w14:textId="77777777" w:rsidR="00C020F2" w:rsidRPr="00C5022D" w:rsidRDefault="00C020F2" w:rsidP="00C020F2">
            <w:pPr>
              <w:tabs>
                <w:tab w:val="clear" w:pos="1080"/>
                <w:tab w:val="left" w:pos="15300"/>
              </w:tabs>
              <w:spacing w:line="240" w:lineRule="auto"/>
              <w:ind w:left="0" w:firstLine="0"/>
              <w:jc w:val="left"/>
              <w:rPr>
                <w:rFonts w:ascii="Times New Roman" w:hAnsi="Times New Roman"/>
                <w:sz w:val="24"/>
                <w:szCs w:val="24"/>
                <w:lang w:val="ru-RU"/>
              </w:rPr>
            </w:pPr>
          </w:p>
        </w:tc>
        <w:tc>
          <w:tcPr>
            <w:tcW w:w="236" w:type="dxa"/>
            <w:vAlign w:val="center"/>
            <w:hideMark/>
          </w:tcPr>
          <w:p w14:paraId="7E0C03EF" w14:textId="77777777" w:rsidR="00C020F2" w:rsidRPr="00C5022D" w:rsidRDefault="00C020F2" w:rsidP="00C020F2">
            <w:pPr>
              <w:tabs>
                <w:tab w:val="clear" w:pos="1080"/>
              </w:tabs>
              <w:spacing w:line="240" w:lineRule="auto"/>
              <w:ind w:left="0" w:firstLine="0"/>
              <w:jc w:val="left"/>
              <w:rPr>
                <w:rFonts w:ascii="Times New Roman" w:hAnsi="Times New Roman"/>
                <w:sz w:val="24"/>
                <w:szCs w:val="24"/>
                <w:lang w:val="ru-RU"/>
              </w:rPr>
            </w:pPr>
          </w:p>
        </w:tc>
        <w:tc>
          <w:tcPr>
            <w:tcW w:w="236" w:type="dxa"/>
            <w:vAlign w:val="center"/>
            <w:hideMark/>
          </w:tcPr>
          <w:p w14:paraId="2DFFE4BB" w14:textId="77777777" w:rsidR="00C020F2" w:rsidRPr="00C5022D" w:rsidRDefault="00C020F2" w:rsidP="00C020F2">
            <w:pPr>
              <w:tabs>
                <w:tab w:val="clear" w:pos="1080"/>
              </w:tabs>
              <w:spacing w:line="240" w:lineRule="auto"/>
              <w:ind w:left="0" w:firstLine="0"/>
              <w:jc w:val="left"/>
              <w:rPr>
                <w:rFonts w:ascii="Times New Roman" w:hAnsi="Times New Roman"/>
                <w:sz w:val="24"/>
                <w:szCs w:val="24"/>
                <w:lang w:val="ru-RU"/>
              </w:rPr>
            </w:pPr>
          </w:p>
        </w:tc>
        <w:tc>
          <w:tcPr>
            <w:tcW w:w="236" w:type="dxa"/>
            <w:vAlign w:val="center"/>
            <w:hideMark/>
          </w:tcPr>
          <w:p w14:paraId="4CF6ABFB" w14:textId="77777777" w:rsidR="00C020F2" w:rsidRPr="00C5022D" w:rsidRDefault="00C020F2" w:rsidP="00C020F2">
            <w:pPr>
              <w:tabs>
                <w:tab w:val="clear" w:pos="1080"/>
              </w:tabs>
              <w:spacing w:line="240" w:lineRule="auto"/>
              <w:ind w:left="0" w:firstLine="0"/>
              <w:jc w:val="left"/>
              <w:rPr>
                <w:rFonts w:ascii="Times New Roman" w:hAnsi="Times New Roman"/>
                <w:sz w:val="24"/>
                <w:szCs w:val="24"/>
                <w:lang w:val="ru-RU"/>
              </w:rPr>
            </w:pPr>
          </w:p>
        </w:tc>
        <w:tc>
          <w:tcPr>
            <w:tcW w:w="236" w:type="dxa"/>
            <w:vAlign w:val="center"/>
            <w:hideMark/>
          </w:tcPr>
          <w:p w14:paraId="2E30920E" w14:textId="77777777" w:rsidR="00C020F2" w:rsidRPr="00C5022D" w:rsidRDefault="00C020F2" w:rsidP="00C020F2">
            <w:pPr>
              <w:tabs>
                <w:tab w:val="clear" w:pos="1080"/>
              </w:tabs>
              <w:spacing w:line="240" w:lineRule="auto"/>
              <w:ind w:left="0" w:firstLine="0"/>
              <w:jc w:val="left"/>
              <w:rPr>
                <w:rFonts w:ascii="Times New Roman" w:hAnsi="Times New Roman"/>
                <w:sz w:val="24"/>
                <w:szCs w:val="24"/>
                <w:lang w:val="ru-RU"/>
              </w:rPr>
            </w:pPr>
          </w:p>
        </w:tc>
      </w:tr>
      <w:tr w:rsidR="00C020F2" w:rsidRPr="00C668E3" w14:paraId="38013BBE" w14:textId="77777777" w:rsidTr="001116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gridAfter w:val="8"/>
          <w:wBefore w:w="431" w:type="dxa"/>
          <w:wAfter w:w="3116" w:type="dxa"/>
          <w:trHeight w:val="315"/>
        </w:trPr>
        <w:tc>
          <w:tcPr>
            <w:tcW w:w="15281" w:type="dxa"/>
            <w:gridSpan w:val="17"/>
            <w:tcBorders>
              <w:top w:val="nil"/>
              <w:left w:val="nil"/>
              <w:bottom w:val="nil"/>
              <w:right w:val="nil"/>
            </w:tcBorders>
            <w:shd w:val="clear" w:color="auto" w:fill="auto"/>
            <w:noWrap/>
            <w:vAlign w:val="bottom"/>
            <w:hideMark/>
          </w:tcPr>
          <w:p w14:paraId="557DF8D0" w14:textId="5184456B" w:rsidR="00C020F2" w:rsidRPr="00C5022D" w:rsidRDefault="005647E8" w:rsidP="00F76788">
            <w:pPr>
              <w:tabs>
                <w:tab w:val="clear" w:pos="1080"/>
                <w:tab w:val="left" w:pos="15300"/>
              </w:tabs>
              <w:spacing w:line="240" w:lineRule="auto"/>
              <w:ind w:left="0" w:firstLine="0"/>
              <w:jc w:val="left"/>
              <w:rPr>
                <w:rFonts w:ascii="Times New Roman" w:hAnsi="Times New Roman"/>
                <w:sz w:val="24"/>
                <w:szCs w:val="24"/>
                <w:lang w:val="ru-RU"/>
              </w:rPr>
            </w:pPr>
            <w:r w:rsidRPr="00C5022D">
              <w:rPr>
                <w:rFonts w:ascii="Times New Roman" w:hAnsi="Times New Roman"/>
                <w:sz w:val="24"/>
                <w:szCs w:val="24"/>
                <w:lang w:val="ru-RU"/>
              </w:rPr>
              <w:t>4</w:t>
            </w:r>
            <w:r w:rsidR="00C020F2" w:rsidRPr="00C5022D">
              <w:rPr>
                <w:rFonts w:ascii="Times New Roman" w:hAnsi="Times New Roman"/>
                <w:sz w:val="24"/>
                <w:szCs w:val="24"/>
                <w:lang w:val="ru-RU"/>
              </w:rPr>
              <w:t xml:space="preserve">.      </w:t>
            </w:r>
            <w:r w:rsidR="00F76788" w:rsidRPr="00C5022D">
              <w:rPr>
                <w:rFonts w:ascii="Times New Roman" w:hAnsi="Times New Roman"/>
                <w:sz w:val="24"/>
                <w:szCs w:val="24"/>
                <w:lang w:val="ru-RU"/>
              </w:rPr>
              <w:t>Все о</w:t>
            </w:r>
            <w:r w:rsidR="00C020F2" w:rsidRPr="00C5022D">
              <w:rPr>
                <w:rFonts w:ascii="Times New Roman" w:hAnsi="Times New Roman"/>
                <w:sz w:val="24"/>
                <w:szCs w:val="24"/>
                <w:lang w:val="ru-RU"/>
              </w:rPr>
              <w:t xml:space="preserve">тчеты </w:t>
            </w:r>
            <w:r w:rsidR="00F76788" w:rsidRPr="00C5022D">
              <w:rPr>
                <w:rFonts w:ascii="Times New Roman" w:hAnsi="Times New Roman"/>
                <w:sz w:val="24"/>
                <w:szCs w:val="24"/>
                <w:lang w:val="ru-RU"/>
              </w:rPr>
              <w:t xml:space="preserve">по обработке и </w:t>
            </w:r>
            <w:r w:rsidR="00C020F2" w:rsidRPr="00C5022D">
              <w:rPr>
                <w:rFonts w:ascii="Times New Roman" w:hAnsi="Times New Roman"/>
                <w:sz w:val="24"/>
                <w:szCs w:val="24"/>
                <w:lang w:val="ru-RU"/>
              </w:rPr>
              <w:t>интерпретации данных</w:t>
            </w:r>
            <w:r w:rsidR="00F76788" w:rsidRPr="00C5022D">
              <w:rPr>
                <w:rFonts w:ascii="Times New Roman" w:hAnsi="Times New Roman"/>
                <w:sz w:val="24"/>
                <w:szCs w:val="24"/>
                <w:lang w:val="ru-RU"/>
              </w:rPr>
              <w:t xml:space="preserve"> проведенных геофизических исследований</w:t>
            </w:r>
            <w:r w:rsidR="00C020F2" w:rsidRPr="00C5022D">
              <w:rPr>
                <w:rFonts w:ascii="Times New Roman" w:hAnsi="Times New Roman"/>
                <w:sz w:val="24"/>
                <w:szCs w:val="24"/>
                <w:lang w:val="ru-RU"/>
              </w:rPr>
              <w:t xml:space="preserve"> предоставляются в печатных копиях и на электронных носителях DVD/CD в 4-х экземплярах русском языке</w:t>
            </w:r>
            <w:r w:rsidR="0050283B" w:rsidRPr="00C5022D">
              <w:rPr>
                <w:rFonts w:ascii="Times New Roman" w:hAnsi="Times New Roman"/>
                <w:sz w:val="24"/>
                <w:szCs w:val="24"/>
                <w:lang w:val="ru-RU"/>
              </w:rPr>
              <w:t xml:space="preserve"> и 1-м экземпляре на английском.</w:t>
            </w:r>
            <w:r w:rsidR="00F76788" w:rsidRPr="00C5022D">
              <w:rPr>
                <w:rFonts w:ascii="Times New Roman" w:hAnsi="Times New Roman"/>
                <w:sz w:val="24"/>
                <w:szCs w:val="24"/>
                <w:lang w:val="ru-RU"/>
              </w:rPr>
              <w:t xml:space="preserve"> Окончательный отчет по результатам геофизических исследований  предоставляется в печатных копиях и на электронных носителях DVD/CD в 4-х экземплярах русском языке и 1-м экземпляре на английском.</w:t>
            </w:r>
          </w:p>
        </w:tc>
        <w:tc>
          <w:tcPr>
            <w:tcW w:w="236" w:type="dxa"/>
            <w:gridSpan w:val="2"/>
            <w:vAlign w:val="center"/>
            <w:hideMark/>
          </w:tcPr>
          <w:p w14:paraId="5CBF300F" w14:textId="77777777" w:rsidR="00C020F2" w:rsidRPr="00C5022D" w:rsidRDefault="00C020F2" w:rsidP="00C020F2">
            <w:pPr>
              <w:tabs>
                <w:tab w:val="clear" w:pos="1080"/>
              </w:tabs>
              <w:spacing w:line="240" w:lineRule="auto"/>
              <w:ind w:left="0" w:firstLine="0"/>
              <w:jc w:val="left"/>
              <w:rPr>
                <w:rFonts w:ascii="Times New Roman" w:hAnsi="Times New Roman"/>
                <w:sz w:val="24"/>
                <w:szCs w:val="24"/>
                <w:lang w:val="ru-RU"/>
              </w:rPr>
            </w:pPr>
          </w:p>
        </w:tc>
        <w:tc>
          <w:tcPr>
            <w:tcW w:w="236" w:type="dxa"/>
            <w:vAlign w:val="center"/>
            <w:hideMark/>
          </w:tcPr>
          <w:p w14:paraId="2DA389E4" w14:textId="77777777" w:rsidR="00C020F2" w:rsidRPr="00C5022D" w:rsidRDefault="00C020F2" w:rsidP="00C020F2">
            <w:pPr>
              <w:tabs>
                <w:tab w:val="clear" w:pos="1080"/>
              </w:tabs>
              <w:spacing w:line="240" w:lineRule="auto"/>
              <w:ind w:left="0" w:firstLine="0"/>
              <w:jc w:val="left"/>
              <w:rPr>
                <w:rFonts w:ascii="Times New Roman" w:hAnsi="Times New Roman"/>
                <w:sz w:val="24"/>
                <w:szCs w:val="24"/>
                <w:lang w:val="ru-RU"/>
              </w:rPr>
            </w:pPr>
          </w:p>
        </w:tc>
        <w:tc>
          <w:tcPr>
            <w:tcW w:w="236" w:type="dxa"/>
            <w:vAlign w:val="center"/>
            <w:hideMark/>
          </w:tcPr>
          <w:p w14:paraId="75EDAC84" w14:textId="77777777" w:rsidR="00C020F2" w:rsidRPr="00C5022D" w:rsidRDefault="00C020F2" w:rsidP="00C020F2">
            <w:pPr>
              <w:tabs>
                <w:tab w:val="clear" w:pos="1080"/>
              </w:tabs>
              <w:spacing w:line="240" w:lineRule="auto"/>
              <w:ind w:left="0" w:firstLine="0"/>
              <w:jc w:val="left"/>
              <w:rPr>
                <w:rFonts w:ascii="Times New Roman" w:hAnsi="Times New Roman"/>
                <w:sz w:val="24"/>
                <w:szCs w:val="24"/>
                <w:lang w:val="ru-RU"/>
              </w:rPr>
            </w:pPr>
          </w:p>
        </w:tc>
        <w:tc>
          <w:tcPr>
            <w:tcW w:w="240" w:type="dxa"/>
            <w:gridSpan w:val="2"/>
            <w:vAlign w:val="center"/>
            <w:hideMark/>
          </w:tcPr>
          <w:p w14:paraId="3A00491A" w14:textId="77777777" w:rsidR="00C020F2" w:rsidRPr="00C5022D" w:rsidRDefault="00C020F2" w:rsidP="00C020F2">
            <w:pPr>
              <w:tabs>
                <w:tab w:val="clear" w:pos="1080"/>
              </w:tabs>
              <w:spacing w:line="240" w:lineRule="auto"/>
              <w:ind w:left="0" w:firstLine="0"/>
              <w:jc w:val="left"/>
              <w:rPr>
                <w:rFonts w:ascii="Times New Roman" w:hAnsi="Times New Roman"/>
                <w:sz w:val="24"/>
                <w:szCs w:val="24"/>
                <w:lang w:val="ru-RU"/>
              </w:rPr>
            </w:pPr>
          </w:p>
        </w:tc>
      </w:tr>
      <w:tr w:rsidR="00C020F2" w:rsidRPr="00C668E3" w14:paraId="058FEA24" w14:textId="77777777" w:rsidTr="001116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gridAfter w:val="8"/>
          <w:wBefore w:w="431" w:type="dxa"/>
          <w:wAfter w:w="3116" w:type="dxa"/>
          <w:trHeight w:val="315"/>
        </w:trPr>
        <w:tc>
          <w:tcPr>
            <w:tcW w:w="15281" w:type="dxa"/>
            <w:gridSpan w:val="17"/>
            <w:tcBorders>
              <w:top w:val="nil"/>
              <w:left w:val="nil"/>
              <w:bottom w:val="nil"/>
              <w:right w:val="nil"/>
            </w:tcBorders>
            <w:shd w:val="clear" w:color="auto" w:fill="auto"/>
            <w:noWrap/>
            <w:vAlign w:val="bottom"/>
            <w:hideMark/>
          </w:tcPr>
          <w:p w14:paraId="225DC4F0" w14:textId="289EBB49" w:rsidR="00C020F2" w:rsidRPr="00C5022D" w:rsidRDefault="005647E8" w:rsidP="00C020F2">
            <w:pPr>
              <w:tabs>
                <w:tab w:val="clear" w:pos="1080"/>
                <w:tab w:val="left" w:pos="15300"/>
              </w:tabs>
              <w:spacing w:line="240" w:lineRule="auto"/>
              <w:ind w:left="0" w:firstLine="0"/>
              <w:jc w:val="left"/>
              <w:rPr>
                <w:rFonts w:ascii="Times New Roman" w:hAnsi="Times New Roman"/>
                <w:sz w:val="24"/>
                <w:szCs w:val="24"/>
                <w:lang w:val="ru-RU"/>
              </w:rPr>
            </w:pPr>
            <w:r w:rsidRPr="00C5022D">
              <w:rPr>
                <w:rFonts w:ascii="Times New Roman" w:hAnsi="Times New Roman"/>
                <w:sz w:val="24"/>
                <w:szCs w:val="24"/>
                <w:lang w:val="ru-RU"/>
              </w:rPr>
              <w:t>5</w:t>
            </w:r>
            <w:r w:rsidR="00C020F2" w:rsidRPr="00C5022D">
              <w:rPr>
                <w:rFonts w:ascii="Times New Roman" w:hAnsi="Times New Roman"/>
                <w:sz w:val="24"/>
                <w:szCs w:val="24"/>
                <w:lang w:val="ru-RU"/>
              </w:rPr>
              <w:t>.      Переходник между оборудованием DST flowhead и противовыбросным каротажным оборудованием 10K WHE предоставляется Исполнителем.</w:t>
            </w:r>
          </w:p>
        </w:tc>
        <w:tc>
          <w:tcPr>
            <w:tcW w:w="236" w:type="dxa"/>
            <w:gridSpan w:val="2"/>
            <w:vAlign w:val="center"/>
            <w:hideMark/>
          </w:tcPr>
          <w:p w14:paraId="0258E7A9" w14:textId="77777777" w:rsidR="00C020F2" w:rsidRPr="00C5022D" w:rsidRDefault="00C020F2" w:rsidP="00C020F2">
            <w:pPr>
              <w:tabs>
                <w:tab w:val="clear" w:pos="1080"/>
              </w:tabs>
              <w:spacing w:line="240" w:lineRule="auto"/>
              <w:ind w:left="0" w:firstLine="0"/>
              <w:jc w:val="left"/>
              <w:rPr>
                <w:rFonts w:ascii="Times New Roman" w:hAnsi="Times New Roman"/>
                <w:sz w:val="24"/>
                <w:szCs w:val="24"/>
                <w:lang w:val="ru-RU"/>
              </w:rPr>
            </w:pPr>
          </w:p>
        </w:tc>
        <w:tc>
          <w:tcPr>
            <w:tcW w:w="236" w:type="dxa"/>
            <w:vAlign w:val="center"/>
            <w:hideMark/>
          </w:tcPr>
          <w:p w14:paraId="27BBE1EA" w14:textId="77777777" w:rsidR="00C020F2" w:rsidRPr="00C5022D" w:rsidRDefault="00C020F2" w:rsidP="00C020F2">
            <w:pPr>
              <w:tabs>
                <w:tab w:val="clear" w:pos="1080"/>
              </w:tabs>
              <w:spacing w:line="240" w:lineRule="auto"/>
              <w:ind w:left="0" w:firstLine="0"/>
              <w:jc w:val="left"/>
              <w:rPr>
                <w:rFonts w:ascii="Times New Roman" w:hAnsi="Times New Roman"/>
                <w:sz w:val="24"/>
                <w:szCs w:val="24"/>
                <w:lang w:val="ru-RU"/>
              </w:rPr>
            </w:pPr>
          </w:p>
        </w:tc>
        <w:tc>
          <w:tcPr>
            <w:tcW w:w="236" w:type="dxa"/>
            <w:vAlign w:val="center"/>
            <w:hideMark/>
          </w:tcPr>
          <w:p w14:paraId="6DD6853B" w14:textId="77777777" w:rsidR="00C020F2" w:rsidRPr="00C5022D" w:rsidRDefault="00C020F2" w:rsidP="00C020F2">
            <w:pPr>
              <w:tabs>
                <w:tab w:val="clear" w:pos="1080"/>
              </w:tabs>
              <w:spacing w:line="240" w:lineRule="auto"/>
              <w:ind w:left="0" w:firstLine="0"/>
              <w:jc w:val="left"/>
              <w:rPr>
                <w:rFonts w:ascii="Times New Roman" w:hAnsi="Times New Roman"/>
                <w:sz w:val="24"/>
                <w:szCs w:val="24"/>
                <w:lang w:val="ru-RU"/>
              </w:rPr>
            </w:pPr>
          </w:p>
        </w:tc>
        <w:tc>
          <w:tcPr>
            <w:tcW w:w="240" w:type="dxa"/>
            <w:gridSpan w:val="2"/>
            <w:vAlign w:val="center"/>
            <w:hideMark/>
          </w:tcPr>
          <w:p w14:paraId="59C21441" w14:textId="77777777" w:rsidR="00C020F2" w:rsidRPr="00C5022D" w:rsidRDefault="00C020F2" w:rsidP="00C020F2">
            <w:pPr>
              <w:tabs>
                <w:tab w:val="clear" w:pos="1080"/>
              </w:tabs>
              <w:spacing w:line="240" w:lineRule="auto"/>
              <w:ind w:left="0" w:firstLine="0"/>
              <w:jc w:val="left"/>
              <w:rPr>
                <w:rFonts w:ascii="Times New Roman" w:hAnsi="Times New Roman"/>
                <w:sz w:val="24"/>
                <w:szCs w:val="24"/>
                <w:lang w:val="ru-RU"/>
              </w:rPr>
            </w:pPr>
          </w:p>
        </w:tc>
      </w:tr>
      <w:tr w:rsidR="00C020F2" w:rsidRPr="00C668E3" w14:paraId="4BA1250D" w14:textId="77777777" w:rsidTr="001116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gridAfter w:val="8"/>
          <w:wBefore w:w="431" w:type="dxa"/>
          <w:wAfter w:w="3116" w:type="dxa"/>
          <w:trHeight w:val="594"/>
        </w:trPr>
        <w:tc>
          <w:tcPr>
            <w:tcW w:w="15281" w:type="dxa"/>
            <w:gridSpan w:val="17"/>
            <w:tcBorders>
              <w:top w:val="nil"/>
              <w:left w:val="nil"/>
              <w:bottom w:val="nil"/>
              <w:right w:val="nil"/>
            </w:tcBorders>
            <w:shd w:val="clear" w:color="auto" w:fill="auto"/>
            <w:noWrap/>
            <w:vAlign w:val="bottom"/>
            <w:hideMark/>
          </w:tcPr>
          <w:p w14:paraId="7D162976" w14:textId="1495EE28" w:rsidR="00C020F2" w:rsidRPr="00C5022D" w:rsidRDefault="005647E8" w:rsidP="00C020F2">
            <w:pPr>
              <w:tabs>
                <w:tab w:val="clear" w:pos="1080"/>
                <w:tab w:val="left" w:pos="15300"/>
              </w:tabs>
              <w:spacing w:line="240" w:lineRule="auto"/>
              <w:ind w:left="0" w:firstLine="0"/>
              <w:jc w:val="left"/>
              <w:rPr>
                <w:rFonts w:ascii="Times New Roman" w:hAnsi="Times New Roman"/>
                <w:sz w:val="24"/>
                <w:szCs w:val="24"/>
                <w:lang w:val="ru-RU"/>
              </w:rPr>
            </w:pPr>
            <w:r w:rsidRPr="00C5022D">
              <w:rPr>
                <w:rFonts w:ascii="Times New Roman" w:hAnsi="Times New Roman"/>
                <w:sz w:val="24"/>
                <w:szCs w:val="24"/>
                <w:lang w:val="ru-RU"/>
              </w:rPr>
              <w:t>6</w:t>
            </w:r>
            <w:r w:rsidR="00C020F2" w:rsidRPr="00C5022D">
              <w:rPr>
                <w:rFonts w:ascii="Times New Roman" w:hAnsi="Times New Roman"/>
                <w:sz w:val="24"/>
                <w:szCs w:val="24"/>
                <w:lang w:val="ru-RU"/>
              </w:rPr>
              <w:t xml:space="preserve">.      Все цены, указанные в предложении основываются на условиях, описанных в данных Примечаниях к расценкам и при расхождении цен с примечаниями, примечания превалируют. </w:t>
            </w:r>
          </w:p>
        </w:tc>
        <w:tc>
          <w:tcPr>
            <w:tcW w:w="236" w:type="dxa"/>
            <w:gridSpan w:val="2"/>
            <w:vAlign w:val="center"/>
            <w:hideMark/>
          </w:tcPr>
          <w:p w14:paraId="56419185" w14:textId="77777777" w:rsidR="00C020F2" w:rsidRPr="00C5022D" w:rsidRDefault="00C020F2" w:rsidP="00C020F2">
            <w:pPr>
              <w:tabs>
                <w:tab w:val="clear" w:pos="1080"/>
              </w:tabs>
              <w:spacing w:line="240" w:lineRule="auto"/>
              <w:ind w:left="0" w:firstLine="0"/>
              <w:jc w:val="left"/>
              <w:rPr>
                <w:rFonts w:ascii="Times New Roman" w:hAnsi="Times New Roman"/>
                <w:sz w:val="24"/>
                <w:szCs w:val="24"/>
                <w:lang w:val="ru-RU"/>
              </w:rPr>
            </w:pPr>
          </w:p>
        </w:tc>
        <w:tc>
          <w:tcPr>
            <w:tcW w:w="236" w:type="dxa"/>
            <w:vAlign w:val="center"/>
            <w:hideMark/>
          </w:tcPr>
          <w:p w14:paraId="2C788CAF" w14:textId="77777777" w:rsidR="00C020F2" w:rsidRPr="00C5022D" w:rsidRDefault="00C020F2" w:rsidP="00C020F2">
            <w:pPr>
              <w:tabs>
                <w:tab w:val="clear" w:pos="1080"/>
              </w:tabs>
              <w:spacing w:line="240" w:lineRule="auto"/>
              <w:ind w:left="0" w:firstLine="0"/>
              <w:jc w:val="left"/>
              <w:rPr>
                <w:rFonts w:ascii="Times New Roman" w:hAnsi="Times New Roman"/>
                <w:sz w:val="24"/>
                <w:szCs w:val="24"/>
                <w:lang w:val="ru-RU"/>
              </w:rPr>
            </w:pPr>
          </w:p>
        </w:tc>
        <w:tc>
          <w:tcPr>
            <w:tcW w:w="236" w:type="dxa"/>
            <w:vAlign w:val="center"/>
            <w:hideMark/>
          </w:tcPr>
          <w:p w14:paraId="27B9E899" w14:textId="77777777" w:rsidR="00C020F2" w:rsidRPr="00C5022D" w:rsidRDefault="00C020F2" w:rsidP="00C020F2">
            <w:pPr>
              <w:tabs>
                <w:tab w:val="clear" w:pos="1080"/>
              </w:tabs>
              <w:spacing w:line="240" w:lineRule="auto"/>
              <w:ind w:left="0" w:firstLine="0"/>
              <w:jc w:val="left"/>
              <w:rPr>
                <w:rFonts w:ascii="Times New Roman" w:hAnsi="Times New Roman"/>
                <w:sz w:val="24"/>
                <w:szCs w:val="24"/>
                <w:lang w:val="ru-RU"/>
              </w:rPr>
            </w:pPr>
          </w:p>
        </w:tc>
        <w:tc>
          <w:tcPr>
            <w:tcW w:w="240" w:type="dxa"/>
            <w:gridSpan w:val="2"/>
            <w:vAlign w:val="center"/>
            <w:hideMark/>
          </w:tcPr>
          <w:p w14:paraId="221CF2F3" w14:textId="77777777" w:rsidR="00C020F2" w:rsidRPr="00C5022D" w:rsidRDefault="00C020F2" w:rsidP="00C020F2">
            <w:pPr>
              <w:tabs>
                <w:tab w:val="clear" w:pos="1080"/>
              </w:tabs>
              <w:spacing w:line="240" w:lineRule="auto"/>
              <w:ind w:left="0" w:firstLine="0"/>
              <w:jc w:val="left"/>
              <w:rPr>
                <w:rFonts w:ascii="Times New Roman" w:hAnsi="Times New Roman"/>
                <w:sz w:val="24"/>
                <w:szCs w:val="24"/>
                <w:lang w:val="ru-RU"/>
              </w:rPr>
            </w:pPr>
          </w:p>
        </w:tc>
      </w:tr>
    </w:tbl>
    <w:p w14:paraId="00173639" w14:textId="77777777" w:rsidR="001654CD" w:rsidRPr="00C5022D" w:rsidRDefault="00F03313" w:rsidP="001654CD">
      <w:pPr>
        <w:keepNext/>
        <w:ind w:right="-2"/>
        <w:rPr>
          <w:rFonts w:ascii="Times New Roman" w:hAnsi="Times New Roman"/>
          <w:b/>
          <w:sz w:val="24"/>
          <w:szCs w:val="24"/>
          <w:lang w:val="ru-RU"/>
        </w:rPr>
      </w:pPr>
      <w:r w:rsidRPr="00C5022D">
        <w:rPr>
          <w:rFonts w:ascii="Times New Roman" w:hAnsi="Times New Roman"/>
          <w:b/>
          <w:sz w:val="24"/>
          <w:szCs w:val="24"/>
          <w:lang w:val="ru-RU"/>
        </w:rPr>
        <w:t xml:space="preserve"> </w:t>
      </w:r>
      <w:r w:rsidR="00C020F2" w:rsidRPr="00C5022D">
        <w:rPr>
          <w:rFonts w:ascii="Times New Roman" w:hAnsi="Times New Roman"/>
          <w:b/>
          <w:sz w:val="24"/>
          <w:szCs w:val="24"/>
          <w:lang w:val="ru-RU"/>
        </w:rPr>
        <w:t xml:space="preserve">              </w:t>
      </w:r>
      <w:r w:rsidR="001654CD" w:rsidRPr="00C5022D">
        <w:rPr>
          <w:rFonts w:ascii="Times New Roman" w:hAnsi="Times New Roman"/>
          <w:b/>
          <w:sz w:val="24"/>
          <w:szCs w:val="24"/>
          <w:lang w:val="ru-RU"/>
        </w:rPr>
        <w:t>ЗАКАЗЧИК                                                                                                          ИСПОЛНИТЕЛЬ</w:t>
      </w:r>
    </w:p>
    <w:p w14:paraId="1587DBA9" w14:textId="77777777" w:rsidR="001654CD" w:rsidRPr="00C5022D" w:rsidRDefault="001654CD" w:rsidP="001654CD">
      <w:pPr>
        <w:keepNext/>
        <w:ind w:right="-2"/>
        <w:rPr>
          <w:rFonts w:ascii="Times New Roman" w:hAnsi="Times New Roman"/>
          <w:b/>
          <w:sz w:val="24"/>
          <w:szCs w:val="24"/>
          <w:lang w:val="ru-RU"/>
        </w:rPr>
      </w:pPr>
    </w:p>
    <w:p w14:paraId="1802A9A8" w14:textId="711C7C8A" w:rsidR="001654CD" w:rsidRPr="00C5022D" w:rsidRDefault="001654CD" w:rsidP="001654CD">
      <w:pPr>
        <w:keepNext/>
        <w:tabs>
          <w:tab w:val="left" w:pos="10716"/>
        </w:tabs>
        <w:ind w:right="-2"/>
        <w:rPr>
          <w:rFonts w:ascii="Times New Roman" w:hAnsi="Times New Roman"/>
          <w:b/>
          <w:sz w:val="24"/>
          <w:szCs w:val="24"/>
          <w:lang w:val="ru-RU"/>
        </w:rPr>
      </w:pPr>
      <w:r w:rsidRPr="00C5022D">
        <w:rPr>
          <w:rFonts w:ascii="Times New Roman" w:hAnsi="Times New Roman"/>
          <w:b/>
          <w:sz w:val="24"/>
          <w:szCs w:val="24"/>
          <w:lang w:val="ru-RU"/>
        </w:rPr>
        <w:t xml:space="preserve">            Генеральный директор                                                                                      </w:t>
      </w:r>
      <w:r w:rsidRPr="00C5022D">
        <w:rPr>
          <w:rFonts w:ascii="Times New Roman" w:hAnsi="Times New Roman"/>
          <w:b/>
          <w:sz w:val="24"/>
          <w:szCs w:val="24"/>
          <w:lang w:val="ru-RU"/>
        </w:rPr>
        <w:tab/>
      </w:r>
    </w:p>
    <w:p w14:paraId="39334933" w14:textId="6CE2C0A0" w:rsidR="0042446E" w:rsidRPr="00C5022D" w:rsidRDefault="001654CD" w:rsidP="0042446E">
      <w:pPr>
        <w:ind w:right="139"/>
        <w:rPr>
          <w:rFonts w:ascii="Times New Roman" w:hAnsi="Times New Roman"/>
          <w:b/>
          <w:sz w:val="24"/>
          <w:szCs w:val="24"/>
          <w:lang w:val="ru-RU"/>
        </w:rPr>
      </w:pPr>
      <w:r w:rsidRPr="00C5022D">
        <w:rPr>
          <w:rFonts w:ascii="Times New Roman" w:hAnsi="Times New Roman"/>
          <w:b/>
          <w:sz w:val="24"/>
          <w:szCs w:val="24"/>
          <w:lang w:val="ru-RU"/>
        </w:rPr>
        <w:t xml:space="preserve">            ТОО «Жамбыл Петролеум»                                                                              </w:t>
      </w:r>
    </w:p>
    <w:p w14:paraId="7F8BEF87" w14:textId="77777777" w:rsidR="001654CD" w:rsidRPr="00C5022D" w:rsidRDefault="0042446E" w:rsidP="0042446E">
      <w:pPr>
        <w:ind w:right="139"/>
        <w:rPr>
          <w:rFonts w:ascii="Times New Roman" w:hAnsi="Times New Roman"/>
          <w:sz w:val="24"/>
          <w:szCs w:val="24"/>
          <w:lang w:val="ru-RU"/>
        </w:rPr>
        <w:sectPr w:rsidR="001654CD" w:rsidRPr="00C5022D" w:rsidSect="00C020F2">
          <w:pgSz w:w="16838" w:h="11906" w:orient="landscape"/>
          <w:pgMar w:top="851" w:right="567" w:bottom="567" w:left="1134" w:header="709" w:footer="709" w:gutter="0"/>
          <w:cols w:space="720"/>
        </w:sectPr>
      </w:pPr>
      <w:r w:rsidRPr="00C5022D">
        <w:rPr>
          <w:rFonts w:ascii="Times New Roman" w:hAnsi="Times New Roman"/>
          <w:b/>
          <w:sz w:val="24"/>
          <w:szCs w:val="24"/>
          <w:lang w:val="ru-RU" w:eastAsia="ko-KR"/>
        </w:rPr>
        <w:t xml:space="preserve">         __________________    Елевсинов Х.Т.      </w:t>
      </w:r>
      <w:r w:rsidRPr="00C5022D">
        <w:rPr>
          <w:rFonts w:ascii="Times New Roman" w:hAnsi="Times New Roman"/>
          <w:b/>
          <w:sz w:val="24"/>
          <w:szCs w:val="24"/>
          <w:lang w:val="ru-RU" w:eastAsia="ko-KR"/>
        </w:rPr>
        <w:tab/>
        <w:t xml:space="preserve">                                                 _________________  </w:t>
      </w:r>
    </w:p>
    <w:tbl>
      <w:tblPr>
        <w:tblW w:w="10051" w:type="dxa"/>
        <w:tblLook w:val="04A0" w:firstRow="1" w:lastRow="0" w:firstColumn="1" w:lastColumn="0" w:noHBand="0" w:noVBand="1"/>
      </w:tblPr>
      <w:tblGrid>
        <w:gridCol w:w="436"/>
        <w:gridCol w:w="9615"/>
      </w:tblGrid>
      <w:tr w:rsidR="00D55816" w:rsidRPr="00C5022D" w14:paraId="5C9AFD67" w14:textId="77777777" w:rsidTr="0030133A">
        <w:tc>
          <w:tcPr>
            <w:tcW w:w="10051" w:type="dxa"/>
            <w:gridSpan w:val="2"/>
          </w:tcPr>
          <w:p w14:paraId="0F519113" w14:textId="77777777" w:rsidR="00D55816" w:rsidRPr="00C5022D" w:rsidRDefault="00D55816" w:rsidP="00023425">
            <w:pPr>
              <w:tabs>
                <w:tab w:val="clear" w:pos="1080"/>
              </w:tabs>
              <w:spacing w:line="240" w:lineRule="auto"/>
              <w:ind w:left="0" w:firstLine="0"/>
              <w:jc w:val="left"/>
              <w:rPr>
                <w:rFonts w:ascii="Times New Roman" w:hAnsi="Times New Roman"/>
                <w:b/>
                <w:sz w:val="22"/>
                <w:szCs w:val="22"/>
                <w:lang w:val="ru-RU"/>
              </w:rPr>
            </w:pPr>
          </w:p>
          <w:p w14:paraId="47372DEA" w14:textId="77777777" w:rsidR="00D55816" w:rsidRPr="00C5022D" w:rsidRDefault="00D55816" w:rsidP="00023425">
            <w:pPr>
              <w:tabs>
                <w:tab w:val="clear" w:pos="1080"/>
              </w:tabs>
              <w:spacing w:line="240" w:lineRule="auto"/>
              <w:ind w:left="0" w:firstLine="0"/>
              <w:jc w:val="left"/>
              <w:rPr>
                <w:rFonts w:ascii="Times New Roman" w:hAnsi="Times New Roman"/>
                <w:b/>
                <w:sz w:val="22"/>
                <w:szCs w:val="22"/>
                <w:lang w:val="ru-RU"/>
              </w:rPr>
            </w:pPr>
            <w:r w:rsidRPr="00C5022D">
              <w:rPr>
                <w:rFonts w:ascii="Times New Roman" w:hAnsi="Times New Roman"/>
                <w:b/>
                <w:sz w:val="22"/>
                <w:szCs w:val="22"/>
                <w:lang w:val="ru-RU"/>
              </w:rPr>
              <w:t>(Форма)                                                                                                                                     Приложение 4</w:t>
            </w:r>
          </w:p>
          <w:p w14:paraId="2AE943B3" w14:textId="77777777" w:rsidR="00D55816" w:rsidRPr="00C5022D" w:rsidRDefault="00D55816" w:rsidP="00023425">
            <w:pPr>
              <w:tabs>
                <w:tab w:val="left" w:pos="0"/>
              </w:tabs>
              <w:spacing w:line="240" w:lineRule="auto"/>
              <w:ind w:left="0" w:firstLine="0"/>
              <w:jc w:val="right"/>
              <w:rPr>
                <w:rFonts w:ascii="Times New Roman" w:hAnsi="Times New Roman"/>
                <w:b/>
                <w:sz w:val="22"/>
                <w:szCs w:val="22"/>
                <w:lang w:val="ru-RU"/>
              </w:rPr>
            </w:pPr>
            <w:r w:rsidRPr="00C5022D">
              <w:rPr>
                <w:rFonts w:ascii="Times New Roman" w:hAnsi="Times New Roman"/>
                <w:b/>
                <w:sz w:val="22"/>
                <w:szCs w:val="22"/>
                <w:lang w:val="ru-RU"/>
              </w:rPr>
              <w:t>к Договору № ___________</w:t>
            </w:r>
          </w:p>
          <w:p w14:paraId="51D6EDC3" w14:textId="77777777" w:rsidR="00D55816" w:rsidRPr="00C5022D" w:rsidRDefault="00D55816" w:rsidP="00023425">
            <w:pPr>
              <w:tabs>
                <w:tab w:val="left" w:pos="0"/>
              </w:tabs>
              <w:spacing w:line="240" w:lineRule="auto"/>
              <w:ind w:left="0" w:firstLine="0"/>
              <w:jc w:val="right"/>
              <w:rPr>
                <w:rFonts w:ascii="Times New Roman" w:hAnsi="Times New Roman"/>
                <w:b/>
                <w:sz w:val="22"/>
                <w:szCs w:val="22"/>
                <w:lang w:val="ru-RU"/>
              </w:rPr>
            </w:pPr>
            <w:r w:rsidRPr="00C5022D">
              <w:rPr>
                <w:rFonts w:ascii="Times New Roman" w:hAnsi="Times New Roman"/>
                <w:b/>
                <w:sz w:val="22"/>
                <w:szCs w:val="22"/>
                <w:lang w:val="ru-RU"/>
              </w:rPr>
              <w:t>от «___» ___________ 2018 г.</w:t>
            </w:r>
          </w:p>
          <w:tbl>
            <w:tblPr>
              <w:tblW w:w="9613" w:type="dxa"/>
              <w:tblLook w:val="04A0" w:firstRow="1" w:lastRow="0" w:firstColumn="1" w:lastColumn="0" w:noHBand="0" w:noVBand="1"/>
            </w:tblPr>
            <w:tblGrid>
              <w:gridCol w:w="749"/>
              <w:gridCol w:w="1291"/>
              <w:gridCol w:w="536"/>
              <w:gridCol w:w="739"/>
              <w:gridCol w:w="634"/>
              <w:gridCol w:w="954"/>
              <w:gridCol w:w="75"/>
              <w:gridCol w:w="613"/>
              <w:gridCol w:w="1167"/>
              <w:gridCol w:w="1097"/>
              <w:gridCol w:w="271"/>
              <w:gridCol w:w="417"/>
              <w:gridCol w:w="581"/>
              <w:gridCol w:w="318"/>
              <w:gridCol w:w="171"/>
            </w:tblGrid>
            <w:tr w:rsidR="00D55816" w:rsidRPr="00C5022D" w14:paraId="356F531F" w14:textId="77777777" w:rsidTr="00023425">
              <w:trPr>
                <w:gridAfter w:val="2"/>
                <w:wAfter w:w="490" w:type="dxa"/>
                <w:trHeight w:val="315"/>
              </w:trPr>
              <w:tc>
                <w:tcPr>
                  <w:tcW w:w="8125" w:type="dxa"/>
                  <w:gridSpan w:val="11"/>
                  <w:tcBorders>
                    <w:top w:val="nil"/>
                    <w:left w:val="nil"/>
                    <w:bottom w:val="nil"/>
                    <w:right w:val="nil"/>
                  </w:tcBorders>
                  <w:shd w:val="clear" w:color="auto" w:fill="auto"/>
                  <w:noWrap/>
                  <w:vAlign w:val="center"/>
                  <w:hideMark/>
                </w:tcPr>
                <w:p w14:paraId="3D6C3379" w14:textId="77777777" w:rsidR="00D55816" w:rsidRPr="00C5022D" w:rsidRDefault="00D55816" w:rsidP="00023425">
                  <w:pPr>
                    <w:tabs>
                      <w:tab w:val="left" w:pos="0"/>
                    </w:tabs>
                    <w:ind w:left="0" w:firstLine="0"/>
                    <w:jc w:val="center"/>
                    <w:rPr>
                      <w:rFonts w:ascii="Times New Roman" w:hAnsi="Times New Roman"/>
                      <w:b/>
                      <w:bCs/>
                      <w:sz w:val="16"/>
                      <w:szCs w:val="16"/>
                    </w:rPr>
                  </w:pPr>
                  <w:r w:rsidRPr="00C5022D">
                    <w:rPr>
                      <w:rFonts w:ascii="Times New Roman" w:hAnsi="Times New Roman"/>
                      <w:b/>
                      <w:bCs/>
                      <w:sz w:val="16"/>
                      <w:szCs w:val="16"/>
                    </w:rPr>
                    <w:t>Счет-фактура № ____ от __.___.201</w:t>
                  </w:r>
                  <w:r w:rsidRPr="00C5022D">
                    <w:rPr>
                      <w:rFonts w:ascii="Times New Roman" w:hAnsi="Times New Roman"/>
                      <w:b/>
                      <w:bCs/>
                      <w:sz w:val="16"/>
                      <w:szCs w:val="16"/>
                      <w:lang w:val="ru-RU"/>
                    </w:rPr>
                    <w:t>8</w:t>
                  </w:r>
                  <w:r w:rsidRPr="00C5022D">
                    <w:rPr>
                      <w:rFonts w:ascii="Times New Roman" w:hAnsi="Times New Roman"/>
                      <w:b/>
                      <w:bCs/>
                      <w:sz w:val="16"/>
                      <w:szCs w:val="16"/>
                    </w:rPr>
                    <w:t xml:space="preserve"> г.</w:t>
                  </w:r>
                </w:p>
              </w:tc>
              <w:tc>
                <w:tcPr>
                  <w:tcW w:w="998" w:type="dxa"/>
                  <w:gridSpan w:val="2"/>
                  <w:tcBorders>
                    <w:top w:val="nil"/>
                    <w:left w:val="nil"/>
                    <w:bottom w:val="nil"/>
                    <w:right w:val="nil"/>
                  </w:tcBorders>
                  <w:shd w:val="clear" w:color="auto" w:fill="auto"/>
                  <w:noWrap/>
                  <w:vAlign w:val="center"/>
                  <w:hideMark/>
                </w:tcPr>
                <w:p w14:paraId="7AFF766E" w14:textId="77777777" w:rsidR="00D55816" w:rsidRPr="00C5022D" w:rsidRDefault="00D55816" w:rsidP="00023425">
                  <w:pPr>
                    <w:tabs>
                      <w:tab w:val="left" w:pos="0"/>
                    </w:tabs>
                    <w:ind w:left="0" w:firstLine="0"/>
                    <w:jc w:val="right"/>
                    <w:rPr>
                      <w:rFonts w:ascii="Times New Roman" w:hAnsi="Times New Roman"/>
                      <w:b/>
                      <w:bCs/>
                      <w:sz w:val="16"/>
                      <w:szCs w:val="16"/>
                    </w:rPr>
                  </w:pPr>
                  <w:r w:rsidRPr="00C5022D">
                    <w:rPr>
                      <w:rFonts w:ascii="Times New Roman" w:hAnsi="Times New Roman"/>
                      <w:b/>
                      <w:bCs/>
                      <w:sz w:val="16"/>
                      <w:szCs w:val="16"/>
                    </w:rPr>
                    <w:t>(1)</w:t>
                  </w:r>
                </w:p>
              </w:tc>
            </w:tr>
            <w:tr w:rsidR="00D55816" w:rsidRPr="00C5022D" w14:paraId="60A9C540" w14:textId="77777777" w:rsidTr="00023425">
              <w:trPr>
                <w:gridAfter w:val="2"/>
                <w:wAfter w:w="490" w:type="dxa"/>
                <w:trHeight w:val="255"/>
              </w:trPr>
              <w:tc>
                <w:tcPr>
                  <w:tcW w:w="8125" w:type="dxa"/>
                  <w:gridSpan w:val="11"/>
                  <w:tcBorders>
                    <w:top w:val="nil"/>
                    <w:left w:val="nil"/>
                    <w:bottom w:val="single" w:sz="4" w:space="0" w:color="auto"/>
                    <w:right w:val="nil"/>
                  </w:tcBorders>
                  <w:shd w:val="clear" w:color="auto" w:fill="auto"/>
                  <w:vAlign w:val="bottom"/>
                  <w:hideMark/>
                </w:tcPr>
                <w:p w14:paraId="0AD49B2A" w14:textId="77777777" w:rsidR="00D55816" w:rsidRPr="00C5022D" w:rsidRDefault="00D55816" w:rsidP="00023425">
                  <w:pPr>
                    <w:keepNext/>
                    <w:widowControl w:val="0"/>
                    <w:tabs>
                      <w:tab w:val="left" w:pos="0"/>
                    </w:tabs>
                    <w:spacing w:before="120" w:after="120"/>
                    <w:ind w:left="0" w:firstLine="0"/>
                    <w:outlineLvl w:val="1"/>
                    <w:rPr>
                      <w:rFonts w:ascii="Times New Roman" w:hAnsi="Times New Roman"/>
                      <w:i/>
                      <w:iCs/>
                      <w:sz w:val="16"/>
                      <w:szCs w:val="16"/>
                    </w:rPr>
                  </w:pPr>
                </w:p>
              </w:tc>
              <w:tc>
                <w:tcPr>
                  <w:tcW w:w="998" w:type="dxa"/>
                  <w:gridSpan w:val="2"/>
                  <w:tcBorders>
                    <w:top w:val="nil"/>
                    <w:left w:val="nil"/>
                    <w:bottom w:val="single" w:sz="4" w:space="0" w:color="auto"/>
                    <w:right w:val="nil"/>
                  </w:tcBorders>
                  <w:shd w:val="clear" w:color="auto" w:fill="auto"/>
                  <w:vAlign w:val="bottom"/>
                  <w:hideMark/>
                </w:tcPr>
                <w:p w14:paraId="19515800" w14:textId="77777777" w:rsidR="00D55816" w:rsidRPr="00C5022D" w:rsidRDefault="00D55816" w:rsidP="00023425">
                  <w:pPr>
                    <w:tabs>
                      <w:tab w:val="left" w:pos="0"/>
                    </w:tabs>
                    <w:ind w:left="0" w:firstLine="0"/>
                    <w:jc w:val="right"/>
                    <w:rPr>
                      <w:rFonts w:ascii="Times New Roman" w:hAnsi="Times New Roman"/>
                      <w:sz w:val="16"/>
                      <w:szCs w:val="16"/>
                    </w:rPr>
                  </w:pPr>
                  <w:r w:rsidRPr="00C5022D">
                    <w:rPr>
                      <w:rFonts w:ascii="Times New Roman" w:hAnsi="Times New Roman"/>
                      <w:sz w:val="16"/>
                      <w:szCs w:val="16"/>
                    </w:rPr>
                    <w:t>(1а)</w:t>
                  </w:r>
                </w:p>
              </w:tc>
            </w:tr>
            <w:tr w:rsidR="00D55816" w:rsidRPr="00C5022D" w14:paraId="438EAACF" w14:textId="77777777" w:rsidTr="00023425">
              <w:trPr>
                <w:gridAfter w:val="2"/>
                <w:wAfter w:w="490" w:type="dxa"/>
                <w:trHeight w:val="255"/>
              </w:trPr>
              <w:tc>
                <w:tcPr>
                  <w:tcW w:w="8125" w:type="dxa"/>
                  <w:gridSpan w:val="11"/>
                  <w:tcBorders>
                    <w:top w:val="nil"/>
                    <w:left w:val="nil"/>
                    <w:bottom w:val="single" w:sz="4" w:space="0" w:color="auto"/>
                    <w:right w:val="nil"/>
                  </w:tcBorders>
                  <w:shd w:val="clear" w:color="auto" w:fill="auto"/>
                  <w:vAlign w:val="bottom"/>
                  <w:hideMark/>
                </w:tcPr>
                <w:p w14:paraId="6C010C80" w14:textId="77777777" w:rsidR="00D55816" w:rsidRPr="00C5022D" w:rsidRDefault="00D55816" w:rsidP="00023425">
                  <w:pPr>
                    <w:tabs>
                      <w:tab w:val="left" w:pos="0"/>
                    </w:tabs>
                    <w:ind w:left="0" w:firstLine="0"/>
                    <w:rPr>
                      <w:rFonts w:ascii="Times New Roman" w:hAnsi="Times New Roman"/>
                      <w:b/>
                      <w:bCs/>
                      <w:sz w:val="16"/>
                      <w:szCs w:val="16"/>
                    </w:rPr>
                  </w:pPr>
                  <w:r w:rsidRPr="00C5022D">
                    <w:rPr>
                      <w:rFonts w:ascii="Times New Roman" w:hAnsi="Times New Roman"/>
                      <w:b/>
                      <w:bCs/>
                      <w:sz w:val="16"/>
                      <w:szCs w:val="16"/>
                    </w:rPr>
                    <w:t xml:space="preserve">Поставщик:  </w:t>
                  </w:r>
                </w:p>
              </w:tc>
              <w:tc>
                <w:tcPr>
                  <w:tcW w:w="998" w:type="dxa"/>
                  <w:gridSpan w:val="2"/>
                  <w:tcBorders>
                    <w:top w:val="nil"/>
                    <w:left w:val="nil"/>
                    <w:bottom w:val="single" w:sz="4" w:space="0" w:color="auto"/>
                    <w:right w:val="nil"/>
                  </w:tcBorders>
                  <w:shd w:val="clear" w:color="auto" w:fill="auto"/>
                  <w:noWrap/>
                  <w:vAlign w:val="bottom"/>
                  <w:hideMark/>
                </w:tcPr>
                <w:p w14:paraId="7F498C0C" w14:textId="77777777" w:rsidR="00D55816" w:rsidRPr="00C5022D" w:rsidRDefault="00D55816" w:rsidP="00023425">
                  <w:pPr>
                    <w:tabs>
                      <w:tab w:val="left" w:pos="0"/>
                    </w:tabs>
                    <w:ind w:left="0" w:firstLine="0"/>
                    <w:jc w:val="right"/>
                    <w:rPr>
                      <w:rFonts w:ascii="Times New Roman" w:hAnsi="Times New Roman"/>
                      <w:b/>
                      <w:bCs/>
                      <w:sz w:val="16"/>
                      <w:szCs w:val="16"/>
                    </w:rPr>
                  </w:pPr>
                  <w:r w:rsidRPr="00C5022D">
                    <w:rPr>
                      <w:rFonts w:ascii="Times New Roman" w:hAnsi="Times New Roman"/>
                      <w:b/>
                      <w:bCs/>
                      <w:sz w:val="16"/>
                      <w:szCs w:val="16"/>
                    </w:rPr>
                    <w:t>(2)</w:t>
                  </w:r>
                </w:p>
              </w:tc>
            </w:tr>
            <w:tr w:rsidR="00D55816" w:rsidRPr="00C5022D" w14:paraId="1B8ED664" w14:textId="77777777" w:rsidTr="00023425">
              <w:trPr>
                <w:gridAfter w:val="2"/>
                <w:wAfter w:w="490" w:type="dxa"/>
                <w:trHeight w:val="255"/>
              </w:trPr>
              <w:tc>
                <w:tcPr>
                  <w:tcW w:w="8125" w:type="dxa"/>
                  <w:gridSpan w:val="11"/>
                  <w:tcBorders>
                    <w:top w:val="nil"/>
                    <w:left w:val="nil"/>
                    <w:bottom w:val="single" w:sz="4" w:space="0" w:color="auto"/>
                    <w:right w:val="nil"/>
                  </w:tcBorders>
                  <w:shd w:val="clear" w:color="auto" w:fill="auto"/>
                  <w:vAlign w:val="bottom"/>
                  <w:hideMark/>
                </w:tcPr>
                <w:p w14:paraId="533BAA2E" w14:textId="77777777" w:rsidR="00D55816" w:rsidRPr="00C5022D" w:rsidRDefault="00D55816" w:rsidP="00023425">
                  <w:pPr>
                    <w:tabs>
                      <w:tab w:val="left" w:pos="0"/>
                    </w:tabs>
                    <w:ind w:left="0" w:firstLine="0"/>
                    <w:rPr>
                      <w:rFonts w:ascii="Times New Roman" w:hAnsi="Times New Roman"/>
                      <w:sz w:val="16"/>
                      <w:szCs w:val="16"/>
                    </w:rPr>
                  </w:pPr>
                  <w:r w:rsidRPr="00C5022D">
                    <w:rPr>
                      <w:rFonts w:ascii="Times New Roman" w:hAnsi="Times New Roman"/>
                      <w:sz w:val="16"/>
                      <w:szCs w:val="16"/>
                    </w:rPr>
                    <w:t xml:space="preserve">РНН и адрес поставщика: </w:t>
                  </w:r>
                </w:p>
              </w:tc>
              <w:tc>
                <w:tcPr>
                  <w:tcW w:w="998" w:type="dxa"/>
                  <w:gridSpan w:val="2"/>
                  <w:tcBorders>
                    <w:top w:val="nil"/>
                    <w:left w:val="nil"/>
                    <w:bottom w:val="single" w:sz="4" w:space="0" w:color="auto"/>
                    <w:right w:val="nil"/>
                  </w:tcBorders>
                  <w:shd w:val="clear" w:color="auto" w:fill="auto"/>
                  <w:noWrap/>
                  <w:vAlign w:val="bottom"/>
                  <w:hideMark/>
                </w:tcPr>
                <w:p w14:paraId="32FC7E87" w14:textId="77777777" w:rsidR="00D55816" w:rsidRPr="00C5022D" w:rsidRDefault="00D55816" w:rsidP="00023425">
                  <w:pPr>
                    <w:tabs>
                      <w:tab w:val="left" w:pos="0"/>
                    </w:tabs>
                    <w:ind w:left="0" w:firstLine="0"/>
                    <w:jc w:val="right"/>
                    <w:rPr>
                      <w:rFonts w:ascii="Times New Roman" w:hAnsi="Times New Roman"/>
                      <w:sz w:val="16"/>
                      <w:szCs w:val="16"/>
                    </w:rPr>
                  </w:pPr>
                  <w:r w:rsidRPr="00C5022D">
                    <w:rPr>
                      <w:rFonts w:ascii="Times New Roman" w:hAnsi="Times New Roman"/>
                      <w:sz w:val="16"/>
                      <w:szCs w:val="16"/>
                    </w:rPr>
                    <w:t>(2а)</w:t>
                  </w:r>
                </w:p>
              </w:tc>
            </w:tr>
            <w:tr w:rsidR="00D55816" w:rsidRPr="00C5022D" w14:paraId="355B45D9" w14:textId="77777777" w:rsidTr="00023425">
              <w:trPr>
                <w:gridAfter w:val="2"/>
                <w:wAfter w:w="490" w:type="dxa"/>
                <w:trHeight w:val="255"/>
              </w:trPr>
              <w:tc>
                <w:tcPr>
                  <w:tcW w:w="8125" w:type="dxa"/>
                  <w:gridSpan w:val="11"/>
                  <w:tcBorders>
                    <w:top w:val="nil"/>
                    <w:left w:val="nil"/>
                    <w:bottom w:val="single" w:sz="4" w:space="0" w:color="auto"/>
                    <w:right w:val="nil"/>
                  </w:tcBorders>
                  <w:shd w:val="clear" w:color="auto" w:fill="auto"/>
                  <w:vAlign w:val="bottom"/>
                  <w:hideMark/>
                </w:tcPr>
                <w:p w14:paraId="51C36988" w14:textId="77777777" w:rsidR="00D55816" w:rsidRPr="00C5022D" w:rsidRDefault="00D55816" w:rsidP="00023425">
                  <w:pPr>
                    <w:tabs>
                      <w:tab w:val="left" w:pos="0"/>
                    </w:tabs>
                    <w:ind w:left="0" w:firstLine="0"/>
                    <w:rPr>
                      <w:rFonts w:ascii="Times New Roman" w:hAnsi="Times New Roman"/>
                      <w:sz w:val="16"/>
                      <w:szCs w:val="16"/>
                    </w:rPr>
                  </w:pPr>
                  <w:r w:rsidRPr="00C5022D">
                    <w:rPr>
                      <w:rFonts w:ascii="Times New Roman" w:hAnsi="Times New Roman"/>
                      <w:sz w:val="16"/>
                      <w:szCs w:val="16"/>
                    </w:rPr>
                    <w:t xml:space="preserve">Расчетный счет поставщика: </w:t>
                  </w:r>
                </w:p>
              </w:tc>
              <w:tc>
                <w:tcPr>
                  <w:tcW w:w="998" w:type="dxa"/>
                  <w:gridSpan w:val="2"/>
                  <w:tcBorders>
                    <w:top w:val="nil"/>
                    <w:left w:val="nil"/>
                    <w:bottom w:val="single" w:sz="4" w:space="0" w:color="auto"/>
                    <w:right w:val="nil"/>
                  </w:tcBorders>
                  <w:shd w:val="clear" w:color="auto" w:fill="auto"/>
                  <w:noWrap/>
                  <w:vAlign w:val="bottom"/>
                  <w:hideMark/>
                </w:tcPr>
                <w:p w14:paraId="50B470E1" w14:textId="77777777" w:rsidR="00D55816" w:rsidRPr="00C5022D" w:rsidRDefault="00D55816" w:rsidP="00023425">
                  <w:pPr>
                    <w:tabs>
                      <w:tab w:val="left" w:pos="0"/>
                    </w:tabs>
                    <w:ind w:left="0" w:firstLine="0"/>
                    <w:jc w:val="right"/>
                    <w:rPr>
                      <w:rFonts w:ascii="Times New Roman" w:hAnsi="Times New Roman"/>
                      <w:sz w:val="16"/>
                      <w:szCs w:val="16"/>
                    </w:rPr>
                  </w:pPr>
                  <w:r w:rsidRPr="00C5022D">
                    <w:rPr>
                      <w:rFonts w:ascii="Times New Roman" w:hAnsi="Times New Roman"/>
                      <w:sz w:val="16"/>
                      <w:szCs w:val="16"/>
                    </w:rPr>
                    <w:t>(2б)</w:t>
                  </w:r>
                </w:p>
              </w:tc>
            </w:tr>
            <w:tr w:rsidR="00D55816" w:rsidRPr="00C668E3" w14:paraId="652AFF0C" w14:textId="77777777" w:rsidTr="00023425">
              <w:trPr>
                <w:gridAfter w:val="2"/>
                <w:wAfter w:w="490" w:type="dxa"/>
                <w:trHeight w:val="255"/>
              </w:trPr>
              <w:tc>
                <w:tcPr>
                  <w:tcW w:w="8125" w:type="dxa"/>
                  <w:gridSpan w:val="11"/>
                  <w:tcBorders>
                    <w:top w:val="nil"/>
                    <w:left w:val="nil"/>
                    <w:bottom w:val="single" w:sz="4" w:space="0" w:color="auto"/>
                    <w:right w:val="nil"/>
                  </w:tcBorders>
                  <w:shd w:val="clear" w:color="auto" w:fill="auto"/>
                  <w:vAlign w:val="bottom"/>
                  <w:hideMark/>
                </w:tcPr>
                <w:p w14:paraId="09937512" w14:textId="77777777" w:rsidR="00D55816" w:rsidRPr="00C5022D" w:rsidRDefault="00D55816" w:rsidP="00023425">
                  <w:pPr>
                    <w:tabs>
                      <w:tab w:val="left" w:pos="0"/>
                    </w:tabs>
                    <w:ind w:left="0" w:firstLine="0"/>
                    <w:rPr>
                      <w:rFonts w:ascii="Times New Roman" w:hAnsi="Times New Roman"/>
                      <w:sz w:val="16"/>
                      <w:szCs w:val="16"/>
                      <w:lang w:val="ru-RU"/>
                    </w:rPr>
                  </w:pPr>
                  <w:r w:rsidRPr="00C5022D">
                    <w:rPr>
                      <w:rFonts w:ascii="Times New Roman" w:hAnsi="Times New Roman"/>
                      <w:sz w:val="16"/>
                      <w:szCs w:val="16"/>
                      <w:lang w:val="ru-RU"/>
                    </w:rPr>
                    <w:t>Свидетельство о постановке на регистрационный учет по НДС:</w:t>
                  </w:r>
                </w:p>
              </w:tc>
              <w:tc>
                <w:tcPr>
                  <w:tcW w:w="998" w:type="dxa"/>
                  <w:gridSpan w:val="2"/>
                  <w:tcBorders>
                    <w:top w:val="nil"/>
                    <w:left w:val="nil"/>
                    <w:bottom w:val="single" w:sz="4" w:space="0" w:color="auto"/>
                    <w:right w:val="nil"/>
                  </w:tcBorders>
                  <w:shd w:val="clear" w:color="auto" w:fill="auto"/>
                  <w:noWrap/>
                  <w:vAlign w:val="bottom"/>
                  <w:hideMark/>
                </w:tcPr>
                <w:p w14:paraId="78FEE1D7" w14:textId="77777777" w:rsidR="00D55816" w:rsidRPr="00C5022D" w:rsidRDefault="00D55816" w:rsidP="00023425">
                  <w:pPr>
                    <w:tabs>
                      <w:tab w:val="left" w:pos="0"/>
                    </w:tabs>
                    <w:ind w:left="0" w:firstLine="0"/>
                    <w:jc w:val="right"/>
                    <w:rPr>
                      <w:rFonts w:ascii="Times New Roman" w:hAnsi="Times New Roman"/>
                      <w:sz w:val="16"/>
                      <w:szCs w:val="16"/>
                      <w:lang w:val="ru-RU"/>
                    </w:rPr>
                  </w:pPr>
                  <w:r w:rsidRPr="00C5022D">
                    <w:rPr>
                      <w:rFonts w:ascii="Times New Roman" w:hAnsi="Times New Roman"/>
                      <w:sz w:val="16"/>
                      <w:szCs w:val="16"/>
                    </w:rPr>
                    <w:t> </w:t>
                  </w:r>
                </w:p>
              </w:tc>
            </w:tr>
            <w:tr w:rsidR="00D55816" w:rsidRPr="00C5022D" w14:paraId="5ECDE264" w14:textId="77777777" w:rsidTr="00023425">
              <w:trPr>
                <w:gridAfter w:val="2"/>
                <w:wAfter w:w="490" w:type="dxa"/>
                <w:trHeight w:val="255"/>
              </w:trPr>
              <w:tc>
                <w:tcPr>
                  <w:tcW w:w="8125" w:type="dxa"/>
                  <w:gridSpan w:val="11"/>
                  <w:tcBorders>
                    <w:top w:val="nil"/>
                    <w:left w:val="nil"/>
                    <w:bottom w:val="single" w:sz="4" w:space="0" w:color="auto"/>
                    <w:right w:val="nil"/>
                  </w:tcBorders>
                  <w:shd w:val="clear" w:color="auto" w:fill="auto"/>
                  <w:vAlign w:val="bottom"/>
                  <w:hideMark/>
                </w:tcPr>
                <w:p w14:paraId="3D8758A2" w14:textId="77777777" w:rsidR="00D55816" w:rsidRPr="00C5022D" w:rsidRDefault="00D55816" w:rsidP="00023425">
                  <w:pPr>
                    <w:tabs>
                      <w:tab w:val="left" w:pos="0"/>
                    </w:tabs>
                    <w:ind w:left="0" w:firstLine="0"/>
                    <w:rPr>
                      <w:rFonts w:ascii="Times New Roman" w:hAnsi="Times New Roman"/>
                      <w:sz w:val="16"/>
                      <w:szCs w:val="16"/>
                      <w:lang w:val="ru-RU"/>
                    </w:rPr>
                  </w:pPr>
                  <w:r w:rsidRPr="00C5022D">
                    <w:rPr>
                      <w:rFonts w:ascii="Times New Roman" w:hAnsi="Times New Roman"/>
                      <w:sz w:val="16"/>
                      <w:szCs w:val="16"/>
                      <w:lang w:val="ru-RU"/>
                    </w:rPr>
                    <w:t xml:space="preserve">Договор (контракт) на поставку товаров (работ, услуг): </w:t>
                  </w:r>
                </w:p>
              </w:tc>
              <w:tc>
                <w:tcPr>
                  <w:tcW w:w="998" w:type="dxa"/>
                  <w:gridSpan w:val="2"/>
                  <w:tcBorders>
                    <w:top w:val="nil"/>
                    <w:left w:val="nil"/>
                    <w:bottom w:val="single" w:sz="4" w:space="0" w:color="auto"/>
                    <w:right w:val="nil"/>
                  </w:tcBorders>
                  <w:shd w:val="clear" w:color="auto" w:fill="auto"/>
                  <w:noWrap/>
                  <w:vAlign w:val="bottom"/>
                  <w:hideMark/>
                </w:tcPr>
                <w:p w14:paraId="0C602090" w14:textId="77777777" w:rsidR="00D55816" w:rsidRPr="00C5022D" w:rsidRDefault="00D55816" w:rsidP="00023425">
                  <w:pPr>
                    <w:tabs>
                      <w:tab w:val="left" w:pos="0"/>
                    </w:tabs>
                    <w:ind w:left="0" w:firstLine="0"/>
                    <w:jc w:val="right"/>
                    <w:rPr>
                      <w:rFonts w:ascii="Times New Roman" w:hAnsi="Times New Roman"/>
                      <w:sz w:val="16"/>
                      <w:szCs w:val="16"/>
                    </w:rPr>
                  </w:pPr>
                  <w:r w:rsidRPr="00C5022D">
                    <w:rPr>
                      <w:rFonts w:ascii="Times New Roman" w:hAnsi="Times New Roman"/>
                      <w:sz w:val="16"/>
                      <w:szCs w:val="16"/>
                    </w:rPr>
                    <w:t>(3)</w:t>
                  </w:r>
                </w:p>
              </w:tc>
            </w:tr>
            <w:tr w:rsidR="00D55816" w:rsidRPr="00C5022D" w14:paraId="235003F3" w14:textId="77777777" w:rsidTr="00023425">
              <w:trPr>
                <w:gridAfter w:val="2"/>
                <w:wAfter w:w="490" w:type="dxa"/>
                <w:trHeight w:val="255"/>
              </w:trPr>
              <w:tc>
                <w:tcPr>
                  <w:tcW w:w="8125" w:type="dxa"/>
                  <w:gridSpan w:val="11"/>
                  <w:tcBorders>
                    <w:top w:val="nil"/>
                    <w:left w:val="nil"/>
                    <w:bottom w:val="single" w:sz="4" w:space="0" w:color="auto"/>
                    <w:right w:val="nil"/>
                  </w:tcBorders>
                  <w:shd w:val="clear" w:color="auto" w:fill="auto"/>
                  <w:vAlign w:val="bottom"/>
                  <w:hideMark/>
                </w:tcPr>
                <w:p w14:paraId="1B730B5E" w14:textId="77777777" w:rsidR="00D55816" w:rsidRPr="00C5022D" w:rsidRDefault="00D55816" w:rsidP="00023425">
                  <w:pPr>
                    <w:tabs>
                      <w:tab w:val="left" w:pos="0"/>
                    </w:tabs>
                    <w:ind w:left="0" w:firstLine="0"/>
                    <w:rPr>
                      <w:rFonts w:ascii="Times New Roman" w:hAnsi="Times New Roman"/>
                      <w:sz w:val="16"/>
                      <w:szCs w:val="16"/>
                      <w:lang w:val="ru-RU"/>
                    </w:rPr>
                  </w:pPr>
                  <w:r w:rsidRPr="00C5022D">
                    <w:rPr>
                      <w:rFonts w:ascii="Times New Roman" w:hAnsi="Times New Roman"/>
                      <w:sz w:val="16"/>
                      <w:szCs w:val="16"/>
                      <w:lang w:val="ru-RU"/>
                    </w:rPr>
                    <w:t>Условия оплаты по договору (контракту): безналичный расчет</w:t>
                  </w:r>
                </w:p>
              </w:tc>
              <w:tc>
                <w:tcPr>
                  <w:tcW w:w="998" w:type="dxa"/>
                  <w:gridSpan w:val="2"/>
                  <w:tcBorders>
                    <w:top w:val="nil"/>
                    <w:left w:val="nil"/>
                    <w:bottom w:val="single" w:sz="4" w:space="0" w:color="auto"/>
                    <w:right w:val="nil"/>
                  </w:tcBorders>
                  <w:shd w:val="clear" w:color="auto" w:fill="auto"/>
                  <w:noWrap/>
                  <w:vAlign w:val="bottom"/>
                  <w:hideMark/>
                </w:tcPr>
                <w:p w14:paraId="2787E459" w14:textId="77777777" w:rsidR="00D55816" w:rsidRPr="00C5022D" w:rsidRDefault="00D55816" w:rsidP="00023425">
                  <w:pPr>
                    <w:tabs>
                      <w:tab w:val="left" w:pos="0"/>
                    </w:tabs>
                    <w:ind w:left="0" w:firstLine="0"/>
                    <w:jc w:val="right"/>
                    <w:rPr>
                      <w:rFonts w:ascii="Times New Roman" w:hAnsi="Times New Roman"/>
                      <w:sz w:val="16"/>
                      <w:szCs w:val="16"/>
                    </w:rPr>
                  </w:pPr>
                  <w:r w:rsidRPr="00C5022D">
                    <w:rPr>
                      <w:rFonts w:ascii="Times New Roman" w:hAnsi="Times New Roman"/>
                      <w:sz w:val="16"/>
                      <w:szCs w:val="16"/>
                    </w:rPr>
                    <w:t>(4)</w:t>
                  </w:r>
                </w:p>
              </w:tc>
            </w:tr>
            <w:tr w:rsidR="00D55816" w:rsidRPr="00C668E3" w14:paraId="005EBFDB" w14:textId="77777777" w:rsidTr="00023425">
              <w:trPr>
                <w:gridAfter w:val="2"/>
                <w:wAfter w:w="490" w:type="dxa"/>
                <w:trHeight w:val="255"/>
              </w:trPr>
              <w:tc>
                <w:tcPr>
                  <w:tcW w:w="8125" w:type="dxa"/>
                  <w:gridSpan w:val="11"/>
                  <w:tcBorders>
                    <w:top w:val="nil"/>
                    <w:left w:val="nil"/>
                    <w:bottom w:val="nil"/>
                    <w:right w:val="nil"/>
                  </w:tcBorders>
                  <w:shd w:val="clear" w:color="auto" w:fill="auto"/>
                  <w:vAlign w:val="bottom"/>
                  <w:hideMark/>
                </w:tcPr>
                <w:p w14:paraId="4FB43E0B" w14:textId="77777777" w:rsidR="00D55816" w:rsidRPr="00C5022D" w:rsidRDefault="00D55816" w:rsidP="00023425">
                  <w:pPr>
                    <w:tabs>
                      <w:tab w:val="left" w:pos="0"/>
                    </w:tabs>
                    <w:ind w:left="0" w:firstLine="0"/>
                    <w:rPr>
                      <w:rFonts w:ascii="Times New Roman" w:hAnsi="Times New Roman"/>
                      <w:sz w:val="16"/>
                      <w:szCs w:val="16"/>
                      <w:lang w:val="ru-RU"/>
                    </w:rPr>
                  </w:pPr>
                  <w:r w:rsidRPr="00C5022D">
                    <w:rPr>
                      <w:rFonts w:ascii="Times New Roman" w:hAnsi="Times New Roman"/>
                      <w:sz w:val="16"/>
                      <w:szCs w:val="16"/>
                      <w:lang w:val="ru-RU"/>
                    </w:rPr>
                    <w:t xml:space="preserve">Пункт назначения поставляемых товаров (работ, услуг): </w:t>
                  </w:r>
                </w:p>
              </w:tc>
              <w:tc>
                <w:tcPr>
                  <w:tcW w:w="998" w:type="dxa"/>
                  <w:gridSpan w:val="2"/>
                  <w:tcBorders>
                    <w:top w:val="nil"/>
                    <w:left w:val="nil"/>
                    <w:bottom w:val="nil"/>
                    <w:right w:val="nil"/>
                  </w:tcBorders>
                  <w:shd w:val="clear" w:color="auto" w:fill="auto"/>
                  <w:noWrap/>
                  <w:vAlign w:val="bottom"/>
                  <w:hideMark/>
                </w:tcPr>
                <w:p w14:paraId="50BD11BF" w14:textId="77777777" w:rsidR="00D55816" w:rsidRPr="00C5022D" w:rsidRDefault="00D55816" w:rsidP="00023425">
                  <w:pPr>
                    <w:keepNext/>
                    <w:tabs>
                      <w:tab w:val="left" w:pos="0"/>
                    </w:tabs>
                    <w:ind w:left="0" w:firstLine="0"/>
                    <w:jc w:val="right"/>
                    <w:outlineLvl w:val="2"/>
                    <w:rPr>
                      <w:rFonts w:ascii="Times New Roman" w:hAnsi="Times New Roman"/>
                      <w:sz w:val="16"/>
                      <w:szCs w:val="16"/>
                      <w:lang w:val="ru-RU"/>
                    </w:rPr>
                  </w:pPr>
                </w:p>
              </w:tc>
            </w:tr>
            <w:tr w:rsidR="00D55816" w:rsidRPr="00C668E3" w14:paraId="6BA4FE77" w14:textId="77777777" w:rsidTr="00023425">
              <w:trPr>
                <w:gridAfter w:val="2"/>
                <w:wAfter w:w="490" w:type="dxa"/>
                <w:trHeight w:val="255"/>
              </w:trPr>
              <w:tc>
                <w:tcPr>
                  <w:tcW w:w="8125" w:type="dxa"/>
                  <w:gridSpan w:val="11"/>
                  <w:tcBorders>
                    <w:top w:val="single" w:sz="4" w:space="0" w:color="auto"/>
                    <w:left w:val="nil"/>
                    <w:bottom w:val="nil"/>
                    <w:right w:val="nil"/>
                  </w:tcBorders>
                  <w:shd w:val="clear" w:color="auto" w:fill="auto"/>
                  <w:hideMark/>
                </w:tcPr>
                <w:p w14:paraId="4DF2E483" w14:textId="77777777" w:rsidR="00D55816" w:rsidRPr="00C5022D" w:rsidRDefault="00D55816" w:rsidP="00023425">
                  <w:pPr>
                    <w:tabs>
                      <w:tab w:val="left" w:pos="0"/>
                    </w:tabs>
                    <w:ind w:left="0" w:firstLine="0"/>
                    <w:jc w:val="center"/>
                    <w:rPr>
                      <w:rFonts w:ascii="Times New Roman" w:hAnsi="Times New Roman"/>
                      <w:i/>
                      <w:iCs/>
                      <w:sz w:val="16"/>
                      <w:szCs w:val="16"/>
                      <w:lang w:val="ru-RU"/>
                    </w:rPr>
                  </w:pPr>
                  <w:r w:rsidRPr="00C5022D">
                    <w:rPr>
                      <w:rFonts w:ascii="Times New Roman" w:hAnsi="Times New Roman"/>
                      <w:i/>
                      <w:iCs/>
                      <w:sz w:val="16"/>
                      <w:szCs w:val="16"/>
                      <w:lang w:val="ru-RU"/>
                    </w:rPr>
                    <w:t>государство, регион, область, город, район</w:t>
                  </w:r>
                </w:p>
              </w:tc>
              <w:tc>
                <w:tcPr>
                  <w:tcW w:w="998" w:type="dxa"/>
                  <w:gridSpan w:val="2"/>
                  <w:tcBorders>
                    <w:top w:val="single" w:sz="4" w:space="0" w:color="auto"/>
                    <w:left w:val="nil"/>
                    <w:bottom w:val="nil"/>
                    <w:right w:val="nil"/>
                  </w:tcBorders>
                  <w:shd w:val="clear" w:color="auto" w:fill="auto"/>
                  <w:noWrap/>
                  <w:hideMark/>
                </w:tcPr>
                <w:p w14:paraId="7A355905" w14:textId="77777777" w:rsidR="00D55816" w:rsidRPr="00C5022D" w:rsidRDefault="00D55816" w:rsidP="00023425">
                  <w:pPr>
                    <w:tabs>
                      <w:tab w:val="left" w:pos="0"/>
                    </w:tabs>
                    <w:ind w:left="0" w:firstLine="0"/>
                    <w:jc w:val="right"/>
                    <w:rPr>
                      <w:rFonts w:ascii="Times New Roman" w:hAnsi="Times New Roman"/>
                      <w:i/>
                      <w:iCs/>
                      <w:sz w:val="16"/>
                      <w:szCs w:val="16"/>
                      <w:lang w:val="ru-RU"/>
                    </w:rPr>
                  </w:pPr>
                  <w:r w:rsidRPr="00C5022D">
                    <w:rPr>
                      <w:rFonts w:ascii="Times New Roman" w:hAnsi="Times New Roman"/>
                      <w:i/>
                      <w:iCs/>
                      <w:sz w:val="16"/>
                      <w:szCs w:val="16"/>
                    </w:rPr>
                    <w:t> </w:t>
                  </w:r>
                </w:p>
              </w:tc>
            </w:tr>
            <w:tr w:rsidR="00D55816" w:rsidRPr="00C5022D" w14:paraId="73C6F350" w14:textId="77777777" w:rsidTr="00023425">
              <w:trPr>
                <w:gridAfter w:val="2"/>
                <w:wAfter w:w="490" w:type="dxa"/>
                <w:trHeight w:val="255"/>
              </w:trPr>
              <w:tc>
                <w:tcPr>
                  <w:tcW w:w="8125" w:type="dxa"/>
                  <w:gridSpan w:val="11"/>
                  <w:tcBorders>
                    <w:top w:val="nil"/>
                    <w:left w:val="nil"/>
                    <w:bottom w:val="single" w:sz="4" w:space="0" w:color="auto"/>
                    <w:right w:val="nil"/>
                  </w:tcBorders>
                  <w:shd w:val="clear" w:color="auto" w:fill="auto"/>
                  <w:vAlign w:val="bottom"/>
                  <w:hideMark/>
                </w:tcPr>
                <w:p w14:paraId="33C2F991" w14:textId="77777777" w:rsidR="00D55816" w:rsidRPr="00C5022D" w:rsidRDefault="00D55816" w:rsidP="00023425">
                  <w:pPr>
                    <w:tabs>
                      <w:tab w:val="left" w:pos="0"/>
                    </w:tabs>
                    <w:ind w:left="0" w:firstLine="0"/>
                    <w:rPr>
                      <w:rFonts w:ascii="Times New Roman" w:hAnsi="Times New Roman"/>
                      <w:sz w:val="16"/>
                      <w:szCs w:val="16"/>
                      <w:lang w:val="ru-RU"/>
                    </w:rPr>
                  </w:pPr>
                  <w:r w:rsidRPr="00C5022D">
                    <w:rPr>
                      <w:rFonts w:ascii="Times New Roman" w:hAnsi="Times New Roman"/>
                      <w:sz w:val="16"/>
                      <w:szCs w:val="16"/>
                      <w:lang w:val="ru-RU"/>
                    </w:rPr>
                    <w:t xml:space="preserve">Поставка товаров (работ,услуг) осуществлена по доверенности: </w:t>
                  </w:r>
                </w:p>
              </w:tc>
              <w:tc>
                <w:tcPr>
                  <w:tcW w:w="998" w:type="dxa"/>
                  <w:gridSpan w:val="2"/>
                  <w:tcBorders>
                    <w:top w:val="nil"/>
                    <w:left w:val="nil"/>
                    <w:bottom w:val="single" w:sz="4" w:space="0" w:color="auto"/>
                    <w:right w:val="nil"/>
                  </w:tcBorders>
                  <w:shd w:val="clear" w:color="auto" w:fill="auto"/>
                  <w:noWrap/>
                  <w:vAlign w:val="bottom"/>
                  <w:hideMark/>
                </w:tcPr>
                <w:p w14:paraId="59ECFD86" w14:textId="77777777" w:rsidR="00D55816" w:rsidRPr="00C5022D" w:rsidRDefault="00D55816" w:rsidP="00023425">
                  <w:pPr>
                    <w:tabs>
                      <w:tab w:val="left" w:pos="0"/>
                    </w:tabs>
                    <w:ind w:left="0" w:firstLine="0"/>
                    <w:jc w:val="right"/>
                    <w:rPr>
                      <w:rFonts w:ascii="Times New Roman" w:hAnsi="Times New Roman"/>
                      <w:sz w:val="16"/>
                      <w:szCs w:val="16"/>
                    </w:rPr>
                  </w:pPr>
                  <w:r w:rsidRPr="00C5022D">
                    <w:rPr>
                      <w:rFonts w:ascii="Times New Roman" w:hAnsi="Times New Roman"/>
                      <w:sz w:val="16"/>
                      <w:szCs w:val="16"/>
                    </w:rPr>
                    <w:t>(5)</w:t>
                  </w:r>
                </w:p>
              </w:tc>
            </w:tr>
            <w:tr w:rsidR="00D55816" w:rsidRPr="00C5022D" w14:paraId="17A9744C" w14:textId="77777777" w:rsidTr="00023425">
              <w:trPr>
                <w:gridAfter w:val="2"/>
                <w:wAfter w:w="490" w:type="dxa"/>
                <w:trHeight w:val="255"/>
              </w:trPr>
              <w:tc>
                <w:tcPr>
                  <w:tcW w:w="8125" w:type="dxa"/>
                  <w:gridSpan w:val="11"/>
                  <w:tcBorders>
                    <w:top w:val="nil"/>
                    <w:left w:val="nil"/>
                    <w:bottom w:val="single" w:sz="4" w:space="0" w:color="auto"/>
                    <w:right w:val="nil"/>
                  </w:tcBorders>
                  <w:shd w:val="clear" w:color="auto" w:fill="auto"/>
                  <w:vAlign w:val="bottom"/>
                  <w:hideMark/>
                </w:tcPr>
                <w:p w14:paraId="32714B02" w14:textId="77777777" w:rsidR="00D55816" w:rsidRPr="00C5022D" w:rsidRDefault="00D55816" w:rsidP="00023425">
                  <w:pPr>
                    <w:tabs>
                      <w:tab w:val="left" w:pos="0"/>
                    </w:tabs>
                    <w:ind w:left="0" w:firstLine="0"/>
                    <w:rPr>
                      <w:rFonts w:ascii="Times New Roman" w:hAnsi="Times New Roman"/>
                      <w:sz w:val="16"/>
                      <w:szCs w:val="16"/>
                    </w:rPr>
                  </w:pPr>
                  <w:r w:rsidRPr="00C5022D">
                    <w:rPr>
                      <w:rFonts w:ascii="Times New Roman" w:hAnsi="Times New Roman"/>
                      <w:sz w:val="16"/>
                      <w:szCs w:val="16"/>
                    </w:rPr>
                    <w:t>Способ отправления:</w:t>
                  </w:r>
                </w:p>
              </w:tc>
              <w:tc>
                <w:tcPr>
                  <w:tcW w:w="998" w:type="dxa"/>
                  <w:gridSpan w:val="2"/>
                  <w:tcBorders>
                    <w:top w:val="nil"/>
                    <w:left w:val="nil"/>
                    <w:bottom w:val="single" w:sz="4" w:space="0" w:color="auto"/>
                    <w:right w:val="nil"/>
                  </w:tcBorders>
                  <w:shd w:val="clear" w:color="auto" w:fill="auto"/>
                  <w:noWrap/>
                  <w:vAlign w:val="bottom"/>
                  <w:hideMark/>
                </w:tcPr>
                <w:p w14:paraId="3F576AD0" w14:textId="77777777" w:rsidR="00D55816" w:rsidRPr="00C5022D" w:rsidRDefault="00D55816" w:rsidP="00023425">
                  <w:pPr>
                    <w:tabs>
                      <w:tab w:val="left" w:pos="0"/>
                    </w:tabs>
                    <w:ind w:left="0" w:firstLine="0"/>
                    <w:jc w:val="right"/>
                    <w:rPr>
                      <w:rFonts w:ascii="Times New Roman" w:hAnsi="Times New Roman"/>
                      <w:sz w:val="16"/>
                      <w:szCs w:val="16"/>
                    </w:rPr>
                  </w:pPr>
                  <w:r w:rsidRPr="00C5022D">
                    <w:rPr>
                      <w:rFonts w:ascii="Times New Roman" w:hAnsi="Times New Roman"/>
                      <w:sz w:val="16"/>
                      <w:szCs w:val="16"/>
                    </w:rPr>
                    <w:t>(6)</w:t>
                  </w:r>
                </w:p>
              </w:tc>
            </w:tr>
            <w:tr w:rsidR="00D55816" w:rsidRPr="00C5022D" w14:paraId="632674E8" w14:textId="77777777" w:rsidTr="00023425">
              <w:trPr>
                <w:gridAfter w:val="2"/>
                <w:wAfter w:w="490" w:type="dxa"/>
                <w:trHeight w:val="255"/>
              </w:trPr>
              <w:tc>
                <w:tcPr>
                  <w:tcW w:w="8125" w:type="dxa"/>
                  <w:gridSpan w:val="11"/>
                  <w:tcBorders>
                    <w:top w:val="nil"/>
                    <w:left w:val="nil"/>
                    <w:bottom w:val="single" w:sz="4" w:space="0" w:color="auto"/>
                    <w:right w:val="nil"/>
                  </w:tcBorders>
                  <w:shd w:val="clear" w:color="auto" w:fill="auto"/>
                  <w:vAlign w:val="bottom"/>
                  <w:hideMark/>
                </w:tcPr>
                <w:p w14:paraId="5ADF4D11" w14:textId="77777777" w:rsidR="00D55816" w:rsidRPr="00C5022D" w:rsidRDefault="00D55816" w:rsidP="00023425">
                  <w:pPr>
                    <w:tabs>
                      <w:tab w:val="left" w:pos="0"/>
                    </w:tabs>
                    <w:ind w:left="0" w:firstLine="0"/>
                    <w:rPr>
                      <w:rFonts w:ascii="Times New Roman" w:hAnsi="Times New Roman"/>
                      <w:sz w:val="16"/>
                      <w:szCs w:val="16"/>
                    </w:rPr>
                  </w:pPr>
                  <w:r w:rsidRPr="00C5022D">
                    <w:rPr>
                      <w:rFonts w:ascii="Times New Roman" w:hAnsi="Times New Roman"/>
                      <w:sz w:val="16"/>
                      <w:szCs w:val="16"/>
                    </w:rPr>
                    <w:t xml:space="preserve">Товарно-транспортная накладная: </w:t>
                  </w:r>
                </w:p>
              </w:tc>
              <w:tc>
                <w:tcPr>
                  <w:tcW w:w="998" w:type="dxa"/>
                  <w:gridSpan w:val="2"/>
                  <w:tcBorders>
                    <w:top w:val="nil"/>
                    <w:left w:val="nil"/>
                    <w:bottom w:val="single" w:sz="4" w:space="0" w:color="auto"/>
                    <w:right w:val="nil"/>
                  </w:tcBorders>
                  <w:shd w:val="clear" w:color="auto" w:fill="auto"/>
                  <w:noWrap/>
                  <w:vAlign w:val="bottom"/>
                  <w:hideMark/>
                </w:tcPr>
                <w:p w14:paraId="439C6DA0" w14:textId="77777777" w:rsidR="00D55816" w:rsidRPr="00C5022D" w:rsidRDefault="00D55816" w:rsidP="00023425">
                  <w:pPr>
                    <w:tabs>
                      <w:tab w:val="left" w:pos="0"/>
                    </w:tabs>
                    <w:ind w:left="0" w:firstLine="0"/>
                    <w:jc w:val="right"/>
                    <w:rPr>
                      <w:rFonts w:ascii="Times New Roman" w:hAnsi="Times New Roman"/>
                      <w:sz w:val="16"/>
                      <w:szCs w:val="16"/>
                    </w:rPr>
                  </w:pPr>
                  <w:r w:rsidRPr="00C5022D">
                    <w:rPr>
                      <w:rFonts w:ascii="Times New Roman" w:hAnsi="Times New Roman"/>
                      <w:sz w:val="16"/>
                      <w:szCs w:val="16"/>
                    </w:rPr>
                    <w:t>(7)</w:t>
                  </w:r>
                </w:p>
              </w:tc>
            </w:tr>
            <w:tr w:rsidR="00D55816" w:rsidRPr="00C5022D" w14:paraId="0C3C89EC" w14:textId="77777777" w:rsidTr="00023425">
              <w:trPr>
                <w:gridAfter w:val="2"/>
                <w:wAfter w:w="490" w:type="dxa"/>
                <w:trHeight w:val="255"/>
              </w:trPr>
              <w:tc>
                <w:tcPr>
                  <w:tcW w:w="8125" w:type="dxa"/>
                  <w:gridSpan w:val="11"/>
                  <w:tcBorders>
                    <w:top w:val="nil"/>
                    <w:left w:val="nil"/>
                    <w:bottom w:val="nil"/>
                    <w:right w:val="nil"/>
                  </w:tcBorders>
                  <w:shd w:val="clear" w:color="auto" w:fill="auto"/>
                  <w:vAlign w:val="bottom"/>
                  <w:hideMark/>
                </w:tcPr>
                <w:p w14:paraId="555FC3B1" w14:textId="77777777" w:rsidR="00D55816" w:rsidRPr="00C5022D" w:rsidRDefault="00D55816" w:rsidP="00023425">
                  <w:pPr>
                    <w:tabs>
                      <w:tab w:val="left" w:pos="0"/>
                    </w:tabs>
                    <w:ind w:left="0" w:firstLine="0"/>
                    <w:rPr>
                      <w:rFonts w:ascii="Times New Roman" w:hAnsi="Times New Roman"/>
                      <w:sz w:val="16"/>
                      <w:szCs w:val="16"/>
                    </w:rPr>
                  </w:pPr>
                  <w:r w:rsidRPr="00C5022D">
                    <w:rPr>
                      <w:rFonts w:ascii="Times New Roman" w:hAnsi="Times New Roman"/>
                      <w:sz w:val="16"/>
                      <w:szCs w:val="16"/>
                    </w:rPr>
                    <w:t xml:space="preserve">Грузоотправитель:  </w:t>
                  </w:r>
                </w:p>
              </w:tc>
              <w:tc>
                <w:tcPr>
                  <w:tcW w:w="998" w:type="dxa"/>
                  <w:gridSpan w:val="2"/>
                  <w:tcBorders>
                    <w:top w:val="nil"/>
                    <w:left w:val="nil"/>
                    <w:bottom w:val="nil"/>
                    <w:right w:val="nil"/>
                  </w:tcBorders>
                  <w:shd w:val="clear" w:color="auto" w:fill="auto"/>
                  <w:noWrap/>
                  <w:vAlign w:val="bottom"/>
                  <w:hideMark/>
                </w:tcPr>
                <w:p w14:paraId="55E34E37" w14:textId="77777777" w:rsidR="00D55816" w:rsidRPr="00C5022D" w:rsidRDefault="00D55816" w:rsidP="00023425">
                  <w:pPr>
                    <w:tabs>
                      <w:tab w:val="left" w:pos="0"/>
                    </w:tabs>
                    <w:ind w:left="0" w:firstLine="0"/>
                    <w:jc w:val="right"/>
                    <w:rPr>
                      <w:rFonts w:ascii="Times New Roman" w:hAnsi="Times New Roman"/>
                      <w:sz w:val="16"/>
                      <w:szCs w:val="16"/>
                    </w:rPr>
                  </w:pPr>
                  <w:r w:rsidRPr="00C5022D">
                    <w:rPr>
                      <w:rFonts w:ascii="Times New Roman" w:hAnsi="Times New Roman"/>
                      <w:sz w:val="16"/>
                      <w:szCs w:val="16"/>
                    </w:rPr>
                    <w:t>(8)</w:t>
                  </w:r>
                </w:p>
              </w:tc>
            </w:tr>
            <w:tr w:rsidR="00D55816" w:rsidRPr="00C5022D" w14:paraId="7A06ECBC" w14:textId="77777777" w:rsidTr="00023425">
              <w:trPr>
                <w:gridAfter w:val="2"/>
                <w:wAfter w:w="490" w:type="dxa"/>
                <w:trHeight w:val="255"/>
              </w:trPr>
              <w:tc>
                <w:tcPr>
                  <w:tcW w:w="8125" w:type="dxa"/>
                  <w:gridSpan w:val="11"/>
                  <w:tcBorders>
                    <w:top w:val="single" w:sz="4" w:space="0" w:color="auto"/>
                    <w:left w:val="nil"/>
                    <w:bottom w:val="nil"/>
                    <w:right w:val="nil"/>
                  </w:tcBorders>
                  <w:shd w:val="clear" w:color="auto" w:fill="auto"/>
                  <w:hideMark/>
                </w:tcPr>
                <w:p w14:paraId="0983D278" w14:textId="77777777" w:rsidR="00D55816" w:rsidRPr="00C5022D" w:rsidRDefault="00D55816" w:rsidP="00023425">
                  <w:pPr>
                    <w:tabs>
                      <w:tab w:val="left" w:pos="0"/>
                    </w:tabs>
                    <w:ind w:left="0" w:firstLine="0"/>
                    <w:jc w:val="center"/>
                    <w:rPr>
                      <w:rFonts w:ascii="Times New Roman" w:hAnsi="Times New Roman"/>
                      <w:i/>
                      <w:iCs/>
                      <w:sz w:val="16"/>
                      <w:szCs w:val="16"/>
                    </w:rPr>
                  </w:pPr>
                  <w:r w:rsidRPr="00C5022D">
                    <w:rPr>
                      <w:rFonts w:ascii="Times New Roman" w:hAnsi="Times New Roman"/>
                      <w:i/>
                      <w:iCs/>
                      <w:sz w:val="16"/>
                      <w:szCs w:val="16"/>
                    </w:rPr>
                    <w:t>(РНН, наименование и адрес)</w:t>
                  </w:r>
                </w:p>
              </w:tc>
              <w:tc>
                <w:tcPr>
                  <w:tcW w:w="998" w:type="dxa"/>
                  <w:gridSpan w:val="2"/>
                  <w:tcBorders>
                    <w:top w:val="single" w:sz="4" w:space="0" w:color="auto"/>
                    <w:left w:val="nil"/>
                    <w:bottom w:val="nil"/>
                    <w:right w:val="nil"/>
                  </w:tcBorders>
                  <w:shd w:val="clear" w:color="auto" w:fill="auto"/>
                  <w:noWrap/>
                  <w:hideMark/>
                </w:tcPr>
                <w:p w14:paraId="212DEDC2" w14:textId="77777777" w:rsidR="00D55816" w:rsidRPr="00C5022D" w:rsidRDefault="00D55816" w:rsidP="00023425">
                  <w:pPr>
                    <w:tabs>
                      <w:tab w:val="left" w:pos="0"/>
                    </w:tabs>
                    <w:ind w:left="0" w:firstLine="0"/>
                    <w:jc w:val="right"/>
                    <w:rPr>
                      <w:rFonts w:ascii="Times New Roman" w:hAnsi="Times New Roman"/>
                      <w:i/>
                      <w:iCs/>
                      <w:sz w:val="16"/>
                      <w:szCs w:val="16"/>
                    </w:rPr>
                  </w:pPr>
                  <w:r w:rsidRPr="00C5022D">
                    <w:rPr>
                      <w:rFonts w:ascii="Times New Roman" w:hAnsi="Times New Roman"/>
                      <w:i/>
                      <w:iCs/>
                      <w:sz w:val="16"/>
                      <w:szCs w:val="16"/>
                    </w:rPr>
                    <w:t> </w:t>
                  </w:r>
                </w:p>
              </w:tc>
            </w:tr>
            <w:tr w:rsidR="00D55816" w:rsidRPr="00C5022D" w14:paraId="28799B7E" w14:textId="77777777" w:rsidTr="00023425">
              <w:trPr>
                <w:gridAfter w:val="2"/>
                <w:wAfter w:w="490" w:type="dxa"/>
                <w:trHeight w:val="480"/>
              </w:trPr>
              <w:tc>
                <w:tcPr>
                  <w:tcW w:w="8125" w:type="dxa"/>
                  <w:gridSpan w:val="11"/>
                  <w:tcBorders>
                    <w:top w:val="nil"/>
                    <w:left w:val="nil"/>
                    <w:bottom w:val="nil"/>
                    <w:right w:val="nil"/>
                  </w:tcBorders>
                  <w:shd w:val="clear" w:color="auto" w:fill="auto"/>
                  <w:vAlign w:val="bottom"/>
                  <w:hideMark/>
                </w:tcPr>
                <w:p w14:paraId="76B4F083" w14:textId="77777777" w:rsidR="00D55816" w:rsidRPr="00C5022D" w:rsidRDefault="00D55816" w:rsidP="00023425">
                  <w:pPr>
                    <w:tabs>
                      <w:tab w:val="left" w:pos="0"/>
                    </w:tabs>
                    <w:ind w:left="0" w:firstLine="0"/>
                    <w:rPr>
                      <w:rFonts w:ascii="Times New Roman" w:hAnsi="Times New Roman"/>
                      <w:color w:val="000000" w:themeColor="text1"/>
                      <w:sz w:val="16"/>
                      <w:szCs w:val="16"/>
                      <w:lang w:val="ru-RU"/>
                    </w:rPr>
                  </w:pPr>
                  <w:r w:rsidRPr="00C5022D">
                    <w:rPr>
                      <w:rFonts w:ascii="Times New Roman" w:hAnsi="Times New Roman"/>
                      <w:b/>
                      <w:bCs/>
                      <w:color w:val="000000" w:themeColor="text1"/>
                      <w:sz w:val="16"/>
                      <w:szCs w:val="16"/>
                      <w:lang w:val="ru-RU"/>
                    </w:rPr>
                    <w:t>Грузополучатель:</w:t>
                  </w:r>
                  <w:r w:rsidRPr="00C5022D">
                    <w:rPr>
                      <w:rFonts w:ascii="Times New Roman" w:hAnsi="Times New Roman"/>
                      <w:color w:val="000000" w:themeColor="text1"/>
                      <w:sz w:val="16"/>
                      <w:szCs w:val="16"/>
                      <w:lang w:val="ru-RU"/>
                    </w:rPr>
                    <w:t xml:space="preserve"> Товарищество с ограниченной ответственностью «Жамбыл Петролеум» от имени и по поручению АО НК «КазМунайГаз» по Соглашению о совместной деятельности от 14 мая 2008 года</w:t>
                  </w:r>
                </w:p>
              </w:tc>
              <w:tc>
                <w:tcPr>
                  <w:tcW w:w="998" w:type="dxa"/>
                  <w:gridSpan w:val="2"/>
                  <w:tcBorders>
                    <w:top w:val="nil"/>
                    <w:left w:val="nil"/>
                    <w:bottom w:val="nil"/>
                    <w:right w:val="nil"/>
                  </w:tcBorders>
                  <w:shd w:val="clear" w:color="auto" w:fill="auto"/>
                  <w:noWrap/>
                  <w:vAlign w:val="bottom"/>
                  <w:hideMark/>
                </w:tcPr>
                <w:p w14:paraId="167BDA7D" w14:textId="77777777" w:rsidR="00D55816" w:rsidRPr="00C5022D" w:rsidRDefault="00D55816" w:rsidP="00023425">
                  <w:pPr>
                    <w:tabs>
                      <w:tab w:val="left" w:pos="0"/>
                    </w:tabs>
                    <w:ind w:left="0" w:firstLine="0"/>
                    <w:jc w:val="right"/>
                    <w:rPr>
                      <w:rFonts w:ascii="Times New Roman" w:hAnsi="Times New Roman"/>
                      <w:sz w:val="16"/>
                      <w:szCs w:val="16"/>
                    </w:rPr>
                  </w:pPr>
                  <w:r w:rsidRPr="00C5022D">
                    <w:rPr>
                      <w:rFonts w:ascii="Times New Roman" w:hAnsi="Times New Roman"/>
                      <w:sz w:val="16"/>
                      <w:szCs w:val="16"/>
                    </w:rPr>
                    <w:t>(9)</w:t>
                  </w:r>
                </w:p>
              </w:tc>
            </w:tr>
            <w:tr w:rsidR="00D55816" w:rsidRPr="00C5022D" w14:paraId="77E1296E" w14:textId="77777777" w:rsidTr="00023425">
              <w:trPr>
                <w:gridAfter w:val="2"/>
                <w:wAfter w:w="490" w:type="dxa"/>
                <w:trHeight w:val="255"/>
              </w:trPr>
              <w:tc>
                <w:tcPr>
                  <w:tcW w:w="8125" w:type="dxa"/>
                  <w:gridSpan w:val="11"/>
                  <w:tcBorders>
                    <w:top w:val="single" w:sz="4" w:space="0" w:color="auto"/>
                    <w:left w:val="nil"/>
                    <w:bottom w:val="nil"/>
                    <w:right w:val="nil"/>
                  </w:tcBorders>
                  <w:shd w:val="clear" w:color="auto" w:fill="auto"/>
                  <w:hideMark/>
                </w:tcPr>
                <w:p w14:paraId="5C4EFF72" w14:textId="77777777" w:rsidR="00D55816" w:rsidRPr="00C5022D" w:rsidRDefault="00D55816" w:rsidP="00023425">
                  <w:pPr>
                    <w:tabs>
                      <w:tab w:val="left" w:pos="0"/>
                    </w:tabs>
                    <w:ind w:left="0" w:firstLine="0"/>
                    <w:jc w:val="center"/>
                    <w:rPr>
                      <w:rFonts w:ascii="Times New Roman" w:hAnsi="Times New Roman"/>
                      <w:i/>
                      <w:iCs/>
                      <w:color w:val="000000" w:themeColor="text1"/>
                      <w:sz w:val="16"/>
                      <w:szCs w:val="16"/>
                    </w:rPr>
                  </w:pPr>
                  <w:r w:rsidRPr="00C5022D">
                    <w:rPr>
                      <w:rFonts w:ascii="Times New Roman" w:hAnsi="Times New Roman"/>
                      <w:i/>
                      <w:iCs/>
                      <w:color w:val="000000" w:themeColor="text1"/>
                      <w:sz w:val="16"/>
                      <w:szCs w:val="16"/>
                    </w:rPr>
                    <w:t>(РНН, наименование и адрес)</w:t>
                  </w:r>
                </w:p>
              </w:tc>
              <w:tc>
                <w:tcPr>
                  <w:tcW w:w="998" w:type="dxa"/>
                  <w:gridSpan w:val="2"/>
                  <w:tcBorders>
                    <w:top w:val="single" w:sz="4" w:space="0" w:color="auto"/>
                    <w:left w:val="nil"/>
                    <w:bottom w:val="nil"/>
                    <w:right w:val="nil"/>
                  </w:tcBorders>
                  <w:shd w:val="clear" w:color="auto" w:fill="auto"/>
                  <w:noWrap/>
                  <w:hideMark/>
                </w:tcPr>
                <w:p w14:paraId="5DAAADFA" w14:textId="77777777" w:rsidR="00D55816" w:rsidRPr="00C5022D" w:rsidRDefault="00D55816" w:rsidP="00023425">
                  <w:pPr>
                    <w:tabs>
                      <w:tab w:val="left" w:pos="0"/>
                    </w:tabs>
                    <w:ind w:left="0" w:firstLine="0"/>
                    <w:jc w:val="right"/>
                    <w:rPr>
                      <w:rFonts w:ascii="Times New Roman" w:hAnsi="Times New Roman"/>
                      <w:i/>
                      <w:iCs/>
                      <w:sz w:val="16"/>
                      <w:szCs w:val="16"/>
                    </w:rPr>
                  </w:pPr>
                  <w:r w:rsidRPr="00C5022D">
                    <w:rPr>
                      <w:rFonts w:ascii="Times New Roman" w:hAnsi="Times New Roman"/>
                      <w:i/>
                      <w:iCs/>
                      <w:sz w:val="16"/>
                      <w:szCs w:val="16"/>
                    </w:rPr>
                    <w:t> </w:t>
                  </w:r>
                </w:p>
              </w:tc>
            </w:tr>
            <w:tr w:rsidR="00D55816" w:rsidRPr="00C5022D" w14:paraId="4E88032A" w14:textId="77777777" w:rsidTr="00023425">
              <w:trPr>
                <w:gridAfter w:val="2"/>
                <w:wAfter w:w="490" w:type="dxa"/>
                <w:trHeight w:val="255"/>
              </w:trPr>
              <w:tc>
                <w:tcPr>
                  <w:tcW w:w="8125" w:type="dxa"/>
                  <w:gridSpan w:val="11"/>
                  <w:tcBorders>
                    <w:top w:val="nil"/>
                    <w:left w:val="nil"/>
                    <w:bottom w:val="single" w:sz="4" w:space="0" w:color="auto"/>
                    <w:right w:val="nil"/>
                  </w:tcBorders>
                  <w:shd w:val="clear" w:color="auto" w:fill="auto"/>
                  <w:vAlign w:val="bottom"/>
                  <w:hideMark/>
                </w:tcPr>
                <w:p w14:paraId="13FF6A75" w14:textId="77777777" w:rsidR="00D55816" w:rsidRPr="00C5022D" w:rsidRDefault="00D55816" w:rsidP="00023425">
                  <w:pPr>
                    <w:tabs>
                      <w:tab w:val="left" w:pos="0"/>
                    </w:tabs>
                    <w:ind w:left="0" w:firstLine="0"/>
                    <w:rPr>
                      <w:rFonts w:ascii="Times New Roman" w:hAnsi="Times New Roman"/>
                      <w:color w:val="000000" w:themeColor="text1"/>
                      <w:sz w:val="16"/>
                      <w:szCs w:val="16"/>
                      <w:lang w:val="ru-RU"/>
                    </w:rPr>
                  </w:pPr>
                  <w:r w:rsidRPr="00C5022D">
                    <w:rPr>
                      <w:rFonts w:ascii="Times New Roman" w:hAnsi="Times New Roman"/>
                      <w:color w:val="000000" w:themeColor="text1"/>
                      <w:sz w:val="16"/>
                      <w:szCs w:val="16"/>
                      <w:lang w:val="ru-RU"/>
                    </w:rPr>
                    <w:t>БИН, РНН и адрес грузополучателя:  РНН 150 100 267 426, БИН 090340002825, г. Атырау, ул. Махамбета Утемисова 132 А</w:t>
                  </w:r>
                </w:p>
              </w:tc>
              <w:tc>
                <w:tcPr>
                  <w:tcW w:w="998" w:type="dxa"/>
                  <w:gridSpan w:val="2"/>
                  <w:tcBorders>
                    <w:top w:val="nil"/>
                    <w:left w:val="nil"/>
                    <w:bottom w:val="single" w:sz="4" w:space="0" w:color="auto"/>
                    <w:right w:val="nil"/>
                  </w:tcBorders>
                  <w:shd w:val="clear" w:color="auto" w:fill="auto"/>
                  <w:noWrap/>
                  <w:vAlign w:val="bottom"/>
                  <w:hideMark/>
                </w:tcPr>
                <w:p w14:paraId="48A3C9F8" w14:textId="77777777" w:rsidR="00D55816" w:rsidRPr="00C5022D" w:rsidRDefault="00D55816" w:rsidP="00023425">
                  <w:pPr>
                    <w:tabs>
                      <w:tab w:val="left" w:pos="0"/>
                    </w:tabs>
                    <w:ind w:left="0" w:firstLine="0"/>
                    <w:jc w:val="right"/>
                    <w:rPr>
                      <w:rFonts w:ascii="Times New Roman" w:hAnsi="Times New Roman"/>
                      <w:sz w:val="16"/>
                      <w:szCs w:val="16"/>
                      <w:lang w:val="ru-RU"/>
                    </w:rPr>
                  </w:pPr>
                  <w:r w:rsidRPr="00C5022D">
                    <w:rPr>
                      <w:rFonts w:ascii="Times New Roman" w:hAnsi="Times New Roman"/>
                      <w:sz w:val="16"/>
                      <w:szCs w:val="16"/>
                      <w:lang w:val="ru-RU"/>
                    </w:rPr>
                    <w:t>(9а)</w:t>
                  </w:r>
                </w:p>
              </w:tc>
            </w:tr>
            <w:tr w:rsidR="00D55816" w:rsidRPr="00C5022D" w14:paraId="38D900A8" w14:textId="77777777" w:rsidTr="00023425">
              <w:trPr>
                <w:gridAfter w:val="2"/>
                <w:wAfter w:w="490" w:type="dxa"/>
                <w:trHeight w:val="255"/>
              </w:trPr>
              <w:tc>
                <w:tcPr>
                  <w:tcW w:w="8125" w:type="dxa"/>
                  <w:gridSpan w:val="11"/>
                  <w:tcBorders>
                    <w:top w:val="nil"/>
                    <w:left w:val="nil"/>
                    <w:bottom w:val="single" w:sz="4" w:space="0" w:color="auto"/>
                    <w:right w:val="nil"/>
                  </w:tcBorders>
                  <w:shd w:val="clear" w:color="auto" w:fill="auto"/>
                  <w:vAlign w:val="bottom"/>
                  <w:hideMark/>
                </w:tcPr>
                <w:p w14:paraId="52EE3474" w14:textId="77777777" w:rsidR="00D55816" w:rsidRPr="00C5022D" w:rsidRDefault="00D55816" w:rsidP="00023425">
                  <w:pPr>
                    <w:tabs>
                      <w:tab w:val="left" w:pos="0"/>
                    </w:tabs>
                    <w:ind w:left="0" w:firstLine="0"/>
                    <w:rPr>
                      <w:rFonts w:ascii="Times New Roman" w:hAnsi="Times New Roman"/>
                      <w:color w:val="000000" w:themeColor="text1"/>
                      <w:sz w:val="16"/>
                      <w:szCs w:val="16"/>
                      <w:lang w:val="ru-RU"/>
                    </w:rPr>
                  </w:pPr>
                  <w:r w:rsidRPr="00C5022D">
                    <w:rPr>
                      <w:rFonts w:ascii="Times New Roman" w:hAnsi="Times New Roman"/>
                      <w:color w:val="000000" w:themeColor="text1"/>
                      <w:sz w:val="16"/>
                      <w:szCs w:val="16"/>
                      <w:lang w:val="ru-RU"/>
                    </w:rPr>
                    <w:t>Расчетный счет грузополучателя:</w:t>
                  </w:r>
                  <w:r w:rsidRPr="00C5022D">
                    <w:rPr>
                      <w:rFonts w:ascii="Times New Roman" w:hAnsi="Times New Roman"/>
                      <w:color w:val="000000" w:themeColor="text1"/>
                      <w:sz w:val="16"/>
                      <w:szCs w:val="16"/>
                    </w:rPr>
                    <w:t>KZ</w:t>
                  </w:r>
                  <w:r w:rsidRPr="00C5022D">
                    <w:rPr>
                      <w:rFonts w:ascii="Times New Roman" w:hAnsi="Times New Roman"/>
                      <w:color w:val="000000" w:themeColor="text1"/>
                      <w:sz w:val="16"/>
                      <w:szCs w:val="16"/>
                      <w:lang w:val="ru-RU"/>
                    </w:rPr>
                    <w:t xml:space="preserve">886010141000150021, в банке АОФ АО «Народный Банк Казахстана», БИК </w:t>
                  </w:r>
                  <w:r w:rsidRPr="00C5022D">
                    <w:rPr>
                      <w:rFonts w:ascii="Times New Roman" w:hAnsi="Times New Roman"/>
                      <w:color w:val="000000" w:themeColor="text1"/>
                      <w:sz w:val="16"/>
                      <w:szCs w:val="16"/>
                      <w:lang w:val="en-US"/>
                    </w:rPr>
                    <w:t>H</w:t>
                  </w:r>
                  <w:r w:rsidRPr="00C5022D">
                    <w:rPr>
                      <w:rFonts w:ascii="Times New Roman" w:hAnsi="Times New Roman"/>
                      <w:color w:val="000000" w:themeColor="text1"/>
                      <w:sz w:val="16"/>
                      <w:szCs w:val="16"/>
                    </w:rPr>
                    <w:t>SBKKZKX</w:t>
                  </w:r>
                </w:p>
              </w:tc>
              <w:tc>
                <w:tcPr>
                  <w:tcW w:w="998" w:type="dxa"/>
                  <w:gridSpan w:val="2"/>
                  <w:tcBorders>
                    <w:top w:val="nil"/>
                    <w:left w:val="nil"/>
                    <w:bottom w:val="single" w:sz="4" w:space="0" w:color="auto"/>
                    <w:right w:val="nil"/>
                  </w:tcBorders>
                  <w:shd w:val="clear" w:color="auto" w:fill="auto"/>
                  <w:noWrap/>
                  <w:vAlign w:val="bottom"/>
                  <w:hideMark/>
                </w:tcPr>
                <w:p w14:paraId="175F29F3" w14:textId="77777777" w:rsidR="00D55816" w:rsidRPr="00C5022D" w:rsidRDefault="00D55816" w:rsidP="00023425">
                  <w:pPr>
                    <w:tabs>
                      <w:tab w:val="left" w:pos="0"/>
                    </w:tabs>
                    <w:ind w:left="0" w:firstLine="0"/>
                    <w:jc w:val="right"/>
                    <w:rPr>
                      <w:rFonts w:ascii="Times New Roman" w:hAnsi="Times New Roman"/>
                      <w:sz w:val="16"/>
                      <w:szCs w:val="16"/>
                      <w:lang w:val="ru-RU"/>
                    </w:rPr>
                  </w:pPr>
                  <w:r w:rsidRPr="00C5022D">
                    <w:rPr>
                      <w:rFonts w:ascii="Times New Roman" w:hAnsi="Times New Roman"/>
                      <w:sz w:val="16"/>
                      <w:szCs w:val="16"/>
                      <w:lang w:val="ru-RU"/>
                    </w:rPr>
                    <w:t>(9б)</w:t>
                  </w:r>
                </w:p>
              </w:tc>
            </w:tr>
            <w:tr w:rsidR="00D55816" w:rsidRPr="00C5022D" w14:paraId="714B4BC4" w14:textId="77777777" w:rsidTr="00023425">
              <w:trPr>
                <w:gridAfter w:val="2"/>
                <w:wAfter w:w="490" w:type="dxa"/>
                <w:trHeight w:val="420"/>
              </w:trPr>
              <w:tc>
                <w:tcPr>
                  <w:tcW w:w="8125" w:type="dxa"/>
                  <w:gridSpan w:val="11"/>
                  <w:tcBorders>
                    <w:top w:val="nil"/>
                    <w:left w:val="nil"/>
                    <w:bottom w:val="single" w:sz="4" w:space="0" w:color="auto"/>
                    <w:right w:val="nil"/>
                  </w:tcBorders>
                  <w:shd w:val="clear" w:color="auto" w:fill="auto"/>
                  <w:vAlign w:val="bottom"/>
                  <w:hideMark/>
                </w:tcPr>
                <w:p w14:paraId="77FAFB67" w14:textId="77777777" w:rsidR="00D55816" w:rsidRPr="00C5022D" w:rsidRDefault="00D55816" w:rsidP="00023425">
                  <w:pPr>
                    <w:tabs>
                      <w:tab w:val="left" w:pos="0"/>
                    </w:tabs>
                    <w:ind w:left="0" w:firstLine="0"/>
                    <w:rPr>
                      <w:rFonts w:ascii="Times New Roman" w:hAnsi="Times New Roman"/>
                      <w:b/>
                      <w:bCs/>
                      <w:color w:val="000000" w:themeColor="text1"/>
                      <w:sz w:val="16"/>
                      <w:szCs w:val="16"/>
                      <w:lang w:val="ru-RU"/>
                    </w:rPr>
                  </w:pPr>
                  <w:r w:rsidRPr="00C5022D">
                    <w:rPr>
                      <w:rFonts w:ascii="Times New Roman" w:hAnsi="Times New Roman"/>
                      <w:b/>
                      <w:bCs/>
                      <w:color w:val="000000" w:themeColor="text1"/>
                      <w:sz w:val="16"/>
                      <w:szCs w:val="16"/>
                      <w:lang w:val="ru-RU"/>
                    </w:rPr>
                    <w:t xml:space="preserve">Покупатель/Участник Соглашения о совместной деятельности от 14 мая 2008 года:  Акционерное общество «Национальная компания «КазМунайГаз» </w:t>
                  </w:r>
                </w:p>
              </w:tc>
              <w:tc>
                <w:tcPr>
                  <w:tcW w:w="998" w:type="dxa"/>
                  <w:gridSpan w:val="2"/>
                  <w:tcBorders>
                    <w:top w:val="nil"/>
                    <w:left w:val="nil"/>
                    <w:bottom w:val="single" w:sz="4" w:space="0" w:color="auto"/>
                    <w:right w:val="nil"/>
                  </w:tcBorders>
                  <w:shd w:val="clear" w:color="auto" w:fill="auto"/>
                  <w:noWrap/>
                  <w:vAlign w:val="bottom"/>
                  <w:hideMark/>
                </w:tcPr>
                <w:p w14:paraId="728B9E78" w14:textId="77777777" w:rsidR="00D55816" w:rsidRPr="00C5022D" w:rsidRDefault="00D55816" w:rsidP="00023425">
                  <w:pPr>
                    <w:tabs>
                      <w:tab w:val="left" w:pos="0"/>
                    </w:tabs>
                    <w:ind w:left="0" w:firstLine="0"/>
                    <w:jc w:val="right"/>
                    <w:rPr>
                      <w:rFonts w:ascii="Times New Roman" w:hAnsi="Times New Roman"/>
                      <w:b/>
                      <w:bCs/>
                      <w:sz w:val="16"/>
                      <w:szCs w:val="16"/>
                    </w:rPr>
                  </w:pPr>
                  <w:r w:rsidRPr="00C5022D">
                    <w:rPr>
                      <w:rFonts w:ascii="Times New Roman" w:hAnsi="Times New Roman"/>
                      <w:b/>
                      <w:bCs/>
                      <w:sz w:val="16"/>
                      <w:szCs w:val="16"/>
                    </w:rPr>
                    <w:t>(10)</w:t>
                  </w:r>
                </w:p>
              </w:tc>
            </w:tr>
            <w:tr w:rsidR="00D55816" w:rsidRPr="00C5022D" w14:paraId="40D6B2CF" w14:textId="77777777" w:rsidTr="00023425">
              <w:trPr>
                <w:gridAfter w:val="2"/>
                <w:wAfter w:w="490" w:type="dxa"/>
                <w:trHeight w:val="255"/>
              </w:trPr>
              <w:tc>
                <w:tcPr>
                  <w:tcW w:w="8125" w:type="dxa"/>
                  <w:gridSpan w:val="11"/>
                  <w:tcBorders>
                    <w:top w:val="nil"/>
                    <w:left w:val="nil"/>
                    <w:bottom w:val="single" w:sz="4" w:space="0" w:color="auto"/>
                    <w:right w:val="nil"/>
                  </w:tcBorders>
                  <w:shd w:val="clear" w:color="auto" w:fill="auto"/>
                  <w:vAlign w:val="bottom"/>
                  <w:hideMark/>
                </w:tcPr>
                <w:p w14:paraId="70A686E0" w14:textId="77777777" w:rsidR="00D55816" w:rsidRPr="00C5022D" w:rsidRDefault="00D55816" w:rsidP="00023425">
                  <w:pPr>
                    <w:tabs>
                      <w:tab w:val="left" w:pos="0"/>
                    </w:tabs>
                    <w:ind w:left="0" w:firstLine="0"/>
                    <w:rPr>
                      <w:rFonts w:ascii="Times New Roman" w:hAnsi="Times New Roman"/>
                      <w:sz w:val="16"/>
                      <w:szCs w:val="16"/>
                    </w:rPr>
                  </w:pPr>
                  <w:r w:rsidRPr="00C5022D">
                    <w:rPr>
                      <w:rFonts w:ascii="Times New Roman" w:hAnsi="Times New Roman"/>
                      <w:sz w:val="16"/>
                      <w:szCs w:val="16"/>
                      <w:lang w:val="ru-RU"/>
                    </w:rPr>
                    <w:t xml:space="preserve">БИН, РНН и адрес покупателя:  РНН 620 100 210 025, БИН 020240000555, г. Астана, пр. </w:t>
                  </w:r>
                  <w:r w:rsidRPr="00C5022D">
                    <w:rPr>
                      <w:rFonts w:ascii="Times New Roman" w:hAnsi="Times New Roman"/>
                      <w:sz w:val="16"/>
                      <w:szCs w:val="16"/>
                    </w:rPr>
                    <w:t>Кабанбай Батыра 19</w:t>
                  </w:r>
                </w:p>
              </w:tc>
              <w:tc>
                <w:tcPr>
                  <w:tcW w:w="998" w:type="dxa"/>
                  <w:gridSpan w:val="2"/>
                  <w:tcBorders>
                    <w:top w:val="nil"/>
                    <w:left w:val="nil"/>
                    <w:bottom w:val="single" w:sz="4" w:space="0" w:color="auto"/>
                    <w:right w:val="nil"/>
                  </w:tcBorders>
                  <w:shd w:val="clear" w:color="auto" w:fill="auto"/>
                  <w:noWrap/>
                  <w:vAlign w:val="bottom"/>
                  <w:hideMark/>
                </w:tcPr>
                <w:p w14:paraId="3F913623" w14:textId="77777777" w:rsidR="00D55816" w:rsidRPr="00C5022D" w:rsidRDefault="00D55816" w:rsidP="00023425">
                  <w:pPr>
                    <w:tabs>
                      <w:tab w:val="left" w:pos="0"/>
                    </w:tabs>
                    <w:ind w:left="0" w:firstLine="0"/>
                    <w:jc w:val="right"/>
                    <w:rPr>
                      <w:rFonts w:ascii="Times New Roman" w:hAnsi="Times New Roman"/>
                      <w:sz w:val="16"/>
                      <w:szCs w:val="16"/>
                    </w:rPr>
                  </w:pPr>
                  <w:r w:rsidRPr="00C5022D">
                    <w:rPr>
                      <w:rFonts w:ascii="Times New Roman" w:hAnsi="Times New Roman"/>
                      <w:sz w:val="16"/>
                      <w:szCs w:val="16"/>
                    </w:rPr>
                    <w:t>(10а)</w:t>
                  </w:r>
                </w:p>
              </w:tc>
            </w:tr>
            <w:tr w:rsidR="00D55816" w:rsidRPr="00C5022D" w14:paraId="10686A2E" w14:textId="77777777" w:rsidTr="00023425">
              <w:trPr>
                <w:gridAfter w:val="2"/>
                <w:wAfter w:w="490" w:type="dxa"/>
                <w:trHeight w:val="255"/>
              </w:trPr>
              <w:tc>
                <w:tcPr>
                  <w:tcW w:w="8125" w:type="dxa"/>
                  <w:gridSpan w:val="11"/>
                  <w:tcBorders>
                    <w:top w:val="nil"/>
                    <w:left w:val="nil"/>
                    <w:bottom w:val="single" w:sz="4" w:space="0" w:color="auto"/>
                    <w:right w:val="nil"/>
                  </w:tcBorders>
                  <w:shd w:val="clear" w:color="auto" w:fill="auto"/>
                  <w:vAlign w:val="bottom"/>
                  <w:hideMark/>
                </w:tcPr>
                <w:p w14:paraId="07967DBA" w14:textId="77777777" w:rsidR="00D55816" w:rsidRPr="00C5022D" w:rsidRDefault="00D55816" w:rsidP="00023425">
                  <w:pPr>
                    <w:tabs>
                      <w:tab w:val="left" w:pos="0"/>
                    </w:tabs>
                    <w:ind w:left="0" w:firstLine="0"/>
                    <w:rPr>
                      <w:rFonts w:ascii="Times New Roman" w:hAnsi="Times New Roman"/>
                      <w:sz w:val="16"/>
                      <w:szCs w:val="16"/>
                      <w:lang w:val="ru-RU"/>
                    </w:rPr>
                  </w:pPr>
                  <w:r w:rsidRPr="00C5022D">
                    <w:rPr>
                      <w:rFonts w:ascii="Times New Roman" w:hAnsi="Times New Roman"/>
                      <w:sz w:val="16"/>
                      <w:szCs w:val="16"/>
                      <w:lang w:val="ru-RU"/>
                    </w:rPr>
                    <w:t xml:space="preserve">Расчетный счет покупателя: </w:t>
                  </w:r>
                  <w:r w:rsidRPr="00C5022D">
                    <w:rPr>
                      <w:rFonts w:ascii="Times New Roman" w:hAnsi="Times New Roman"/>
                      <w:sz w:val="16"/>
                      <w:szCs w:val="16"/>
                    </w:rPr>
                    <w:t>KZ</w:t>
                  </w:r>
                  <w:r w:rsidRPr="00C5022D">
                    <w:rPr>
                      <w:rFonts w:ascii="Times New Roman" w:hAnsi="Times New Roman"/>
                      <w:sz w:val="16"/>
                      <w:szCs w:val="16"/>
                      <w:lang w:val="ru-RU"/>
                    </w:rPr>
                    <w:t xml:space="preserve">356010111000002033, в банке АРФ АО «Народный Банк Казахстана», БИК </w:t>
                  </w:r>
                  <w:r w:rsidRPr="00C5022D">
                    <w:rPr>
                      <w:rFonts w:ascii="Times New Roman" w:hAnsi="Times New Roman"/>
                      <w:sz w:val="16"/>
                      <w:szCs w:val="16"/>
                    </w:rPr>
                    <w:t>HSBKKZKX</w:t>
                  </w:r>
                </w:p>
              </w:tc>
              <w:tc>
                <w:tcPr>
                  <w:tcW w:w="998" w:type="dxa"/>
                  <w:gridSpan w:val="2"/>
                  <w:tcBorders>
                    <w:top w:val="nil"/>
                    <w:left w:val="nil"/>
                    <w:bottom w:val="single" w:sz="4" w:space="0" w:color="auto"/>
                    <w:right w:val="nil"/>
                  </w:tcBorders>
                  <w:shd w:val="clear" w:color="auto" w:fill="auto"/>
                  <w:noWrap/>
                  <w:vAlign w:val="bottom"/>
                  <w:hideMark/>
                </w:tcPr>
                <w:p w14:paraId="336209D5" w14:textId="77777777" w:rsidR="00D55816" w:rsidRPr="00C5022D" w:rsidRDefault="00D55816" w:rsidP="00023425">
                  <w:pPr>
                    <w:tabs>
                      <w:tab w:val="left" w:pos="0"/>
                    </w:tabs>
                    <w:ind w:left="0" w:firstLine="0"/>
                    <w:jc w:val="right"/>
                    <w:rPr>
                      <w:rFonts w:ascii="Times New Roman" w:hAnsi="Times New Roman"/>
                      <w:sz w:val="16"/>
                      <w:szCs w:val="16"/>
                    </w:rPr>
                  </w:pPr>
                  <w:r w:rsidRPr="00C5022D">
                    <w:rPr>
                      <w:rFonts w:ascii="Times New Roman" w:hAnsi="Times New Roman"/>
                      <w:sz w:val="16"/>
                      <w:szCs w:val="16"/>
                    </w:rPr>
                    <w:t>(10б)</w:t>
                  </w:r>
                </w:p>
                <w:p w14:paraId="5320123C" w14:textId="77777777" w:rsidR="00D55816" w:rsidRPr="00C5022D" w:rsidRDefault="00D55816" w:rsidP="00023425">
                  <w:pPr>
                    <w:tabs>
                      <w:tab w:val="left" w:pos="0"/>
                    </w:tabs>
                    <w:ind w:left="0" w:firstLine="0"/>
                    <w:jc w:val="right"/>
                    <w:rPr>
                      <w:rFonts w:ascii="Times New Roman" w:hAnsi="Times New Roman"/>
                      <w:sz w:val="16"/>
                      <w:szCs w:val="16"/>
                    </w:rPr>
                  </w:pPr>
                </w:p>
              </w:tc>
            </w:tr>
            <w:tr w:rsidR="00D55816" w:rsidRPr="00C5022D" w14:paraId="14F032B4" w14:textId="77777777" w:rsidTr="00023425">
              <w:trPr>
                <w:gridAfter w:val="1"/>
                <w:wAfter w:w="172" w:type="dxa"/>
                <w:trHeight w:val="255"/>
              </w:trPr>
              <w:tc>
                <w:tcPr>
                  <w:tcW w:w="7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BE2D26" w14:textId="77777777" w:rsidR="00D55816" w:rsidRPr="00C5022D" w:rsidRDefault="00D55816" w:rsidP="00023425">
                  <w:pPr>
                    <w:tabs>
                      <w:tab w:val="left" w:pos="0"/>
                    </w:tabs>
                    <w:spacing w:line="240" w:lineRule="auto"/>
                    <w:ind w:left="0" w:firstLine="0"/>
                    <w:jc w:val="center"/>
                    <w:rPr>
                      <w:rFonts w:ascii="Times New Roman" w:hAnsi="Times New Roman"/>
                      <w:sz w:val="16"/>
                      <w:szCs w:val="16"/>
                    </w:rPr>
                  </w:pPr>
                  <w:r w:rsidRPr="00C5022D">
                    <w:rPr>
                      <w:rFonts w:ascii="Times New Roman" w:hAnsi="Times New Roman"/>
                      <w:sz w:val="16"/>
                      <w:szCs w:val="16"/>
                    </w:rPr>
                    <w:t>№ п/п</w:t>
                  </w:r>
                </w:p>
              </w:tc>
              <w:tc>
                <w:tcPr>
                  <w:tcW w:w="12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D6B463" w14:textId="77777777" w:rsidR="00D55816" w:rsidRPr="00C5022D" w:rsidRDefault="00D55816" w:rsidP="00023425">
                  <w:pPr>
                    <w:tabs>
                      <w:tab w:val="left" w:pos="0"/>
                    </w:tabs>
                    <w:spacing w:line="240" w:lineRule="auto"/>
                    <w:ind w:left="0" w:firstLine="0"/>
                    <w:jc w:val="center"/>
                    <w:rPr>
                      <w:rFonts w:ascii="Times New Roman" w:hAnsi="Times New Roman"/>
                      <w:sz w:val="16"/>
                      <w:szCs w:val="16"/>
                    </w:rPr>
                  </w:pPr>
                  <w:r w:rsidRPr="00C5022D">
                    <w:rPr>
                      <w:rFonts w:ascii="Times New Roman" w:hAnsi="Times New Roman"/>
                      <w:sz w:val="16"/>
                      <w:szCs w:val="16"/>
                    </w:rPr>
                    <w:t>Наименование товаров (работ, услуг)</w:t>
                  </w:r>
                </w:p>
              </w:tc>
              <w:tc>
                <w:tcPr>
                  <w:tcW w:w="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D332E6" w14:textId="77777777" w:rsidR="00D55816" w:rsidRPr="00C5022D" w:rsidRDefault="00D55816" w:rsidP="00023425">
                  <w:pPr>
                    <w:tabs>
                      <w:tab w:val="left" w:pos="0"/>
                    </w:tabs>
                    <w:spacing w:line="240" w:lineRule="auto"/>
                    <w:ind w:left="0" w:firstLine="0"/>
                    <w:jc w:val="center"/>
                    <w:rPr>
                      <w:rFonts w:ascii="Times New Roman" w:hAnsi="Times New Roman"/>
                      <w:sz w:val="16"/>
                      <w:szCs w:val="16"/>
                    </w:rPr>
                  </w:pPr>
                  <w:r w:rsidRPr="00C5022D">
                    <w:rPr>
                      <w:rFonts w:ascii="Times New Roman" w:hAnsi="Times New Roman"/>
                      <w:sz w:val="16"/>
                      <w:szCs w:val="16"/>
                    </w:rPr>
                    <w:t>Ед. Изм.</w:t>
                  </w:r>
                </w:p>
              </w:tc>
              <w:tc>
                <w:tcPr>
                  <w:tcW w:w="7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5481FD" w14:textId="77777777" w:rsidR="00D55816" w:rsidRPr="00C5022D" w:rsidRDefault="00D55816" w:rsidP="00023425">
                  <w:pPr>
                    <w:tabs>
                      <w:tab w:val="left" w:pos="0"/>
                    </w:tabs>
                    <w:spacing w:line="240" w:lineRule="auto"/>
                    <w:ind w:left="0" w:firstLine="0"/>
                    <w:jc w:val="center"/>
                    <w:rPr>
                      <w:rFonts w:ascii="Times New Roman" w:hAnsi="Times New Roman"/>
                      <w:sz w:val="16"/>
                      <w:szCs w:val="16"/>
                    </w:rPr>
                  </w:pPr>
                  <w:r w:rsidRPr="00C5022D">
                    <w:rPr>
                      <w:rFonts w:ascii="Times New Roman" w:hAnsi="Times New Roman"/>
                      <w:sz w:val="16"/>
                      <w:szCs w:val="16"/>
                    </w:rPr>
                    <w:t>Кол-во (объем)</w:t>
                  </w:r>
                </w:p>
              </w:tc>
              <w:tc>
                <w:tcPr>
                  <w:tcW w:w="6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0B97FC" w14:textId="77777777" w:rsidR="00D55816" w:rsidRPr="00C5022D" w:rsidRDefault="00D55816" w:rsidP="00023425">
                  <w:pPr>
                    <w:tabs>
                      <w:tab w:val="left" w:pos="0"/>
                    </w:tabs>
                    <w:spacing w:line="240" w:lineRule="auto"/>
                    <w:ind w:left="0" w:firstLine="0"/>
                    <w:jc w:val="center"/>
                    <w:rPr>
                      <w:rFonts w:ascii="Times New Roman" w:hAnsi="Times New Roman"/>
                      <w:sz w:val="16"/>
                      <w:szCs w:val="16"/>
                    </w:rPr>
                  </w:pPr>
                  <w:r w:rsidRPr="00C5022D">
                    <w:rPr>
                      <w:rFonts w:ascii="Times New Roman" w:hAnsi="Times New Roman"/>
                      <w:sz w:val="16"/>
                      <w:szCs w:val="16"/>
                    </w:rPr>
                    <w:t>Цена (KZT)</w:t>
                  </w:r>
                </w:p>
              </w:tc>
              <w:tc>
                <w:tcPr>
                  <w:tcW w:w="954" w:type="dxa"/>
                  <w:vMerge w:val="restart"/>
                  <w:tcBorders>
                    <w:top w:val="single" w:sz="4" w:space="0" w:color="auto"/>
                    <w:left w:val="single" w:sz="4" w:space="0" w:color="auto"/>
                    <w:bottom w:val="single" w:sz="4" w:space="0" w:color="auto"/>
                    <w:right w:val="nil"/>
                  </w:tcBorders>
                  <w:shd w:val="clear" w:color="auto" w:fill="auto"/>
                  <w:vAlign w:val="center"/>
                  <w:hideMark/>
                </w:tcPr>
                <w:p w14:paraId="5ED2668D" w14:textId="77777777" w:rsidR="00D55816" w:rsidRPr="00C5022D" w:rsidRDefault="00D55816" w:rsidP="00023425">
                  <w:pPr>
                    <w:tabs>
                      <w:tab w:val="left" w:pos="0"/>
                    </w:tabs>
                    <w:spacing w:line="240" w:lineRule="auto"/>
                    <w:ind w:left="0" w:firstLine="0"/>
                    <w:jc w:val="center"/>
                    <w:rPr>
                      <w:rFonts w:ascii="Times New Roman" w:hAnsi="Times New Roman"/>
                      <w:sz w:val="16"/>
                      <w:szCs w:val="16"/>
                      <w:lang w:val="ru-RU"/>
                    </w:rPr>
                  </w:pPr>
                  <w:r w:rsidRPr="00C5022D">
                    <w:rPr>
                      <w:rFonts w:ascii="Times New Roman" w:hAnsi="Times New Roman"/>
                      <w:sz w:val="16"/>
                      <w:szCs w:val="16"/>
                      <w:lang w:val="ru-RU"/>
                    </w:rPr>
                    <w:t>Стоимость товаров (работ, услуг) без НДС</w:t>
                  </w:r>
                </w:p>
              </w:tc>
              <w:tc>
                <w:tcPr>
                  <w:tcW w:w="185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8B51E6B" w14:textId="77777777" w:rsidR="00D55816" w:rsidRPr="00C5022D" w:rsidRDefault="00D55816" w:rsidP="00023425">
                  <w:pPr>
                    <w:tabs>
                      <w:tab w:val="left" w:pos="0"/>
                    </w:tabs>
                    <w:spacing w:line="240" w:lineRule="auto"/>
                    <w:ind w:left="0" w:firstLine="0"/>
                    <w:jc w:val="center"/>
                    <w:rPr>
                      <w:rFonts w:ascii="Times New Roman" w:hAnsi="Times New Roman"/>
                      <w:sz w:val="16"/>
                      <w:szCs w:val="16"/>
                    </w:rPr>
                  </w:pPr>
                  <w:r w:rsidRPr="00C5022D">
                    <w:rPr>
                      <w:rFonts w:ascii="Times New Roman" w:hAnsi="Times New Roman"/>
                      <w:sz w:val="16"/>
                      <w:szCs w:val="16"/>
                    </w:rPr>
                    <w:t>НДС</w:t>
                  </w:r>
                </w:p>
              </w:tc>
              <w:tc>
                <w:tcPr>
                  <w:tcW w:w="10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5CB7A0" w14:textId="77777777" w:rsidR="00D55816" w:rsidRPr="00C5022D" w:rsidRDefault="00D55816" w:rsidP="00023425">
                  <w:pPr>
                    <w:tabs>
                      <w:tab w:val="left" w:pos="0"/>
                    </w:tabs>
                    <w:spacing w:line="240" w:lineRule="auto"/>
                    <w:ind w:left="0" w:firstLine="0"/>
                    <w:jc w:val="center"/>
                    <w:rPr>
                      <w:rFonts w:ascii="Times New Roman" w:hAnsi="Times New Roman"/>
                      <w:sz w:val="16"/>
                      <w:szCs w:val="16"/>
                    </w:rPr>
                  </w:pPr>
                  <w:r w:rsidRPr="00C5022D">
                    <w:rPr>
                      <w:rFonts w:ascii="Times New Roman" w:hAnsi="Times New Roman"/>
                      <w:sz w:val="16"/>
                      <w:szCs w:val="16"/>
                    </w:rPr>
                    <w:t>Всего стоимость реализации</w:t>
                  </w:r>
                </w:p>
              </w:tc>
              <w:tc>
                <w:tcPr>
                  <w:tcW w:w="1587" w:type="dxa"/>
                  <w:gridSpan w:val="4"/>
                  <w:tcBorders>
                    <w:top w:val="single" w:sz="4" w:space="0" w:color="auto"/>
                    <w:left w:val="nil"/>
                    <w:bottom w:val="single" w:sz="4" w:space="0" w:color="auto"/>
                    <w:right w:val="single" w:sz="4" w:space="0" w:color="auto"/>
                  </w:tcBorders>
                  <w:shd w:val="clear" w:color="auto" w:fill="auto"/>
                  <w:vAlign w:val="center"/>
                  <w:hideMark/>
                </w:tcPr>
                <w:p w14:paraId="6AFD5D46" w14:textId="77777777" w:rsidR="00D55816" w:rsidRPr="00C5022D" w:rsidRDefault="00D55816" w:rsidP="00023425">
                  <w:pPr>
                    <w:tabs>
                      <w:tab w:val="left" w:pos="0"/>
                    </w:tabs>
                    <w:spacing w:line="240" w:lineRule="auto"/>
                    <w:ind w:left="0" w:firstLine="0"/>
                    <w:jc w:val="center"/>
                    <w:rPr>
                      <w:rFonts w:ascii="Times New Roman" w:hAnsi="Times New Roman"/>
                      <w:sz w:val="16"/>
                      <w:szCs w:val="16"/>
                    </w:rPr>
                  </w:pPr>
                  <w:r w:rsidRPr="00C5022D">
                    <w:rPr>
                      <w:rFonts w:ascii="Times New Roman" w:hAnsi="Times New Roman"/>
                      <w:sz w:val="16"/>
                      <w:szCs w:val="16"/>
                    </w:rPr>
                    <w:t>Акциз</w:t>
                  </w:r>
                </w:p>
              </w:tc>
            </w:tr>
            <w:tr w:rsidR="00D55816" w:rsidRPr="00C5022D" w14:paraId="53D28883" w14:textId="77777777" w:rsidTr="00023425">
              <w:trPr>
                <w:gridAfter w:val="1"/>
                <w:wAfter w:w="172" w:type="dxa"/>
                <w:trHeight w:val="770"/>
              </w:trPr>
              <w:tc>
                <w:tcPr>
                  <w:tcW w:w="749" w:type="dxa"/>
                  <w:vMerge/>
                  <w:tcBorders>
                    <w:top w:val="single" w:sz="4" w:space="0" w:color="auto"/>
                    <w:left w:val="single" w:sz="4" w:space="0" w:color="auto"/>
                    <w:bottom w:val="single" w:sz="4" w:space="0" w:color="auto"/>
                    <w:right w:val="single" w:sz="4" w:space="0" w:color="auto"/>
                  </w:tcBorders>
                  <w:vAlign w:val="center"/>
                  <w:hideMark/>
                </w:tcPr>
                <w:p w14:paraId="5DD5E8FF" w14:textId="77777777" w:rsidR="00D55816" w:rsidRPr="00C5022D" w:rsidRDefault="00D55816" w:rsidP="00023425">
                  <w:pPr>
                    <w:keepNext/>
                    <w:widowControl w:val="0"/>
                    <w:tabs>
                      <w:tab w:val="left" w:pos="0"/>
                    </w:tabs>
                    <w:spacing w:line="240" w:lineRule="auto"/>
                    <w:ind w:left="0" w:firstLine="0"/>
                    <w:outlineLvl w:val="0"/>
                    <w:rPr>
                      <w:rFonts w:ascii="Times New Roman" w:hAnsi="Times New Roman"/>
                      <w:b/>
                      <w:bCs/>
                      <w:sz w:val="16"/>
                      <w:szCs w:val="16"/>
                    </w:rPr>
                  </w:pPr>
                </w:p>
              </w:tc>
              <w:tc>
                <w:tcPr>
                  <w:tcW w:w="1290" w:type="dxa"/>
                  <w:vMerge/>
                  <w:tcBorders>
                    <w:top w:val="single" w:sz="4" w:space="0" w:color="auto"/>
                    <w:left w:val="single" w:sz="4" w:space="0" w:color="auto"/>
                    <w:bottom w:val="single" w:sz="4" w:space="0" w:color="auto"/>
                    <w:right w:val="single" w:sz="4" w:space="0" w:color="auto"/>
                  </w:tcBorders>
                  <w:vAlign w:val="center"/>
                  <w:hideMark/>
                </w:tcPr>
                <w:p w14:paraId="72587505" w14:textId="77777777" w:rsidR="00D55816" w:rsidRPr="00C5022D" w:rsidRDefault="00D55816" w:rsidP="00023425">
                  <w:pPr>
                    <w:keepNext/>
                    <w:widowControl w:val="0"/>
                    <w:tabs>
                      <w:tab w:val="left" w:pos="0"/>
                    </w:tabs>
                    <w:spacing w:line="240" w:lineRule="auto"/>
                    <w:ind w:left="0" w:firstLine="0"/>
                    <w:outlineLvl w:val="0"/>
                    <w:rPr>
                      <w:rFonts w:ascii="Times New Roman" w:hAnsi="Times New Roman"/>
                      <w:b/>
                      <w:bCs/>
                      <w:sz w:val="16"/>
                      <w:szCs w:val="16"/>
                    </w:rPr>
                  </w:pPr>
                </w:p>
              </w:tc>
              <w:tc>
                <w:tcPr>
                  <w:tcW w:w="536" w:type="dxa"/>
                  <w:vMerge/>
                  <w:tcBorders>
                    <w:top w:val="single" w:sz="4" w:space="0" w:color="auto"/>
                    <w:left w:val="single" w:sz="4" w:space="0" w:color="auto"/>
                    <w:bottom w:val="single" w:sz="4" w:space="0" w:color="auto"/>
                    <w:right w:val="single" w:sz="4" w:space="0" w:color="auto"/>
                  </w:tcBorders>
                  <w:vAlign w:val="center"/>
                  <w:hideMark/>
                </w:tcPr>
                <w:p w14:paraId="468E40B8" w14:textId="77777777" w:rsidR="00D55816" w:rsidRPr="00C5022D" w:rsidRDefault="00D55816" w:rsidP="00023425">
                  <w:pPr>
                    <w:keepNext/>
                    <w:widowControl w:val="0"/>
                    <w:tabs>
                      <w:tab w:val="left" w:pos="0"/>
                    </w:tabs>
                    <w:spacing w:line="240" w:lineRule="auto"/>
                    <w:ind w:left="0" w:firstLine="0"/>
                    <w:outlineLvl w:val="0"/>
                    <w:rPr>
                      <w:rFonts w:ascii="Times New Roman" w:hAnsi="Times New Roman"/>
                      <w:b/>
                      <w:bCs/>
                      <w:sz w:val="16"/>
                      <w:szCs w:val="16"/>
                    </w:rPr>
                  </w:pPr>
                </w:p>
              </w:tc>
              <w:tc>
                <w:tcPr>
                  <w:tcW w:w="739" w:type="dxa"/>
                  <w:vMerge/>
                  <w:tcBorders>
                    <w:top w:val="single" w:sz="4" w:space="0" w:color="auto"/>
                    <w:left w:val="single" w:sz="4" w:space="0" w:color="auto"/>
                    <w:bottom w:val="single" w:sz="4" w:space="0" w:color="auto"/>
                    <w:right w:val="single" w:sz="4" w:space="0" w:color="auto"/>
                  </w:tcBorders>
                  <w:vAlign w:val="center"/>
                  <w:hideMark/>
                </w:tcPr>
                <w:p w14:paraId="5A55AF14" w14:textId="77777777" w:rsidR="00D55816" w:rsidRPr="00C5022D" w:rsidRDefault="00D55816" w:rsidP="00023425">
                  <w:pPr>
                    <w:keepNext/>
                    <w:widowControl w:val="0"/>
                    <w:tabs>
                      <w:tab w:val="left" w:pos="0"/>
                    </w:tabs>
                    <w:spacing w:line="240" w:lineRule="auto"/>
                    <w:ind w:left="0" w:firstLine="0"/>
                    <w:outlineLvl w:val="0"/>
                    <w:rPr>
                      <w:rFonts w:ascii="Times New Roman" w:hAnsi="Times New Roman"/>
                      <w:b/>
                      <w:bCs/>
                      <w:sz w:val="16"/>
                      <w:szCs w:val="16"/>
                    </w:rPr>
                  </w:pPr>
                </w:p>
              </w:tc>
              <w:tc>
                <w:tcPr>
                  <w:tcW w:w="634" w:type="dxa"/>
                  <w:vMerge/>
                  <w:tcBorders>
                    <w:top w:val="single" w:sz="4" w:space="0" w:color="auto"/>
                    <w:left w:val="single" w:sz="4" w:space="0" w:color="auto"/>
                    <w:bottom w:val="single" w:sz="4" w:space="0" w:color="auto"/>
                    <w:right w:val="single" w:sz="4" w:space="0" w:color="auto"/>
                  </w:tcBorders>
                  <w:vAlign w:val="center"/>
                  <w:hideMark/>
                </w:tcPr>
                <w:p w14:paraId="242A831C" w14:textId="77777777" w:rsidR="00D55816" w:rsidRPr="00C5022D" w:rsidRDefault="00D55816" w:rsidP="00023425">
                  <w:pPr>
                    <w:keepNext/>
                    <w:widowControl w:val="0"/>
                    <w:tabs>
                      <w:tab w:val="left" w:pos="0"/>
                    </w:tabs>
                    <w:spacing w:line="240" w:lineRule="auto"/>
                    <w:ind w:left="0" w:firstLine="0"/>
                    <w:outlineLvl w:val="0"/>
                    <w:rPr>
                      <w:rFonts w:ascii="Times New Roman" w:hAnsi="Times New Roman"/>
                      <w:b/>
                      <w:bCs/>
                      <w:sz w:val="16"/>
                      <w:szCs w:val="16"/>
                    </w:rPr>
                  </w:pPr>
                </w:p>
              </w:tc>
              <w:tc>
                <w:tcPr>
                  <w:tcW w:w="954" w:type="dxa"/>
                  <w:vMerge/>
                  <w:tcBorders>
                    <w:top w:val="single" w:sz="4" w:space="0" w:color="auto"/>
                    <w:left w:val="single" w:sz="4" w:space="0" w:color="auto"/>
                    <w:bottom w:val="single" w:sz="4" w:space="0" w:color="auto"/>
                    <w:right w:val="nil"/>
                  </w:tcBorders>
                  <w:vAlign w:val="center"/>
                  <w:hideMark/>
                </w:tcPr>
                <w:p w14:paraId="0DF491C8" w14:textId="77777777" w:rsidR="00D55816" w:rsidRPr="00C5022D" w:rsidRDefault="00D55816" w:rsidP="00023425">
                  <w:pPr>
                    <w:keepNext/>
                    <w:widowControl w:val="0"/>
                    <w:tabs>
                      <w:tab w:val="left" w:pos="0"/>
                    </w:tabs>
                    <w:spacing w:line="240" w:lineRule="auto"/>
                    <w:ind w:left="0" w:firstLine="0"/>
                    <w:outlineLvl w:val="0"/>
                    <w:rPr>
                      <w:rFonts w:ascii="Times New Roman" w:hAnsi="Times New Roman"/>
                      <w:b/>
                      <w:bCs/>
                      <w:sz w:val="16"/>
                      <w:szCs w:val="16"/>
                    </w:rPr>
                  </w:pPr>
                </w:p>
              </w:tc>
              <w:tc>
                <w:tcPr>
                  <w:tcW w:w="688" w:type="dxa"/>
                  <w:gridSpan w:val="2"/>
                  <w:tcBorders>
                    <w:top w:val="nil"/>
                    <w:left w:val="single" w:sz="4" w:space="0" w:color="auto"/>
                    <w:bottom w:val="single" w:sz="4" w:space="0" w:color="auto"/>
                    <w:right w:val="single" w:sz="4" w:space="0" w:color="auto"/>
                  </w:tcBorders>
                  <w:shd w:val="clear" w:color="auto" w:fill="auto"/>
                  <w:vAlign w:val="center"/>
                  <w:hideMark/>
                </w:tcPr>
                <w:p w14:paraId="7A895981" w14:textId="77777777" w:rsidR="00D55816" w:rsidRPr="00C5022D" w:rsidRDefault="00D55816" w:rsidP="00023425">
                  <w:pPr>
                    <w:tabs>
                      <w:tab w:val="left" w:pos="0"/>
                    </w:tabs>
                    <w:spacing w:line="240" w:lineRule="auto"/>
                    <w:ind w:left="0" w:firstLine="0"/>
                    <w:jc w:val="center"/>
                    <w:rPr>
                      <w:rFonts w:ascii="Times New Roman" w:hAnsi="Times New Roman"/>
                      <w:sz w:val="16"/>
                      <w:szCs w:val="16"/>
                    </w:rPr>
                  </w:pPr>
                  <w:r w:rsidRPr="00C5022D">
                    <w:rPr>
                      <w:rFonts w:ascii="Times New Roman" w:hAnsi="Times New Roman"/>
                      <w:sz w:val="16"/>
                      <w:szCs w:val="16"/>
                    </w:rPr>
                    <w:t>Ставка</w:t>
                  </w:r>
                  <w:r w:rsidRPr="00C5022D">
                    <w:rPr>
                      <w:rFonts w:ascii="Times New Roman" w:hAnsi="Times New Roman"/>
                      <w:sz w:val="16"/>
                      <w:szCs w:val="16"/>
                    </w:rPr>
                    <w:br/>
                    <w:t>(%)</w:t>
                  </w:r>
                </w:p>
              </w:tc>
              <w:tc>
                <w:tcPr>
                  <w:tcW w:w="1167" w:type="dxa"/>
                  <w:tcBorders>
                    <w:top w:val="nil"/>
                    <w:left w:val="nil"/>
                    <w:bottom w:val="single" w:sz="4" w:space="0" w:color="auto"/>
                    <w:right w:val="single" w:sz="4" w:space="0" w:color="auto"/>
                  </w:tcBorders>
                  <w:shd w:val="clear" w:color="auto" w:fill="auto"/>
                  <w:noWrap/>
                  <w:vAlign w:val="center"/>
                  <w:hideMark/>
                </w:tcPr>
                <w:p w14:paraId="023B9E62" w14:textId="77777777" w:rsidR="00D55816" w:rsidRPr="00C5022D" w:rsidRDefault="00D55816" w:rsidP="00023425">
                  <w:pPr>
                    <w:tabs>
                      <w:tab w:val="left" w:pos="0"/>
                    </w:tabs>
                    <w:spacing w:line="240" w:lineRule="auto"/>
                    <w:ind w:left="0" w:firstLine="0"/>
                    <w:jc w:val="center"/>
                    <w:rPr>
                      <w:rFonts w:ascii="Times New Roman" w:hAnsi="Times New Roman"/>
                      <w:sz w:val="16"/>
                      <w:szCs w:val="16"/>
                    </w:rPr>
                  </w:pPr>
                  <w:r w:rsidRPr="00C5022D">
                    <w:rPr>
                      <w:rFonts w:ascii="Times New Roman" w:hAnsi="Times New Roman"/>
                      <w:sz w:val="16"/>
                      <w:szCs w:val="16"/>
                    </w:rPr>
                    <w:t>Сумма</w:t>
                  </w:r>
                </w:p>
              </w:tc>
              <w:tc>
                <w:tcPr>
                  <w:tcW w:w="1097" w:type="dxa"/>
                  <w:vMerge/>
                  <w:tcBorders>
                    <w:top w:val="single" w:sz="4" w:space="0" w:color="auto"/>
                    <w:left w:val="single" w:sz="4" w:space="0" w:color="auto"/>
                    <w:bottom w:val="single" w:sz="4" w:space="0" w:color="auto"/>
                    <w:right w:val="single" w:sz="4" w:space="0" w:color="auto"/>
                  </w:tcBorders>
                  <w:vAlign w:val="center"/>
                  <w:hideMark/>
                </w:tcPr>
                <w:p w14:paraId="4437B419" w14:textId="77777777" w:rsidR="00D55816" w:rsidRPr="00C5022D" w:rsidRDefault="00D55816" w:rsidP="00023425">
                  <w:pPr>
                    <w:keepNext/>
                    <w:widowControl w:val="0"/>
                    <w:tabs>
                      <w:tab w:val="left" w:pos="0"/>
                    </w:tabs>
                    <w:spacing w:line="240" w:lineRule="auto"/>
                    <w:ind w:left="0" w:firstLine="0"/>
                    <w:outlineLvl w:val="0"/>
                    <w:rPr>
                      <w:rFonts w:ascii="Times New Roman" w:hAnsi="Times New Roman"/>
                      <w:b/>
                      <w:bCs/>
                      <w:sz w:val="16"/>
                      <w:szCs w:val="16"/>
                    </w:rPr>
                  </w:pPr>
                </w:p>
              </w:tc>
              <w:tc>
                <w:tcPr>
                  <w:tcW w:w="688" w:type="dxa"/>
                  <w:gridSpan w:val="2"/>
                  <w:tcBorders>
                    <w:top w:val="nil"/>
                    <w:left w:val="nil"/>
                    <w:bottom w:val="single" w:sz="4" w:space="0" w:color="auto"/>
                    <w:right w:val="single" w:sz="4" w:space="0" w:color="auto"/>
                  </w:tcBorders>
                  <w:shd w:val="clear" w:color="auto" w:fill="auto"/>
                  <w:vAlign w:val="center"/>
                  <w:hideMark/>
                </w:tcPr>
                <w:p w14:paraId="2804FA27" w14:textId="77777777" w:rsidR="00D55816" w:rsidRPr="00C5022D" w:rsidRDefault="00D55816" w:rsidP="00023425">
                  <w:pPr>
                    <w:tabs>
                      <w:tab w:val="left" w:pos="0"/>
                    </w:tabs>
                    <w:spacing w:line="240" w:lineRule="auto"/>
                    <w:ind w:left="0" w:firstLine="0"/>
                    <w:jc w:val="center"/>
                    <w:rPr>
                      <w:rFonts w:ascii="Times New Roman" w:hAnsi="Times New Roman"/>
                      <w:sz w:val="16"/>
                      <w:szCs w:val="16"/>
                    </w:rPr>
                  </w:pPr>
                  <w:r w:rsidRPr="00C5022D">
                    <w:rPr>
                      <w:rFonts w:ascii="Times New Roman" w:hAnsi="Times New Roman"/>
                      <w:sz w:val="16"/>
                      <w:szCs w:val="16"/>
                    </w:rPr>
                    <w:t>Ставка</w:t>
                  </w:r>
                  <w:r w:rsidRPr="00C5022D">
                    <w:rPr>
                      <w:rFonts w:ascii="Times New Roman" w:hAnsi="Times New Roman"/>
                      <w:sz w:val="16"/>
                      <w:szCs w:val="16"/>
                    </w:rPr>
                    <w:br/>
                    <w:t>(%)</w:t>
                  </w:r>
                </w:p>
              </w:tc>
              <w:tc>
                <w:tcPr>
                  <w:tcW w:w="899" w:type="dxa"/>
                  <w:gridSpan w:val="2"/>
                  <w:tcBorders>
                    <w:top w:val="nil"/>
                    <w:left w:val="nil"/>
                    <w:bottom w:val="single" w:sz="4" w:space="0" w:color="auto"/>
                    <w:right w:val="single" w:sz="4" w:space="0" w:color="auto"/>
                  </w:tcBorders>
                  <w:shd w:val="clear" w:color="auto" w:fill="auto"/>
                  <w:noWrap/>
                  <w:vAlign w:val="center"/>
                  <w:hideMark/>
                </w:tcPr>
                <w:p w14:paraId="61FD7731" w14:textId="77777777" w:rsidR="00D55816" w:rsidRPr="00C5022D" w:rsidRDefault="00D55816" w:rsidP="00023425">
                  <w:pPr>
                    <w:tabs>
                      <w:tab w:val="left" w:pos="0"/>
                    </w:tabs>
                    <w:spacing w:line="240" w:lineRule="auto"/>
                    <w:ind w:left="0" w:firstLine="0"/>
                    <w:jc w:val="center"/>
                    <w:rPr>
                      <w:rFonts w:ascii="Times New Roman" w:hAnsi="Times New Roman"/>
                      <w:sz w:val="16"/>
                      <w:szCs w:val="16"/>
                    </w:rPr>
                  </w:pPr>
                  <w:r w:rsidRPr="00C5022D">
                    <w:rPr>
                      <w:rFonts w:ascii="Times New Roman" w:hAnsi="Times New Roman"/>
                      <w:sz w:val="16"/>
                      <w:szCs w:val="16"/>
                    </w:rPr>
                    <w:t>Сумма</w:t>
                  </w:r>
                </w:p>
              </w:tc>
            </w:tr>
            <w:tr w:rsidR="00D55816" w:rsidRPr="00C5022D" w14:paraId="7BDA369E" w14:textId="77777777" w:rsidTr="00023425">
              <w:trPr>
                <w:gridAfter w:val="1"/>
                <w:wAfter w:w="172" w:type="dxa"/>
                <w:trHeight w:val="255"/>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14:paraId="4ECBF124" w14:textId="77777777" w:rsidR="00D55816" w:rsidRPr="00C5022D" w:rsidRDefault="00D55816" w:rsidP="00023425">
                  <w:pPr>
                    <w:tabs>
                      <w:tab w:val="left" w:pos="0"/>
                    </w:tabs>
                    <w:spacing w:line="240" w:lineRule="auto"/>
                    <w:ind w:left="0" w:firstLine="0"/>
                    <w:jc w:val="center"/>
                    <w:rPr>
                      <w:rFonts w:ascii="Times New Roman" w:hAnsi="Times New Roman"/>
                      <w:i/>
                      <w:iCs/>
                      <w:sz w:val="16"/>
                      <w:szCs w:val="16"/>
                    </w:rPr>
                  </w:pPr>
                  <w:r w:rsidRPr="00C5022D">
                    <w:rPr>
                      <w:rFonts w:ascii="Times New Roman" w:hAnsi="Times New Roman"/>
                      <w:i/>
                      <w:iCs/>
                      <w:sz w:val="16"/>
                      <w:szCs w:val="16"/>
                    </w:rPr>
                    <w:t>1</w:t>
                  </w:r>
                </w:p>
              </w:tc>
              <w:tc>
                <w:tcPr>
                  <w:tcW w:w="1290" w:type="dxa"/>
                  <w:tcBorders>
                    <w:top w:val="nil"/>
                    <w:left w:val="nil"/>
                    <w:bottom w:val="single" w:sz="4" w:space="0" w:color="auto"/>
                    <w:right w:val="single" w:sz="4" w:space="0" w:color="auto"/>
                  </w:tcBorders>
                  <w:shd w:val="clear" w:color="auto" w:fill="auto"/>
                  <w:noWrap/>
                  <w:vAlign w:val="center"/>
                  <w:hideMark/>
                </w:tcPr>
                <w:p w14:paraId="00EECCF8" w14:textId="77777777" w:rsidR="00D55816" w:rsidRPr="00C5022D" w:rsidRDefault="00D55816" w:rsidP="00023425">
                  <w:pPr>
                    <w:tabs>
                      <w:tab w:val="left" w:pos="0"/>
                    </w:tabs>
                    <w:spacing w:line="240" w:lineRule="auto"/>
                    <w:ind w:left="0" w:firstLine="0"/>
                    <w:jc w:val="center"/>
                    <w:rPr>
                      <w:rFonts w:ascii="Times New Roman" w:hAnsi="Times New Roman"/>
                      <w:i/>
                      <w:iCs/>
                      <w:sz w:val="16"/>
                      <w:szCs w:val="16"/>
                    </w:rPr>
                  </w:pPr>
                  <w:r w:rsidRPr="00C5022D">
                    <w:rPr>
                      <w:rFonts w:ascii="Times New Roman" w:hAnsi="Times New Roman"/>
                      <w:i/>
                      <w:iCs/>
                      <w:sz w:val="16"/>
                      <w:szCs w:val="16"/>
                    </w:rPr>
                    <w:t>2</w:t>
                  </w:r>
                </w:p>
              </w:tc>
              <w:tc>
                <w:tcPr>
                  <w:tcW w:w="536" w:type="dxa"/>
                  <w:tcBorders>
                    <w:top w:val="nil"/>
                    <w:left w:val="nil"/>
                    <w:bottom w:val="single" w:sz="4" w:space="0" w:color="auto"/>
                    <w:right w:val="single" w:sz="4" w:space="0" w:color="auto"/>
                  </w:tcBorders>
                  <w:shd w:val="clear" w:color="auto" w:fill="auto"/>
                  <w:noWrap/>
                  <w:vAlign w:val="center"/>
                  <w:hideMark/>
                </w:tcPr>
                <w:p w14:paraId="643A063B" w14:textId="77777777" w:rsidR="00D55816" w:rsidRPr="00C5022D" w:rsidRDefault="00D55816" w:rsidP="00023425">
                  <w:pPr>
                    <w:tabs>
                      <w:tab w:val="left" w:pos="0"/>
                    </w:tabs>
                    <w:spacing w:line="240" w:lineRule="auto"/>
                    <w:ind w:left="0" w:firstLine="0"/>
                    <w:jc w:val="center"/>
                    <w:rPr>
                      <w:rFonts w:ascii="Times New Roman" w:hAnsi="Times New Roman"/>
                      <w:i/>
                      <w:iCs/>
                      <w:sz w:val="16"/>
                      <w:szCs w:val="16"/>
                    </w:rPr>
                  </w:pPr>
                  <w:r w:rsidRPr="00C5022D">
                    <w:rPr>
                      <w:rFonts w:ascii="Times New Roman" w:hAnsi="Times New Roman"/>
                      <w:i/>
                      <w:iCs/>
                      <w:sz w:val="16"/>
                      <w:szCs w:val="16"/>
                    </w:rPr>
                    <w:t>3</w:t>
                  </w:r>
                </w:p>
              </w:tc>
              <w:tc>
                <w:tcPr>
                  <w:tcW w:w="739" w:type="dxa"/>
                  <w:tcBorders>
                    <w:top w:val="nil"/>
                    <w:left w:val="nil"/>
                    <w:bottom w:val="single" w:sz="4" w:space="0" w:color="auto"/>
                    <w:right w:val="single" w:sz="4" w:space="0" w:color="auto"/>
                  </w:tcBorders>
                  <w:shd w:val="clear" w:color="auto" w:fill="auto"/>
                  <w:noWrap/>
                  <w:vAlign w:val="center"/>
                  <w:hideMark/>
                </w:tcPr>
                <w:p w14:paraId="210DF1DC" w14:textId="77777777" w:rsidR="00D55816" w:rsidRPr="00C5022D" w:rsidRDefault="00D55816" w:rsidP="00023425">
                  <w:pPr>
                    <w:tabs>
                      <w:tab w:val="left" w:pos="0"/>
                    </w:tabs>
                    <w:spacing w:line="240" w:lineRule="auto"/>
                    <w:ind w:left="0" w:firstLine="0"/>
                    <w:jc w:val="center"/>
                    <w:rPr>
                      <w:rFonts w:ascii="Times New Roman" w:hAnsi="Times New Roman"/>
                      <w:i/>
                      <w:iCs/>
                      <w:sz w:val="16"/>
                      <w:szCs w:val="16"/>
                    </w:rPr>
                  </w:pPr>
                  <w:r w:rsidRPr="00C5022D">
                    <w:rPr>
                      <w:rFonts w:ascii="Times New Roman" w:hAnsi="Times New Roman"/>
                      <w:i/>
                      <w:iCs/>
                      <w:sz w:val="16"/>
                      <w:szCs w:val="16"/>
                    </w:rPr>
                    <w:t>4</w:t>
                  </w:r>
                </w:p>
              </w:tc>
              <w:tc>
                <w:tcPr>
                  <w:tcW w:w="634" w:type="dxa"/>
                  <w:tcBorders>
                    <w:top w:val="nil"/>
                    <w:left w:val="nil"/>
                    <w:bottom w:val="single" w:sz="4" w:space="0" w:color="auto"/>
                    <w:right w:val="single" w:sz="4" w:space="0" w:color="auto"/>
                  </w:tcBorders>
                  <w:shd w:val="clear" w:color="auto" w:fill="auto"/>
                  <w:noWrap/>
                  <w:vAlign w:val="center"/>
                  <w:hideMark/>
                </w:tcPr>
                <w:p w14:paraId="2F043D7E" w14:textId="77777777" w:rsidR="00D55816" w:rsidRPr="00C5022D" w:rsidRDefault="00D55816" w:rsidP="00023425">
                  <w:pPr>
                    <w:tabs>
                      <w:tab w:val="left" w:pos="0"/>
                    </w:tabs>
                    <w:spacing w:line="240" w:lineRule="auto"/>
                    <w:ind w:left="0" w:firstLine="0"/>
                    <w:jc w:val="center"/>
                    <w:rPr>
                      <w:rFonts w:ascii="Times New Roman" w:hAnsi="Times New Roman"/>
                      <w:i/>
                      <w:iCs/>
                      <w:sz w:val="16"/>
                      <w:szCs w:val="16"/>
                    </w:rPr>
                  </w:pPr>
                  <w:r w:rsidRPr="00C5022D">
                    <w:rPr>
                      <w:rFonts w:ascii="Times New Roman" w:hAnsi="Times New Roman"/>
                      <w:i/>
                      <w:iCs/>
                      <w:sz w:val="16"/>
                      <w:szCs w:val="16"/>
                    </w:rPr>
                    <w:t>5</w:t>
                  </w:r>
                </w:p>
              </w:tc>
              <w:tc>
                <w:tcPr>
                  <w:tcW w:w="954" w:type="dxa"/>
                  <w:tcBorders>
                    <w:top w:val="nil"/>
                    <w:left w:val="nil"/>
                    <w:bottom w:val="single" w:sz="4" w:space="0" w:color="auto"/>
                    <w:right w:val="nil"/>
                  </w:tcBorders>
                  <w:shd w:val="clear" w:color="auto" w:fill="auto"/>
                  <w:noWrap/>
                  <w:vAlign w:val="center"/>
                  <w:hideMark/>
                </w:tcPr>
                <w:p w14:paraId="50B7E9EF" w14:textId="77777777" w:rsidR="00D55816" w:rsidRPr="00C5022D" w:rsidRDefault="00D55816" w:rsidP="00023425">
                  <w:pPr>
                    <w:tabs>
                      <w:tab w:val="left" w:pos="0"/>
                    </w:tabs>
                    <w:spacing w:line="240" w:lineRule="auto"/>
                    <w:ind w:left="0" w:firstLine="0"/>
                    <w:jc w:val="center"/>
                    <w:rPr>
                      <w:rFonts w:ascii="Times New Roman" w:hAnsi="Times New Roman"/>
                      <w:i/>
                      <w:iCs/>
                      <w:sz w:val="16"/>
                      <w:szCs w:val="16"/>
                    </w:rPr>
                  </w:pPr>
                  <w:r w:rsidRPr="00C5022D">
                    <w:rPr>
                      <w:rFonts w:ascii="Times New Roman" w:hAnsi="Times New Roman"/>
                      <w:i/>
                      <w:iCs/>
                      <w:sz w:val="16"/>
                      <w:szCs w:val="16"/>
                    </w:rPr>
                    <w:t>6</w:t>
                  </w:r>
                </w:p>
              </w:tc>
              <w:tc>
                <w:tcPr>
                  <w:tcW w:w="6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3A964387" w14:textId="77777777" w:rsidR="00D55816" w:rsidRPr="00C5022D" w:rsidRDefault="00D55816" w:rsidP="00023425">
                  <w:pPr>
                    <w:tabs>
                      <w:tab w:val="left" w:pos="0"/>
                    </w:tabs>
                    <w:spacing w:line="240" w:lineRule="auto"/>
                    <w:ind w:left="0" w:firstLine="0"/>
                    <w:jc w:val="center"/>
                    <w:rPr>
                      <w:rFonts w:ascii="Times New Roman" w:hAnsi="Times New Roman"/>
                      <w:i/>
                      <w:iCs/>
                      <w:sz w:val="16"/>
                      <w:szCs w:val="16"/>
                    </w:rPr>
                  </w:pPr>
                  <w:r w:rsidRPr="00C5022D">
                    <w:rPr>
                      <w:rFonts w:ascii="Times New Roman" w:hAnsi="Times New Roman"/>
                      <w:i/>
                      <w:iCs/>
                      <w:sz w:val="16"/>
                      <w:szCs w:val="16"/>
                    </w:rPr>
                    <w:t>7</w:t>
                  </w:r>
                </w:p>
              </w:tc>
              <w:tc>
                <w:tcPr>
                  <w:tcW w:w="1167" w:type="dxa"/>
                  <w:tcBorders>
                    <w:top w:val="nil"/>
                    <w:left w:val="nil"/>
                    <w:bottom w:val="single" w:sz="4" w:space="0" w:color="auto"/>
                    <w:right w:val="single" w:sz="4" w:space="0" w:color="auto"/>
                  </w:tcBorders>
                  <w:shd w:val="clear" w:color="auto" w:fill="auto"/>
                  <w:noWrap/>
                  <w:vAlign w:val="center"/>
                  <w:hideMark/>
                </w:tcPr>
                <w:p w14:paraId="31A95362" w14:textId="77777777" w:rsidR="00D55816" w:rsidRPr="00C5022D" w:rsidRDefault="00D55816" w:rsidP="00023425">
                  <w:pPr>
                    <w:tabs>
                      <w:tab w:val="left" w:pos="0"/>
                    </w:tabs>
                    <w:spacing w:line="240" w:lineRule="auto"/>
                    <w:ind w:left="0" w:firstLine="0"/>
                    <w:jc w:val="center"/>
                    <w:rPr>
                      <w:rFonts w:ascii="Times New Roman" w:hAnsi="Times New Roman"/>
                      <w:i/>
                      <w:iCs/>
                      <w:sz w:val="16"/>
                      <w:szCs w:val="16"/>
                    </w:rPr>
                  </w:pPr>
                  <w:r w:rsidRPr="00C5022D">
                    <w:rPr>
                      <w:rFonts w:ascii="Times New Roman" w:hAnsi="Times New Roman"/>
                      <w:i/>
                      <w:iCs/>
                      <w:sz w:val="16"/>
                      <w:szCs w:val="16"/>
                    </w:rPr>
                    <w:t>8</w:t>
                  </w:r>
                </w:p>
              </w:tc>
              <w:tc>
                <w:tcPr>
                  <w:tcW w:w="1097" w:type="dxa"/>
                  <w:tcBorders>
                    <w:top w:val="nil"/>
                    <w:left w:val="nil"/>
                    <w:bottom w:val="single" w:sz="4" w:space="0" w:color="auto"/>
                    <w:right w:val="single" w:sz="4" w:space="0" w:color="auto"/>
                  </w:tcBorders>
                  <w:shd w:val="clear" w:color="auto" w:fill="auto"/>
                  <w:noWrap/>
                  <w:vAlign w:val="center"/>
                  <w:hideMark/>
                </w:tcPr>
                <w:p w14:paraId="47F09910" w14:textId="77777777" w:rsidR="00D55816" w:rsidRPr="00C5022D" w:rsidRDefault="00D55816" w:rsidP="00023425">
                  <w:pPr>
                    <w:tabs>
                      <w:tab w:val="left" w:pos="0"/>
                    </w:tabs>
                    <w:spacing w:line="240" w:lineRule="auto"/>
                    <w:ind w:left="0" w:firstLine="0"/>
                    <w:jc w:val="center"/>
                    <w:rPr>
                      <w:rFonts w:ascii="Times New Roman" w:hAnsi="Times New Roman"/>
                      <w:i/>
                      <w:iCs/>
                      <w:sz w:val="16"/>
                      <w:szCs w:val="16"/>
                    </w:rPr>
                  </w:pPr>
                  <w:r w:rsidRPr="00C5022D">
                    <w:rPr>
                      <w:rFonts w:ascii="Times New Roman" w:hAnsi="Times New Roman"/>
                      <w:i/>
                      <w:iCs/>
                      <w:sz w:val="16"/>
                      <w:szCs w:val="16"/>
                    </w:rPr>
                    <w:t>9</w:t>
                  </w:r>
                </w:p>
              </w:tc>
              <w:tc>
                <w:tcPr>
                  <w:tcW w:w="688" w:type="dxa"/>
                  <w:gridSpan w:val="2"/>
                  <w:tcBorders>
                    <w:top w:val="nil"/>
                    <w:left w:val="nil"/>
                    <w:bottom w:val="single" w:sz="4" w:space="0" w:color="auto"/>
                    <w:right w:val="single" w:sz="4" w:space="0" w:color="auto"/>
                  </w:tcBorders>
                  <w:shd w:val="clear" w:color="auto" w:fill="auto"/>
                  <w:noWrap/>
                  <w:vAlign w:val="center"/>
                  <w:hideMark/>
                </w:tcPr>
                <w:p w14:paraId="742CD912" w14:textId="77777777" w:rsidR="00D55816" w:rsidRPr="00C5022D" w:rsidRDefault="00D55816" w:rsidP="00023425">
                  <w:pPr>
                    <w:tabs>
                      <w:tab w:val="left" w:pos="0"/>
                    </w:tabs>
                    <w:spacing w:line="240" w:lineRule="auto"/>
                    <w:ind w:left="0" w:firstLine="0"/>
                    <w:jc w:val="center"/>
                    <w:rPr>
                      <w:rFonts w:ascii="Times New Roman" w:hAnsi="Times New Roman"/>
                      <w:i/>
                      <w:iCs/>
                      <w:sz w:val="16"/>
                      <w:szCs w:val="16"/>
                    </w:rPr>
                  </w:pPr>
                  <w:r w:rsidRPr="00C5022D">
                    <w:rPr>
                      <w:rFonts w:ascii="Times New Roman" w:hAnsi="Times New Roman"/>
                      <w:i/>
                      <w:iCs/>
                      <w:sz w:val="16"/>
                      <w:szCs w:val="16"/>
                    </w:rPr>
                    <w:t>10</w:t>
                  </w:r>
                </w:p>
              </w:tc>
              <w:tc>
                <w:tcPr>
                  <w:tcW w:w="899" w:type="dxa"/>
                  <w:gridSpan w:val="2"/>
                  <w:tcBorders>
                    <w:top w:val="nil"/>
                    <w:left w:val="nil"/>
                    <w:bottom w:val="single" w:sz="4" w:space="0" w:color="auto"/>
                    <w:right w:val="single" w:sz="4" w:space="0" w:color="auto"/>
                  </w:tcBorders>
                  <w:shd w:val="clear" w:color="auto" w:fill="auto"/>
                  <w:noWrap/>
                  <w:vAlign w:val="center"/>
                  <w:hideMark/>
                </w:tcPr>
                <w:p w14:paraId="779074B5" w14:textId="77777777" w:rsidR="00D55816" w:rsidRPr="00C5022D" w:rsidRDefault="00D55816" w:rsidP="00023425">
                  <w:pPr>
                    <w:tabs>
                      <w:tab w:val="left" w:pos="0"/>
                    </w:tabs>
                    <w:spacing w:line="240" w:lineRule="auto"/>
                    <w:ind w:left="0" w:firstLine="0"/>
                    <w:jc w:val="center"/>
                    <w:rPr>
                      <w:rFonts w:ascii="Times New Roman" w:hAnsi="Times New Roman"/>
                      <w:i/>
                      <w:iCs/>
                      <w:sz w:val="16"/>
                      <w:szCs w:val="16"/>
                    </w:rPr>
                  </w:pPr>
                  <w:r w:rsidRPr="00C5022D">
                    <w:rPr>
                      <w:rFonts w:ascii="Times New Roman" w:hAnsi="Times New Roman"/>
                      <w:i/>
                      <w:iCs/>
                      <w:sz w:val="16"/>
                      <w:szCs w:val="16"/>
                    </w:rPr>
                    <w:t>11</w:t>
                  </w:r>
                </w:p>
              </w:tc>
            </w:tr>
            <w:tr w:rsidR="00D55816" w:rsidRPr="00C5022D" w14:paraId="4AD5E5E4" w14:textId="77777777" w:rsidTr="00023425">
              <w:trPr>
                <w:gridAfter w:val="1"/>
                <w:wAfter w:w="172" w:type="dxa"/>
                <w:trHeight w:val="325"/>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14:paraId="7D6E36C4" w14:textId="77777777" w:rsidR="00D55816" w:rsidRPr="00C5022D" w:rsidRDefault="00D55816" w:rsidP="00023425">
                  <w:pPr>
                    <w:tabs>
                      <w:tab w:val="left" w:pos="0"/>
                    </w:tabs>
                    <w:spacing w:line="240" w:lineRule="auto"/>
                    <w:ind w:left="0" w:firstLine="0"/>
                    <w:jc w:val="center"/>
                    <w:rPr>
                      <w:rFonts w:ascii="Times New Roman" w:hAnsi="Times New Roman"/>
                      <w:sz w:val="16"/>
                      <w:szCs w:val="16"/>
                    </w:rPr>
                  </w:pPr>
                  <w:r w:rsidRPr="00C5022D">
                    <w:rPr>
                      <w:rFonts w:ascii="Times New Roman" w:hAnsi="Times New Roman"/>
                      <w:sz w:val="16"/>
                      <w:szCs w:val="16"/>
                    </w:rPr>
                    <w:t>1</w:t>
                  </w:r>
                </w:p>
              </w:tc>
              <w:tc>
                <w:tcPr>
                  <w:tcW w:w="1290" w:type="dxa"/>
                  <w:tcBorders>
                    <w:top w:val="nil"/>
                    <w:left w:val="nil"/>
                    <w:bottom w:val="single" w:sz="4" w:space="0" w:color="auto"/>
                    <w:right w:val="single" w:sz="4" w:space="0" w:color="auto"/>
                  </w:tcBorders>
                  <w:shd w:val="clear" w:color="auto" w:fill="auto"/>
                  <w:vAlign w:val="bottom"/>
                  <w:hideMark/>
                </w:tcPr>
                <w:p w14:paraId="083808A6" w14:textId="77777777" w:rsidR="00D55816" w:rsidRPr="00C5022D" w:rsidRDefault="00D55816" w:rsidP="00023425">
                  <w:pPr>
                    <w:tabs>
                      <w:tab w:val="left" w:pos="0"/>
                    </w:tabs>
                    <w:spacing w:line="240" w:lineRule="auto"/>
                    <w:ind w:left="0" w:firstLine="0"/>
                    <w:rPr>
                      <w:rFonts w:ascii="Times New Roman" w:hAnsi="Times New Roman"/>
                      <w:sz w:val="16"/>
                      <w:szCs w:val="16"/>
                    </w:rPr>
                  </w:pPr>
                  <w:r w:rsidRPr="00C5022D">
                    <w:rPr>
                      <w:rFonts w:ascii="Times New Roman" w:hAnsi="Times New Roman"/>
                      <w:sz w:val="16"/>
                      <w:szCs w:val="16"/>
                    </w:rPr>
                    <w:t> </w:t>
                  </w:r>
                </w:p>
              </w:tc>
              <w:tc>
                <w:tcPr>
                  <w:tcW w:w="536" w:type="dxa"/>
                  <w:tcBorders>
                    <w:top w:val="nil"/>
                    <w:left w:val="nil"/>
                    <w:bottom w:val="single" w:sz="4" w:space="0" w:color="auto"/>
                    <w:right w:val="single" w:sz="4" w:space="0" w:color="auto"/>
                  </w:tcBorders>
                  <w:shd w:val="clear" w:color="auto" w:fill="auto"/>
                  <w:vAlign w:val="center"/>
                  <w:hideMark/>
                </w:tcPr>
                <w:p w14:paraId="68B07D21" w14:textId="77777777" w:rsidR="00D55816" w:rsidRPr="00C5022D" w:rsidRDefault="00D55816" w:rsidP="00023425">
                  <w:pPr>
                    <w:tabs>
                      <w:tab w:val="left" w:pos="0"/>
                    </w:tabs>
                    <w:spacing w:line="240" w:lineRule="auto"/>
                    <w:ind w:left="0" w:firstLine="0"/>
                    <w:jc w:val="center"/>
                    <w:rPr>
                      <w:rFonts w:ascii="Times New Roman" w:hAnsi="Times New Roman"/>
                      <w:sz w:val="16"/>
                      <w:szCs w:val="16"/>
                    </w:rPr>
                  </w:pPr>
                  <w:r w:rsidRPr="00C5022D">
                    <w:rPr>
                      <w:rFonts w:ascii="Times New Roman" w:hAnsi="Times New Roman"/>
                      <w:sz w:val="16"/>
                      <w:szCs w:val="16"/>
                    </w:rPr>
                    <w:t> </w:t>
                  </w:r>
                </w:p>
              </w:tc>
              <w:tc>
                <w:tcPr>
                  <w:tcW w:w="739" w:type="dxa"/>
                  <w:tcBorders>
                    <w:top w:val="nil"/>
                    <w:left w:val="nil"/>
                    <w:bottom w:val="single" w:sz="4" w:space="0" w:color="auto"/>
                    <w:right w:val="single" w:sz="4" w:space="0" w:color="auto"/>
                  </w:tcBorders>
                  <w:shd w:val="clear" w:color="auto" w:fill="auto"/>
                  <w:noWrap/>
                  <w:vAlign w:val="center"/>
                  <w:hideMark/>
                </w:tcPr>
                <w:p w14:paraId="55BD3700" w14:textId="77777777" w:rsidR="00D55816" w:rsidRPr="00C5022D" w:rsidRDefault="00D55816" w:rsidP="00023425">
                  <w:pPr>
                    <w:tabs>
                      <w:tab w:val="left" w:pos="0"/>
                    </w:tabs>
                    <w:spacing w:line="240" w:lineRule="auto"/>
                    <w:ind w:left="0" w:firstLine="0"/>
                    <w:jc w:val="center"/>
                    <w:rPr>
                      <w:rFonts w:ascii="Times New Roman" w:hAnsi="Times New Roman"/>
                      <w:sz w:val="16"/>
                      <w:szCs w:val="16"/>
                    </w:rPr>
                  </w:pPr>
                  <w:r w:rsidRPr="00C5022D">
                    <w:rPr>
                      <w:rFonts w:ascii="Times New Roman" w:hAnsi="Times New Roman"/>
                      <w:sz w:val="16"/>
                      <w:szCs w:val="16"/>
                    </w:rPr>
                    <w:t> </w:t>
                  </w:r>
                </w:p>
              </w:tc>
              <w:tc>
                <w:tcPr>
                  <w:tcW w:w="634" w:type="dxa"/>
                  <w:tcBorders>
                    <w:top w:val="nil"/>
                    <w:left w:val="nil"/>
                    <w:bottom w:val="single" w:sz="4" w:space="0" w:color="auto"/>
                    <w:right w:val="single" w:sz="4" w:space="0" w:color="auto"/>
                  </w:tcBorders>
                  <w:shd w:val="clear" w:color="auto" w:fill="auto"/>
                  <w:noWrap/>
                  <w:vAlign w:val="center"/>
                  <w:hideMark/>
                </w:tcPr>
                <w:p w14:paraId="56F3D6F0" w14:textId="77777777" w:rsidR="00D55816" w:rsidRPr="00C5022D" w:rsidRDefault="00D55816" w:rsidP="00023425">
                  <w:pPr>
                    <w:tabs>
                      <w:tab w:val="left" w:pos="0"/>
                    </w:tabs>
                    <w:spacing w:line="240" w:lineRule="auto"/>
                    <w:ind w:left="0" w:firstLine="0"/>
                    <w:jc w:val="right"/>
                    <w:rPr>
                      <w:rFonts w:ascii="Times New Roman" w:hAnsi="Times New Roman"/>
                      <w:sz w:val="16"/>
                      <w:szCs w:val="16"/>
                    </w:rPr>
                  </w:pPr>
                  <w:r w:rsidRPr="00C5022D">
                    <w:rPr>
                      <w:rFonts w:ascii="Times New Roman" w:hAnsi="Times New Roman"/>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14:paraId="63898A28" w14:textId="77777777" w:rsidR="00D55816" w:rsidRPr="00C5022D" w:rsidRDefault="00D55816" w:rsidP="00023425">
                  <w:pPr>
                    <w:tabs>
                      <w:tab w:val="left" w:pos="0"/>
                    </w:tabs>
                    <w:spacing w:line="240" w:lineRule="auto"/>
                    <w:ind w:left="0" w:firstLine="0"/>
                    <w:jc w:val="right"/>
                    <w:rPr>
                      <w:rFonts w:ascii="Times New Roman" w:hAnsi="Times New Roman"/>
                      <w:sz w:val="16"/>
                      <w:szCs w:val="16"/>
                    </w:rPr>
                  </w:pPr>
                  <w:r w:rsidRPr="00C5022D">
                    <w:rPr>
                      <w:rFonts w:ascii="Times New Roman" w:hAnsi="Times New Roman"/>
                      <w:sz w:val="16"/>
                      <w:szCs w:val="16"/>
                    </w:rPr>
                    <w:t> </w:t>
                  </w:r>
                </w:p>
              </w:tc>
              <w:tc>
                <w:tcPr>
                  <w:tcW w:w="688" w:type="dxa"/>
                  <w:gridSpan w:val="2"/>
                  <w:tcBorders>
                    <w:top w:val="nil"/>
                    <w:left w:val="nil"/>
                    <w:bottom w:val="single" w:sz="4" w:space="0" w:color="auto"/>
                    <w:right w:val="single" w:sz="4" w:space="0" w:color="auto"/>
                  </w:tcBorders>
                  <w:shd w:val="clear" w:color="auto" w:fill="auto"/>
                  <w:noWrap/>
                  <w:vAlign w:val="center"/>
                  <w:hideMark/>
                </w:tcPr>
                <w:p w14:paraId="2E85F99F" w14:textId="77777777" w:rsidR="00D55816" w:rsidRPr="00C5022D" w:rsidRDefault="00D55816" w:rsidP="00023425">
                  <w:pPr>
                    <w:tabs>
                      <w:tab w:val="left" w:pos="0"/>
                    </w:tabs>
                    <w:spacing w:line="240" w:lineRule="auto"/>
                    <w:ind w:left="0" w:firstLine="0"/>
                    <w:jc w:val="center"/>
                    <w:rPr>
                      <w:rFonts w:ascii="Times New Roman" w:hAnsi="Times New Roman"/>
                      <w:sz w:val="16"/>
                      <w:szCs w:val="16"/>
                    </w:rPr>
                  </w:pPr>
                  <w:r w:rsidRPr="00C5022D">
                    <w:rPr>
                      <w:rFonts w:ascii="Times New Roman" w:hAnsi="Times New Roman"/>
                      <w:sz w:val="16"/>
                      <w:szCs w:val="16"/>
                    </w:rPr>
                    <w:t>12%</w:t>
                  </w:r>
                </w:p>
              </w:tc>
              <w:tc>
                <w:tcPr>
                  <w:tcW w:w="1167" w:type="dxa"/>
                  <w:tcBorders>
                    <w:top w:val="nil"/>
                    <w:left w:val="nil"/>
                    <w:bottom w:val="single" w:sz="4" w:space="0" w:color="auto"/>
                    <w:right w:val="single" w:sz="4" w:space="0" w:color="auto"/>
                  </w:tcBorders>
                  <w:shd w:val="clear" w:color="auto" w:fill="auto"/>
                  <w:noWrap/>
                  <w:vAlign w:val="center"/>
                  <w:hideMark/>
                </w:tcPr>
                <w:p w14:paraId="64C6217A" w14:textId="77777777" w:rsidR="00D55816" w:rsidRPr="00C5022D" w:rsidRDefault="00D55816" w:rsidP="00023425">
                  <w:pPr>
                    <w:tabs>
                      <w:tab w:val="left" w:pos="0"/>
                    </w:tabs>
                    <w:spacing w:line="240" w:lineRule="auto"/>
                    <w:ind w:left="0" w:firstLine="0"/>
                    <w:jc w:val="right"/>
                    <w:rPr>
                      <w:rFonts w:ascii="Times New Roman" w:hAnsi="Times New Roman"/>
                      <w:sz w:val="16"/>
                      <w:szCs w:val="16"/>
                    </w:rPr>
                  </w:pPr>
                  <w:r w:rsidRPr="00C5022D">
                    <w:rPr>
                      <w:rFonts w:ascii="Times New Roman" w:hAnsi="Times New Roman"/>
                      <w:sz w:val="16"/>
                      <w:szCs w:val="16"/>
                    </w:rPr>
                    <w:t> </w:t>
                  </w:r>
                </w:p>
              </w:tc>
              <w:tc>
                <w:tcPr>
                  <w:tcW w:w="1097" w:type="dxa"/>
                  <w:tcBorders>
                    <w:top w:val="nil"/>
                    <w:left w:val="nil"/>
                    <w:bottom w:val="single" w:sz="4" w:space="0" w:color="auto"/>
                    <w:right w:val="single" w:sz="4" w:space="0" w:color="auto"/>
                  </w:tcBorders>
                  <w:shd w:val="clear" w:color="auto" w:fill="auto"/>
                  <w:noWrap/>
                  <w:vAlign w:val="center"/>
                  <w:hideMark/>
                </w:tcPr>
                <w:p w14:paraId="1FFF218F" w14:textId="77777777" w:rsidR="00D55816" w:rsidRPr="00C5022D" w:rsidRDefault="00D55816" w:rsidP="00023425">
                  <w:pPr>
                    <w:tabs>
                      <w:tab w:val="left" w:pos="0"/>
                    </w:tabs>
                    <w:spacing w:line="240" w:lineRule="auto"/>
                    <w:ind w:left="0" w:firstLine="0"/>
                    <w:jc w:val="right"/>
                    <w:rPr>
                      <w:rFonts w:ascii="Times New Roman" w:hAnsi="Times New Roman"/>
                      <w:sz w:val="16"/>
                      <w:szCs w:val="16"/>
                    </w:rPr>
                  </w:pPr>
                  <w:r w:rsidRPr="00C5022D">
                    <w:rPr>
                      <w:rFonts w:ascii="Times New Roman" w:hAnsi="Times New Roman"/>
                      <w:sz w:val="16"/>
                      <w:szCs w:val="16"/>
                    </w:rPr>
                    <w:t> </w:t>
                  </w:r>
                </w:p>
              </w:tc>
              <w:tc>
                <w:tcPr>
                  <w:tcW w:w="688" w:type="dxa"/>
                  <w:gridSpan w:val="2"/>
                  <w:tcBorders>
                    <w:top w:val="nil"/>
                    <w:left w:val="nil"/>
                    <w:bottom w:val="single" w:sz="4" w:space="0" w:color="auto"/>
                    <w:right w:val="single" w:sz="4" w:space="0" w:color="auto"/>
                  </w:tcBorders>
                  <w:shd w:val="clear" w:color="auto" w:fill="auto"/>
                  <w:noWrap/>
                  <w:vAlign w:val="center"/>
                  <w:hideMark/>
                </w:tcPr>
                <w:p w14:paraId="19B7356E" w14:textId="77777777" w:rsidR="00D55816" w:rsidRPr="00C5022D" w:rsidRDefault="00D55816" w:rsidP="00023425">
                  <w:pPr>
                    <w:tabs>
                      <w:tab w:val="left" w:pos="0"/>
                    </w:tabs>
                    <w:spacing w:line="240" w:lineRule="auto"/>
                    <w:ind w:left="0" w:firstLine="0"/>
                    <w:jc w:val="center"/>
                    <w:rPr>
                      <w:rFonts w:ascii="Times New Roman" w:hAnsi="Times New Roman"/>
                      <w:i/>
                      <w:iCs/>
                      <w:sz w:val="16"/>
                      <w:szCs w:val="16"/>
                    </w:rPr>
                  </w:pPr>
                  <w:r w:rsidRPr="00C5022D">
                    <w:rPr>
                      <w:rFonts w:ascii="Times New Roman" w:hAnsi="Times New Roman"/>
                      <w:i/>
                      <w:iCs/>
                      <w:sz w:val="16"/>
                      <w:szCs w:val="16"/>
                    </w:rPr>
                    <w:t> </w:t>
                  </w:r>
                </w:p>
              </w:tc>
              <w:tc>
                <w:tcPr>
                  <w:tcW w:w="899" w:type="dxa"/>
                  <w:gridSpan w:val="2"/>
                  <w:tcBorders>
                    <w:top w:val="nil"/>
                    <w:left w:val="nil"/>
                    <w:bottom w:val="single" w:sz="4" w:space="0" w:color="auto"/>
                    <w:right w:val="single" w:sz="4" w:space="0" w:color="auto"/>
                  </w:tcBorders>
                  <w:shd w:val="clear" w:color="auto" w:fill="auto"/>
                  <w:noWrap/>
                  <w:vAlign w:val="center"/>
                  <w:hideMark/>
                </w:tcPr>
                <w:p w14:paraId="24898592" w14:textId="77777777" w:rsidR="00D55816" w:rsidRPr="00C5022D" w:rsidRDefault="00D55816" w:rsidP="00023425">
                  <w:pPr>
                    <w:tabs>
                      <w:tab w:val="left" w:pos="0"/>
                    </w:tabs>
                    <w:spacing w:line="240" w:lineRule="auto"/>
                    <w:ind w:left="0" w:firstLine="0"/>
                    <w:jc w:val="center"/>
                    <w:rPr>
                      <w:rFonts w:ascii="Times New Roman" w:hAnsi="Times New Roman"/>
                      <w:i/>
                      <w:iCs/>
                      <w:sz w:val="16"/>
                      <w:szCs w:val="16"/>
                    </w:rPr>
                  </w:pPr>
                  <w:r w:rsidRPr="00C5022D">
                    <w:rPr>
                      <w:rFonts w:ascii="Times New Roman" w:hAnsi="Times New Roman"/>
                      <w:i/>
                      <w:iCs/>
                      <w:sz w:val="16"/>
                      <w:szCs w:val="16"/>
                    </w:rPr>
                    <w:t> </w:t>
                  </w:r>
                </w:p>
              </w:tc>
            </w:tr>
            <w:tr w:rsidR="00D55816" w:rsidRPr="00C5022D" w14:paraId="3F8CD0CC" w14:textId="77777777" w:rsidTr="00023425">
              <w:trPr>
                <w:gridAfter w:val="1"/>
                <w:wAfter w:w="172" w:type="dxa"/>
                <w:trHeight w:val="255"/>
              </w:trPr>
              <w:tc>
                <w:tcPr>
                  <w:tcW w:w="394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E129FB" w14:textId="77777777" w:rsidR="00D55816" w:rsidRPr="00C5022D" w:rsidRDefault="00D55816" w:rsidP="00023425">
                  <w:pPr>
                    <w:tabs>
                      <w:tab w:val="left" w:pos="0"/>
                    </w:tabs>
                    <w:spacing w:line="240" w:lineRule="auto"/>
                    <w:ind w:left="0" w:firstLine="0"/>
                    <w:rPr>
                      <w:rFonts w:ascii="Times New Roman" w:hAnsi="Times New Roman"/>
                      <w:b/>
                      <w:bCs/>
                      <w:sz w:val="16"/>
                      <w:szCs w:val="16"/>
                    </w:rPr>
                  </w:pPr>
                  <w:r w:rsidRPr="00C5022D">
                    <w:rPr>
                      <w:rFonts w:ascii="Times New Roman" w:hAnsi="Times New Roman"/>
                      <w:b/>
                      <w:bCs/>
                      <w:sz w:val="16"/>
                      <w:szCs w:val="16"/>
                    </w:rPr>
                    <w:t>Всего по счету-фактуре:</w:t>
                  </w:r>
                </w:p>
              </w:tc>
              <w:tc>
                <w:tcPr>
                  <w:tcW w:w="954" w:type="dxa"/>
                  <w:tcBorders>
                    <w:top w:val="nil"/>
                    <w:left w:val="nil"/>
                    <w:bottom w:val="single" w:sz="4" w:space="0" w:color="auto"/>
                    <w:right w:val="single" w:sz="4" w:space="0" w:color="auto"/>
                  </w:tcBorders>
                  <w:shd w:val="clear" w:color="auto" w:fill="auto"/>
                  <w:noWrap/>
                  <w:vAlign w:val="center"/>
                  <w:hideMark/>
                </w:tcPr>
                <w:p w14:paraId="7B1446F7" w14:textId="77777777" w:rsidR="00D55816" w:rsidRPr="00C5022D" w:rsidRDefault="00D55816" w:rsidP="00023425">
                  <w:pPr>
                    <w:tabs>
                      <w:tab w:val="left" w:pos="0"/>
                    </w:tabs>
                    <w:spacing w:line="240" w:lineRule="auto"/>
                    <w:ind w:left="0" w:firstLine="0"/>
                    <w:jc w:val="right"/>
                    <w:rPr>
                      <w:rFonts w:ascii="Times New Roman" w:hAnsi="Times New Roman"/>
                      <w:sz w:val="16"/>
                      <w:szCs w:val="16"/>
                    </w:rPr>
                  </w:pPr>
                  <w:r w:rsidRPr="00C5022D">
                    <w:rPr>
                      <w:rFonts w:ascii="Times New Roman" w:hAnsi="Times New Roman"/>
                      <w:sz w:val="16"/>
                      <w:szCs w:val="16"/>
                    </w:rPr>
                    <w:t>0,00</w:t>
                  </w:r>
                </w:p>
              </w:tc>
              <w:tc>
                <w:tcPr>
                  <w:tcW w:w="688" w:type="dxa"/>
                  <w:gridSpan w:val="2"/>
                  <w:tcBorders>
                    <w:top w:val="nil"/>
                    <w:left w:val="nil"/>
                    <w:bottom w:val="single" w:sz="4" w:space="0" w:color="auto"/>
                    <w:right w:val="single" w:sz="4" w:space="0" w:color="auto"/>
                  </w:tcBorders>
                  <w:shd w:val="clear" w:color="000000" w:fill="808080"/>
                  <w:noWrap/>
                  <w:vAlign w:val="bottom"/>
                  <w:hideMark/>
                </w:tcPr>
                <w:p w14:paraId="53F36831" w14:textId="77777777" w:rsidR="00D55816" w:rsidRPr="00C5022D" w:rsidRDefault="00D55816" w:rsidP="00023425">
                  <w:pPr>
                    <w:tabs>
                      <w:tab w:val="left" w:pos="0"/>
                    </w:tabs>
                    <w:spacing w:line="240" w:lineRule="auto"/>
                    <w:ind w:left="0" w:firstLine="0"/>
                    <w:jc w:val="center"/>
                    <w:rPr>
                      <w:rFonts w:ascii="Times New Roman" w:hAnsi="Times New Roman"/>
                      <w:sz w:val="16"/>
                      <w:szCs w:val="16"/>
                    </w:rPr>
                  </w:pPr>
                  <w:r w:rsidRPr="00C5022D">
                    <w:rPr>
                      <w:rFonts w:ascii="Times New Roman" w:hAnsi="Times New Roman"/>
                      <w:sz w:val="16"/>
                      <w:szCs w:val="16"/>
                    </w:rPr>
                    <w:t> </w:t>
                  </w:r>
                </w:p>
              </w:tc>
              <w:tc>
                <w:tcPr>
                  <w:tcW w:w="1167" w:type="dxa"/>
                  <w:tcBorders>
                    <w:top w:val="nil"/>
                    <w:left w:val="nil"/>
                    <w:bottom w:val="single" w:sz="4" w:space="0" w:color="auto"/>
                    <w:right w:val="single" w:sz="4" w:space="0" w:color="auto"/>
                  </w:tcBorders>
                  <w:shd w:val="clear" w:color="auto" w:fill="auto"/>
                  <w:noWrap/>
                  <w:vAlign w:val="bottom"/>
                  <w:hideMark/>
                </w:tcPr>
                <w:p w14:paraId="3BF10062" w14:textId="77777777" w:rsidR="00D55816" w:rsidRPr="00C5022D" w:rsidRDefault="00D55816" w:rsidP="00023425">
                  <w:pPr>
                    <w:tabs>
                      <w:tab w:val="left" w:pos="0"/>
                    </w:tabs>
                    <w:spacing w:line="240" w:lineRule="auto"/>
                    <w:ind w:left="0" w:firstLine="0"/>
                    <w:jc w:val="right"/>
                    <w:rPr>
                      <w:rFonts w:ascii="Times New Roman" w:hAnsi="Times New Roman"/>
                      <w:b/>
                      <w:bCs/>
                      <w:sz w:val="16"/>
                      <w:szCs w:val="16"/>
                    </w:rPr>
                  </w:pPr>
                  <w:r w:rsidRPr="00C5022D">
                    <w:rPr>
                      <w:rFonts w:ascii="Times New Roman" w:hAnsi="Times New Roman"/>
                      <w:b/>
                      <w:bCs/>
                      <w:sz w:val="16"/>
                      <w:szCs w:val="16"/>
                    </w:rPr>
                    <w:t> </w:t>
                  </w:r>
                </w:p>
              </w:tc>
              <w:tc>
                <w:tcPr>
                  <w:tcW w:w="1097" w:type="dxa"/>
                  <w:tcBorders>
                    <w:top w:val="nil"/>
                    <w:left w:val="nil"/>
                    <w:bottom w:val="single" w:sz="4" w:space="0" w:color="auto"/>
                    <w:right w:val="single" w:sz="4" w:space="0" w:color="auto"/>
                  </w:tcBorders>
                  <w:shd w:val="clear" w:color="auto" w:fill="auto"/>
                  <w:noWrap/>
                  <w:vAlign w:val="center"/>
                  <w:hideMark/>
                </w:tcPr>
                <w:p w14:paraId="27A88E9D" w14:textId="77777777" w:rsidR="00D55816" w:rsidRPr="00C5022D" w:rsidRDefault="00D55816" w:rsidP="00023425">
                  <w:pPr>
                    <w:tabs>
                      <w:tab w:val="left" w:pos="0"/>
                    </w:tabs>
                    <w:spacing w:line="240" w:lineRule="auto"/>
                    <w:ind w:left="0" w:firstLine="0"/>
                    <w:jc w:val="right"/>
                    <w:rPr>
                      <w:rFonts w:ascii="Times New Roman" w:hAnsi="Times New Roman"/>
                      <w:sz w:val="16"/>
                      <w:szCs w:val="16"/>
                    </w:rPr>
                  </w:pPr>
                  <w:r w:rsidRPr="00C5022D">
                    <w:rPr>
                      <w:rFonts w:ascii="Times New Roman" w:hAnsi="Times New Roman"/>
                      <w:sz w:val="16"/>
                      <w:szCs w:val="16"/>
                    </w:rPr>
                    <w:t>0,00</w:t>
                  </w:r>
                </w:p>
              </w:tc>
              <w:tc>
                <w:tcPr>
                  <w:tcW w:w="688" w:type="dxa"/>
                  <w:gridSpan w:val="2"/>
                  <w:tcBorders>
                    <w:top w:val="nil"/>
                    <w:left w:val="nil"/>
                    <w:bottom w:val="single" w:sz="4" w:space="0" w:color="auto"/>
                    <w:right w:val="single" w:sz="4" w:space="0" w:color="auto"/>
                  </w:tcBorders>
                  <w:shd w:val="clear" w:color="000000" w:fill="808080"/>
                  <w:noWrap/>
                  <w:vAlign w:val="bottom"/>
                  <w:hideMark/>
                </w:tcPr>
                <w:p w14:paraId="0873DCCE" w14:textId="77777777" w:rsidR="00D55816" w:rsidRPr="00C5022D" w:rsidRDefault="00D55816" w:rsidP="00023425">
                  <w:pPr>
                    <w:tabs>
                      <w:tab w:val="left" w:pos="0"/>
                    </w:tabs>
                    <w:spacing w:line="240" w:lineRule="auto"/>
                    <w:ind w:left="0" w:firstLine="0"/>
                    <w:jc w:val="right"/>
                    <w:rPr>
                      <w:rFonts w:ascii="Times New Roman" w:hAnsi="Times New Roman"/>
                      <w:sz w:val="16"/>
                      <w:szCs w:val="16"/>
                    </w:rPr>
                  </w:pPr>
                  <w:r w:rsidRPr="00C5022D">
                    <w:rPr>
                      <w:rFonts w:ascii="Times New Roman" w:hAnsi="Times New Roman"/>
                      <w:sz w:val="16"/>
                      <w:szCs w:val="16"/>
                    </w:rPr>
                    <w:t> </w:t>
                  </w:r>
                </w:p>
              </w:tc>
              <w:tc>
                <w:tcPr>
                  <w:tcW w:w="899" w:type="dxa"/>
                  <w:gridSpan w:val="2"/>
                  <w:tcBorders>
                    <w:top w:val="nil"/>
                    <w:left w:val="nil"/>
                    <w:bottom w:val="single" w:sz="4" w:space="0" w:color="auto"/>
                    <w:right w:val="single" w:sz="4" w:space="0" w:color="auto"/>
                  </w:tcBorders>
                  <w:shd w:val="clear" w:color="auto" w:fill="auto"/>
                  <w:noWrap/>
                  <w:vAlign w:val="bottom"/>
                  <w:hideMark/>
                </w:tcPr>
                <w:p w14:paraId="5FEA6E0D" w14:textId="77777777" w:rsidR="00D55816" w:rsidRPr="00C5022D" w:rsidRDefault="00D55816" w:rsidP="00023425">
                  <w:pPr>
                    <w:tabs>
                      <w:tab w:val="left" w:pos="0"/>
                    </w:tabs>
                    <w:spacing w:line="240" w:lineRule="auto"/>
                    <w:ind w:left="0" w:firstLine="0"/>
                    <w:jc w:val="right"/>
                    <w:rPr>
                      <w:rFonts w:ascii="Times New Roman" w:hAnsi="Times New Roman"/>
                      <w:b/>
                      <w:bCs/>
                      <w:sz w:val="16"/>
                      <w:szCs w:val="16"/>
                    </w:rPr>
                  </w:pPr>
                  <w:r w:rsidRPr="00C5022D">
                    <w:rPr>
                      <w:rFonts w:ascii="Times New Roman" w:hAnsi="Times New Roman"/>
                      <w:b/>
                      <w:bCs/>
                      <w:sz w:val="16"/>
                      <w:szCs w:val="16"/>
                    </w:rPr>
                    <w:t> </w:t>
                  </w:r>
                </w:p>
              </w:tc>
            </w:tr>
            <w:tr w:rsidR="00D55816" w:rsidRPr="00C5022D" w14:paraId="49E8BB9C" w14:textId="77777777" w:rsidTr="00023425">
              <w:trPr>
                <w:gridAfter w:val="1"/>
                <w:wAfter w:w="172" w:type="dxa"/>
                <w:trHeight w:val="450"/>
              </w:trPr>
              <w:tc>
                <w:tcPr>
                  <w:tcW w:w="749" w:type="dxa"/>
                  <w:tcBorders>
                    <w:top w:val="nil"/>
                    <w:left w:val="single" w:sz="4" w:space="0" w:color="auto"/>
                    <w:bottom w:val="single" w:sz="4" w:space="0" w:color="auto"/>
                    <w:right w:val="single" w:sz="4" w:space="0" w:color="auto"/>
                  </w:tcBorders>
                  <w:shd w:val="clear" w:color="auto" w:fill="auto"/>
                  <w:vAlign w:val="center"/>
                  <w:hideMark/>
                </w:tcPr>
                <w:p w14:paraId="1833076A" w14:textId="77777777" w:rsidR="00D55816" w:rsidRPr="00C5022D" w:rsidRDefault="00D55816" w:rsidP="00023425">
                  <w:pPr>
                    <w:tabs>
                      <w:tab w:val="left" w:pos="0"/>
                    </w:tabs>
                    <w:spacing w:line="240" w:lineRule="auto"/>
                    <w:ind w:left="0" w:firstLine="0"/>
                    <w:jc w:val="center"/>
                    <w:rPr>
                      <w:rFonts w:ascii="Times New Roman" w:hAnsi="Times New Roman"/>
                      <w:sz w:val="16"/>
                      <w:szCs w:val="16"/>
                    </w:rPr>
                  </w:pPr>
                  <w:r w:rsidRPr="00C5022D">
                    <w:rPr>
                      <w:rFonts w:ascii="Times New Roman" w:hAnsi="Times New Roman"/>
                      <w:sz w:val="16"/>
                      <w:szCs w:val="16"/>
                    </w:rPr>
                    <w:t>Доля участия</w:t>
                  </w:r>
                </w:p>
              </w:tc>
              <w:tc>
                <w:tcPr>
                  <w:tcW w:w="1290" w:type="dxa"/>
                  <w:tcBorders>
                    <w:top w:val="nil"/>
                    <w:left w:val="nil"/>
                    <w:bottom w:val="single" w:sz="4" w:space="0" w:color="auto"/>
                    <w:right w:val="single" w:sz="4" w:space="0" w:color="auto"/>
                  </w:tcBorders>
                  <w:shd w:val="clear" w:color="auto" w:fill="auto"/>
                  <w:vAlign w:val="center"/>
                  <w:hideMark/>
                </w:tcPr>
                <w:p w14:paraId="78B03729" w14:textId="77777777" w:rsidR="00D55816" w:rsidRPr="00C5022D" w:rsidRDefault="00D55816" w:rsidP="00023425">
                  <w:pPr>
                    <w:tabs>
                      <w:tab w:val="left" w:pos="0"/>
                    </w:tabs>
                    <w:spacing w:line="240" w:lineRule="auto"/>
                    <w:ind w:left="0" w:firstLine="0"/>
                    <w:rPr>
                      <w:rFonts w:ascii="Times New Roman" w:hAnsi="Times New Roman"/>
                      <w:sz w:val="16"/>
                      <w:szCs w:val="16"/>
                    </w:rPr>
                  </w:pPr>
                  <w:r w:rsidRPr="00C5022D">
                    <w:rPr>
                      <w:rFonts w:ascii="Times New Roman" w:hAnsi="Times New Roman"/>
                      <w:sz w:val="16"/>
                      <w:szCs w:val="16"/>
                    </w:rPr>
                    <w:t>Включая</w:t>
                  </w:r>
                </w:p>
              </w:tc>
              <w:tc>
                <w:tcPr>
                  <w:tcW w:w="536" w:type="dxa"/>
                  <w:tcBorders>
                    <w:top w:val="nil"/>
                    <w:left w:val="nil"/>
                    <w:bottom w:val="single" w:sz="4" w:space="0" w:color="auto"/>
                    <w:right w:val="single" w:sz="4" w:space="0" w:color="auto"/>
                  </w:tcBorders>
                  <w:shd w:val="clear" w:color="auto" w:fill="auto"/>
                  <w:vAlign w:val="center"/>
                  <w:hideMark/>
                </w:tcPr>
                <w:p w14:paraId="1B410EF1" w14:textId="77777777" w:rsidR="00D55816" w:rsidRPr="00C5022D" w:rsidRDefault="00D55816" w:rsidP="00023425">
                  <w:pPr>
                    <w:tabs>
                      <w:tab w:val="left" w:pos="0"/>
                    </w:tabs>
                    <w:spacing w:line="240" w:lineRule="auto"/>
                    <w:ind w:left="0" w:firstLine="0"/>
                    <w:jc w:val="center"/>
                    <w:rPr>
                      <w:rFonts w:ascii="Times New Roman" w:hAnsi="Times New Roman"/>
                      <w:sz w:val="16"/>
                      <w:szCs w:val="16"/>
                    </w:rPr>
                  </w:pPr>
                  <w:r w:rsidRPr="00C5022D">
                    <w:rPr>
                      <w:rFonts w:ascii="Times New Roman" w:hAnsi="Times New Roman"/>
                      <w:sz w:val="16"/>
                      <w:szCs w:val="16"/>
                    </w:rPr>
                    <w:t> </w:t>
                  </w:r>
                </w:p>
              </w:tc>
              <w:tc>
                <w:tcPr>
                  <w:tcW w:w="739" w:type="dxa"/>
                  <w:tcBorders>
                    <w:top w:val="nil"/>
                    <w:left w:val="nil"/>
                    <w:bottom w:val="single" w:sz="4" w:space="0" w:color="auto"/>
                    <w:right w:val="single" w:sz="4" w:space="0" w:color="auto"/>
                  </w:tcBorders>
                  <w:shd w:val="clear" w:color="auto" w:fill="auto"/>
                  <w:noWrap/>
                  <w:vAlign w:val="center"/>
                  <w:hideMark/>
                </w:tcPr>
                <w:p w14:paraId="29E6EE85" w14:textId="77777777" w:rsidR="00D55816" w:rsidRPr="00C5022D" w:rsidRDefault="00D55816" w:rsidP="00023425">
                  <w:pPr>
                    <w:tabs>
                      <w:tab w:val="left" w:pos="0"/>
                    </w:tabs>
                    <w:spacing w:line="240" w:lineRule="auto"/>
                    <w:ind w:left="0" w:firstLine="0"/>
                    <w:jc w:val="center"/>
                    <w:rPr>
                      <w:rFonts w:ascii="Times New Roman" w:hAnsi="Times New Roman"/>
                      <w:sz w:val="16"/>
                      <w:szCs w:val="16"/>
                    </w:rPr>
                  </w:pPr>
                  <w:r w:rsidRPr="00C5022D">
                    <w:rPr>
                      <w:rFonts w:ascii="Times New Roman" w:hAnsi="Times New Roman"/>
                      <w:sz w:val="16"/>
                      <w:szCs w:val="16"/>
                    </w:rPr>
                    <w:t> </w:t>
                  </w:r>
                </w:p>
              </w:tc>
              <w:tc>
                <w:tcPr>
                  <w:tcW w:w="634" w:type="dxa"/>
                  <w:tcBorders>
                    <w:top w:val="nil"/>
                    <w:left w:val="nil"/>
                    <w:bottom w:val="single" w:sz="4" w:space="0" w:color="auto"/>
                    <w:right w:val="single" w:sz="4" w:space="0" w:color="auto"/>
                  </w:tcBorders>
                  <w:shd w:val="clear" w:color="auto" w:fill="auto"/>
                  <w:noWrap/>
                  <w:vAlign w:val="center"/>
                  <w:hideMark/>
                </w:tcPr>
                <w:p w14:paraId="1B593C49" w14:textId="77777777" w:rsidR="00D55816" w:rsidRPr="00C5022D" w:rsidRDefault="00D55816" w:rsidP="00023425">
                  <w:pPr>
                    <w:tabs>
                      <w:tab w:val="left" w:pos="0"/>
                    </w:tabs>
                    <w:spacing w:line="240" w:lineRule="auto"/>
                    <w:ind w:left="0" w:firstLine="0"/>
                    <w:jc w:val="center"/>
                    <w:rPr>
                      <w:rFonts w:ascii="Times New Roman" w:hAnsi="Times New Roman"/>
                      <w:sz w:val="16"/>
                      <w:szCs w:val="16"/>
                    </w:rPr>
                  </w:pPr>
                  <w:r w:rsidRPr="00C5022D">
                    <w:rPr>
                      <w:rFonts w:ascii="Times New Roman" w:hAnsi="Times New Roman"/>
                      <w:sz w:val="16"/>
                      <w:szCs w:val="16"/>
                    </w:rPr>
                    <w:t> </w:t>
                  </w:r>
                </w:p>
              </w:tc>
              <w:tc>
                <w:tcPr>
                  <w:tcW w:w="954" w:type="dxa"/>
                  <w:tcBorders>
                    <w:top w:val="nil"/>
                    <w:left w:val="nil"/>
                    <w:bottom w:val="single" w:sz="4" w:space="0" w:color="auto"/>
                    <w:right w:val="nil"/>
                  </w:tcBorders>
                  <w:shd w:val="clear" w:color="auto" w:fill="auto"/>
                  <w:noWrap/>
                  <w:vAlign w:val="center"/>
                  <w:hideMark/>
                </w:tcPr>
                <w:p w14:paraId="496A7970" w14:textId="77777777" w:rsidR="00D55816" w:rsidRPr="00C5022D" w:rsidRDefault="00D55816" w:rsidP="00023425">
                  <w:pPr>
                    <w:tabs>
                      <w:tab w:val="left" w:pos="0"/>
                    </w:tabs>
                    <w:spacing w:line="240" w:lineRule="auto"/>
                    <w:ind w:left="0" w:firstLine="0"/>
                    <w:jc w:val="right"/>
                    <w:rPr>
                      <w:rFonts w:ascii="Times New Roman" w:hAnsi="Times New Roman"/>
                      <w:sz w:val="16"/>
                      <w:szCs w:val="16"/>
                    </w:rPr>
                  </w:pPr>
                  <w:r w:rsidRPr="00C5022D">
                    <w:rPr>
                      <w:rFonts w:ascii="Times New Roman" w:hAnsi="Times New Roman"/>
                      <w:sz w:val="16"/>
                      <w:szCs w:val="16"/>
                    </w:rPr>
                    <w:t> </w:t>
                  </w:r>
                </w:p>
              </w:tc>
              <w:tc>
                <w:tcPr>
                  <w:tcW w:w="6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14C18B04" w14:textId="77777777" w:rsidR="00D55816" w:rsidRPr="00C5022D" w:rsidRDefault="00D55816" w:rsidP="00023425">
                  <w:pPr>
                    <w:tabs>
                      <w:tab w:val="left" w:pos="0"/>
                    </w:tabs>
                    <w:spacing w:line="240" w:lineRule="auto"/>
                    <w:ind w:left="0" w:firstLine="0"/>
                    <w:jc w:val="center"/>
                    <w:rPr>
                      <w:rFonts w:ascii="Times New Roman" w:hAnsi="Times New Roman"/>
                      <w:sz w:val="16"/>
                      <w:szCs w:val="16"/>
                    </w:rPr>
                  </w:pPr>
                  <w:r w:rsidRPr="00C5022D">
                    <w:rPr>
                      <w:rFonts w:ascii="Times New Roman" w:hAnsi="Times New Roman"/>
                      <w:sz w:val="16"/>
                      <w:szCs w:val="16"/>
                    </w:rPr>
                    <w:t> </w:t>
                  </w:r>
                </w:p>
              </w:tc>
              <w:tc>
                <w:tcPr>
                  <w:tcW w:w="1167" w:type="dxa"/>
                  <w:tcBorders>
                    <w:top w:val="nil"/>
                    <w:left w:val="nil"/>
                    <w:bottom w:val="single" w:sz="4" w:space="0" w:color="auto"/>
                    <w:right w:val="single" w:sz="4" w:space="0" w:color="auto"/>
                  </w:tcBorders>
                  <w:shd w:val="clear" w:color="auto" w:fill="auto"/>
                  <w:noWrap/>
                  <w:vAlign w:val="center"/>
                  <w:hideMark/>
                </w:tcPr>
                <w:p w14:paraId="5FFEDD50" w14:textId="77777777" w:rsidR="00D55816" w:rsidRPr="00C5022D" w:rsidRDefault="00D55816" w:rsidP="00023425">
                  <w:pPr>
                    <w:tabs>
                      <w:tab w:val="left" w:pos="0"/>
                    </w:tabs>
                    <w:spacing w:line="240" w:lineRule="auto"/>
                    <w:ind w:left="0" w:firstLine="0"/>
                    <w:jc w:val="right"/>
                    <w:rPr>
                      <w:rFonts w:ascii="Times New Roman" w:hAnsi="Times New Roman"/>
                      <w:sz w:val="16"/>
                      <w:szCs w:val="16"/>
                    </w:rPr>
                  </w:pPr>
                  <w:r w:rsidRPr="00C5022D">
                    <w:rPr>
                      <w:rFonts w:ascii="Times New Roman" w:hAnsi="Times New Roman"/>
                      <w:sz w:val="16"/>
                      <w:szCs w:val="16"/>
                    </w:rPr>
                    <w:t> </w:t>
                  </w:r>
                </w:p>
              </w:tc>
              <w:tc>
                <w:tcPr>
                  <w:tcW w:w="1097" w:type="dxa"/>
                  <w:tcBorders>
                    <w:top w:val="nil"/>
                    <w:left w:val="nil"/>
                    <w:bottom w:val="single" w:sz="4" w:space="0" w:color="auto"/>
                    <w:right w:val="single" w:sz="4" w:space="0" w:color="auto"/>
                  </w:tcBorders>
                  <w:shd w:val="clear" w:color="auto" w:fill="auto"/>
                  <w:noWrap/>
                  <w:vAlign w:val="center"/>
                  <w:hideMark/>
                </w:tcPr>
                <w:p w14:paraId="4F7D1D21" w14:textId="77777777" w:rsidR="00D55816" w:rsidRPr="00C5022D" w:rsidRDefault="00D55816" w:rsidP="00023425">
                  <w:pPr>
                    <w:tabs>
                      <w:tab w:val="left" w:pos="0"/>
                    </w:tabs>
                    <w:spacing w:line="240" w:lineRule="auto"/>
                    <w:ind w:left="0" w:firstLine="0"/>
                    <w:jc w:val="right"/>
                    <w:rPr>
                      <w:rFonts w:ascii="Times New Roman" w:hAnsi="Times New Roman"/>
                      <w:sz w:val="16"/>
                      <w:szCs w:val="16"/>
                    </w:rPr>
                  </w:pPr>
                  <w:r w:rsidRPr="00C5022D">
                    <w:rPr>
                      <w:rFonts w:ascii="Times New Roman" w:hAnsi="Times New Roman"/>
                      <w:sz w:val="16"/>
                      <w:szCs w:val="16"/>
                    </w:rPr>
                    <w:t> </w:t>
                  </w:r>
                </w:p>
              </w:tc>
              <w:tc>
                <w:tcPr>
                  <w:tcW w:w="688" w:type="dxa"/>
                  <w:gridSpan w:val="2"/>
                  <w:tcBorders>
                    <w:top w:val="nil"/>
                    <w:left w:val="nil"/>
                    <w:bottom w:val="single" w:sz="4" w:space="0" w:color="auto"/>
                    <w:right w:val="single" w:sz="4" w:space="0" w:color="auto"/>
                  </w:tcBorders>
                  <w:shd w:val="clear" w:color="auto" w:fill="auto"/>
                  <w:noWrap/>
                  <w:vAlign w:val="center"/>
                  <w:hideMark/>
                </w:tcPr>
                <w:p w14:paraId="0DD35761" w14:textId="77777777" w:rsidR="00D55816" w:rsidRPr="00C5022D" w:rsidRDefault="00D55816" w:rsidP="00023425">
                  <w:pPr>
                    <w:tabs>
                      <w:tab w:val="left" w:pos="0"/>
                    </w:tabs>
                    <w:spacing w:line="240" w:lineRule="auto"/>
                    <w:ind w:left="0" w:firstLine="0"/>
                    <w:jc w:val="center"/>
                    <w:rPr>
                      <w:rFonts w:ascii="Times New Roman" w:hAnsi="Times New Roman"/>
                      <w:sz w:val="16"/>
                      <w:szCs w:val="16"/>
                    </w:rPr>
                  </w:pPr>
                  <w:r w:rsidRPr="00C5022D">
                    <w:rPr>
                      <w:rFonts w:ascii="Times New Roman" w:hAnsi="Times New Roman"/>
                      <w:sz w:val="16"/>
                      <w:szCs w:val="16"/>
                    </w:rPr>
                    <w:t> </w:t>
                  </w:r>
                </w:p>
              </w:tc>
              <w:tc>
                <w:tcPr>
                  <w:tcW w:w="899" w:type="dxa"/>
                  <w:gridSpan w:val="2"/>
                  <w:tcBorders>
                    <w:top w:val="nil"/>
                    <w:left w:val="nil"/>
                    <w:bottom w:val="single" w:sz="4" w:space="0" w:color="auto"/>
                    <w:right w:val="single" w:sz="4" w:space="0" w:color="auto"/>
                  </w:tcBorders>
                  <w:shd w:val="clear" w:color="auto" w:fill="auto"/>
                  <w:noWrap/>
                  <w:vAlign w:val="center"/>
                  <w:hideMark/>
                </w:tcPr>
                <w:p w14:paraId="7FCBD649" w14:textId="77777777" w:rsidR="00D55816" w:rsidRPr="00C5022D" w:rsidRDefault="00D55816" w:rsidP="00023425">
                  <w:pPr>
                    <w:tabs>
                      <w:tab w:val="left" w:pos="0"/>
                    </w:tabs>
                    <w:spacing w:line="240" w:lineRule="auto"/>
                    <w:ind w:left="0" w:firstLine="0"/>
                    <w:jc w:val="center"/>
                    <w:rPr>
                      <w:rFonts w:ascii="Times New Roman" w:hAnsi="Times New Roman"/>
                      <w:sz w:val="16"/>
                      <w:szCs w:val="16"/>
                    </w:rPr>
                  </w:pPr>
                  <w:r w:rsidRPr="00C5022D">
                    <w:rPr>
                      <w:rFonts w:ascii="Times New Roman" w:hAnsi="Times New Roman"/>
                      <w:sz w:val="16"/>
                      <w:szCs w:val="16"/>
                    </w:rPr>
                    <w:t> </w:t>
                  </w:r>
                </w:p>
              </w:tc>
            </w:tr>
            <w:tr w:rsidR="00D55816" w:rsidRPr="00C5022D" w14:paraId="565E40B9" w14:textId="77777777" w:rsidTr="00023425">
              <w:trPr>
                <w:gridAfter w:val="1"/>
                <w:wAfter w:w="172" w:type="dxa"/>
                <w:trHeight w:val="255"/>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14:paraId="00722AB7" w14:textId="77777777" w:rsidR="00D55816" w:rsidRPr="00C5022D" w:rsidRDefault="00D55816" w:rsidP="00023425">
                  <w:pPr>
                    <w:tabs>
                      <w:tab w:val="left" w:pos="0"/>
                    </w:tabs>
                    <w:spacing w:line="240" w:lineRule="auto"/>
                    <w:ind w:left="0" w:firstLine="0"/>
                    <w:jc w:val="center"/>
                    <w:rPr>
                      <w:rFonts w:ascii="Times New Roman" w:hAnsi="Times New Roman"/>
                      <w:sz w:val="16"/>
                      <w:szCs w:val="16"/>
                    </w:rPr>
                  </w:pPr>
                  <w:r w:rsidRPr="00C5022D">
                    <w:rPr>
                      <w:rFonts w:ascii="Times New Roman" w:hAnsi="Times New Roman"/>
                      <w:sz w:val="16"/>
                      <w:szCs w:val="16"/>
                      <w:lang w:val="ru-RU"/>
                    </w:rPr>
                    <w:t>100</w:t>
                  </w:r>
                  <w:r w:rsidRPr="00C5022D">
                    <w:rPr>
                      <w:rFonts w:ascii="Times New Roman" w:hAnsi="Times New Roman"/>
                      <w:sz w:val="16"/>
                      <w:szCs w:val="16"/>
                    </w:rPr>
                    <w:t>%</w:t>
                  </w:r>
                </w:p>
              </w:tc>
              <w:tc>
                <w:tcPr>
                  <w:tcW w:w="1290" w:type="dxa"/>
                  <w:tcBorders>
                    <w:top w:val="nil"/>
                    <w:left w:val="nil"/>
                    <w:bottom w:val="single" w:sz="4" w:space="0" w:color="auto"/>
                    <w:right w:val="single" w:sz="4" w:space="0" w:color="auto"/>
                  </w:tcBorders>
                  <w:shd w:val="clear" w:color="auto" w:fill="auto"/>
                  <w:vAlign w:val="center"/>
                  <w:hideMark/>
                </w:tcPr>
                <w:p w14:paraId="36DD5631" w14:textId="77777777" w:rsidR="00D55816" w:rsidRPr="00C5022D" w:rsidRDefault="00D55816" w:rsidP="00023425">
                  <w:pPr>
                    <w:tabs>
                      <w:tab w:val="left" w:pos="0"/>
                    </w:tabs>
                    <w:spacing w:line="240" w:lineRule="auto"/>
                    <w:ind w:left="0" w:firstLine="0"/>
                    <w:rPr>
                      <w:rFonts w:ascii="Times New Roman" w:hAnsi="Times New Roman"/>
                      <w:sz w:val="16"/>
                      <w:szCs w:val="16"/>
                    </w:rPr>
                  </w:pPr>
                  <w:r w:rsidRPr="00C5022D">
                    <w:rPr>
                      <w:rFonts w:ascii="Times New Roman" w:hAnsi="Times New Roman"/>
                      <w:sz w:val="16"/>
                      <w:szCs w:val="16"/>
                    </w:rPr>
                    <w:t>АО НК “КазМунайГаз”</w:t>
                  </w:r>
                </w:p>
              </w:tc>
              <w:tc>
                <w:tcPr>
                  <w:tcW w:w="536" w:type="dxa"/>
                  <w:tcBorders>
                    <w:top w:val="nil"/>
                    <w:left w:val="nil"/>
                    <w:bottom w:val="single" w:sz="4" w:space="0" w:color="auto"/>
                    <w:right w:val="single" w:sz="4" w:space="0" w:color="auto"/>
                  </w:tcBorders>
                  <w:shd w:val="clear" w:color="auto" w:fill="auto"/>
                  <w:vAlign w:val="center"/>
                  <w:hideMark/>
                </w:tcPr>
                <w:p w14:paraId="644079FB" w14:textId="77777777" w:rsidR="00D55816" w:rsidRPr="00C5022D" w:rsidRDefault="00D55816" w:rsidP="00023425">
                  <w:pPr>
                    <w:tabs>
                      <w:tab w:val="left" w:pos="0"/>
                    </w:tabs>
                    <w:spacing w:line="240" w:lineRule="auto"/>
                    <w:ind w:left="0" w:firstLine="0"/>
                    <w:jc w:val="center"/>
                    <w:rPr>
                      <w:rFonts w:ascii="Times New Roman" w:hAnsi="Times New Roman"/>
                      <w:sz w:val="16"/>
                      <w:szCs w:val="16"/>
                    </w:rPr>
                  </w:pPr>
                  <w:r w:rsidRPr="00C5022D">
                    <w:rPr>
                      <w:rFonts w:ascii="Times New Roman" w:hAnsi="Times New Roman"/>
                      <w:sz w:val="16"/>
                      <w:szCs w:val="16"/>
                    </w:rPr>
                    <w:t> </w:t>
                  </w:r>
                </w:p>
              </w:tc>
              <w:tc>
                <w:tcPr>
                  <w:tcW w:w="739" w:type="dxa"/>
                  <w:tcBorders>
                    <w:top w:val="nil"/>
                    <w:left w:val="nil"/>
                    <w:bottom w:val="single" w:sz="4" w:space="0" w:color="auto"/>
                    <w:right w:val="single" w:sz="4" w:space="0" w:color="auto"/>
                  </w:tcBorders>
                  <w:shd w:val="clear" w:color="auto" w:fill="auto"/>
                  <w:noWrap/>
                  <w:vAlign w:val="center"/>
                  <w:hideMark/>
                </w:tcPr>
                <w:p w14:paraId="189471DF" w14:textId="77777777" w:rsidR="00D55816" w:rsidRPr="00C5022D" w:rsidRDefault="00D55816" w:rsidP="00023425">
                  <w:pPr>
                    <w:tabs>
                      <w:tab w:val="left" w:pos="0"/>
                    </w:tabs>
                    <w:spacing w:line="240" w:lineRule="auto"/>
                    <w:ind w:left="0" w:firstLine="0"/>
                    <w:jc w:val="center"/>
                    <w:rPr>
                      <w:rFonts w:ascii="Times New Roman" w:hAnsi="Times New Roman"/>
                      <w:sz w:val="16"/>
                      <w:szCs w:val="16"/>
                    </w:rPr>
                  </w:pPr>
                  <w:r w:rsidRPr="00C5022D">
                    <w:rPr>
                      <w:rFonts w:ascii="Times New Roman" w:hAnsi="Times New Roman"/>
                      <w:sz w:val="16"/>
                      <w:szCs w:val="16"/>
                    </w:rPr>
                    <w:t> </w:t>
                  </w:r>
                </w:p>
              </w:tc>
              <w:tc>
                <w:tcPr>
                  <w:tcW w:w="634" w:type="dxa"/>
                  <w:tcBorders>
                    <w:top w:val="nil"/>
                    <w:left w:val="nil"/>
                    <w:bottom w:val="nil"/>
                    <w:right w:val="nil"/>
                  </w:tcBorders>
                  <w:shd w:val="clear" w:color="auto" w:fill="auto"/>
                  <w:noWrap/>
                  <w:vAlign w:val="bottom"/>
                  <w:hideMark/>
                </w:tcPr>
                <w:p w14:paraId="11E129C4" w14:textId="77777777" w:rsidR="00D55816" w:rsidRPr="00C5022D" w:rsidRDefault="00D55816" w:rsidP="00023425">
                  <w:pPr>
                    <w:keepNext/>
                    <w:widowControl w:val="0"/>
                    <w:tabs>
                      <w:tab w:val="left" w:pos="0"/>
                    </w:tabs>
                    <w:spacing w:line="240" w:lineRule="auto"/>
                    <w:ind w:left="0" w:firstLine="0"/>
                    <w:outlineLvl w:val="0"/>
                    <w:rPr>
                      <w:rFonts w:ascii="Times New Roman" w:hAnsi="Times New Roman"/>
                      <w:b/>
                      <w:bCs/>
                      <w:sz w:val="16"/>
                      <w:szCs w:val="16"/>
                    </w:rPr>
                  </w:pPr>
                </w:p>
              </w:tc>
              <w:tc>
                <w:tcPr>
                  <w:tcW w:w="954" w:type="dxa"/>
                  <w:tcBorders>
                    <w:top w:val="nil"/>
                    <w:left w:val="single" w:sz="4" w:space="0" w:color="auto"/>
                    <w:bottom w:val="single" w:sz="4" w:space="0" w:color="auto"/>
                    <w:right w:val="single" w:sz="4" w:space="0" w:color="auto"/>
                  </w:tcBorders>
                  <w:shd w:val="clear" w:color="auto" w:fill="auto"/>
                  <w:noWrap/>
                  <w:vAlign w:val="center"/>
                  <w:hideMark/>
                </w:tcPr>
                <w:p w14:paraId="060C0F0F" w14:textId="77777777" w:rsidR="00D55816" w:rsidRPr="00C5022D" w:rsidRDefault="00D55816" w:rsidP="00023425">
                  <w:pPr>
                    <w:tabs>
                      <w:tab w:val="left" w:pos="0"/>
                    </w:tabs>
                    <w:spacing w:line="240" w:lineRule="auto"/>
                    <w:ind w:left="0" w:firstLine="0"/>
                    <w:jc w:val="right"/>
                    <w:rPr>
                      <w:rFonts w:ascii="Times New Roman" w:hAnsi="Times New Roman"/>
                      <w:sz w:val="16"/>
                      <w:szCs w:val="16"/>
                    </w:rPr>
                  </w:pPr>
                  <w:r w:rsidRPr="00C5022D">
                    <w:rPr>
                      <w:rFonts w:ascii="Times New Roman" w:hAnsi="Times New Roman"/>
                      <w:sz w:val="16"/>
                      <w:szCs w:val="16"/>
                    </w:rPr>
                    <w:t> </w:t>
                  </w:r>
                </w:p>
              </w:tc>
              <w:tc>
                <w:tcPr>
                  <w:tcW w:w="688" w:type="dxa"/>
                  <w:gridSpan w:val="2"/>
                  <w:tcBorders>
                    <w:top w:val="nil"/>
                    <w:left w:val="nil"/>
                    <w:bottom w:val="single" w:sz="4" w:space="0" w:color="auto"/>
                    <w:right w:val="single" w:sz="4" w:space="0" w:color="auto"/>
                  </w:tcBorders>
                  <w:shd w:val="clear" w:color="auto" w:fill="auto"/>
                  <w:noWrap/>
                  <w:vAlign w:val="center"/>
                  <w:hideMark/>
                </w:tcPr>
                <w:p w14:paraId="17AA7789" w14:textId="77777777" w:rsidR="00D55816" w:rsidRPr="00C5022D" w:rsidRDefault="00D55816" w:rsidP="00023425">
                  <w:pPr>
                    <w:tabs>
                      <w:tab w:val="left" w:pos="0"/>
                    </w:tabs>
                    <w:spacing w:line="240" w:lineRule="auto"/>
                    <w:ind w:left="0" w:firstLine="0"/>
                    <w:jc w:val="center"/>
                    <w:rPr>
                      <w:rFonts w:ascii="Times New Roman" w:hAnsi="Times New Roman"/>
                      <w:sz w:val="16"/>
                      <w:szCs w:val="16"/>
                    </w:rPr>
                  </w:pPr>
                  <w:r w:rsidRPr="00C5022D">
                    <w:rPr>
                      <w:rFonts w:ascii="Times New Roman" w:hAnsi="Times New Roman"/>
                      <w:sz w:val="16"/>
                      <w:szCs w:val="16"/>
                    </w:rPr>
                    <w:t>12%</w:t>
                  </w:r>
                </w:p>
              </w:tc>
              <w:tc>
                <w:tcPr>
                  <w:tcW w:w="1167" w:type="dxa"/>
                  <w:tcBorders>
                    <w:top w:val="nil"/>
                    <w:left w:val="nil"/>
                    <w:bottom w:val="single" w:sz="4" w:space="0" w:color="auto"/>
                    <w:right w:val="single" w:sz="4" w:space="0" w:color="auto"/>
                  </w:tcBorders>
                  <w:shd w:val="clear" w:color="auto" w:fill="auto"/>
                  <w:noWrap/>
                  <w:vAlign w:val="center"/>
                  <w:hideMark/>
                </w:tcPr>
                <w:p w14:paraId="01B88862" w14:textId="77777777" w:rsidR="00D55816" w:rsidRPr="00C5022D" w:rsidRDefault="00D55816" w:rsidP="00023425">
                  <w:pPr>
                    <w:tabs>
                      <w:tab w:val="left" w:pos="0"/>
                    </w:tabs>
                    <w:spacing w:line="240" w:lineRule="auto"/>
                    <w:ind w:left="0" w:firstLine="0"/>
                    <w:jc w:val="right"/>
                    <w:rPr>
                      <w:rFonts w:ascii="Times New Roman" w:hAnsi="Times New Roman"/>
                      <w:sz w:val="16"/>
                      <w:szCs w:val="16"/>
                    </w:rPr>
                  </w:pPr>
                  <w:r w:rsidRPr="00C5022D">
                    <w:rPr>
                      <w:rFonts w:ascii="Times New Roman" w:hAnsi="Times New Roman"/>
                      <w:sz w:val="16"/>
                      <w:szCs w:val="16"/>
                    </w:rPr>
                    <w:t> </w:t>
                  </w:r>
                </w:p>
              </w:tc>
              <w:tc>
                <w:tcPr>
                  <w:tcW w:w="1097" w:type="dxa"/>
                  <w:tcBorders>
                    <w:top w:val="nil"/>
                    <w:left w:val="nil"/>
                    <w:bottom w:val="single" w:sz="4" w:space="0" w:color="auto"/>
                    <w:right w:val="single" w:sz="4" w:space="0" w:color="auto"/>
                  </w:tcBorders>
                  <w:shd w:val="clear" w:color="auto" w:fill="auto"/>
                  <w:noWrap/>
                  <w:vAlign w:val="center"/>
                  <w:hideMark/>
                </w:tcPr>
                <w:p w14:paraId="1F54C144" w14:textId="77777777" w:rsidR="00D55816" w:rsidRPr="00C5022D" w:rsidRDefault="00D55816" w:rsidP="00023425">
                  <w:pPr>
                    <w:tabs>
                      <w:tab w:val="left" w:pos="0"/>
                    </w:tabs>
                    <w:spacing w:line="240" w:lineRule="auto"/>
                    <w:ind w:left="0" w:firstLine="0"/>
                    <w:jc w:val="right"/>
                    <w:rPr>
                      <w:rFonts w:ascii="Times New Roman" w:hAnsi="Times New Roman"/>
                      <w:sz w:val="16"/>
                      <w:szCs w:val="16"/>
                    </w:rPr>
                  </w:pPr>
                  <w:r w:rsidRPr="00C5022D">
                    <w:rPr>
                      <w:rFonts w:ascii="Times New Roman" w:hAnsi="Times New Roman"/>
                      <w:sz w:val="16"/>
                      <w:szCs w:val="16"/>
                    </w:rPr>
                    <w:t> </w:t>
                  </w:r>
                </w:p>
              </w:tc>
              <w:tc>
                <w:tcPr>
                  <w:tcW w:w="688" w:type="dxa"/>
                  <w:gridSpan w:val="2"/>
                  <w:tcBorders>
                    <w:top w:val="nil"/>
                    <w:left w:val="nil"/>
                    <w:bottom w:val="single" w:sz="4" w:space="0" w:color="auto"/>
                    <w:right w:val="single" w:sz="4" w:space="0" w:color="auto"/>
                  </w:tcBorders>
                  <w:shd w:val="clear" w:color="auto" w:fill="auto"/>
                  <w:noWrap/>
                  <w:vAlign w:val="center"/>
                  <w:hideMark/>
                </w:tcPr>
                <w:p w14:paraId="118700E2" w14:textId="77777777" w:rsidR="00D55816" w:rsidRPr="00C5022D" w:rsidRDefault="00D55816" w:rsidP="00023425">
                  <w:pPr>
                    <w:tabs>
                      <w:tab w:val="left" w:pos="0"/>
                    </w:tabs>
                    <w:spacing w:line="240" w:lineRule="auto"/>
                    <w:ind w:left="0" w:firstLine="0"/>
                    <w:jc w:val="center"/>
                    <w:rPr>
                      <w:rFonts w:ascii="Times New Roman" w:hAnsi="Times New Roman"/>
                      <w:sz w:val="16"/>
                      <w:szCs w:val="16"/>
                    </w:rPr>
                  </w:pPr>
                  <w:r w:rsidRPr="00C5022D">
                    <w:rPr>
                      <w:rFonts w:ascii="Times New Roman" w:hAnsi="Times New Roman"/>
                      <w:sz w:val="16"/>
                      <w:szCs w:val="16"/>
                    </w:rPr>
                    <w:t> </w:t>
                  </w:r>
                </w:p>
              </w:tc>
              <w:tc>
                <w:tcPr>
                  <w:tcW w:w="899" w:type="dxa"/>
                  <w:gridSpan w:val="2"/>
                  <w:tcBorders>
                    <w:top w:val="nil"/>
                    <w:left w:val="nil"/>
                    <w:bottom w:val="single" w:sz="4" w:space="0" w:color="auto"/>
                    <w:right w:val="single" w:sz="4" w:space="0" w:color="auto"/>
                  </w:tcBorders>
                  <w:shd w:val="clear" w:color="auto" w:fill="auto"/>
                  <w:noWrap/>
                  <w:vAlign w:val="center"/>
                  <w:hideMark/>
                </w:tcPr>
                <w:p w14:paraId="0339AAE8" w14:textId="77777777" w:rsidR="00D55816" w:rsidRPr="00C5022D" w:rsidRDefault="00D55816" w:rsidP="00023425">
                  <w:pPr>
                    <w:tabs>
                      <w:tab w:val="left" w:pos="0"/>
                    </w:tabs>
                    <w:spacing w:line="240" w:lineRule="auto"/>
                    <w:ind w:left="0" w:firstLine="0"/>
                    <w:jc w:val="center"/>
                    <w:rPr>
                      <w:rFonts w:ascii="Times New Roman" w:hAnsi="Times New Roman"/>
                      <w:sz w:val="16"/>
                      <w:szCs w:val="16"/>
                    </w:rPr>
                  </w:pPr>
                  <w:r w:rsidRPr="00C5022D">
                    <w:rPr>
                      <w:rFonts w:ascii="Times New Roman" w:hAnsi="Times New Roman"/>
                      <w:sz w:val="16"/>
                      <w:szCs w:val="16"/>
                    </w:rPr>
                    <w:t> </w:t>
                  </w:r>
                </w:p>
              </w:tc>
            </w:tr>
            <w:tr w:rsidR="00D55816" w:rsidRPr="00C5022D" w14:paraId="7907CE87" w14:textId="77777777" w:rsidTr="00023425">
              <w:trPr>
                <w:gridAfter w:val="1"/>
                <w:wAfter w:w="172" w:type="dxa"/>
                <w:trHeight w:val="140"/>
              </w:trPr>
              <w:tc>
                <w:tcPr>
                  <w:tcW w:w="7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E5ED1F" w14:textId="77777777" w:rsidR="00D55816" w:rsidRPr="00C5022D" w:rsidRDefault="00D55816" w:rsidP="00023425">
                  <w:pPr>
                    <w:widowControl w:val="0"/>
                    <w:tabs>
                      <w:tab w:val="left" w:pos="0"/>
                    </w:tabs>
                    <w:spacing w:line="240" w:lineRule="auto"/>
                    <w:ind w:left="0" w:firstLine="0"/>
                    <w:outlineLvl w:val="0"/>
                    <w:rPr>
                      <w:rFonts w:ascii="Times New Roman" w:hAnsi="Times New Roman"/>
                      <w:b/>
                      <w:bCs/>
                      <w:sz w:val="16"/>
                      <w:szCs w:val="16"/>
                    </w:rPr>
                  </w:pPr>
                </w:p>
              </w:tc>
              <w:tc>
                <w:tcPr>
                  <w:tcW w:w="12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C6AF08" w14:textId="77777777" w:rsidR="00D55816" w:rsidRPr="00C5022D" w:rsidRDefault="00D55816" w:rsidP="00023425">
                  <w:pPr>
                    <w:widowControl w:val="0"/>
                    <w:tabs>
                      <w:tab w:val="left" w:pos="0"/>
                    </w:tabs>
                    <w:spacing w:line="240" w:lineRule="auto"/>
                    <w:ind w:left="0" w:firstLine="0"/>
                    <w:outlineLvl w:val="0"/>
                    <w:rPr>
                      <w:rFonts w:ascii="Times New Roman" w:hAnsi="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35879F" w14:textId="77777777" w:rsidR="00D55816" w:rsidRPr="00C5022D" w:rsidRDefault="00D55816" w:rsidP="00023425">
                  <w:pPr>
                    <w:keepNext/>
                    <w:widowControl w:val="0"/>
                    <w:tabs>
                      <w:tab w:val="left" w:pos="0"/>
                    </w:tabs>
                    <w:spacing w:line="240" w:lineRule="auto"/>
                    <w:ind w:left="0" w:firstLine="0"/>
                    <w:outlineLvl w:val="0"/>
                    <w:rPr>
                      <w:rFonts w:ascii="Times New Roman" w:hAnsi="Times New Roman"/>
                      <w:b/>
                      <w:bCs/>
                      <w:sz w:val="16"/>
                      <w:szCs w:val="16"/>
                    </w:rPr>
                  </w:pP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A09DB3" w14:textId="77777777" w:rsidR="00D55816" w:rsidRPr="00C5022D" w:rsidRDefault="00D55816" w:rsidP="00023425">
                  <w:pPr>
                    <w:keepNext/>
                    <w:widowControl w:val="0"/>
                    <w:tabs>
                      <w:tab w:val="left" w:pos="0"/>
                    </w:tabs>
                    <w:spacing w:line="240" w:lineRule="auto"/>
                    <w:ind w:left="0" w:firstLine="0"/>
                    <w:outlineLvl w:val="0"/>
                    <w:rPr>
                      <w:rFonts w:ascii="Times New Roman" w:hAnsi="Times New Roman"/>
                      <w:b/>
                      <w:bCs/>
                      <w:sz w:val="16"/>
                      <w:szCs w:val="16"/>
                    </w:rPr>
                  </w:pPr>
                </w:p>
              </w:tc>
              <w:tc>
                <w:tcPr>
                  <w:tcW w:w="6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CECC0C" w14:textId="77777777" w:rsidR="00D55816" w:rsidRPr="00C5022D" w:rsidRDefault="00D55816" w:rsidP="00023425">
                  <w:pPr>
                    <w:keepNext/>
                    <w:widowControl w:val="0"/>
                    <w:tabs>
                      <w:tab w:val="left" w:pos="0"/>
                    </w:tabs>
                    <w:spacing w:line="240" w:lineRule="auto"/>
                    <w:ind w:left="0" w:firstLine="0"/>
                    <w:outlineLvl w:val="0"/>
                    <w:rPr>
                      <w:rFonts w:ascii="Times New Roman" w:hAnsi="Times New Roman"/>
                      <w:b/>
                      <w:bCs/>
                      <w:sz w:val="16"/>
                      <w:szCs w:val="16"/>
                    </w:rPr>
                  </w:pPr>
                </w:p>
              </w:tc>
              <w:tc>
                <w:tcPr>
                  <w:tcW w:w="9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76B11D" w14:textId="77777777" w:rsidR="00D55816" w:rsidRPr="00C5022D" w:rsidRDefault="00D55816" w:rsidP="00023425">
                  <w:pPr>
                    <w:keepNext/>
                    <w:widowControl w:val="0"/>
                    <w:tabs>
                      <w:tab w:val="left" w:pos="0"/>
                    </w:tabs>
                    <w:spacing w:line="240" w:lineRule="auto"/>
                    <w:ind w:left="0" w:firstLine="0"/>
                    <w:outlineLvl w:val="0"/>
                    <w:rPr>
                      <w:rFonts w:ascii="Times New Roman" w:hAnsi="Times New Roman"/>
                      <w:b/>
                      <w:bCs/>
                      <w:sz w:val="16"/>
                      <w:szCs w:val="16"/>
                    </w:rPr>
                  </w:pPr>
                </w:p>
              </w:tc>
              <w:tc>
                <w:tcPr>
                  <w:tcW w:w="6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758DB0" w14:textId="77777777" w:rsidR="00D55816" w:rsidRPr="00C5022D" w:rsidRDefault="00D55816" w:rsidP="00023425">
                  <w:pPr>
                    <w:keepNext/>
                    <w:widowControl w:val="0"/>
                    <w:tabs>
                      <w:tab w:val="left" w:pos="0"/>
                    </w:tabs>
                    <w:spacing w:line="240" w:lineRule="auto"/>
                    <w:ind w:left="0" w:firstLine="0"/>
                    <w:outlineLvl w:val="0"/>
                    <w:rPr>
                      <w:rFonts w:ascii="Times New Roman" w:hAnsi="Times New Roman"/>
                      <w:b/>
                      <w:bCs/>
                      <w:sz w:val="16"/>
                      <w:szCs w:val="16"/>
                    </w:rPr>
                  </w:pP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C95EFE" w14:textId="77777777" w:rsidR="00D55816" w:rsidRPr="00C5022D" w:rsidRDefault="00D55816" w:rsidP="00023425">
                  <w:pPr>
                    <w:keepNext/>
                    <w:widowControl w:val="0"/>
                    <w:tabs>
                      <w:tab w:val="left" w:pos="0"/>
                    </w:tabs>
                    <w:spacing w:line="240" w:lineRule="auto"/>
                    <w:ind w:left="0" w:firstLine="0"/>
                    <w:outlineLvl w:val="0"/>
                    <w:rPr>
                      <w:rFonts w:ascii="Times New Roman" w:hAnsi="Times New Roman"/>
                      <w:b/>
                      <w:bCs/>
                      <w:sz w:val="16"/>
                      <w:szCs w:val="16"/>
                    </w:rPr>
                  </w:pP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4E301B" w14:textId="77777777" w:rsidR="00D55816" w:rsidRPr="00C5022D" w:rsidRDefault="00D55816" w:rsidP="00023425">
                  <w:pPr>
                    <w:keepNext/>
                    <w:widowControl w:val="0"/>
                    <w:tabs>
                      <w:tab w:val="left" w:pos="0"/>
                    </w:tabs>
                    <w:spacing w:line="240" w:lineRule="auto"/>
                    <w:ind w:left="0" w:firstLine="0"/>
                    <w:outlineLvl w:val="0"/>
                    <w:rPr>
                      <w:rFonts w:ascii="Times New Roman" w:hAnsi="Times New Roman"/>
                      <w:b/>
                      <w:bCs/>
                      <w:sz w:val="16"/>
                      <w:szCs w:val="16"/>
                    </w:rPr>
                  </w:pPr>
                </w:p>
              </w:tc>
              <w:tc>
                <w:tcPr>
                  <w:tcW w:w="6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986322" w14:textId="77777777" w:rsidR="00D55816" w:rsidRPr="00C5022D" w:rsidRDefault="00D55816" w:rsidP="00023425">
                  <w:pPr>
                    <w:keepNext/>
                    <w:widowControl w:val="0"/>
                    <w:tabs>
                      <w:tab w:val="left" w:pos="0"/>
                    </w:tabs>
                    <w:spacing w:line="240" w:lineRule="auto"/>
                    <w:ind w:left="0" w:firstLine="0"/>
                    <w:outlineLvl w:val="0"/>
                    <w:rPr>
                      <w:rFonts w:ascii="Times New Roman" w:hAnsi="Times New Roman"/>
                      <w:b/>
                      <w:bCs/>
                      <w:sz w:val="16"/>
                      <w:szCs w:val="16"/>
                    </w:rPr>
                  </w:pPr>
                </w:p>
              </w:tc>
              <w:tc>
                <w:tcPr>
                  <w:tcW w:w="89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1FFBB3" w14:textId="77777777" w:rsidR="00D55816" w:rsidRPr="00C5022D" w:rsidRDefault="00D55816" w:rsidP="00023425">
                  <w:pPr>
                    <w:keepNext/>
                    <w:widowControl w:val="0"/>
                    <w:tabs>
                      <w:tab w:val="left" w:pos="0"/>
                    </w:tabs>
                    <w:spacing w:line="240" w:lineRule="auto"/>
                    <w:ind w:left="0" w:firstLine="0"/>
                    <w:outlineLvl w:val="0"/>
                    <w:rPr>
                      <w:rFonts w:ascii="Times New Roman" w:hAnsi="Times New Roman"/>
                      <w:b/>
                      <w:bCs/>
                      <w:sz w:val="16"/>
                      <w:szCs w:val="16"/>
                    </w:rPr>
                  </w:pPr>
                </w:p>
              </w:tc>
            </w:tr>
            <w:tr w:rsidR="00D55816" w:rsidRPr="00C5022D" w14:paraId="2C0432D8" w14:textId="77777777" w:rsidTr="00023425">
              <w:tc>
                <w:tcPr>
                  <w:tcW w:w="4977" w:type="dxa"/>
                  <w:gridSpan w:val="7"/>
                </w:tcPr>
                <w:p w14:paraId="3B8AFC57" w14:textId="77777777" w:rsidR="00D55816" w:rsidRPr="00C5022D" w:rsidRDefault="00D55816" w:rsidP="00023425">
                  <w:pPr>
                    <w:tabs>
                      <w:tab w:val="left" w:pos="0"/>
                    </w:tabs>
                    <w:ind w:left="0" w:firstLine="0"/>
                    <w:rPr>
                      <w:rFonts w:ascii="Times New Roman" w:hAnsi="Times New Roman"/>
                      <w:b/>
                      <w:sz w:val="16"/>
                      <w:szCs w:val="16"/>
                    </w:rPr>
                  </w:pPr>
                  <w:r w:rsidRPr="00C5022D">
                    <w:rPr>
                      <w:rFonts w:ascii="Times New Roman" w:hAnsi="Times New Roman"/>
                      <w:b/>
                      <w:sz w:val="16"/>
                      <w:szCs w:val="16"/>
                      <w:lang w:val="ru-RU"/>
                    </w:rPr>
                    <w:t>Р</w:t>
                  </w:r>
                  <w:r w:rsidRPr="00C5022D">
                    <w:rPr>
                      <w:rFonts w:ascii="Times New Roman" w:hAnsi="Times New Roman"/>
                      <w:b/>
                      <w:sz w:val="16"/>
                      <w:szCs w:val="16"/>
                    </w:rPr>
                    <w:t>уководитель</w:t>
                  </w:r>
                </w:p>
              </w:tc>
              <w:tc>
                <w:tcPr>
                  <w:tcW w:w="4636" w:type="dxa"/>
                  <w:gridSpan w:val="8"/>
                </w:tcPr>
                <w:p w14:paraId="5DFF73A4" w14:textId="77777777" w:rsidR="00D55816" w:rsidRPr="00C5022D" w:rsidRDefault="00D55816" w:rsidP="00023425">
                  <w:pPr>
                    <w:tabs>
                      <w:tab w:val="left" w:pos="0"/>
                    </w:tabs>
                    <w:ind w:left="0" w:firstLine="0"/>
                    <w:rPr>
                      <w:rFonts w:ascii="Times New Roman" w:hAnsi="Times New Roman"/>
                      <w:b/>
                      <w:sz w:val="16"/>
                      <w:szCs w:val="16"/>
                    </w:rPr>
                  </w:pPr>
                  <w:r w:rsidRPr="00C5022D">
                    <w:rPr>
                      <w:rFonts w:ascii="Times New Roman" w:hAnsi="Times New Roman"/>
                      <w:b/>
                      <w:sz w:val="16"/>
                      <w:szCs w:val="16"/>
                    </w:rPr>
                    <w:t>ВЫДАЛ (ответственное лицо поставщика)</w:t>
                  </w:r>
                </w:p>
              </w:tc>
            </w:tr>
            <w:tr w:rsidR="00D55816" w:rsidRPr="00C5022D" w14:paraId="6E24456E" w14:textId="77777777" w:rsidTr="00023425">
              <w:tc>
                <w:tcPr>
                  <w:tcW w:w="4977" w:type="dxa"/>
                  <w:gridSpan w:val="7"/>
                </w:tcPr>
                <w:p w14:paraId="381F6142" w14:textId="77777777" w:rsidR="00D55816" w:rsidRPr="00C5022D" w:rsidRDefault="00D55816" w:rsidP="00023425">
                  <w:pPr>
                    <w:tabs>
                      <w:tab w:val="left" w:pos="0"/>
                    </w:tabs>
                    <w:ind w:left="0" w:firstLine="0"/>
                    <w:rPr>
                      <w:rFonts w:ascii="Times New Roman" w:hAnsi="Times New Roman"/>
                      <w:sz w:val="16"/>
                      <w:szCs w:val="16"/>
                    </w:rPr>
                  </w:pPr>
                  <w:r w:rsidRPr="00C5022D">
                    <w:rPr>
                      <w:rFonts w:ascii="Times New Roman" w:hAnsi="Times New Roman"/>
                      <w:sz w:val="16"/>
                      <w:szCs w:val="16"/>
                    </w:rPr>
                    <w:t>_____________________________________</w:t>
                  </w:r>
                </w:p>
              </w:tc>
              <w:tc>
                <w:tcPr>
                  <w:tcW w:w="4636" w:type="dxa"/>
                  <w:gridSpan w:val="8"/>
                </w:tcPr>
                <w:p w14:paraId="26E3042F" w14:textId="77777777" w:rsidR="00D55816" w:rsidRPr="00C5022D" w:rsidRDefault="00D55816" w:rsidP="00023425">
                  <w:pPr>
                    <w:tabs>
                      <w:tab w:val="left" w:pos="0"/>
                    </w:tabs>
                    <w:ind w:left="0" w:firstLine="0"/>
                    <w:rPr>
                      <w:rFonts w:ascii="Times New Roman" w:hAnsi="Times New Roman"/>
                      <w:sz w:val="16"/>
                      <w:szCs w:val="16"/>
                    </w:rPr>
                  </w:pPr>
                  <w:r w:rsidRPr="00C5022D">
                    <w:rPr>
                      <w:rFonts w:ascii="Times New Roman" w:hAnsi="Times New Roman"/>
                      <w:sz w:val="16"/>
                      <w:szCs w:val="16"/>
                    </w:rPr>
                    <w:t>________________________________________</w:t>
                  </w:r>
                </w:p>
              </w:tc>
            </w:tr>
            <w:tr w:rsidR="00D55816" w:rsidRPr="00C5022D" w14:paraId="49BC1332" w14:textId="77777777" w:rsidTr="00023425">
              <w:tc>
                <w:tcPr>
                  <w:tcW w:w="4977" w:type="dxa"/>
                  <w:gridSpan w:val="7"/>
                </w:tcPr>
                <w:p w14:paraId="00887C4F" w14:textId="77777777" w:rsidR="00D55816" w:rsidRPr="00C5022D" w:rsidRDefault="00D55816" w:rsidP="00023425">
                  <w:pPr>
                    <w:tabs>
                      <w:tab w:val="left" w:pos="0"/>
                    </w:tabs>
                    <w:ind w:left="0" w:firstLine="0"/>
                    <w:rPr>
                      <w:rFonts w:ascii="Times New Roman" w:hAnsi="Times New Roman"/>
                      <w:b/>
                      <w:sz w:val="16"/>
                      <w:szCs w:val="16"/>
                    </w:rPr>
                  </w:pPr>
                  <w:r w:rsidRPr="00C5022D">
                    <w:rPr>
                      <w:rFonts w:ascii="Times New Roman" w:hAnsi="Times New Roman"/>
                      <w:b/>
                      <w:sz w:val="16"/>
                      <w:szCs w:val="16"/>
                    </w:rPr>
                    <w:t>(Ф.И.О., подпись)</w:t>
                  </w:r>
                </w:p>
              </w:tc>
              <w:tc>
                <w:tcPr>
                  <w:tcW w:w="4636" w:type="dxa"/>
                  <w:gridSpan w:val="8"/>
                </w:tcPr>
                <w:p w14:paraId="0F15932E" w14:textId="77777777" w:rsidR="00D55816" w:rsidRPr="00C5022D" w:rsidRDefault="00D55816" w:rsidP="00023425">
                  <w:pPr>
                    <w:tabs>
                      <w:tab w:val="left" w:pos="0"/>
                    </w:tabs>
                    <w:ind w:left="0" w:firstLine="0"/>
                    <w:rPr>
                      <w:rFonts w:ascii="Times New Roman" w:hAnsi="Times New Roman"/>
                      <w:sz w:val="16"/>
                      <w:szCs w:val="16"/>
                    </w:rPr>
                  </w:pPr>
                  <w:r w:rsidRPr="00C5022D">
                    <w:rPr>
                      <w:rFonts w:ascii="Times New Roman" w:hAnsi="Times New Roman"/>
                      <w:sz w:val="16"/>
                      <w:szCs w:val="16"/>
                    </w:rPr>
                    <w:t>(Ф.И.О., подпись)</w:t>
                  </w:r>
                </w:p>
              </w:tc>
            </w:tr>
            <w:tr w:rsidR="00D55816" w:rsidRPr="00C5022D" w14:paraId="4A984BD4" w14:textId="77777777" w:rsidTr="00023425">
              <w:tc>
                <w:tcPr>
                  <w:tcW w:w="4977" w:type="dxa"/>
                  <w:gridSpan w:val="7"/>
                </w:tcPr>
                <w:p w14:paraId="4F392F15" w14:textId="77777777" w:rsidR="00D55816" w:rsidRPr="00C5022D" w:rsidRDefault="00D55816" w:rsidP="00023425">
                  <w:pPr>
                    <w:tabs>
                      <w:tab w:val="left" w:pos="0"/>
                    </w:tabs>
                    <w:ind w:left="0" w:firstLine="0"/>
                    <w:rPr>
                      <w:rFonts w:ascii="Times New Roman" w:hAnsi="Times New Roman"/>
                      <w:b/>
                      <w:sz w:val="16"/>
                      <w:szCs w:val="16"/>
                      <w:lang w:val="ru-RU"/>
                    </w:rPr>
                  </w:pPr>
                </w:p>
              </w:tc>
              <w:tc>
                <w:tcPr>
                  <w:tcW w:w="4636" w:type="dxa"/>
                  <w:gridSpan w:val="8"/>
                </w:tcPr>
                <w:p w14:paraId="5FD0068D" w14:textId="77777777" w:rsidR="00D55816" w:rsidRPr="00C5022D" w:rsidRDefault="00D55816" w:rsidP="00023425">
                  <w:pPr>
                    <w:keepNext/>
                    <w:tabs>
                      <w:tab w:val="left" w:pos="0"/>
                    </w:tabs>
                    <w:ind w:left="0" w:firstLine="0"/>
                    <w:outlineLvl w:val="2"/>
                    <w:rPr>
                      <w:rFonts w:ascii="Times New Roman" w:hAnsi="Times New Roman"/>
                      <w:sz w:val="16"/>
                      <w:szCs w:val="16"/>
                    </w:rPr>
                  </w:pPr>
                </w:p>
              </w:tc>
            </w:tr>
            <w:tr w:rsidR="00D55816" w:rsidRPr="00C5022D" w14:paraId="3DBBE6FF" w14:textId="77777777" w:rsidTr="00023425">
              <w:tc>
                <w:tcPr>
                  <w:tcW w:w="4977" w:type="dxa"/>
                  <w:gridSpan w:val="7"/>
                </w:tcPr>
                <w:p w14:paraId="4FA1E07A" w14:textId="77777777" w:rsidR="00D55816" w:rsidRPr="00C5022D" w:rsidRDefault="00D55816" w:rsidP="00023425">
                  <w:pPr>
                    <w:tabs>
                      <w:tab w:val="left" w:pos="0"/>
                    </w:tabs>
                    <w:ind w:left="0" w:firstLine="0"/>
                    <w:rPr>
                      <w:rFonts w:ascii="Times New Roman" w:hAnsi="Times New Roman"/>
                      <w:sz w:val="16"/>
                      <w:szCs w:val="16"/>
                    </w:rPr>
                  </w:pPr>
                </w:p>
              </w:tc>
              <w:tc>
                <w:tcPr>
                  <w:tcW w:w="4636" w:type="dxa"/>
                  <w:gridSpan w:val="8"/>
                </w:tcPr>
                <w:p w14:paraId="102D87B5" w14:textId="77777777" w:rsidR="00D55816" w:rsidRPr="00C5022D" w:rsidRDefault="00D55816" w:rsidP="00023425">
                  <w:pPr>
                    <w:keepNext/>
                    <w:tabs>
                      <w:tab w:val="left" w:pos="0"/>
                    </w:tabs>
                    <w:ind w:left="0" w:firstLine="0"/>
                    <w:outlineLvl w:val="2"/>
                    <w:rPr>
                      <w:rFonts w:ascii="Times New Roman" w:hAnsi="Times New Roman"/>
                      <w:sz w:val="16"/>
                      <w:szCs w:val="16"/>
                    </w:rPr>
                  </w:pPr>
                </w:p>
              </w:tc>
            </w:tr>
          </w:tbl>
          <w:p w14:paraId="6C999FF9" w14:textId="77777777" w:rsidR="00D55816" w:rsidRPr="00C5022D" w:rsidRDefault="00D55816" w:rsidP="00023425">
            <w:pPr>
              <w:tabs>
                <w:tab w:val="left" w:pos="0"/>
              </w:tabs>
              <w:ind w:left="0" w:firstLine="0"/>
              <w:rPr>
                <w:rFonts w:ascii="Times New Roman" w:hAnsi="Times New Roman"/>
                <w:b/>
                <w:sz w:val="16"/>
                <w:szCs w:val="16"/>
              </w:rPr>
            </w:pPr>
          </w:p>
        </w:tc>
      </w:tr>
      <w:tr w:rsidR="00D55816" w:rsidRPr="00C5022D" w14:paraId="1186A7C8" w14:textId="77777777" w:rsidTr="00023425">
        <w:trPr>
          <w:gridAfter w:val="1"/>
          <w:wAfter w:w="9615" w:type="dxa"/>
        </w:trPr>
        <w:tc>
          <w:tcPr>
            <w:tcW w:w="436" w:type="dxa"/>
          </w:tcPr>
          <w:p w14:paraId="40F852A0" w14:textId="77777777" w:rsidR="00D55816" w:rsidRPr="00C5022D" w:rsidRDefault="00D55816" w:rsidP="00023425">
            <w:pPr>
              <w:tabs>
                <w:tab w:val="left" w:pos="0"/>
              </w:tabs>
              <w:ind w:left="0" w:firstLine="0"/>
              <w:rPr>
                <w:rFonts w:ascii="Times New Roman" w:hAnsi="Times New Roman"/>
                <w:sz w:val="16"/>
                <w:szCs w:val="16"/>
              </w:rPr>
            </w:pPr>
          </w:p>
        </w:tc>
      </w:tr>
    </w:tbl>
    <w:p w14:paraId="6D2EAAB4" w14:textId="0D085EF4" w:rsidR="0030133A" w:rsidRPr="00C5022D" w:rsidRDefault="0030133A" w:rsidP="0030133A">
      <w:pPr>
        <w:tabs>
          <w:tab w:val="clear" w:pos="1080"/>
        </w:tabs>
        <w:spacing w:line="240" w:lineRule="auto"/>
        <w:ind w:left="0" w:firstLine="0"/>
        <w:jc w:val="left"/>
        <w:rPr>
          <w:rFonts w:ascii="Times New Roman" w:hAnsi="Times New Roman"/>
          <w:b/>
          <w:bCs/>
          <w:sz w:val="24"/>
          <w:szCs w:val="24"/>
          <w:lang w:val="ru-RU" w:eastAsia="ko-KR"/>
        </w:rPr>
      </w:pPr>
      <w:r w:rsidRPr="00C5022D">
        <w:rPr>
          <w:rFonts w:ascii="Times New Roman" w:hAnsi="Times New Roman"/>
          <w:b/>
          <w:bCs/>
          <w:sz w:val="24"/>
          <w:szCs w:val="24"/>
          <w:lang w:val="kk-KZ" w:eastAsia="ko-KR"/>
        </w:rPr>
        <w:t xml:space="preserve">                           </w:t>
      </w:r>
      <w:r w:rsidRPr="00C5022D">
        <w:rPr>
          <w:rFonts w:ascii="Times New Roman" w:hAnsi="Times New Roman"/>
          <w:b/>
          <w:bCs/>
          <w:sz w:val="24"/>
          <w:szCs w:val="24"/>
          <w:lang w:val="ru-RU" w:eastAsia="ko-KR"/>
        </w:rPr>
        <w:t xml:space="preserve">ЗАКАЗЧИК </w:t>
      </w:r>
      <w:r w:rsidRPr="00C5022D">
        <w:rPr>
          <w:rFonts w:ascii="Times New Roman" w:hAnsi="Times New Roman"/>
          <w:b/>
          <w:bCs/>
          <w:sz w:val="24"/>
          <w:szCs w:val="24"/>
          <w:lang w:val="ru-RU" w:eastAsia="ko-KR"/>
        </w:rPr>
        <w:tab/>
      </w:r>
      <w:r w:rsidRPr="00C5022D">
        <w:rPr>
          <w:rFonts w:ascii="Times New Roman" w:hAnsi="Times New Roman"/>
          <w:b/>
          <w:bCs/>
          <w:sz w:val="24"/>
          <w:szCs w:val="24"/>
          <w:lang w:val="ru-RU" w:eastAsia="ko-KR"/>
        </w:rPr>
        <w:tab/>
      </w:r>
      <w:r w:rsidRPr="00C5022D">
        <w:rPr>
          <w:rFonts w:ascii="Times New Roman" w:hAnsi="Times New Roman"/>
          <w:b/>
          <w:bCs/>
          <w:sz w:val="24"/>
          <w:szCs w:val="24"/>
          <w:lang w:val="ru-RU" w:eastAsia="ko-KR"/>
        </w:rPr>
        <w:tab/>
      </w:r>
      <w:r w:rsidRPr="00C5022D">
        <w:rPr>
          <w:rFonts w:ascii="Times New Roman" w:hAnsi="Times New Roman"/>
          <w:b/>
          <w:bCs/>
          <w:sz w:val="24"/>
          <w:szCs w:val="24"/>
          <w:lang w:val="ru-RU" w:eastAsia="ko-KR"/>
        </w:rPr>
        <w:tab/>
        <w:t xml:space="preserve">    ИСПОЛНИТЕЛЬ</w:t>
      </w:r>
    </w:p>
    <w:p w14:paraId="3257B1EE" w14:textId="3269D747" w:rsidR="0030133A" w:rsidRPr="00C5022D" w:rsidRDefault="0030133A" w:rsidP="0030133A">
      <w:pPr>
        <w:tabs>
          <w:tab w:val="clear" w:pos="1080"/>
        </w:tabs>
        <w:spacing w:line="240" w:lineRule="auto"/>
        <w:ind w:left="0" w:firstLine="0"/>
        <w:jc w:val="left"/>
        <w:rPr>
          <w:rFonts w:ascii="Times New Roman" w:hAnsi="Times New Roman"/>
          <w:b/>
          <w:bCs/>
          <w:sz w:val="24"/>
          <w:szCs w:val="24"/>
          <w:lang w:val="kk-KZ" w:eastAsia="ko-KR"/>
        </w:rPr>
      </w:pPr>
      <w:r w:rsidRPr="00C5022D">
        <w:rPr>
          <w:rFonts w:ascii="Times New Roman" w:hAnsi="Times New Roman"/>
          <w:b/>
          <w:bCs/>
          <w:sz w:val="24"/>
          <w:szCs w:val="24"/>
          <w:lang w:val="ru-RU" w:eastAsia="ko-KR"/>
        </w:rPr>
        <w:t xml:space="preserve">                           ТОО «Жамбыл Петролеум»</w:t>
      </w:r>
      <w:r w:rsidRPr="00C5022D">
        <w:rPr>
          <w:rFonts w:ascii="Times New Roman" w:hAnsi="Times New Roman"/>
          <w:b/>
          <w:bCs/>
          <w:sz w:val="24"/>
          <w:szCs w:val="24"/>
          <w:lang w:val="ru-RU" w:eastAsia="ko-KR"/>
        </w:rPr>
        <w:tab/>
      </w:r>
      <w:r w:rsidRPr="00C5022D">
        <w:rPr>
          <w:rFonts w:ascii="Times New Roman" w:hAnsi="Times New Roman"/>
          <w:b/>
          <w:bCs/>
          <w:sz w:val="24"/>
          <w:szCs w:val="24"/>
          <w:lang w:val="ru-RU" w:eastAsia="ko-KR"/>
        </w:rPr>
        <w:tab/>
      </w:r>
    </w:p>
    <w:p w14:paraId="6951B8B9" w14:textId="6E65F5DE" w:rsidR="0030133A" w:rsidRPr="00C5022D" w:rsidRDefault="0030133A" w:rsidP="0030133A">
      <w:pPr>
        <w:tabs>
          <w:tab w:val="clear" w:pos="1080"/>
        </w:tabs>
        <w:spacing w:line="240" w:lineRule="auto"/>
        <w:rPr>
          <w:rFonts w:ascii="Times New Roman" w:hAnsi="Times New Roman"/>
          <w:b/>
          <w:bCs/>
          <w:sz w:val="24"/>
          <w:szCs w:val="24"/>
          <w:lang w:val="ru-RU" w:eastAsia="en-US"/>
        </w:rPr>
      </w:pPr>
      <w:r w:rsidRPr="00C5022D">
        <w:rPr>
          <w:rFonts w:ascii="Times New Roman" w:hAnsi="Times New Roman"/>
          <w:b/>
          <w:bCs/>
          <w:sz w:val="24"/>
          <w:szCs w:val="24"/>
          <w:lang w:val="ru-RU" w:eastAsia="en-US"/>
        </w:rPr>
        <w:t xml:space="preserve">                            Генеральный директор</w:t>
      </w:r>
      <w:r w:rsidRPr="00C5022D">
        <w:rPr>
          <w:rFonts w:ascii="Times New Roman" w:hAnsi="Times New Roman"/>
          <w:b/>
          <w:bCs/>
          <w:sz w:val="24"/>
          <w:szCs w:val="24"/>
          <w:lang w:val="ru-RU" w:eastAsia="en-US"/>
        </w:rPr>
        <w:tab/>
      </w:r>
      <w:r w:rsidRPr="00C5022D">
        <w:rPr>
          <w:rFonts w:ascii="Times New Roman" w:hAnsi="Times New Roman"/>
          <w:b/>
          <w:bCs/>
          <w:sz w:val="24"/>
          <w:szCs w:val="24"/>
          <w:lang w:val="ru-RU" w:eastAsia="en-US"/>
        </w:rPr>
        <w:tab/>
      </w:r>
      <w:r w:rsidRPr="00C5022D">
        <w:rPr>
          <w:rFonts w:ascii="Times New Roman" w:hAnsi="Times New Roman"/>
          <w:b/>
          <w:bCs/>
          <w:sz w:val="24"/>
          <w:szCs w:val="24"/>
          <w:lang w:val="ru-RU" w:eastAsia="en-US"/>
        </w:rPr>
        <w:tab/>
        <w:t xml:space="preserve"> </w:t>
      </w:r>
    </w:p>
    <w:p w14:paraId="7F28730F" w14:textId="77777777" w:rsidR="0030133A" w:rsidRPr="00C5022D" w:rsidRDefault="0030133A" w:rsidP="0030133A">
      <w:pPr>
        <w:tabs>
          <w:tab w:val="clear" w:pos="1080"/>
        </w:tabs>
        <w:spacing w:line="240" w:lineRule="auto"/>
        <w:ind w:left="0" w:firstLine="1440"/>
        <w:rPr>
          <w:rFonts w:ascii="Times New Roman" w:hAnsi="Times New Roman"/>
          <w:b/>
          <w:sz w:val="24"/>
          <w:szCs w:val="24"/>
          <w:lang w:val="ru-RU" w:eastAsia="en-US"/>
        </w:rPr>
      </w:pPr>
    </w:p>
    <w:p w14:paraId="4DD30F31" w14:textId="21747DBC" w:rsidR="0030133A" w:rsidRPr="00C5022D" w:rsidRDefault="0030133A" w:rsidP="0030133A">
      <w:pPr>
        <w:tabs>
          <w:tab w:val="clear" w:pos="1080"/>
        </w:tabs>
        <w:spacing w:line="240" w:lineRule="auto"/>
        <w:ind w:left="0" w:firstLine="0"/>
        <w:jc w:val="left"/>
        <w:rPr>
          <w:rFonts w:ascii="Times New Roman" w:hAnsi="Times New Roman"/>
          <w:b/>
          <w:sz w:val="24"/>
          <w:szCs w:val="24"/>
          <w:lang w:val="ru-RU" w:eastAsia="ko-KR"/>
        </w:rPr>
      </w:pPr>
      <w:r w:rsidRPr="00C5022D">
        <w:rPr>
          <w:rFonts w:ascii="Times New Roman" w:hAnsi="Times New Roman"/>
          <w:b/>
          <w:sz w:val="24"/>
          <w:szCs w:val="24"/>
          <w:lang w:val="ru-RU" w:eastAsia="ko-KR"/>
        </w:rPr>
        <w:t xml:space="preserve">                             ________________</w:t>
      </w:r>
      <w:r w:rsidRPr="00C5022D">
        <w:rPr>
          <w:rFonts w:ascii="Times New Roman" w:hAnsi="Times New Roman"/>
          <w:b/>
          <w:bCs/>
          <w:sz w:val="24"/>
          <w:szCs w:val="24"/>
          <w:lang w:val="ru-RU" w:eastAsia="ko-KR"/>
        </w:rPr>
        <w:t xml:space="preserve"> Елевсинов Х.Т.</w:t>
      </w:r>
      <w:r w:rsidRPr="00C5022D">
        <w:rPr>
          <w:rFonts w:ascii="Times New Roman" w:hAnsi="Times New Roman"/>
          <w:b/>
          <w:bCs/>
          <w:sz w:val="24"/>
          <w:szCs w:val="24"/>
          <w:lang w:val="ru-RU" w:eastAsia="ko-KR"/>
        </w:rPr>
        <w:tab/>
        <w:t xml:space="preserve">    </w:t>
      </w:r>
      <w:r w:rsidRPr="00C5022D">
        <w:rPr>
          <w:rFonts w:ascii="Times New Roman" w:hAnsi="Times New Roman"/>
          <w:b/>
          <w:sz w:val="24"/>
          <w:szCs w:val="24"/>
          <w:lang w:val="ru-RU" w:eastAsia="ko-KR"/>
        </w:rPr>
        <w:t xml:space="preserve">________________ </w:t>
      </w:r>
    </w:p>
    <w:p w14:paraId="386BC07A" w14:textId="15A9C124" w:rsidR="00773FC4" w:rsidRPr="00C5022D" w:rsidRDefault="00773FC4" w:rsidP="00E21223">
      <w:pPr>
        <w:jc w:val="right"/>
        <w:rPr>
          <w:rFonts w:ascii="Times New Roman" w:hAnsi="Times New Roman"/>
          <w:b/>
          <w:bCs/>
          <w:sz w:val="18"/>
          <w:szCs w:val="18"/>
          <w:lang w:val="ru-RU"/>
        </w:rPr>
      </w:pPr>
    </w:p>
    <w:p w14:paraId="18C3D0DB" w14:textId="77777777" w:rsidR="00773FC4" w:rsidRPr="00C5022D" w:rsidRDefault="00773FC4" w:rsidP="0075036F">
      <w:pPr>
        <w:ind w:left="0" w:firstLine="0"/>
        <w:rPr>
          <w:rFonts w:ascii="Times New Roman" w:hAnsi="Times New Roman"/>
          <w:b/>
          <w:bCs/>
          <w:sz w:val="18"/>
          <w:szCs w:val="18"/>
          <w:lang w:val="ru-RU"/>
        </w:rPr>
        <w:sectPr w:rsidR="00773FC4" w:rsidRPr="00C5022D" w:rsidSect="0075036F">
          <w:pgSz w:w="11906" w:h="16838"/>
          <w:pgMar w:top="567" w:right="566" w:bottom="1134" w:left="1276" w:header="708" w:footer="708" w:gutter="0"/>
          <w:cols w:space="720"/>
        </w:sectPr>
      </w:pPr>
    </w:p>
    <w:bookmarkEnd w:id="1026"/>
    <w:bookmarkEnd w:id="1027"/>
    <w:bookmarkEnd w:id="1028"/>
    <w:bookmarkEnd w:id="1029"/>
    <w:bookmarkEnd w:id="1030"/>
    <w:p w14:paraId="2B300E71" w14:textId="77777777" w:rsidR="00545F7F" w:rsidRPr="00C5022D" w:rsidRDefault="00545F7F" w:rsidP="00545F7F">
      <w:pPr>
        <w:tabs>
          <w:tab w:val="clear" w:pos="1080"/>
        </w:tabs>
        <w:spacing w:line="240" w:lineRule="auto"/>
        <w:ind w:left="0" w:firstLine="567"/>
        <w:jc w:val="left"/>
        <w:rPr>
          <w:rFonts w:ascii="Times New Roman" w:hAnsi="Times New Roman"/>
          <w:b/>
          <w:sz w:val="24"/>
          <w:szCs w:val="24"/>
          <w:lang w:val="ru-RU" w:eastAsia="ko-KR"/>
        </w:rPr>
      </w:pPr>
      <w:r w:rsidRPr="00C5022D">
        <w:rPr>
          <w:rFonts w:ascii="Times New Roman" w:hAnsi="Times New Roman"/>
          <w:b/>
          <w:sz w:val="24"/>
          <w:szCs w:val="24"/>
          <w:lang w:val="ru-RU" w:eastAsia="ko-KR"/>
        </w:rPr>
        <w:t>ФОРМА                                                                                                                                                                                        Приложение №</w:t>
      </w:r>
      <w:r w:rsidR="00407C3E" w:rsidRPr="00C5022D">
        <w:rPr>
          <w:rFonts w:ascii="Times New Roman" w:hAnsi="Times New Roman"/>
          <w:b/>
          <w:sz w:val="24"/>
          <w:szCs w:val="24"/>
          <w:lang w:val="ru-RU" w:eastAsia="ko-KR"/>
        </w:rPr>
        <w:t>5</w:t>
      </w:r>
    </w:p>
    <w:p w14:paraId="6DA6D752" w14:textId="77777777" w:rsidR="00545F7F" w:rsidRPr="00C5022D" w:rsidRDefault="00545F7F" w:rsidP="00545F7F">
      <w:pPr>
        <w:tabs>
          <w:tab w:val="clear" w:pos="1080"/>
        </w:tabs>
        <w:spacing w:line="240" w:lineRule="auto"/>
        <w:ind w:left="0" w:firstLine="567"/>
        <w:jc w:val="right"/>
        <w:rPr>
          <w:rFonts w:ascii="Times New Roman" w:hAnsi="Times New Roman"/>
          <w:b/>
          <w:sz w:val="24"/>
          <w:szCs w:val="24"/>
          <w:lang w:val="ru-RU" w:eastAsia="ko-KR"/>
        </w:rPr>
      </w:pPr>
      <w:r w:rsidRPr="00C5022D">
        <w:rPr>
          <w:rFonts w:ascii="Times New Roman" w:hAnsi="Times New Roman"/>
          <w:b/>
          <w:sz w:val="24"/>
          <w:szCs w:val="24"/>
          <w:lang w:val="ru-RU" w:eastAsia="ko-KR"/>
        </w:rPr>
        <w:t>к Договору № _________ от «____» _________ 2018 г.</w:t>
      </w:r>
    </w:p>
    <w:p w14:paraId="349F4F90" w14:textId="77777777" w:rsidR="00545F7F" w:rsidRPr="00C5022D" w:rsidRDefault="00545F7F" w:rsidP="00545F7F">
      <w:pPr>
        <w:tabs>
          <w:tab w:val="clear" w:pos="1080"/>
        </w:tabs>
        <w:spacing w:line="240" w:lineRule="auto"/>
        <w:ind w:left="0" w:firstLine="0"/>
        <w:jc w:val="right"/>
        <w:rPr>
          <w:rFonts w:ascii="Times New Roman" w:hAnsi="Times New Roman"/>
          <w:sz w:val="22"/>
          <w:szCs w:val="24"/>
          <w:lang w:val="ru-RU" w:eastAsia="ko-KR"/>
        </w:rPr>
      </w:pPr>
      <w:r w:rsidRPr="00C5022D">
        <w:rPr>
          <w:rFonts w:ascii="Times New Roman" w:hAnsi="Times New Roman"/>
          <w:color w:val="000000"/>
          <w:sz w:val="22"/>
          <w:szCs w:val="24"/>
          <w:lang w:val="ru-RU" w:eastAsia="ko-KR"/>
        </w:rPr>
        <w:t>Приложение 50</w:t>
      </w:r>
    </w:p>
    <w:p w14:paraId="5EBC1B01" w14:textId="77777777" w:rsidR="00545F7F" w:rsidRPr="00C5022D" w:rsidRDefault="00545F7F" w:rsidP="00545F7F">
      <w:pPr>
        <w:tabs>
          <w:tab w:val="clear" w:pos="1080"/>
        </w:tabs>
        <w:spacing w:line="240" w:lineRule="auto"/>
        <w:ind w:left="0" w:firstLine="0"/>
        <w:jc w:val="right"/>
        <w:rPr>
          <w:rFonts w:ascii="Times New Roman" w:hAnsi="Times New Roman"/>
          <w:sz w:val="22"/>
          <w:szCs w:val="24"/>
          <w:lang w:val="ru-RU" w:eastAsia="ko-KR"/>
        </w:rPr>
      </w:pPr>
      <w:r w:rsidRPr="00C5022D">
        <w:rPr>
          <w:rFonts w:ascii="Times New Roman" w:hAnsi="Times New Roman"/>
          <w:color w:val="000000"/>
          <w:sz w:val="22"/>
          <w:szCs w:val="24"/>
          <w:lang w:val="ru-RU" w:eastAsia="ko-KR"/>
        </w:rPr>
        <w:t xml:space="preserve">к </w:t>
      </w:r>
      <w:hyperlink r:id="rId10" w:history="1">
        <w:r w:rsidRPr="00C5022D">
          <w:rPr>
            <w:rFonts w:ascii="Times New Roman" w:hAnsi="Times New Roman"/>
            <w:color w:val="333399"/>
            <w:sz w:val="22"/>
            <w:szCs w:val="24"/>
            <w:u w:val="single"/>
            <w:lang w:val="ru-RU" w:eastAsia="ko-KR"/>
          </w:rPr>
          <w:t>приказу</w:t>
        </w:r>
      </w:hyperlink>
      <w:r w:rsidRPr="00C5022D">
        <w:rPr>
          <w:rFonts w:ascii="Times New Roman" w:hAnsi="Times New Roman"/>
          <w:color w:val="000000"/>
          <w:sz w:val="22"/>
          <w:szCs w:val="24"/>
          <w:lang w:val="ru-RU" w:eastAsia="ko-KR"/>
        </w:rPr>
        <w:t xml:space="preserve"> Министра финансов</w:t>
      </w:r>
    </w:p>
    <w:p w14:paraId="7164F171" w14:textId="77777777" w:rsidR="00545F7F" w:rsidRPr="00C5022D" w:rsidRDefault="00545F7F" w:rsidP="00545F7F">
      <w:pPr>
        <w:tabs>
          <w:tab w:val="clear" w:pos="1080"/>
        </w:tabs>
        <w:spacing w:line="240" w:lineRule="auto"/>
        <w:ind w:left="0" w:firstLine="0"/>
        <w:jc w:val="right"/>
        <w:rPr>
          <w:rFonts w:ascii="Times New Roman" w:hAnsi="Times New Roman"/>
          <w:sz w:val="22"/>
          <w:szCs w:val="24"/>
          <w:lang w:val="ru-RU" w:eastAsia="ko-KR"/>
        </w:rPr>
      </w:pPr>
      <w:r w:rsidRPr="00C5022D">
        <w:rPr>
          <w:rFonts w:ascii="Times New Roman" w:hAnsi="Times New Roman"/>
          <w:color w:val="000000"/>
          <w:sz w:val="22"/>
          <w:szCs w:val="24"/>
          <w:lang w:val="ru-RU" w:eastAsia="ko-KR"/>
        </w:rPr>
        <w:t>Республики Казахстан от</w:t>
      </w:r>
    </w:p>
    <w:p w14:paraId="488F7476" w14:textId="77777777" w:rsidR="00545F7F" w:rsidRPr="00C5022D" w:rsidRDefault="00545F7F" w:rsidP="00545F7F">
      <w:pPr>
        <w:tabs>
          <w:tab w:val="clear" w:pos="1080"/>
        </w:tabs>
        <w:spacing w:line="240" w:lineRule="auto"/>
        <w:ind w:left="0" w:firstLine="0"/>
        <w:jc w:val="right"/>
        <w:rPr>
          <w:rFonts w:ascii="Times New Roman" w:hAnsi="Times New Roman"/>
          <w:sz w:val="22"/>
          <w:szCs w:val="24"/>
          <w:lang w:val="ru-RU" w:eastAsia="ko-KR"/>
        </w:rPr>
      </w:pPr>
      <w:r w:rsidRPr="00C5022D">
        <w:rPr>
          <w:rFonts w:ascii="Times New Roman" w:hAnsi="Times New Roman"/>
          <w:color w:val="000000"/>
          <w:sz w:val="22"/>
          <w:szCs w:val="24"/>
          <w:lang w:val="ru-RU" w:eastAsia="ko-KR"/>
        </w:rPr>
        <w:t>20 декабря 2012 года № 562</w:t>
      </w:r>
    </w:p>
    <w:p w14:paraId="4273A8CF" w14:textId="77777777" w:rsidR="00545F7F" w:rsidRPr="00C5022D" w:rsidRDefault="00545F7F" w:rsidP="00545F7F">
      <w:pPr>
        <w:tabs>
          <w:tab w:val="clear" w:pos="1080"/>
        </w:tabs>
        <w:spacing w:line="240" w:lineRule="auto"/>
        <w:ind w:left="0" w:firstLine="0"/>
        <w:jc w:val="right"/>
        <w:rPr>
          <w:rFonts w:ascii="Times New Roman" w:hAnsi="Times New Roman"/>
          <w:sz w:val="22"/>
          <w:szCs w:val="24"/>
          <w:lang w:val="ru-RU" w:eastAsia="ko-KR"/>
        </w:rPr>
      </w:pPr>
      <w:r w:rsidRPr="00C5022D">
        <w:rPr>
          <w:rFonts w:ascii="Times New Roman" w:hAnsi="Times New Roman"/>
          <w:color w:val="000000"/>
          <w:sz w:val="22"/>
          <w:szCs w:val="24"/>
          <w:lang w:val="en-US" w:eastAsia="ko-KR"/>
        </w:rPr>
        <w:t> </w:t>
      </w:r>
    </w:p>
    <w:p w14:paraId="6A1FF426" w14:textId="77777777" w:rsidR="00545F7F" w:rsidRPr="00C5022D" w:rsidRDefault="00545F7F" w:rsidP="00545F7F">
      <w:pPr>
        <w:tabs>
          <w:tab w:val="clear" w:pos="1080"/>
        </w:tabs>
        <w:spacing w:line="240" w:lineRule="auto"/>
        <w:ind w:left="0" w:firstLine="0"/>
        <w:jc w:val="right"/>
        <w:rPr>
          <w:rFonts w:ascii="Times New Roman" w:hAnsi="Times New Roman"/>
          <w:sz w:val="22"/>
          <w:szCs w:val="24"/>
          <w:lang w:val="en-US" w:eastAsia="ko-KR"/>
        </w:rPr>
      </w:pPr>
      <w:r w:rsidRPr="00C5022D">
        <w:rPr>
          <w:rFonts w:ascii="Times New Roman" w:hAnsi="Times New Roman"/>
          <w:color w:val="000000"/>
          <w:sz w:val="22"/>
          <w:szCs w:val="24"/>
          <w:lang w:val="en-US" w:eastAsia="ko-KR"/>
        </w:rPr>
        <w:t>Форма Р-1</w:t>
      </w:r>
    </w:p>
    <w:p w14:paraId="66E645AC" w14:textId="77777777" w:rsidR="00545F7F" w:rsidRPr="00C5022D" w:rsidRDefault="00545F7F" w:rsidP="00545F7F">
      <w:pPr>
        <w:tabs>
          <w:tab w:val="clear" w:pos="1080"/>
        </w:tabs>
        <w:spacing w:line="240" w:lineRule="auto"/>
        <w:ind w:left="0" w:firstLine="0"/>
        <w:jc w:val="right"/>
        <w:rPr>
          <w:rFonts w:ascii="Times New Roman" w:hAnsi="Times New Roman"/>
          <w:sz w:val="24"/>
          <w:szCs w:val="24"/>
          <w:lang w:val="en-US" w:eastAsia="ko-KR"/>
        </w:rPr>
      </w:pPr>
      <w:r w:rsidRPr="00C5022D">
        <w:rPr>
          <w:rFonts w:ascii="Times New Roman" w:hAnsi="Times New Roman"/>
          <w:sz w:val="24"/>
          <w:szCs w:val="24"/>
          <w:lang w:val="en-US" w:eastAsia="ko-KR"/>
        </w:rPr>
        <w:t> </w:t>
      </w:r>
    </w:p>
    <w:tbl>
      <w:tblPr>
        <w:tblW w:w="4919" w:type="pct"/>
        <w:tblCellMar>
          <w:left w:w="0" w:type="dxa"/>
          <w:right w:w="0" w:type="dxa"/>
        </w:tblCellMar>
        <w:tblLook w:val="04A0" w:firstRow="1" w:lastRow="0" w:firstColumn="1" w:lastColumn="0" w:noHBand="0" w:noVBand="1"/>
      </w:tblPr>
      <w:tblGrid>
        <w:gridCol w:w="11975"/>
        <w:gridCol w:w="539"/>
        <w:gridCol w:w="1604"/>
      </w:tblGrid>
      <w:tr w:rsidR="00545F7F" w:rsidRPr="00C5022D" w14:paraId="1B43EE0B" w14:textId="77777777" w:rsidTr="00545F7F">
        <w:trPr>
          <w:trHeight w:val="272"/>
        </w:trPr>
        <w:tc>
          <w:tcPr>
            <w:tcW w:w="4241" w:type="pct"/>
            <w:tcMar>
              <w:top w:w="0" w:type="dxa"/>
              <w:left w:w="108" w:type="dxa"/>
              <w:bottom w:w="0" w:type="dxa"/>
              <w:right w:w="108" w:type="dxa"/>
            </w:tcMar>
            <w:vAlign w:val="center"/>
            <w:hideMark/>
          </w:tcPr>
          <w:p w14:paraId="2B0BB898" w14:textId="77777777" w:rsidR="00545F7F" w:rsidRPr="00C5022D" w:rsidRDefault="00545F7F" w:rsidP="00545F7F">
            <w:pPr>
              <w:tabs>
                <w:tab w:val="clear" w:pos="1080"/>
              </w:tabs>
              <w:spacing w:line="240" w:lineRule="auto"/>
              <w:ind w:left="0" w:firstLine="0"/>
              <w:jc w:val="left"/>
              <w:rPr>
                <w:rFonts w:ascii="Times New Roman" w:hAnsi="Times New Roman"/>
                <w:sz w:val="24"/>
                <w:szCs w:val="24"/>
                <w:lang w:val="en-US" w:eastAsia="ko-KR"/>
              </w:rPr>
            </w:pPr>
          </w:p>
        </w:tc>
        <w:tc>
          <w:tcPr>
            <w:tcW w:w="152" w:type="pct"/>
            <w:tcMar>
              <w:top w:w="0" w:type="dxa"/>
              <w:left w:w="108" w:type="dxa"/>
              <w:bottom w:w="0" w:type="dxa"/>
              <w:right w:w="108" w:type="dxa"/>
            </w:tcMar>
            <w:vAlign w:val="center"/>
            <w:hideMark/>
          </w:tcPr>
          <w:p w14:paraId="7BB56247" w14:textId="77777777" w:rsidR="00545F7F" w:rsidRPr="00C5022D" w:rsidRDefault="00545F7F" w:rsidP="00545F7F">
            <w:pPr>
              <w:tabs>
                <w:tab w:val="clear" w:pos="1080"/>
              </w:tabs>
              <w:spacing w:line="240" w:lineRule="auto"/>
              <w:ind w:left="709" w:hanging="709"/>
              <w:jc w:val="left"/>
              <w:rPr>
                <w:rFonts w:ascii="Times New Roman" w:hAnsi="Times New Roman"/>
                <w:sz w:val="24"/>
                <w:szCs w:val="24"/>
                <w:lang w:val="en-US" w:eastAsia="ko-KR"/>
              </w:rPr>
            </w:pPr>
            <w:r w:rsidRPr="00C5022D">
              <w:rPr>
                <w:rFonts w:ascii="Times New Roman" w:hAnsi="Times New Roman"/>
                <w:sz w:val="24"/>
                <w:szCs w:val="24"/>
                <w:lang w:val="en-US" w:eastAsia="ko-KR"/>
              </w:rPr>
              <w:t> </w:t>
            </w:r>
          </w:p>
        </w:tc>
        <w:tc>
          <w:tcPr>
            <w:tcW w:w="607" w:type="pct"/>
            <w:tcBorders>
              <w:top w:val="nil"/>
              <w:left w:val="nil"/>
              <w:bottom w:val="single" w:sz="8" w:space="0" w:color="auto"/>
              <w:right w:val="nil"/>
            </w:tcBorders>
            <w:tcMar>
              <w:top w:w="0" w:type="dxa"/>
              <w:left w:w="108" w:type="dxa"/>
              <w:bottom w:w="0" w:type="dxa"/>
              <w:right w:w="108" w:type="dxa"/>
            </w:tcMar>
            <w:vAlign w:val="center"/>
            <w:hideMark/>
          </w:tcPr>
          <w:p w14:paraId="78882D6F" w14:textId="77777777" w:rsidR="00545F7F" w:rsidRPr="00C5022D" w:rsidRDefault="00545F7F" w:rsidP="00545F7F">
            <w:pPr>
              <w:tabs>
                <w:tab w:val="clear" w:pos="1080"/>
              </w:tabs>
              <w:spacing w:line="240" w:lineRule="auto"/>
              <w:ind w:left="709" w:hanging="709"/>
              <w:jc w:val="left"/>
              <w:rPr>
                <w:rFonts w:ascii="Times New Roman" w:hAnsi="Times New Roman"/>
                <w:sz w:val="24"/>
                <w:szCs w:val="24"/>
                <w:lang w:val="en-US" w:eastAsia="ko-KR"/>
              </w:rPr>
            </w:pPr>
            <w:r w:rsidRPr="00C5022D">
              <w:rPr>
                <w:rFonts w:ascii="Times New Roman" w:hAnsi="Times New Roman"/>
                <w:sz w:val="24"/>
                <w:szCs w:val="24"/>
                <w:lang w:val="en-US" w:eastAsia="ko-KR"/>
              </w:rPr>
              <w:t>     ИИН/БИН</w:t>
            </w:r>
          </w:p>
        </w:tc>
      </w:tr>
      <w:tr w:rsidR="00545F7F" w:rsidRPr="00C5022D" w14:paraId="637EC131" w14:textId="77777777" w:rsidTr="00545F7F">
        <w:trPr>
          <w:trHeight w:val="272"/>
        </w:trPr>
        <w:tc>
          <w:tcPr>
            <w:tcW w:w="4241" w:type="pct"/>
            <w:tcMar>
              <w:top w:w="0" w:type="dxa"/>
              <w:left w:w="108" w:type="dxa"/>
              <w:bottom w:w="0" w:type="dxa"/>
              <w:right w:w="108" w:type="dxa"/>
            </w:tcMar>
            <w:vAlign w:val="center"/>
            <w:hideMark/>
          </w:tcPr>
          <w:p w14:paraId="180FD312" w14:textId="77777777" w:rsidR="00545F7F" w:rsidRPr="00C5022D" w:rsidRDefault="00545F7F" w:rsidP="00545F7F">
            <w:pPr>
              <w:tabs>
                <w:tab w:val="clear" w:pos="1080"/>
              </w:tabs>
              <w:spacing w:line="240" w:lineRule="auto"/>
              <w:ind w:left="0" w:firstLine="0"/>
              <w:rPr>
                <w:rFonts w:ascii="Times New Roman" w:hAnsi="Times New Roman"/>
                <w:sz w:val="24"/>
                <w:szCs w:val="24"/>
                <w:lang w:val="ru-RU" w:eastAsia="ko-KR"/>
              </w:rPr>
            </w:pPr>
            <w:r w:rsidRPr="00C5022D">
              <w:rPr>
                <w:rFonts w:ascii="Times New Roman" w:hAnsi="Times New Roman"/>
                <w:b/>
                <w:sz w:val="24"/>
                <w:szCs w:val="24"/>
                <w:lang w:val="ru-RU" w:eastAsia="ko-KR"/>
              </w:rPr>
              <w:t>Заказчик ТОО «Жамбыл Петролеум»</w:t>
            </w:r>
            <w:r w:rsidRPr="00C5022D">
              <w:rPr>
                <w:rFonts w:ascii="Times New Roman" w:hAnsi="Times New Roman"/>
                <w:sz w:val="24"/>
                <w:szCs w:val="24"/>
                <w:lang w:val="ru-RU" w:eastAsia="ko-KR"/>
              </w:rPr>
              <w:t xml:space="preserve">, выступающий от имени и по поручению АО «Национальная компания «КазМунайГаз» по Соглашению № 411 о привлечении оператора по Контракту № 2609 от 21.04.2008 года, на проведение Разведки углеводородного сырья по участку «Жамбыл», расположенному в Каспийском море между Министерством Энергетики и АО НК «КазМунайГаз», в лице Заместителя генерального директора по геологии г-на Досмухамбетов И.Д., действующего на основании Доверенности № </w:t>
            </w:r>
            <w:r w:rsidRPr="00C5022D">
              <w:rPr>
                <w:rFonts w:ascii="Times New Roman" w:hAnsi="Times New Roman"/>
                <w:sz w:val="24"/>
                <w:szCs w:val="24"/>
                <w:lang w:val="kk-KZ" w:eastAsia="ko-KR"/>
              </w:rPr>
              <w:t>87</w:t>
            </w:r>
            <w:r w:rsidRPr="00C5022D">
              <w:rPr>
                <w:rFonts w:ascii="Times New Roman" w:hAnsi="Times New Roman"/>
                <w:sz w:val="24"/>
                <w:szCs w:val="24"/>
                <w:lang w:val="ru-RU" w:eastAsia="ko-KR"/>
              </w:rPr>
              <w:t xml:space="preserve"> от </w:t>
            </w:r>
            <w:r w:rsidRPr="00C5022D">
              <w:rPr>
                <w:rFonts w:ascii="Times New Roman" w:hAnsi="Times New Roman"/>
                <w:sz w:val="24"/>
                <w:szCs w:val="24"/>
                <w:lang w:val="kk-KZ" w:eastAsia="ko-KR"/>
              </w:rPr>
              <w:t>25 декабря 201</w:t>
            </w:r>
            <w:r w:rsidRPr="00C5022D">
              <w:rPr>
                <w:rFonts w:ascii="Times New Roman" w:hAnsi="Times New Roman"/>
                <w:sz w:val="24"/>
                <w:szCs w:val="24"/>
                <w:lang w:val="ru-RU" w:eastAsia="ko-KR"/>
              </w:rPr>
              <w:t>6</w:t>
            </w:r>
            <w:r w:rsidRPr="00C5022D">
              <w:rPr>
                <w:rFonts w:ascii="Times New Roman" w:hAnsi="Times New Roman"/>
                <w:sz w:val="24"/>
                <w:szCs w:val="24"/>
                <w:lang w:val="kk-KZ" w:eastAsia="ko-KR"/>
              </w:rPr>
              <w:t xml:space="preserve"> года</w:t>
            </w:r>
            <w:r w:rsidRPr="00C5022D">
              <w:rPr>
                <w:rFonts w:ascii="Times New Roman" w:hAnsi="Times New Roman"/>
                <w:sz w:val="24"/>
                <w:szCs w:val="24"/>
                <w:lang w:val="ru-RU" w:eastAsia="ko-KR"/>
              </w:rPr>
              <w:t>.</w:t>
            </w:r>
          </w:p>
          <w:p w14:paraId="3221206C" w14:textId="77777777" w:rsidR="00545F7F" w:rsidRPr="00C5022D" w:rsidRDefault="00545F7F" w:rsidP="00545F7F">
            <w:pPr>
              <w:tabs>
                <w:tab w:val="clear" w:pos="1080"/>
              </w:tabs>
              <w:spacing w:line="240" w:lineRule="auto"/>
              <w:ind w:left="0" w:firstLine="0"/>
              <w:rPr>
                <w:rFonts w:ascii="Times New Roman" w:hAnsi="Times New Roman"/>
                <w:sz w:val="24"/>
                <w:szCs w:val="24"/>
                <w:lang w:val="ru-RU" w:eastAsia="ko-KR"/>
              </w:rPr>
            </w:pPr>
            <w:r w:rsidRPr="00C5022D">
              <w:rPr>
                <w:rFonts w:ascii="Times New Roman" w:hAnsi="Times New Roman"/>
                <w:sz w:val="24"/>
                <w:szCs w:val="24"/>
                <w:lang w:val="ru-RU" w:eastAsia="ko-KR"/>
              </w:rPr>
              <w:t>Республика Казахстан, 060005, г.Атырау, ул.Махамбета Утемисулы 132а</w:t>
            </w:r>
          </w:p>
        </w:tc>
        <w:tc>
          <w:tcPr>
            <w:tcW w:w="152" w:type="pct"/>
            <w:tcBorders>
              <w:top w:val="nil"/>
              <w:left w:val="nil"/>
              <w:bottom w:val="nil"/>
              <w:right w:val="single" w:sz="8" w:space="0" w:color="auto"/>
            </w:tcBorders>
            <w:tcMar>
              <w:top w:w="0" w:type="dxa"/>
              <w:left w:w="108" w:type="dxa"/>
              <w:bottom w:w="0" w:type="dxa"/>
              <w:right w:w="108" w:type="dxa"/>
            </w:tcMar>
            <w:vAlign w:val="center"/>
            <w:hideMark/>
          </w:tcPr>
          <w:p w14:paraId="3BE5A2A1" w14:textId="77777777" w:rsidR="00545F7F" w:rsidRPr="00C5022D" w:rsidRDefault="00545F7F" w:rsidP="00545F7F">
            <w:pPr>
              <w:tabs>
                <w:tab w:val="clear" w:pos="1080"/>
              </w:tabs>
              <w:spacing w:line="240" w:lineRule="auto"/>
              <w:ind w:left="709" w:hanging="709"/>
              <w:jc w:val="left"/>
              <w:rPr>
                <w:rFonts w:ascii="Times New Roman" w:hAnsi="Times New Roman"/>
                <w:sz w:val="24"/>
                <w:szCs w:val="24"/>
                <w:lang w:val="ru-RU" w:eastAsia="ko-KR"/>
              </w:rPr>
            </w:pPr>
            <w:r w:rsidRPr="00C5022D">
              <w:rPr>
                <w:rFonts w:ascii="Times New Roman" w:hAnsi="Times New Roman"/>
                <w:sz w:val="24"/>
                <w:szCs w:val="24"/>
                <w:lang w:val="en-US" w:eastAsia="ko-KR"/>
              </w:rPr>
              <w:t> </w:t>
            </w:r>
          </w:p>
        </w:tc>
        <w:tc>
          <w:tcPr>
            <w:tcW w:w="60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9CDAB2" w14:textId="77777777" w:rsidR="00545F7F" w:rsidRPr="00C5022D" w:rsidRDefault="00545F7F" w:rsidP="00545F7F">
            <w:pPr>
              <w:tabs>
                <w:tab w:val="clear" w:pos="1080"/>
              </w:tabs>
              <w:spacing w:line="240" w:lineRule="auto"/>
              <w:ind w:left="709" w:hanging="709"/>
              <w:jc w:val="left"/>
              <w:rPr>
                <w:rFonts w:ascii="Times New Roman" w:hAnsi="Times New Roman"/>
                <w:sz w:val="24"/>
                <w:szCs w:val="24"/>
                <w:lang w:val="en-US" w:eastAsia="ko-KR"/>
              </w:rPr>
            </w:pPr>
            <w:r w:rsidRPr="00C5022D">
              <w:rPr>
                <w:rFonts w:ascii="Times New Roman" w:hAnsi="Times New Roman"/>
                <w:bCs/>
                <w:sz w:val="24"/>
                <w:szCs w:val="24"/>
                <w:lang w:val="en-US" w:eastAsia="ko-KR"/>
              </w:rPr>
              <w:t>090 340 002 825</w:t>
            </w:r>
            <w:r w:rsidRPr="00C5022D">
              <w:rPr>
                <w:rFonts w:ascii="Times New Roman" w:hAnsi="Times New Roman"/>
                <w:sz w:val="24"/>
                <w:szCs w:val="24"/>
                <w:lang w:val="en-US" w:eastAsia="ko-KR"/>
              </w:rPr>
              <w:t> </w:t>
            </w:r>
          </w:p>
        </w:tc>
      </w:tr>
      <w:tr w:rsidR="00545F7F" w:rsidRPr="00C5022D" w14:paraId="43D2BE05" w14:textId="77777777" w:rsidTr="00545F7F">
        <w:trPr>
          <w:trHeight w:val="272"/>
        </w:trPr>
        <w:tc>
          <w:tcPr>
            <w:tcW w:w="4223" w:type="pct"/>
            <w:tcMar>
              <w:top w:w="0" w:type="dxa"/>
              <w:left w:w="108" w:type="dxa"/>
              <w:bottom w:w="0" w:type="dxa"/>
              <w:right w:w="108" w:type="dxa"/>
            </w:tcMar>
            <w:vAlign w:val="center"/>
            <w:hideMark/>
          </w:tcPr>
          <w:p w14:paraId="10C66F9D" w14:textId="77777777" w:rsidR="00545F7F" w:rsidRPr="00C5022D" w:rsidRDefault="00545F7F" w:rsidP="00545F7F">
            <w:pPr>
              <w:tabs>
                <w:tab w:val="clear" w:pos="1080"/>
              </w:tabs>
              <w:spacing w:line="240" w:lineRule="auto"/>
              <w:ind w:left="709" w:hanging="709"/>
              <w:jc w:val="left"/>
              <w:rPr>
                <w:rFonts w:ascii="Times New Roman" w:hAnsi="Times New Roman"/>
                <w:sz w:val="24"/>
                <w:szCs w:val="24"/>
                <w:lang w:val="en-US" w:eastAsia="ko-KR"/>
              </w:rPr>
            </w:pPr>
            <w:r w:rsidRPr="00C5022D">
              <w:rPr>
                <w:rFonts w:ascii="Times New Roman" w:hAnsi="Times New Roman"/>
                <w:sz w:val="24"/>
                <w:szCs w:val="24"/>
                <w:lang w:val="en-US" w:eastAsia="ko-KR"/>
              </w:rPr>
              <w:t>Тел. (8 7122) 25 12 03</w:t>
            </w:r>
          </w:p>
        </w:tc>
        <w:tc>
          <w:tcPr>
            <w:tcW w:w="191" w:type="pct"/>
            <w:tcMar>
              <w:top w:w="0" w:type="dxa"/>
              <w:left w:w="108" w:type="dxa"/>
              <w:bottom w:w="0" w:type="dxa"/>
              <w:right w:w="108" w:type="dxa"/>
            </w:tcMar>
            <w:vAlign w:val="center"/>
            <w:hideMark/>
          </w:tcPr>
          <w:p w14:paraId="27B48259" w14:textId="77777777" w:rsidR="00545F7F" w:rsidRPr="00C5022D" w:rsidRDefault="00545F7F" w:rsidP="00545F7F">
            <w:pPr>
              <w:tabs>
                <w:tab w:val="clear" w:pos="1080"/>
              </w:tabs>
              <w:spacing w:line="240" w:lineRule="auto"/>
              <w:ind w:left="709" w:hanging="709"/>
              <w:jc w:val="left"/>
              <w:rPr>
                <w:rFonts w:ascii="Times New Roman" w:hAnsi="Times New Roman"/>
                <w:sz w:val="24"/>
                <w:szCs w:val="24"/>
                <w:lang w:val="en-US" w:eastAsia="ko-KR"/>
              </w:rPr>
            </w:pPr>
            <w:r w:rsidRPr="00C5022D">
              <w:rPr>
                <w:rFonts w:ascii="Times New Roman" w:hAnsi="Times New Roman"/>
                <w:sz w:val="24"/>
                <w:szCs w:val="24"/>
                <w:lang w:val="en-US" w:eastAsia="ko-KR"/>
              </w:rPr>
              <w:t> </w:t>
            </w:r>
          </w:p>
        </w:tc>
        <w:tc>
          <w:tcPr>
            <w:tcW w:w="564" w:type="pct"/>
            <w:tcBorders>
              <w:top w:val="nil"/>
              <w:left w:val="nil"/>
              <w:bottom w:val="single" w:sz="8" w:space="0" w:color="auto"/>
              <w:right w:val="nil"/>
            </w:tcBorders>
            <w:tcMar>
              <w:top w:w="0" w:type="dxa"/>
              <w:left w:w="108" w:type="dxa"/>
              <w:bottom w:w="0" w:type="dxa"/>
              <w:right w:w="108" w:type="dxa"/>
            </w:tcMar>
            <w:vAlign w:val="center"/>
            <w:hideMark/>
          </w:tcPr>
          <w:p w14:paraId="52F95F88" w14:textId="77777777" w:rsidR="00545F7F" w:rsidRPr="00C5022D" w:rsidRDefault="00545F7F" w:rsidP="00545F7F">
            <w:pPr>
              <w:tabs>
                <w:tab w:val="clear" w:pos="1080"/>
              </w:tabs>
              <w:spacing w:line="240" w:lineRule="auto"/>
              <w:ind w:left="709" w:hanging="709"/>
              <w:jc w:val="left"/>
              <w:rPr>
                <w:rFonts w:ascii="Times New Roman" w:hAnsi="Times New Roman"/>
                <w:sz w:val="24"/>
                <w:szCs w:val="24"/>
                <w:lang w:val="en-US" w:eastAsia="ko-KR"/>
              </w:rPr>
            </w:pPr>
            <w:r w:rsidRPr="00C5022D">
              <w:rPr>
                <w:rFonts w:ascii="Times New Roman" w:hAnsi="Times New Roman"/>
                <w:sz w:val="24"/>
                <w:szCs w:val="24"/>
                <w:lang w:val="en-US" w:eastAsia="ko-KR"/>
              </w:rPr>
              <w:t> </w:t>
            </w:r>
          </w:p>
        </w:tc>
      </w:tr>
      <w:tr w:rsidR="00545F7F" w:rsidRPr="00C5022D" w14:paraId="5FCB909C" w14:textId="77777777" w:rsidTr="00545F7F">
        <w:trPr>
          <w:trHeight w:val="272"/>
        </w:trPr>
        <w:tc>
          <w:tcPr>
            <w:tcW w:w="4223" w:type="pct"/>
            <w:tcMar>
              <w:top w:w="0" w:type="dxa"/>
              <w:left w:w="108" w:type="dxa"/>
              <w:bottom w:w="0" w:type="dxa"/>
              <w:right w:w="108" w:type="dxa"/>
            </w:tcMar>
            <w:vAlign w:val="center"/>
            <w:hideMark/>
          </w:tcPr>
          <w:p w14:paraId="06D0A8F3" w14:textId="77777777" w:rsidR="00545F7F" w:rsidRPr="00C5022D" w:rsidRDefault="00545F7F" w:rsidP="00545F7F">
            <w:pPr>
              <w:tabs>
                <w:tab w:val="clear" w:pos="1080"/>
              </w:tabs>
              <w:spacing w:line="240" w:lineRule="auto"/>
              <w:ind w:left="709" w:hanging="709"/>
              <w:jc w:val="left"/>
              <w:rPr>
                <w:rFonts w:ascii="Times New Roman" w:hAnsi="Times New Roman"/>
                <w:b/>
                <w:i/>
                <w:sz w:val="24"/>
                <w:szCs w:val="24"/>
                <w:lang w:val="ru-RU" w:eastAsia="ko-KR"/>
              </w:rPr>
            </w:pPr>
            <w:r w:rsidRPr="00C5022D">
              <w:rPr>
                <w:rFonts w:ascii="Times New Roman" w:hAnsi="Times New Roman"/>
                <w:sz w:val="24"/>
                <w:szCs w:val="24"/>
                <w:u w:val="single"/>
                <w:lang w:val="ru-RU" w:eastAsia="ko-KR"/>
              </w:rPr>
              <w:t>Исполнитель/Поставщик/Подрядчик</w:t>
            </w:r>
            <w:r w:rsidRPr="00C5022D">
              <w:rPr>
                <w:rFonts w:ascii="Times New Roman" w:hAnsi="Times New Roman"/>
                <w:sz w:val="24"/>
                <w:szCs w:val="24"/>
                <w:lang w:val="ru-RU" w:eastAsia="ko-KR"/>
              </w:rPr>
              <w:t xml:space="preserve"> </w:t>
            </w:r>
            <w:r w:rsidRPr="00C5022D">
              <w:rPr>
                <w:rFonts w:ascii="Times New Roman" w:hAnsi="Times New Roman"/>
                <w:b/>
                <w:i/>
                <w:sz w:val="24"/>
                <w:szCs w:val="24"/>
                <w:lang w:val="ru-RU" w:eastAsia="ko-KR"/>
              </w:rPr>
              <w:t>(выбрать в соответствии с договором)</w:t>
            </w:r>
            <w:r w:rsidRPr="00C5022D">
              <w:rPr>
                <w:rFonts w:ascii="Times New Roman" w:hAnsi="Times New Roman"/>
                <w:color w:val="000000"/>
                <w:sz w:val="24"/>
                <w:szCs w:val="24"/>
                <w:lang w:val="ru-RU" w:eastAsia="ko-KR"/>
              </w:rPr>
              <w:t xml:space="preserve"> </w:t>
            </w:r>
            <w:r w:rsidRPr="00C5022D">
              <w:rPr>
                <w:rFonts w:ascii="Times New Roman" w:hAnsi="Times New Roman"/>
                <w:b/>
                <w:i/>
                <w:sz w:val="24"/>
                <w:szCs w:val="24"/>
                <w:lang w:val="ru-RU" w:eastAsia="ko-KR"/>
              </w:rPr>
              <w:t>полное наименование</w:t>
            </w:r>
          </w:p>
          <w:p w14:paraId="0DEE31AC" w14:textId="77777777" w:rsidR="00545F7F" w:rsidRPr="00C5022D" w:rsidRDefault="00545F7F" w:rsidP="00545F7F">
            <w:pPr>
              <w:tabs>
                <w:tab w:val="clear" w:pos="1080"/>
              </w:tabs>
              <w:spacing w:line="240" w:lineRule="auto"/>
              <w:ind w:left="709" w:hanging="709"/>
              <w:jc w:val="left"/>
              <w:rPr>
                <w:rFonts w:ascii="Times New Roman" w:hAnsi="Times New Roman"/>
                <w:sz w:val="24"/>
                <w:szCs w:val="24"/>
                <w:lang w:val="ru-RU" w:eastAsia="ko-KR"/>
              </w:rPr>
            </w:pPr>
            <w:r w:rsidRPr="00C5022D">
              <w:rPr>
                <w:rFonts w:ascii="Times New Roman" w:hAnsi="Times New Roman"/>
                <w:b/>
                <w:i/>
                <w:sz w:val="24"/>
                <w:szCs w:val="24"/>
                <w:lang w:val="ru-RU" w:eastAsia="ko-KR"/>
              </w:rPr>
              <w:t>___________________________________________________ (</w:t>
            </w:r>
            <w:r w:rsidRPr="00C5022D">
              <w:rPr>
                <w:rFonts w:ascii="Times New Roman" w:hAnsi="Times New Roman"/>
                <w:color w:val="000000"/>
                <w:sz w:val="24"/>
                <w:szCs w:val="24"/>
                <w:lang w:val="ru-RU" w:eastAsia="ko-KR"/>
              </w:rPr>
              <w:t>,</w:t>
            </w:r>
            <w:r w:rsidRPr="00C5022D">
              <w:rPr>
                <w:rFonts w:ascii="Times New Roman" w:hAnsi="Times New Roman"/>
                <w:color w:val="000000"/>
                <w:sz w:val="24"/>
                <w:szCs w:val="24"/>
                <w:lang w:val="en-US" w:eastAsia="ko-KR"/>
              </w:rPr>
              <w:t> </w:t>
            </w:r>
            <w:r w:rsidRPr="00C5022D">
              <w:rPr>
                <w:rFonts w:ascii="Times New Roman" w:hAnsi="Times New Roman"/>
                <w:color w:val="000000"/>
                <w:sz w:val="24"/>
                <w:szCs w:val="24"/>
                <w:lang w:val="ru-RU" w:eastAsia="ko-KR"/>
              </w:rPr>
              <w:t xml:space="preserve"> адрес, данные о средствах связи)</w:t>
            </w:r>
          </w:p>
        </w:tc>
        <w:tc>
          <w:tcPr>
            <w:tcW w:w="191" w:type="pct"/>
            <w:tcBorders>
              <w:top w:val="nil"/>
              <w:left w:val="nil"/>
              <w:bottom w:val="nil"/>
              <w:right w:val="single" w:sz="8" w:space="0" w:color="auto"/>
            </w:tcBorders>
            <w:tcMar>
              <w:top w:w="0" w:type="dxa"/>
              <w:left w:w="108" w:type="dxa"/>
              <w:bottom w:w="0" w:type="dxa"/>
              <w:right w:w="108" w:type="dxa"/>
            </w:tcMar>
            <w:vAlign w:val="center"/>
            <w:hideMark/>
          </w:tcPr>
          <w:p w14:paraId="05F43A3A" w14:textId="77777777" w:rsidR="00545F7F" w:rsidRPr="00C5022D" w:rsidRDefault="00545F7F" w:rsidP="00545F7F">
            <w:pPr>
              <w:tabs>
                <w:tab w:val="clear" w:pos="1080"/>
              </w:tabs>
              <w:spacing w:line="240" w:lineRule="auto"/>
              <w:ind w:left="709" w:hanging="709"/>
              <w:jc w:val="left"/>
              <w:rPr>
                <w:rFonts w:ascii="Times New Roman" w:hAnsi="Times New Roman"/>
                <w:sz w:val="24"/>
                <w:szCs w:val="24"/>
                <w:lang w:val="ru-RU" w:eastAsia="ko-KR"/>
              </w:rPr>
            </w:pPr>
            <w:r w:rsidRPr="00C5022D">
              <w:rPr>
                <w:rFonts w:ascii="Times New Roman" w:hAnsi="Times New Roman"/>
                <w:sz w:val="24"/>
                <w:szCs w:val="24"/>
                <w:lang w:val="en-US" w:eastAsia="ko-KR"/>
              </w:rPr>
              <w:t> </w:t>
            </w:r>
          </w:p>
        </w:tc>
        <w:tc>
          <w:tcPr>
            <w:tcW w:w="56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6A7307" w14:textId="77777777" w:rsidR="00545F7F" w:rsidRPr="00C5022D" w:rsidRDefault="00545F7F" w:rsidP="00545F7F">
            <w:pPr>
              <w:tabs>
                <w:tab w:val="clear" w:pos="1080"/>
              </w:tabs>
              <w:spacing w:line="240" w:lineRule="auto"/>
              <w:ind w:left="709" w:hanging="709"/>
              <w:jc w:val="left"/>
              <w:rPr>
                <w:rFonts w:ascii="Times New Roman" w:hAnsi="Times New Roman"/>
                <w:sz w:val="24"/>
                <w:szCs w:val="24"/>
                <w:lang w:val="en-US" w:eastAsia="ko-KR"/>
              </w:rPr>
            </w:pPr>
            <w:r w:rsidRPr="00C5022D">
              <w:rPr>
                <w:rFonts w:ascii="Times New Roman" w:hAnsi="Times New Roman"/>
                <w:sz w:val="24"/>
                <w:szCs w:val="24"/>
                <w:lang w:val="en-US" w:eastAsia="ko-KR"/>
              </w:rPr>
              <w:t> </w:t>
            </w:r>
            <w:r w:rsidRPr="00C5022D">
              <w:rPr>
                <w:rFonts w:ascii="Times New Roman" w:hAnsi="Times New Roman"/>
                <w:b/>
                <w:i/>
                <w:sz w:val="24"/>
                <w:szCs w:val="24"/>
                <w:lang w:val="en-US" w:eastAsia="ko-KR"/>
              </w:rPr>
              <w:t>заполнить</w:t>
            </w:r>
          </w:p>
        </w:tc>
      </w:tr>
      <w:tr w:rsidR="00545F7F" w:rsidRPr="00C5022D" w14:paraId="61E9E0A6" w14:textId="77777777" w:rsidTr="00545F7F">
        <w:trPr>
          <w:gridAfter w:val="1"/>
          <w:wAfter w:w="586" w:type="pct"/>
          <w:trHeight w:val="272"/>
        </w:trPr>
        <w:tc>
          <w:tcPr>
            <w:tcW w:w="4241" w:type="pct"/>
            <w:tcMar>
              <w:top w:w="0" w:type="dxa"/>
              <w:left w:w="108" w:type="dxa"/>
              <w:bottom w:w="0" w:type="dxa"/>
              <w:right w:w="108" w:type="dxa"/>
            </w:tcMar>
            <w:vAlign w:val="center"/>
          </w:tcPr>
          <w:p w14:paraId="1F778BF0" w14:textId="77777777" w:rsidR="00545F7F" w:rsidRPr="00C5022D" w:rsidRDefault="00545F7F" w:rsidP="00545F7F">
            <w:pPr>
              <w:tabs>
                <w:tab w:val="clear" w:pos="1080"/>
              </w:tabs>
              <w:spacing w:line="240" w:lineRule="auto"/>
              <w:ind w:left="709" w:hanging="709"/>
              <w:jc w:val="left"/>
              <w:rPr>
                <w:rFonts w:ascii="Times New Roman" w:hAnsi="Times New Roman"/>
                <w:sz w:val="24"/>
                <w:szCs w:val="24"/>
                <w:lang w:val="en-US" w:eastAsia="ko-KR"/>
              </w:rPr>
            </w:pPr>
          </w:p>
        </w:tc>
        <w:tc>
          <w:tcPr>
            <w:tcW w:w="173" w:type="pct"/>
            <w:tcMar>
              <w:top w:w="0" w:type="dxa"/>
              <w:left w:w="108" w:type="dxa"/>
              <w:bottom w:w="0" w:type="dxa"/>
              <w:right w:w="108" w:type="dxa"/>
            </w:tcMar>
            <w:vAlign w:val="center"/>
            <w:hideMark/>
          </w:tcPr>
          <w:p w14:paraId="484032CE" w14:textId="77777777" w:rsidR="00545F7F" w:rsidRPr="00C5022D" w:rsidRDefault="00545F7F" w:rsidP="00545F7F">
            <w:pPr>
              <w:tabs>
                <w:tab w:val="clear" w:pos="1080"/>
              </w:tabs>
              <w:spacing w:line="240" w:lineRule="auto"/>
              <w:ind w:left="709" w:hanging="709"/>
              <w:jc w:val="left"/>
              <w:rPr>
                <w:rFonts w:ascii="Times New Roman" w:hAnsi="Times New Roman"/>
                <w:sz w:val="24"/>
                <w:szCs w:val="24"/>
                <w:lang w:val="en-US" w:eastAsia="ko-KR"/>
              </w:rPr>
            </w:pPr>
            <w:r w:rsidRPr="00C5022D">
              <w:rPr>
                <w:rFonts w:ascii="Times New Roman" w:hAnsi="Times New Roman"/>
                <w:sz w:val="24"/>
                <w:szCs w:val="24"/>
                <w:lang w:val="en-US" w:eastAsia="ko-KR"/>
              </w:rPr>
              <w:t> </w:t>
            </w:r>
          </w:p>
        </w:tc>
      </w:tr>
    </w:tbl>
    <w:p w14:paraId="645C3C02" w14:textId="77777777" w:rsidR="00545F7F" w:rsidRPr="00C5022D" w:rsidRDefault="00545F7F" w:rsidP="00545F7F">
      <w:pPr>
        <w:tabs>
          <w:tab w:val="clear" w:pos="1080"/>
        </w:tabs>
        <w:spacing w:line="240" w:lineRule="auto"/>
        <w:ind w:left="709" w:hanging="709"/>
        <w:jc w:val="left"/>
        <w:rPr>
          <w:rFonts w:ascii="Times New Roman" w:hAnsi="Times New Roman"/>
          <w:sz w:val="24"/>
          <w:szCs w:val="24"/>
          <w:lang w:val="en-US" w:eastAsia="ko-KR"/>
        </w:rPr>
      </w:pPr>
      <w:r w:rsidRPr="00C5022D">
        <w:rPr>
          <w:rFonts w:ascii="Times New Roman" w:hAnsi="Times New Roman"/>
          <w:sz w:val="24"/>
          <w:szCs w:val="24"/>
          <w:lang w:val="en-US" w:eastAsia="ko-KR"/>
        </w:rPr>
        <w:t> </w:t>
      </w:r>
    </w:p>
    <w:p w14:paraId="417714A8" w14:textId="77777777" w:rsidR="00545F7F" w:rsidRPr="00C5022D" w:rsidRDefault="00545F7F" w:rsidP="00545F7F">
      <w:pPr>
        <w:tabs>
          <w:tab w:val="clear" w:pos="1080"/>
        </w:tabs>
        <w:spacing w:line="240" w:lineRule="auto"/>
        <w:ind w:left="709" w:hanging="709"/>
        <w:jc w:val="left"/>
        <w:rPr>
          <w:rFonts w:ascii="Times New Roman" w:hAnsi="Times New Roman"/>
          <w:sz w:val="24"/>
          <w:szCs w:val="24"/>
          <w:lang w:val="ru-RU" w:eastAsia="ko-KR"/>
        </w:rPr>
      </w:pPr>
      <w:r w:rsidRPr="00C5022D">
        <w:rPr>
          <w:rFonts w:ascii="Times New Roman" w:hAnsi="Times New Roman"/>
          <w:sz w:val="24"/>
          <w:szCs w:val="24"/>
          <w:lang w:val="ru-RU" w:eastAsia="ko-KR"/>
        </w:rPr>
        <w:t xml:space="preserve">Договор (контракт) </w:t>
      </w:r>
      <w:r w:rsidRPr="00C5022D">
        <w:rPr>
          <w:rFonts w:ascii="Times New Roman" w:hAnsi="Times New Roman"/>
          <w:b/>
          <w:i/>
          <w:sz w:val="24"/>
          <w:szCs w:val="24"/>
          <w:lang w:val="ru-RU" w:eastAsia="ko-KR"/>
        </w:rPr>
        <w:t>(Наименование договора)</w:t>
      </w:r>
      <w:r w:rsidRPr="00C5022D">
        <w:rPr>
          <w:rFonts w:ascii="Times New Roman" w:hAnsi="Times New Roman"/>
          <w:sz w:val="24"/>
          <w:szCs w:val="24"/>
          <w:lang w:val="ru-RU" w:eastAsia="ko-KR"/>
        </w:rPr>
        <w:t xml:space="preserve"> № __________ «____»____________ 20 __ г.</w:t>
      </w:r>
    </w:p>
    <w:p w14:paraId="10605B82" w14:textId="77777777" w:rsidR="00545F7F" w:rsidRPr="00C5022D" w:rsidRDefault="00545F7F" w:rsidP="00545F7F">
      <w:pPr>
        <w:tabs>
          <w:tab w:val="clear" w:pos="1080"/>
        </w:tabs>
        <w:spacing w:line="240" w:lineRule="auto"/>
        <w:ind w:left="709" w:hanging="709"/>
        <w:jc w:val="left"/>
        <w:rPr>
          <w:rFonts w:ascii="Times New Roman" w:hAnsi="Times New Roman"/>
          <w:sz w:val="24"/>
          <w:szCs w:val="24"/>
          <w:lang w:val="ru-RU" w:eastAsia="ko-KR"/>
        </w:rPr>
      </w:pPr>
      <w:r w:rsidRPr="00C5022D">
        <w:rPr>
          <w:rFonts w:ascii="Times New Roman" w:hAnsi="Times New Roman"/>
          <w:sz w:val="24"/>
          <w:szCs w:val="24"/>
          <w:lang w:val="en-US" w:eastAsia="ko-KR"/>
        </w:rPr>
        <w:t> </w:t>
      </w:r>
    </w:p>
    <w:tbl>
      <w:tblPr>
        <w:tblW w:w="5000" w:type="pct"/>
        <w:tblCellMar>
          <w:left w:w="0" w:type="dxa"/>
          <w:right w:w="0" w:type="dxa"/>
        </w:tblCellMar>
        <w:tblLook w:val="04A0" w:firstRow="1" w:lastRow="0" w:firstColumn="1" w:lastColumn="0" w:noHBand="0" w:noVBand="1"/>
      </w:tblPr>
      <w:tblGrid>
        <w:gridCol w:w="9540"/>
        <w:gridCol w:w="4810"/>
      </w:tblGrid>
      <w:tr w:rsidR="00545F7F" w:rsidRPr="00C5022D" w14:paraId="6F784716" w14:textId="77777777" w:rsidTr="00545F7F">
        <w:tc>
          <w:tcPr>
            <w:tcW w:w="3324" w:type="pct"/>
            <w:tcMar>
              <w:top w:w="0" w:type="dxa"/>
              <w:left w:w="108" w:type="dxa"/>
              <w:bottom w:w="0" w:type="dxa"/>
              <w:right w:w="108" w:type="dxa"/>
            </w:tcMar>
            <w:hideMark/>
          </w:tcPr>
          <w:p w14:paraId="5BA341F9" w14:textId="77777777" w:rsidR="00545F7F" w:rsidRPr="00C5022D" w:rsidRDefault="00545F7F" w:rsidP="00545F7F">
            <w:pPr>
              <w:tabs>
                <w:tab w:val="clear" w:pos="1080"/>
              </w:tabs>
              <w:spacing w:line="240" w:lineRule="auto"/>
              <w:ind w:left="709" w:hanging="709"/>
              <w:jc w:val="center"/>
              <w:rPr>
                <w:rFonts w:ascii="Times New Roman" w:hAnsi="Times New Roman"/>
                <w:sz w:val="24"/>
                <w:szCs w:val="24"/>
                <w:lang w:val="ru-RU" w:eastAsia="ko-KR"/>
              </w:rPr>
            </w:pPr>
            <w:r w:rsidRPr="00C5022D">
              <w:rPr>
                <w:rFonts w:ascii="Times New Roman" w:hAnsi="Times New Roman"/>
                <w:b/>
                <w:bCs/>
                <w:sz w:val="24"/>
                <w:szCs w:val="24"/>
                <w:lang w:val="ru-RU" w:eastAsia="ko-KR"/>
              </w:rPr>
              <w:t>АКТ ВЫПОЛНЕННЫХ РАБОТ (ОКАЗАННЫХ УСЛУГ)*</w:t>
            </w:r>
          </w:p>
        </w:tc>
        <w:tc>
          <w:tcPr>
            <w:tcW w:w="1676" w:type="pct"/>
            <w:tcMar>
              <w:top w:w="0" w:type="dxa"/>
              <w:left w:w="108" w:type="dxa"/>
              <w:bottom w:w="0" w:type="dxa"/>
              <w:right w:w="108" w:type="dxa"/>
            </w:tcMar>
            <w:hideMark/>
          </w:tcPr>
          <w:tbl>
            <w:tblPr>
              <w:tblW w:w="0" w:type="auto"/>
              <w:jc w:val="center"/>
              <w:tblCellMar>
                <w:left w:w="0" w:type="dxa"/>
                <w:right w:w="0" w:type="dxa"/>
              </w:tblCellMar>
              <w:tblLook w:val="04A0" w:firstRow="1" w:lastRow="0" w:firstColumn="1" w:lastColumn="0" w:noHBand="0" w:noVBand="1"/>
            </w:tblPr>
            <w:tblGrid>
              <w:gridCol w:w="1290"/>
              <w:gridCol w:w="1515"/>
            </w:tblGrid>
            <w:tr w:rsidR="00545F7F" w:rsidRPr="00C5022D" w14:paraId="57E92A50" w14:textId="77777777" w:rsidTr="00545F7F">
              <w:trPr>
                <w:jc w:val="center"/>
              </w:trPr>
              <w:tc>
                <w:tcPr>
                  <w:tcW w:w="129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14:paraId="2126CCB1" w14:textId="77777777" w:rsidR="00545F7F" w:rsidRPr="00C5022D" w:rsidRDefault="00545F7F" w:rsidP="00545F7F">
                  <w:pPr>
                    <w:tabs>
                      <w:tab w:val="clear" w:pos="1080"/>
                    </w:tabs>
                    <w:spacing w:line="240" w:lineRule="auto"/>
                    <w:ind w:left="0" w:firstLine="0"/>
                    <w:jc w:val="center"/>
                    <w:rPr>
                      <w:rFonts w:ascii="Times New Roman" w:hAnsi="Times New Roman"/>
                      <w:sz w:val="24"/>
                      <w:szCs w:val="24"/>
                      <w:lang w:val="en-US" w:eastAsia="ko-KR"/>
                    </w:rPr>
                  </w:pPr>
                  <w:r w:rsidRPr="00C5022D">
                    <w:rPr>
                      <w:rFonts w:ascii="Times New Roman" w:hAnsi="Times New Roman"/>
                      <w:color w:val="000000"/>
                      <w:sz w:val="24"/>
                      <w:szCs w:val="24"/>
                      <w:lang w:val="en-US" w:eastAsia="ko-KR"/>
                    </w:rPr>
                    <w:t>Номер</w:t>
                  </w:r>
                </w:p>
                <w:p w14:paraId="688776F8" w14:textId="77777777" w:rsidR="00545F7F" w:rsidRPr="00C5022D" w:rsidRDefault="00545F7F" w:rsidP="00545F7F">
                  <w:pPr>
                    <w:tabs>
                      <w:tab w:val="clear" w:pos="1080"/>
                    </w:tabs>
                    <w:spacing w:line="240" w:lineRule="auto"/>
                    <w:ind w:left="0" w:firstLine="0"/>
                    <w:jc w:val="center"/>
                    <w:rPr>
                      <w:rFonts w:ascii="Times New Roman" w:hAnsi="Times New Roman"/>
                      <w:sz w:val="24"/>
                      <w:szCs w:val="24"/>
                      <w:lang w:val="en-US" w:eastAsia="ko-KR"/>
                    </w:rPr>
                  </w:pPr>
                  <w:r w:rsidRPr="00C5022D">
                    <w:rPr>
                      <w:rFonts w:ascii="Times New Roman" w:hAnsi="Times New Roman"/>
                      <w:color w:val="000000"/>
                      <w:sz w:val="24"/>
                      <w:szCs w:val="24"/>
                      <w:lang w:val="en-US" w:eastAsia="ko-KR"/>
                    </w:rPr>
                    <w:t>документа</w:t>
                  </w:r>
                </w:p>
              </w:tc>
              <w:tc>
                <w:tcPr>
                  <w:tcW w:w="1515" w:type="dxa"/>
                  <w:tcBorders>
                    <w:top w:val="outset" w:sz="8" w:space="0" w:color="000000"/>
                    <w:left w:val="nil"/>
                    <w:bottom w:val="outset" w:sz="8" w:space="0" w:color="000000"/>
                    <w:right w:val="outset" w:sz="8" w:space="0" w:color="000000"/>
                  </w:tcBorders>
                  <w:tcMar>
                    <w:top w:w="15" w:type="dxa"/>
                    <w:left w:w="15" w:type="dxa"/>
                    <w:bottom w:w="15" w:type="dxa"/>
                    <w:right w:w="15" w:type="dxa"/>
                  </w:tcMar>
                  <w:hideMark/>
                </w:tcPr>
                <w:p w14:paraId="2FEBEBAD" w14:textId="77777777" w:rsidR="00545F7F" w:rsidRPr="00C5022D" w:rsidRDefault="00545F7F" w:rsidP="00545F7F">
                  <w:pPr>
                    <w:tabs>
                      <w:tab w:val="clear" w:pos="1080"/>
                    </w:tabs>
                    <w:spacing w:line="240" w:lineRule="auto"/>
                    <w:ind w:left="0" w:firstLine="0"/>
                    <w:jc w:val="center"/>
                    <w:rPr>
                      <w:rFonts w:ascii="Times New Roman" w:hAnsi="Times New Roman"/>
                      <w:sz w:val="24"/>
                      <w:szCs w:val="24"/>
                      <w:lang w:val="en-US" w:eastAsia="ko-KR"/>
                    </w:rPr>
                  </w:pPr>
                  <w:r w:rsidRPr="00C5022D">
                    <w:rPr>
                      <w:rFonts w:ascii="Times New Roman" w:hAnsi="Times New Roman"/>
                      <w:color w:val="000000"/>
                      <w:sz w:val="24"/>
                      <w:szCs w:val="24"/>
                      <w:lang w:val="en-US" w:eastAsia="ko-KR"/>
                    </w:rPr>
                    <w:t>Дата</w:t>
                  </w:r>
                </w:p>
                <w:p w14:paraId="08BD0EB0" w14:textId="77777777" w:rsidR="00545F7F" w:rsidRPr="00C5022D" w:rsidRDefault="00545F7F" w:rsidP="00545F7F">
                  <w:pPr>
                    <w:tabs>
                      <w:tab w:val="clear" w:pos="1080"/>
                    </w:tabs>
                    <w:spacing w:line="240" w:lineRule="auto"/>
                    <w:ind w:left="0" w:firstLine="0"/>
                    <w:jc w:val="center"/>
                    <w:rPr>
                      <w:rFonts w:ascii="Times New Roman" w:hAnsi="Times New Roman"/>
                      <w:sz w:val="24"/>
                      <w:szCs w:val="24"/>
                      <w:lang w:val="en-US" w:eastAsia="ko-KR"/>
                    </w:rPr>
                  </w:pPr>
                  <w:r w:rsidRPr="00C5022D">
                    <w:rPr>
                      <w:rFonts w:ascii="Times New Roman" w:hAnsi="Times New Roman"/>
                      <w:color w:val="000000"/>
                      <w:sz w:val="24"/>
                      <w:szCs w:val="24"/>
                      <w:lang w:val="en-US" w:eastAsia="ko-KR"/>
                    </w:rPr>
                    <w:t>составления</w:t>
                  </w:r>
                </w:p>
              </w:tc>
            </w:tr>
            <w:tr w:rsidR="00545F7F" w:rsidRPr="00C5022D" w14:paraId="78079D1A" w14:textId="77777777" w:rsidTr="00545F7F">
              <w:trPr>
                <w:jc w:val="center"/>
              </w:trPr>
              <w:tc>
                <w:tcPr>
                  <w:tcW w:w="1290" w:type="dxa"/>
                  <w:tcBorders>
                    <w:top w:val="nil"/>
                    <w:left w:val="outset" w:sz="8" w:space="0" w:color="000000"/>
                    <w:bottom w:val="outset" w:sz="8" w:space="0" w:color="000000"/>
                    <w:right w:val="outset" w:sz="8" w:space="0" w:color="000000"/>
                  </w:tcBorders>
                  <w:tcMar>
                    <w:top w:w="15" w:type="dxa"/>
                    <w:left w:w="15" w:type="dxa"/>
                    <w:bottom w:w="15" w:type="dxa"/>
                    <w:right w:w="15" w:type="dxa"/>
                  </w:tcMar>
                  <w:hideMark/>
                </w:tcPr>
                <w:p w14:paraId="270917A1" w14:textId="77777777" w:rsidR="00545F7F" w:rsidRPr="00C5022D" w:rsidRDefault="00545F7F" w:rsidP="00545F7F">
                  <w:pPr>
                    <w:tabs>
                      <w:tab w:val="clear" w:pos="1080"/>
                    </w:tabs>
                    <w:spacing w:line="240" w:lineRule="auto"/>
                    <w:ind w:left="0" w:firstLine="0"/>
                    <w:jc w:val="center"/>
                    <w:rPr>
                      <w:rFonts w:ascii="Times New Roman" w:hAnsi="Times New Roman"/>
                      <w:sz w:val="24"/>
                      <w:szCs w:val="24"/>
                      <w:lang w:val="en-US" w:eastAsia="ko-KR"/>
                    </w:rPr>
                  </w:pPr>
                </w:p>
              </w:tc>
              <w:tc>
                <w:tcPr>
                  <w:tcW w:w="1515" w:type="dxa"/>
                  <w:tcBorders>
                    <w:top w:val="nil"/>
                    <w:left w:val="nil"/>
                    <w:bottom w:val="outset" w:sz="8" w:space="0" w:color="000000"/>
                    <w:right w:val="outset" w:sz="8" w:space="0" w:color="000000"/>
                  </w:tcBorders>
                  <w:tcMar>
                    <w:top w:w="15" w:type="dxa"/>
                    <w:left w:w="15" w:type="dxa"/>
                    <w:bottom w:w="15" w:type="dxa"/>
                    <w:right w:w="15" w:type="dxa"/>
                  </w:tcMar>
                  <w:hideMark/>
                </w:tcPr>
                <w:p w14:paraId="22DC49CA" w14:textId="77777777" w:rsidR="00545F7F" w:rsidRPr="00C5022D" w:rsidRDefault="00545F7F" w:rsidP="00545F7F">
                  <w:pPr>
                    <w:tabs>
                      <w:tab w:val="clear" w:pos="1080"/>
                    </w:tabs>
                    <w:spacing w:line="240" w:lineRule="auto"/>
                    <w:ind w:left="0" w:firstLine="0"/>
                    <w:jc w:val="center"/>
                    <w:rPr>
                      <w:rFonts w:ascii="Times New Roman" w:hAnsi="Times New Roman"/>
                      <w:sz w:val="24"/>
                      <w:szCs w:val="24"/>
                      <w:lang w:val="en-US" w:eastAsia="ko-KR"/>
                    </w:rPr>
                  </w:pPr>
                </w:p>
              </w:tc>
            </w:tr>
          </w:tbl>
          <w:p w14:paraId="5722DCAA" w14:textId="77777777" w:rsidR="00545F7F" w:rsidRPr="00C5022D" w:rsidRDefault="00545F7F" w:rsidP="00545F7F">
            <w:pPr>
              <w:tabs>
                <w:tab w:val="clear" w:pos="1080"/>
              </w:tabs>
              <w:spacing w:line="240" w:lineRule="auto"/>
              <w:ind w:left="0" w:firstLine="0"/>
              <w:jc w:val="center"/>
              <w:rPr>
                <w:rFonts w:ascii="Times New Roman" w:hAnsi="Times New Roman"/>
                <w:sz w:val="24"/>
                <w:szCs w:val="24"/>
                <w:lang w:val="en-US" w:eastAsia="ko-KR"/>
              </w:rPr>
            </w:pPr>
          </w:p>
        </w:tc>
      </w:tr>
    </w:tbl>
    <w:p w14:paraId="744C1552" w14:textId="77777777" w:rsidR="00545F7F" w:rsidRPr="00C5022D" w:rsidRDefault="00545F7F" w:rsidP="00545F7F">
      <w:pPr>
        <w:tabs>
          <w:tab w:val="clear" w:pos="1080"/>
        </w:tabs>
        <w:spacing w:line="240" w:lineRule="auto"/>
        <w:ind w:left="0" w:firstLine="0"/>
        <w:jc w:val="center"/>
        <w:rPr>
          <w:rFonts w:ascii="Times New Roman" w:hAnsi="Times New Roman"/>
          <w:sz w:val="24"/>
          <w:szCs w:val="24"/>
          <w:lang w:val="en-US" w:eastAsia="ko-KR"/>
        </w:rPr>
      </w:pPr>
      <w:r w:rsidRPr="00C5022D">
        <w:rPr>
          <w:rFonts w:ascii="Times New Roman" w:hAnsi="Times New Roman"/>
          <w:color w:val="000000"/>
          <w:sz w:val="24"/>
          <w:szCs w:val="24"/>
          <w:lang w:val="en-US" w:eastAsia="ko-KR"/>
        </w:rPr>
        <w:t> </w:t>
      </w:r>
    </w:p>
    <w:tbl>
      <w:tblPr>
        <w:tblW w:w="4998" w:type="pct"/>
        <w:jc w:val="center"/>
        <w:tblCellMar>
          <w:left w:w="0" w:type="dxa"/>
          <w:right w:w="0" w:type="dxa"/>
        </w:tblCellMar>
        <w:tblLook w:val="04A0" w:firstRow="1" w:lastRow="0" w:firstColumn="1" w:lastColumn="0" w:noHBand="0" w:noVBand="1"/>
      </w:tblPr>
      <w:tblGrid>
        <w:gridCol w:w="1054"/>
        <w:gridCol w:w="2501"/>
        <w:gridCol w:w="2183"/>
        <w:gridCol w:w="2601"/>
        <w:gridCol w:w="1292"/>
        <w:gridCol w:w="1373"/>
        <w:gridCol w:w="1108"/>
        <w:gridCol w:w="2212"/>
      </w:tblGrid>
      <w:tr w:rsidR="00545F7F" w:rsidRPr="00C5022D" w14:paraId="645E62A5" w14:textId="77777777" w:rsidTr="00545F7F">
        <w:trPr>
          <w:jc w:val="center"/>
        </w:trPr>
        <w:tc>
          <w:tcPr>
            <w:tcW w:w="364" w:type="pct"/>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5DACE39" w14:textId="77777777" w:rsidR="00545F7F" w:rsidRPr="00C5022D" w:rsidRDefault="00545F7F" w:rsidP="00545F7F">
            <w:pPr>
              <w:tabs>
                <w:tab w:val="clear" w:pos="1080"/>
              </w:tabs>
              <w:spacing w:line="240" w:lineRule="auto"/>
              <w:ind w:left="0" w:firstLine="0"/>
              <w:jc w:val="center"/>
              <w:rPr>
                <w:rFonts w:ascii="Times New Roman" w:hAnsi="Times New Roman"/>
                <w:sz w:val="24"/>
                <w:szCs w:val="24"/>
                <w:lang w:val="en-US" w:eastAsia="ko-KR"/>
              </w:rPr>
            </w:pPr>
            <w:r w:rsidRPr="00C5022D">
              <w:rPr>
                <w:rFonts w:ascii="Times New Roman" w:hAnsi="Times New Roman"/>
                <w:color w:val="000000"/>
                <w:sz w:val="24"/>
                <w:szCs w:val="24"/>
                <w:lang w:val="en-US" w:eastAsia="ko-KR"/>
              </w:rPr>
              <w:t>Номер по порядку</w:t>
            </w:r>
          </w:p>
        </w:tc>
        <w:tc>
          <w:tcPr>
            <w:tcW w:w="876" w:type="pct"/>
            <w:vMerge w:val="restart"/>
            <w:tcBorders>
              <w:top w:val="single" w:sz="8" w:space="0" w:color="auto"/>
              <w:left w:val="nil"/>
              <w:bottom w:val="single" w:sz="8" w:space="0" w:color="auto"/>
              <w:right w:val="single" w:sz="4" w:space="0" w:color="auto"/>
            </w:tcBorders>
            <w:tcMar>
              <w:top w:w="0" w:type="dxa"/>
              <w:left w:w="108" w:type="dxa"/>
              <w:bottom w:w="0" w:type="dxa"/>
              <w:right w:w="108" w:type="dxa"/>
            </w:tcMar>
            <w:hideMark/>
          </w:tcPr>
          <w:p w14:paraId="562615AE" w14:textId="77777777" w:rsidR="00545F7F" w:rsidRPr="00C5022D" w:rsidRDefault="00545F7F" w:rsidP="00545F7F">
            <w:pPr>
              <w:tabs>
                <w:tab w:val="clear" w:pos="1080"/>
              </w:tabs>
              <w:spacing w:line="240" w:lineRule="auto"/>
              <w:ind w:left="0" w:firstLine="0"/>
              <w:jc w:val="center"/>
              <w:rPr>
                <w:rFonts w:ascii="Times New Roman" w:hAnsi="Times New Roman"/>
                <w:sz w:val="24"/>
                <w:szCs w:val="24"/>
                <w:lang w:val="ru-RU" w:eastAsia="ko-KR"/>
              </w:rPr>
            </w:pPr>
            <w:r w:rsidRPr="00C5022D">
              <w:rPr>
                <w:rFonts w:ascii="Times New Roman" w:hAnsi="Times New Roman"/>
                <w:sz w:val="24"/>
                <w:szCs w:val="24"/>
                <w:lang w:val="ru-RU" w:eastAsia="ko-KR"/>
              </w:rPr>
              <w:t>Наименование работ (услуг) (в разрезе их подвидов в соответствии с технической спецификацией, заданием, графиком выполнения работ (услуг) при их наличии)</w:t>
            </w:r>
          </w:p>
        </w:tc>
        <w:tc>
          <w:tcPr>
            <w:tcW w:w="765" w:type="pct"/>
            <w:vMerge w:val="restart"/>
            <w:tcBorders>
              <w:top w:val="single" w:sz="4" w:space="0" w:color="auto"/>
              <w:left w:val="single" w:sz="4" w:space="0" w:color="auto"/>
              <w:right w:val="single" w:sz="4" w:space="0" w:color="auto"/>
            </w:tcBorders>
          </w:tcPr>
          <w:p w14:paraId="0E1A9E2A" w14:textId="77777777" w:rsidR="00545F7F" w:rsidRPr="00C5022D" w:rsidRDefault="00545F7F" w:rsidP="00545F7F">
            <w:pPr>
              <w:tabs>
                <w:tab w:val="clear" w:pos="1080"/>
              </w:tabs>
              <w:spacing w:line="240" w:lineRule="auto"/>
              <w:ind w:left="0" w:firstLine="0"/>
              <w:jc w:val="center"/>
              <w:rPr>
                <w:rFonts w:ascii="Times New Roman" w:hAnsi="Times New Roman"/>
                <w:color w:val="000000"/>
                <w:sz w:val="24"/>
                <w:szCs w:val="24"/>
                <w:lang w:val="ru-RU" w:eastAsia="ko-KR"/>
              </w:rPr>
            </w:pPr>
            <w:r w:rsidRPr="00C5022D">
              <w:rPr>
                <w:rFonts w:ascii="Times New Roman" w:hAnsi="Times New Roman"/>
                <w:sz w:val="24"/>
                <w:szCs w:val="24"/>
                <w:lang w:val="ru-RU" w:eastAsia="ko-KR"/>
              </w:rPr>
              <w:t>Дата выполнения работ (оказания услуг)**</w:t>
            </w:r>
          </w:p>
        </w:tc>
        <w:tc>
          <w:tcPr>
            <w:tcW w:w="911"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325E97" w14:textId="77777777" w:rsidR="00545F7F" w:rsidRPr="00C5022D" w:rsidRDefault="00545F7F" w:rsidP="00545F7F">
            <w:pPr>
              <w:tabs>
                <w:tab w:val="clear" w:pos="1080"/>
              </w:tabs>
              <w:spacing w:line="240" w:lineRule="auto"/>
              <w:ind w:left="0" w:firstLine="0"/>
              <w:jc w:val="center"/>
              <w:rPr>
                <w:rFonts w:ascii="Times New Roman" w:hAnsi="Times New Roman"/>
                <w:sz w:val="24"/>
                <w:szCs w:val="24"/>
                <w:lang w:val="ru-RU" w:eastAsia="ko-KR"/>
              </w:rPr>
            </w:pPr>
            <w:r w:rsidRPr="00C5022D">
              <w:rPr>
                <w:rFonts w:ascii="Times New Roman" w:hAnsi="Times New Roman"/>
                <w:sz w:val="24"/>
                <w:szCs w:val="24"/>
                <w:lang w:val="ru-RU" w:eastAsia="ko-KR"/>
              </w:rPr>
              <w:t>Сведения об отчете о научных исследованиях, маркетинговых, консультационных и прочих услугах (дата, номер, количество страниц) (при их наличии)***</w:t>
            </w:r>
          </w:p>
        </w:tc>
        <w:tc>
          <w:tcPr>
            <w:tcW w:w="446" w:type="pct"/>
            <w:vMerge w:val="restart"/>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5D639C92" w14:textId="77777777" w:rsidR="00545F7F" w:rsidRPr="00C5022D" w:rsidRDefault="00545F7F" w:rsidP="00545F7F">
            <w:pPr>
              <w:tabs>
                <w:tab w:val="clear" w:pos="1080"/>
              </w:tabs>
              <w:spacing w:line="240" w:lineRule="auto"/>
              <w:ind w:left="0" w:firstLine="0"/>
              <w:jc w:val="center"/>
              <w:rPr>
                <w:rFonts w:ascii="Times New Roman" w:hAnsi="Times New Roman"/>
                <w:sz w:val="24"/>
                <w:szCs w:val="24"/>
                <w:lang w:val="en-US" w:eastAsia="ko-KR"/>
              </w:rPr>
            </w:pPr>
            <w:r w:rsidRPr="00C5022D">
              <w:rPr>
                <w:rFonts w:ascii="Times New Roman" w:hAnsi="Times New Roman"/>
                <w:color w:val="000000"/>
                <w:sz w:val="24"/>
                <w:szCs w:val="24"/>
                <w:lang w:val="en-US" w:eastAsia="ko-KR"/>
              </w:rPr>
              <w:t>Единица измерения</w:t>
            </w:r>
          </w:p>
        </w:tc>
        <w:tc>
          <w:tcPr>
            <w:tcW w:w="1638" w:type="pct"/>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17A8573" w14:textId="77777777" w:rsidR="00545F7F" w:rsidRPr="00C5022D" w:rsidRDefault="00545F7F" w:rsidP="00545F7F">
            <w:pPr>
              <w:tabs>
                <w:tab w:val="clear" w:pos="1080"/>
              </w:tabs>
              <w:spacing w:line="240" w:lineRule="auto"/>
              <w:ind w:left="0" w:firstLine="0"/>
              <w:jc w:val="center"/>
              <w:rPr>
                <w:rFonts w:ascii="Times New Roman" w:hAnsi="Times New Roman"/>
                <w:sz w:val="24"/>
                <w:szCs w:val="24"/>
                <w:lang w:val="en-US" w:eastAsia="ko-KR"/>
              </w:rPr>
            </w:pPr>
            <w:r w:rsidRPr="00C5022D">
              <w:rPr>
                <w:rFonts w:ascii="Times New Roman" w:hAnsi="Times New Roman"/>
                <w:color w:val="000000"/>
                <w:sz w:val="24"/>
                <w:szCs w:val="24"/>
                <w:lang w:val="en-US" w:eastAsia="ko-KR"/>
              </w:rPr>
              <w:t>Выполнено работ (оказано услуг)</w:t>
            </w:r>
          </w:p>
        </w:tc>
      </w:tr>
      <w:tr w:rsidR="00545F7F" w:rsidRPr="00C5022D" w14:paraId="64F1EE64" w14:textId="77777777" w:rsidTr="00545F7F">
        <w:trPr>
          <w:jc w:val="center"/>
        </w:trPr>
        <w:tc>
          <w:tcPr>
            <w:tcW w:w="364" w:type="pct"/>
            <w:vMerge/>
            <w:tcBorders>
              <w:top w:val="single" w:sz="8" w:space="0" w:color="auto"/>
              <w:left w:val="single" w:sz="8" w:space="0" w:color="auto"/>
              <w:bottom w:val="single" w:sz="8" w:space="0" w:color="auto"/>
              <w:right w:val="single" w:sz="8" w:space="0" w:color="auto"/>
            </w:tcBorders>
            <w:vAlign w:val="center"/>
            <w:hideMark/>
          </w:tcPr>
          <w:p w14:paraId="13FB33ED" w14:textId="77777777" w:rsidR="00545F7F" w:rsidRPr="00C5022D" w:rsidRDefault="00545F7F" w:rsidP="00545F7F">
            <w:pPr>
              <w:tabs>
                <w:tab w:val="clear" w:pos="1080"/>
              </w:tabs>
              <w:spacing w:line="240" w:lineRule="auto"/>
              <w:ind w:left="0" w:firstLine="0"/>
              <w:jc w:val="center"/>
              <w:rPr>
                <w:rFonts w:ascii="Times New Roman" w:hAnsi="Times New Roman"/>
                <w:sz w:val="24"/>
                <w:szCs w:val="24"/>
                <w:lang w:val="en-US" w:eastAsia="ko-KR"/>
              </w:rPr>
            </w:pPr>
          </w:p>
        </w:tc>
        <w:tc>
          <w:tcPr>
            <w:tcW w:w="876" w:type="pct"/>
            <w:vMerge/>
            <w:tcBorders>
              <w:top w:val="single" w:sz="8" w:space="0" w:color="auto"/>
              <w:left w:val="nil"/>
              <w:bottom w:val="single" w:sz="8" w:space="0" w:color="auto"/>
              <w:right w:val="single" w:sz="4" w:space="0" w:color="auto"/>
            </w:tcBorders>
            <w:vAlign w:val="center"/>
            <w:hideMark/>
          </w:tcPr>
          <w:p w14:paraId="2703D8BA" w14:textId="77777777" w:rsidR="00545F7F" w:rsidRPr="00C5022D" w:rsidRDefault="00545F7F" w:rsidP="00545F7F">
            <w:pPr>
              <w:tabs>
                <w:tab w:val="clear" w:pos="1080"/>
              </w:tabs>
              <w:spacing w:line="240" w:lineRule="auto"/>
              <w:ind w:left="0" w:firstLine="0"/>
              <w:jc w:val="center"/>
              <w:rPr>
                <w:rFonts w:ascii="Times New Roman" w:hAnsi="Times New Roman"/>
                <w:sz w:val="24"/>
                <w:szCs w:val="24"/>
                <w:lang w:val="en-US" w:eastAsia="ko-KR"/>
              </w:rPr>
            </w:pPr>
          </w:p>
        </w:tc>
        <w:tc>
          <w:tcPr>
            <w:tcW w:w="765" w:type="pct"/>
            <w:vMerge/>
            <w:tcBorders>
              <w:left w:val="single" w:sz="4" w:space="0" w:color="auto"/>
              <w:bottom w:val="single" w:sz="4" w:space="0" w:color="auto"/>
              <w:right w:val="single" w:sz="4" w:space="0" w:color="auto"/>
            </w:tcBorders>
          </w:tcPr>
          <w:p w14:paraId="599E11F0" w14:textId="77777777" w:rsidR="00545F7F" w:rsidRPr="00C5022D" w:rsidRDefault="00545F7F" w:rsidP="00545F7F">
            <w:pPr>
              <w:tabs>
                <w:tab w:val="clear" w:pos="1080"/>
              </w:tabs>
              <w:spacing w:line="240" w:lineRule="auto"/>
              <w:ind w:left="0" w:firstLine="0"/>
              <w:jc w:val="center"/>
              <w:rPr>
                <w:rFonts w:ascii="Times New Roman" w:hAnsi="Times New Roman"/>
                <w:sz w:val="24"/>
                <w:szCs w:val="24"/>
                <w:lang w:val="en-US" w:eastAsia="ko-KR"/>
              </w:rPr>
            </w:pPr>
          </w:p>
        </w:tc>
        <w:tc>
          <w:tcPr>
            <w:tcW w:w="911" w:type="pct"/>
            <w:vMerge/>
            <w:tcBorders>
              <w:top w:val="single" w:sz="4" w:space="0" w:color="auto"/>
              <w:left w:val="single" w:sz="4" w:space="0" w:color="auto"/>
              <w:bottom w:val="single" w:sz="4" w:space="0" w:color="auto"/>
              <w:right w:val="single" w:sz="4" w:space="0" w:color="auto"/>
            </w:tcBorders>
            <w:vAlign w:val="center"/>
            <w:hideMark/>
          </w:tcPr>
          <w:p w14:paraId="20231123" w14:textId="77777777" w:rsidR="00545F7F" w:rsidRPr="00C5022D" w:rsidRDefault="00545F7F" w:rsidP="00545F7F">
            <w:pPr>
              <w:tabs>
                <w:tab w:val="clear" w:pos="1080"/>
              </w:tabs>
              <w:spacing w:line="240" w:lineRule="auto"/>
              <w:ind w:left="0" w:firstLine="0"/>
              <w:jc w:val="center"/>
              <w:rPr>
                <w:rFonts w:ascii="Times New Roman" w:hAnsi="Times New Roman"/>
                <w:sz w:val="24"/>
                <w:szCs w:val="24"/>
                <w:lang w:val="en-US" w:eastAsia="ko-KR"/>
              </w:rPr>
            </w:pPr>
          </w:p>
        </w:tc>
        <w:tc>
          <w:tcPr>
            <w:tcW w:w="446" w:type="pct"/>
            <w:vMerge/>
            <w:tcBorders>
              <w:top w:val="single" w:sz="8" w:space="0" w:color="auto"/>
              <w:left w:val="single" w:sz="4" w:space="0" w:color="auto"/>
              <w:bottom w:val="single" w:sz="8" w:space="0" w:color="auto"/>
              <w:right w:val="single" w:sz="8" w:space="0" w:color="auto"/>
            </w:tcBorders>
            <w:vAlign w:val="center"/>
            <w:hideMark/>
          </w:tcPr>
          <w:p w14:paraId="7C55233C" w14:textId="77777777" w:rsidR="00545F7F" w:rsidRPr="00C5022D" w:rsidRDefault="00545F7F" w:rsidP="00545F7F">
            <w:pPr>
              <w:tabs>
                <w:tab w:val="clear" w:pos="1080"/>
              </w:tabs>
              <w:spacing w:line="240" w:lineRule="auto"/>
              <w:ind w:left="0" w:firstLine="0"/>
              <w:jc w:val="center"/>
              <w:rPr>
                <w:rFonts w:ascii="Times New Roman" w:hAnsi="Times New Roman"/>
                <w:sz w:val="24"/>
                <w:szCs w:val="24"/>
                <w:lang w:val="en-US" w:eastAsia="ko-KR"/>
              </w:rPr>
            </w:pPr>
          </w:p>
        </w:tc>
        <w:tc>
          <w:tcPr>
            <w:tcW w:w="473" w:type="pct"/>
            <w:tcBorders>
              <w:top w:val="nil"/>
              <w:left w:val="nil"/>
              <w:bottom w:val="single" w:sz="8" w:space="0" w:color="auto"/>
              <w:right w:val="single" w:sz="8" w:space="0" w:color="auto"/>
            </w:tcBorders>
            <w:tcMar>
              <w:top w:w="0" w:type="dxa"/>
              <w:left w:w="108" w:type="dxa"/>
              <w:bottom w:w="0" w:type="dxa"/>
              <w:right w:w="108" w:type="dxa"/>
            </w:tcMar>
            <w:hideMark/>
          </w:tcPr>
          <w:p w14:paraId="6935A57D" w14:textId="77777777" w:rsidR="00545F7F" w:rsidRPr="00C5022D" w:rsidRDefault="00545F7F" w:rsidP="00545F7F">
            <w:pPr>
              <w:tabs>
                <w:tab w:val="clear" w:pos="1080"/>
              </w:tabs>
              <w:spacing w:line="240" w:lineRule="auto"/>
              <w:ind w:left="0" w:firstLine="0"/>
              <w:jc w:val="center"/>
              <w:rPr>
                <w:rFonts w:ascii="Times New Roman" w:hAnsi="Times New Roman"/>
                <w:sz w:val="24"/>
                <w:szCs w:val="24"/>
                <w:lang w:val="en-US" w:eastAsia="ko-KR"/>
              </w:rPr>
            </w:pPr>
            <w:r w:rsidRPr="00C5022D">
              <w:rPr>
                <w:rFonts w:ascii="Times New Roman" w:hAnsi="Times New Roman"/>
                <w:color w:val="000000"/>
                <w:sz w:val="24"/>
                <w:szCs w:val="24"/>
                <w:lang w:val="en-US" w:eastAsia="ko-KR"/>
              </w:rPr>
              <w:t>количество</w:t>
            </w:r>
          </w:p>
        </w:tc>
        <w:tc>
          <w:tcPr>
            <w:tcW w:w="390" w:type="pct"/>
            <w:tcBorders>
              <w:top w:val="nil"/>
              <w:left w:val="nil"/>
              <w:bottom w:val="single" w:sz="8" w:space="0" w:color="auto"/>
              <w:right w:val="single" w:sz="8" w:space="0" w:color="auto"/>
            </w:tcBorders>
            <w:tcMar>
              <w:top w:w="0" w:type="dxa"/>
              <w:left w:w="108" w:type="dxa"/>
              <w:bottom w:w="0" w:type="dxa"/>
              <w:right w:w="108" w:type="dxa"/>
            </w:tcMar>
            <w:hideMark/>
          </w:tcPr>
          <w:p w14:paraId="4A1A8D71" w14:textId="77777777" w:rsidR="00545F7F" w:rsidRPr="00C5022D" w:rsidRDefault="00545F7F" w:rsidP="00545F7F">
            <w:pPr>
              <w:tabs>
                <w:tab w:val="clear" w:pos="1080"/>
              </w:tabs>
              <w:spacing w:line="240" w:lineRule="auto"/>
              <w:ind w:left="0" w:firstLine="0"/>
              <w:jc w:val="center"/>
              <w:rPr>
                <w:rFonts w:ascii="Times New Roman" w:hAnsi="Times New Roman"/>
                <w:sz w:val="24"/>
                <w:szCs w:val="24"/>
                <w:lang w:val="ru-RU" w:eastAsia="ko-KR"/>
              </w:rPr>
            </w:pPr>
            <w:r w:rsidRPr="00C5022D">
              <w:rPr>
                <w:rFonts w:ascii="Times New Roman" w:hAnsi="Times New Roman"/>
                <w:color w:val="000000"/>
                <w:sz w:val="24"/>
                <w:szCs w:val="24"/>
                <w:lang w:val="ru-RU" w:eastAsia="ko-KR"/>
              </w:rPr>
              <w:t>цена за единицу с НДС, тенге</w:t>
            </w:r>
          </w:p>
        </w:tc>
        <w:tc>
          <w:tcPr>
            <w:tcW w:w="775" w:type="pct"/>
            <w:tcBorders>
              <w:top w:val="nil"/>
              <w:left w:val="nil"/>
              <w:bottom w:val="single" w:sz="8" w:space="0" w:color="auto"/>
              <w:right w:val="single" w:sz="8" w:space="0" w:color="auto"/>
            </w:tcBorders>
            <w:tcMar>
              <w:top w:w="0" w:type="dxa"/>
              <w:left w:w="108" w:type="dxa"/>
              <w:bottom w:w="0" w:type="dxa"/>
              <w:right w:w="108" w:type="dxa"/>
            </w:tcMar>
            <w:hideMark/>
          </w:tcPr>
          <w:p w14:paraId="77B10A81" w14:textId="77777777" w:rsidR="00545F7F" w:rsidRPr="00C5022D" w:rsidRDefault="00545F7F" w:rsidP="00545F7F">
            <w:pPr>
              <w:tabs>
                <w:tab w:val="clear" w:pos="1080"/>
              </w:tabs>
              <w:spacing w:line="240" w:lineRule="auto"/>
              <w:ind w:left="0" w:firstLine="0"/>
              <w:jc w:val="center"/>
              <w:rPr>
                <w:rFonts w:ascii="Times New Roman" w:hAnsi="Times New Roman"/>
                <w:color w:val="000000"/>
                <w:sz w:val="24"/>
                <w:szCs w:val="24"/>
                <w:lang w:val="en-US" w:eastAsia="ko-KR"/>
              </w:rPr>
            </w:pPr>
            <w:r w:rsidRPr="00C5022D">
              <w:rPr>
                <w:rFonts w:ascii="Times New Roman" w:hAnsi="Times New Roman"/>
                <w:color w:val="000000"/>
                <w:sz w:val="24"/>
                <w:szCs w:val="24"/>
                <w:lang w:val="en-US" w:eastAsia="ko-KR"/>
              </w:rPr>
              <w:t>Стоимость с НДС, тенге</w:t>
            </w:r>
          </w:p>
          <w:p w14:paraId="5DECEAA0" w14:textId="77777777" w:rsidR="00545F7F" w:rsidRPr="00C5022D" w:rsidRDefault="00545F7F" w:rsidP="00545F7F">
            <w:pPr>
              <w:tabs>
                <w:tab w:val="clear" w:pos="1080"/>
              </w:tabs>
              <w:spacing w:line="240" w:lineRule="auto"/>
              <w:ind w:left="0" w:firstLine="0"/>
              <w:jc w:val="center"/>
              <w:rPr>
                <w:rFonts w:ascii="Times New Roman" w:hAnsi="Times New Roman"/>
                <w:sz w:val="24"/>
                <w:szCs w:val="24"/>
                <w:lang w:val="en-US" w:eastAsia="ko-KR"/>
              </w:rPr>
            </w:pPr>
          </w:p>
        </w:tc>
      </w:tr>
      <w:tr w:rsidR="00545F7F" w:rsidRPr="00C5022D" w14:paraId="6301D943" w14:textId="77777777" w:rsidTr="00545F7F">
        <w:trPr>
          <w:jc w:val="center"/>
        </w:trPr>
        <w:tc>
          <w:tcPr>
            <w:tcW w:w="36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534C3E" w14:textId="77777777" w:rsidR="00545F7F" w:rsidRPr="00C5022D" w:rsidRDefault="00545F7F" w:rsidP="00545F7F">
            <w:pPr>
              <w:tabs>
                <w:tab w:val="clear" w:pos="1080"/>
              </w:tabs>
              <w:spacing w:line="240" w:lineRule="auto"/>
              <w:ind w:left="0" w:firstLine="0"/>
              <w:jc w:val="center"/>
              <w:rPr>
                <w:rFonts w:ascii="Times New Roman" w:hAnsi="Times New Roman"/>
                <w:sz w:val="24"/>
                <w:szCs w:val="24"/>
                <w:lang w:val="en-US" w:eastAsia="ko-KR"/>
              </w:rPr>
            </w:pPr>
            <w:r w:rsidRPr="00C5022D">
              <w:rPr>
                <w:rFonts w:ascii="Times New Roman" w:hAnsi="Times New Roman"/>
                <w:color w:val="000000"/>
                <w:sz w:val="24"/>
                <w:szCs w:val="24"/>
                <w:lang w:val="en-US" w:eastAsia="ko-KR"/>
              </w:rPr>
              <w:t>1</w:t>
            </w:r>
          </w:p>
        </w:tc>
        <w:tc>
          <w:tcPr>
            <w:tcW w:w="876" w:type="pct"/>
            <w:tcBorders>
              <w:top w:val="nil"/>
              <w:left w:val="nil"/>
              <w:bottom w:val="single" w:sz="8" w:space="0" w:color="auto"/>
              <w:right w:val="single" w:sz="4" w:space="0" w:color="auto"/>
            </w:tcBorders>
            <w:tcMar>
              <w:top w:w="0" w:type="dxa"/>
              <w:left w:w="108" w:type="dxa"/>
              <w:bottom w:w="0" w:type="dxa"/>
              <w:right w:w="108" w:type="dxa"/>
            </w:tcMar>
            <w:hideMark/>
          </w:tcPr>
          <w:p w14:paraId="06A0BF2B" w14:textId="77777777" w:rsidR="00545F7F" w:rsidRPr="00C5022D" w:rsidRDefault="00545F7F" w:rsidP="00545F7F">
            <w:pPr>
              <w:tabs>
                <w:tab w:val="clear" w:pos="1080"/>
              </w:tabs>
              <w:spacing w:line="240" w:lineRule="auto"/>
              <w:ind w:left="0" w:firstLine="0"/>
              <w:jc w:val="center"/>
              <w:rPr>
                <w:rFonts w:ascii="Times New Roman" w:hAnsi="Times New Roman"/>
                <w:sz w:val="24"/>
                <w:szCs w:val="24"/>
                <w:lang w:val="en-US" w:eastAsia="ko-KR"/>
              </w:rPr>
            </w:pPr>
            <w:r w:rsidRPr="00C5022D">
              <w:rPr>
                <w:rFonts w:ascii="Times New Roman" w:hAnsi="Times New Roman"/>
                <w:color w:val="000000"/>
                <w:sz w:val="24"/>
                <w:szCs w:val="24"/>
                <w:lang w:val="en-US" w:eastAsia="ko-KR"/>
              </w:rPr>
              <w:t>2</w:t>
            </w:r>
          </w:p>
        </w:tc>
        <w:tc>
          <w:tcPr>
            <w:tcW w:w="765" w:type="pct"/>
            <w:tcBorders>
              <w:top w:val="single" w:sz="4" w:space="0" w:color="auto"/>
              <w:left w:val="single" w:sz="4" w:space="0" w:color="auto"/>
              <w:bottom w:val="single" w:sz="4" w:space="0" w:color="auto"/>
              <w:right w:val="single" w:sz="4" w:space="0" w:color="auto"/>
            </w:tcBorders>
          </w:tcPr>
          <w:p w14:paraId="5FD28386" w14:textId="77777777" w:rsidR="00545F7F" w:rsidRPr="00C5022D" w:rsidRDefault="00545F7F" w:rsidP="00545F7F">
            <w:pPr>
              <w:tabs>
                <w:tab w:val="clear" w:pos="1080"/>
              </w:tabs>
              <w:spacing w:line="240" w:lineRule="auto"/>
              <w:ind w:left="0" w:firstLine="0"/>
              <w:jc w:val="center"/>
              <w:rPr>
                <w:rFonts w:ascii="Times New Roman" w:hAnsi="Times New Roman"/>
                <w:color w:val="000000"/>
                <w:sz w:val="24"/>
                <w:szCs w:val="24"/>
                <w:lang w:val="en-US" w:eastAsia="ko-KR"/>
              </w:rPr>
            </w:pPr>
          </w:p>
        </w:tc>
        <w:tc>
          <w:tcPr>
            <w:tcW w:w="91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A0CA0A5" w14:textId="77777777" w:rsidR="00545F7F" w:rsidRPr="00C5022D" w:rsidRDefault="00545F7F" w:rsidP="00545F7F">
            <w:pPr>
              <w:tabs>
                <w:tab w:val="clear" w:pos="1080"/>
              </w:tabs>
              <w:spacing w:line="240" w:lineRule="auto"/>
              <w:ind w:left="0" w:firstLine="0"/>
              <w:jc w:val="center"/>
              <w:rPr>
                <w:rFonts w:ascii="Times New Roman" w:hAnsi="Times New Roman"/>
                <w:sz w:val="24"/>
                <w:szCs w:val="24"/>
                <w:lang w:val="en-US" w:eastAsia="ko-KR"/>
              </w:rPr>
            </w:pPr>
            <w:r w:rsidRPr="00C5022D">
              <w:rPr>
                <w:rFonts w:ascii="Times New Roman" w:hAnsi="Times New Roman"/>
                <w:color w:val="000000"/>
                <w:sz w:val="24"/>
                <w:szCs w:val="24"/>
                <w:lang w:val="en-US" w:eastAsia="ko-KR"/>
              </w:rPr>
              <w:t>3</w:t>
            </w:r>
          </w:p>
        </w:tc>
        <w:tc>
          <w:tcPr>
            <w:tcW w:w="446" w:type="pct"/>
            <w:tcBorders>
              <w:top w:val="nil"/>
              <w:left w:val="single" w:sz="4" w:space="0" w:color="auto"/>
              <w:bottom w:val="single" w:sz="8" w:space="0" w:color="auto"/>
              <w:right w:val="single" w:sz="8" w:space="0" w:color="auto"/>
            </w:tcBorders>
            <w:tcMar>
              <w:top w:w="0" w:type="dxa"/>
              <w:left w:w="108" w:type="dxa"/>
              <w:bottom w:w="0" w:type="dxa"/>
              <w:right w:w="108" w:type="dxa"/>
            </w:tcMar>
            <w:hideMark/>
          </w:tcPr>
          <w:p w14:paraId="417BA22C" w14:textId="77777777" w:rsidR="00545F7F" w:rsidRPr="00C5022D" w:rsidRDefault="00545F7F" w:rsidP="00545F7F">
            <w:pPr>
              <w:tabs>
                <w:tab w:val="clear" w:pos="1080"/>
              </w:tabs>
              <w:spacing w:line="240" w:lineRule="auto"/>
              <w:ind w:left="0" w:firstLine="0"/>
              <w:jc w:val="center"/>
              <w:rPr>
                <w:rFonts w:ascii="Times New Roman" w:hAnsi="Times New Roman"/>
                <w:sz w:val="24"/>
                <w:szCs w:val="24"/>
                <w:lang w:val="en-US" w:eastAsia="ko-KR"/>
              </w:rPr>
            </w:pPr>
            <w:r w:rsidRPr="00C5022D">
              <w:rPr>
                <w:rFonts w:ascii="Times New Roman" w:hAnsi="Times New Roman"/>
                <w:color w:val="000000"/>
                <w:sz w:val="24"/>
                <w:szCs w:val="24"/>
                <w:lang w:val="en-US" w:eastAsia="ko-KR"/>
              </w:rPr>
              <w:t>4</w:t>
            </w:r>
          </w:p>
        </w:tc>
        <w:tc>
          <w:tcPr>
            <w:tcW w:w="473" w:type="pct"/>
            <w:tcBorders>
              <w:top w:val="nil"/>
              <w:left w:val="nil"/>
              <w:bottom w:val="single" w:sz="8" w:space="0" w:color="auto"/>
              <w:right w:val="single" w:sz="8" w:space="0" w:color="auto"/>
            </w:tcBorders>
            <w:tcMar>
              <w:top w:w="0" w:type="dxa"/>
              <w:left w:w="108" w:type="dxa"/>
              <w:bottom w:w="0" w:type="dxa"/>
              <w:right w:w="108" w:type="dxa"/>
            </w:tcMar>
            <w:hideMark/>
          </w:tcPr>
          <w:p w14:paraId="3F094FB8" w14:textId="77777777" w:rsidR="00545F7F" w:rsidRPr="00C5022D" w:rsidRDefault="00545F7F" w:rsidP="00545F7F">
            <w:pPr>
              <w:tabs>
                <w:tab w:val="clear" w:pos="1080"/>
              </w:tabs>
              <w:spacing w:line="240" w:lineRule="auto"/>
              <w:ind w:left="0" w:firstLine="0"/>
              <w:jc w:val="center"/>
              <w:rPr>
                <w:rFonts w:ascii="Times New Roman" w:hAnsi="Times New Roman"/>
                <w:sz w:val="24"/>
                <w:szCs w:val="24"/>
                <w:lang w:val="en-US" w:eastAsia="ko-KR"/>
              </w:rPr>
            </w:pPr>
            <w:r w:rsidRPr="00C5022D">
              <w:rPr>
                <w:rFonts w:ascii="Times New Roman" w:hAnsi="Times New Roman"/>
                <w:color w:val="000000"/>
                <w:sz w:val="24"/>
                <w:szCs w:val="24"/>
                <w:lang w:val="en-US" w:eastAsia="ko-KR"/>
              </w:rPr>
              <w:t>5</w:t>
            </w:r>
          </w:p>
        </w:tc>
        <w:tc>
          <w:tcPr>
            <w:tcW w:w="390" w:type="pct"/>
            <w:tcBorders>
              <w:top w:val="nil"/>
              <w:left w:val="nil"/>
              <w:bottom w:val="single" w:sz="8" w:space="0" w:color="auto"/>
              <w:right w:val="single" w:sz="8" w:space="0" w:color="auto"/>
            </w:tcBorders>
            <w:tcMar>
              <w:top w:w="0" w:type="dxa"/>
              <w:left w:w="108" w:type="dxa"/>
              <w:bottom w:w="0" w:type="dxa"/>
              <w:right w:w="108" w:type="dxa"/>
            </w:tcMar>
            <w:hideMark/>
          </w:tcPr>
          <w:p w14:paraId="63442899" w14:textId="77777777" w:rsidR="00545F7F" w:rsidRPr="00C5022D" w:rsidRDefault="00545F7F" w:rsidP="00545F7F">
            <w:pPr>
              <w:tabs>
                <w:tab w:val="clear" w:pos="1080"/>
              </w:tabs>
              <w:spacing w:line="240" w:lineRule="auto"/>
              <w:ind w:left="0" w:firstLine="0"/>
              <w:jc w:val="center"/>
              <w:rPr>
                <w:rFonts w:ascii="Times New Roman" w:hAnsi="Times New Roman"/>
                <w:sz w:val="24"/>
                <w:szCs w:val="24"/>
                <w:lang w:val="en-US" w:eastAsia="ko-KR"/>
              </w:rPr>
            </w:pPr>
            <w:r w:rsidRPr="00C5022D">
              <w:rPr>
                <w:rFonts w:ascii="Times New Roman" w:hAnsi="Times New Roman"/>
                <w:color w:val="000000"/>
                <w:sz w:val="24"/>
                <w:szCs w:val="24"/>
                <w:lang w:val="en-US" w:eastAsia="ko-KR"/>
              </w:rPr>
              <w:t>6</w:t>
            </w:r>
          </w:p>
        </w:tc>
        <w:tc>
          <w:tcPr>
            <w:tcW w:w="775" w:type="pct"/>
            <w:tcBorders>
              <w:top w:val="nil"/>
              <w:left w:val="nil"/>
              <w:bottom w:val="single" w:sz="8" w:space="0" w:color="auto"/>
              <w:right w:val="single" w:sz="8" w:space="0" w:color="auto"/>
            </w:tcBorders>
            <w:tcMar>
              <w:top w:w="0" w:type="dxa"/>
              <w:left w:w="108" w:type="dxa"/>
              <w:bottom w:w="0" w:type="dxa"/>
              <w:right w:w="108" w:type="dxa"/>
            </w:tcMar>
            <w:hideMark/>
          </w:tcPr>
          <w:p w14:paraId="48D65EDB" w14:textId="77777777" w:rsidR="00545F7F" w:rsidRPr="00C5022D" w:rsidRDefault="00545F7F" w:rsidP="00545F7F">
            <w:pPr>
              <w:tabs>
                <w:tab w:val="clear" w:pos="1080"/>
              </w:tabs>
              <w:spacing w:line="240" w:lineRule="auto"/>
              <w:ind w:left="0" w:firstLine="0"/>
              <w:jc w:val="center"/>
              <w:rPr>
                <w:rFonts w:ascii="Times New Roman" w:hAnsi="Times New Roman"/>
                <w:sz w:val="24"/>
                <w:szCs w:val="24"/>
                <w:lang w:val="en-US" w:eastAsia="ko-KR"/>
              </w:rPr>
            </w:pPr>
            <w:r w:rsidRPr="00C5022D">
              <w:rPr>
                <w:rFonts w:ascii="Times New Roman" w:hAnsi="Times New Roman"/>
                <w:color w:val="000000"/>
                <w:sz w:val="24"/>
                <w:szCs w:val="24"/>
                <w:lang w:val="en-US" w:eastAsia="ko-KR"/>
              </w:rPr>
              <w:t>7</w:t>
            </w:r>
          </w:p>
        </w:tc>
      </w:tr>
      <w:tr w:rsidR="00545F7F" w:rsidRPr="00C5022D" w14:paraId="115F0167" w14:textId="77777777" w:rsidTr="00545F7F">
        <w:trPr>
          <w:jc w:val="center"/>
        </w:trPr>
        <w:tc>
          <w:tcPr>
            <w:tcW w:w="364"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58F8DA25" w14:textId="77777777" w:rsidR="00545F7F" w:rsidRPr="00C5022D" w:rsidRDefault="00545F7F" w:rsidP="00545F7F">
            <w:pPr>
              <w:tabs>
                <w:tab w:val="clear" w:pos="1080"/>
              </w:tabs>
              <w:spacing w:line="240" w:lineRule="auto"/>
              <w:ind w:left="0" w:firstLine="0"/>
              <w:jc w:val="center"/>
              <w:rPr>
                <w:rFonts w:ascii="Times New Roman" w:hAnsi="Times New Roman"/>
                <w:color w:val="000000"/>
                <w:sz w:val="24"/>
                <w:szCs w:val="24"/>
                <w:lang w:val="en-US" w:eastAsia="ko-KR"/>
              </w:rPr>
            </w:pPr>
          </w:p>
        </w:tc>
        <w:tc>
          <w:tcPr>
            <w:tcW w:w="876" w:type="pct"/>
            <w:tcBorders>
              <w:top w:val="nil"/>
              <w:left w:val="nil"/>
              <w:bottom w:val="single" w:sz="8" w:space="0" w:color="auto"/>
              <w:right w:val="single" w:sz="4" w:space="0" w:color="auto"/>
            </w:tcBorders>
            <w:tcMar>
              <w:top w:w="0" w:type="dxa"/>
              <w:left w:w="108" w:type="dxa"/>
              <w:bottom w:w="0" w:type="dxa"/>
              <w:right w:w="108" w:type="dxa"/>
            </w:tcMar>
          </w:tcPr>
          <w:p w14:paraId="5DD5B27A" w14:textId="77777777" w:rsidR="00545F7F" w:rsidRPr="00C5022D" w:rsidRDefault="00545F7F" w:rsidP="00545F7F">
            <w:pPr>
              <w:tabs>
                <w:tab w:val="clear" w:pos="1080"/>
              </w:tabs>
              <w:spacing w:line="240" w:lineRule="auto"/>
              <w:ind w:left="0" w:firstLine="0"/>
              <w:jc w:val="center"/>
              <w:rPr>
                <w:rFonts w:ascii="Times New Roman" w:hAnsi="Times New Roman"/>
                <w:color w:val="000000"/>
                <w:sz w:val="24"/>
                <w:szCs w:val="24"/>
                <w:lang w:val="en-US" w:eastAsia="ko-KR"/>
              </w:rPr>
            </w:pPr>
          </w:p>
        </w:tc>
        <w:tc>
          <w:tcPr>
            <w:tcW w:w="765" w:type="pct"/>
            <w:tcBorders>
              <w:top w:val="single" w:sz="4" w:space="0" w:color="auto"/>
              <w:left w:val="single" w:sz="4" w:space="0" w:color="auto"/>
              <w:bottom w:val="single" w:sz="4" w:space="0" w:color="auto"/>
              <w:right w:val="single" w:sz="4" w:space="0" w:color="auto"/>
            </w:tcBorders>
          </w:tcPr>
          <w:p w14:paraId="6A2CE7E1" w14:textId="77777777" w:rsidR="00545F7F" w:rsidRPr="00C5022D" w:rsidRDefault="00545F7F" w:rsidP="00545F7F">
            <w:pPr>
              <w:tabs>
                <w:tab w:val="clear" w:pos="1080"/>
              </w:tabs>
              <w:spacing w:line="240" w:lineRule="auto"/>
              <w:ind w:left="0" w:firstLine="0"/>
              <w:jc w:val="center"/>
              <w:rPr>
                <w:rFonts w:ascii="Times New Roman" w:hAnsi="Times New Roman"/>
                <w:color w:val="000000"/>
                <w:sz w:val="24"/>
                <w:szCs w:val="24"/>
                <w:lang w:val="en-US" w:eastAsia="ko-KR"/>
              </w:rPr>
            </w:pPr>
          </w:p>
        </w:tc>
        <w:tc>
          <w:tcPr>
            <w:tcW w:w="91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C8A2B7" w14:textId="77777777" w:rsidR="00545F7F" w:rsidRPr="00C5022D" w:rsidRDefault="00545F7F" w:rsidP="00545F7F">
            <w:pPr>
              <w:tabs>
                <w:tab w:val="clear" w:pos="1080"/>
              </w:tabs>
              <w:spacing w:line="240" w:lineRule="auto"/>
              <w:ind w:left="0" w:firstLine="0"/>
              <w:jc w:val="center"/>
              <w:rPr>
                <w:rFonts w:ascii="Times New Roman" w:hAnsi="Times New Roman"/>
                <w:color w:val="000000"/>
                <w:sz w:val="24"/>
                <w:szCs w:val="24"/>
                <w:lang w:val="en-US" w:eastAsia="ko-KR"/>
              </w:rPr>
            </w:pPr>
          </w:p>
        </w:tc>
        <w:tc>
          <w:tcPr>
            <w:tcW w:w="446" w:type="pct"/>
            <w:tcBorders>
              <w:top w:val="nil"/>
              <w:left w:val="single" w:sz="4" w:space="0" w:color="auto"/>
              <w:bottom w:val="single" w:sz="8" w:space="0" w:color="auto"/>
              <w:right w:val="single" w:sz="8" w:space="0" w:color="auto"/>
            </w:tcBorders>
            <w:tcMar>
              <w:top w:w="0" w:type="dxa"/>
              <w:left w:w="108" w:type="dxa"/>
              <w:bottom w:w="0" w:type="dxa"/>
              <w:right w:w="108" w:type="dxa"/>
            </w:tcMar>
          </w:tcPr>
          <w:p w14:paraId="4717299C" w14:textId="77777777" w:rsidR="00545F7F" w:rsidRPr="00C5022D" w:rsidRDefault="00545F7F" w:rsidP="00545F7F">
            <w:pPr>
              <w:tabs>
                <w:tab w:val="clear" w:pos="1080"/>
              </w:tabs>
              <w:spacing w:line="240" w:lineRule="auto"/>
              <w:ind w:left="0" w:firstLine="0"/>
              <w:jc w:val="center"/>
              <w:rPr>
                <w:rFonts w:ascii="Times New Roman" w:hAnsi="Times New Roman"/>
                <w:color w:val="000000"/>
                <w:sz w:val="24"/>
                <w:szCs w:val="24"/>
                <w:lang w:val="en-US" w:eastAsia="ko-KR"/>
              </w:rPr>
            </w:pPr>
          </w:p>
        </w:tc>
        <w:tc>
          <w:tcPr>
            <w:tcW w:w="473" w:type="pct"/>
            <w:tcBorders>
              <w:top w:val="nil"/>
              <w:left w:val="nil"/>
              <w:bottom w:val="single" w:sz="8" w:space="0" w:color="auto"/>
              <w:right w:val="single" w:sz="8" w:space="0" w:color="auto"/>
            </w:tcBorders>
            <w:tcMar>
              <w:top w:w="0" w:type="dxa"/>
              <w:left w:w="108" w:type="dxa"/>
              <w:bottom w:w="0" w:type="dxa"/>
              <w:right w:w="108" w:type="dxa"/>
            </w:tcMar>
          </w:tcPr>
          <w:p w14:paraId="5EA42B6C" w14:textId="77777777" w:rsidR="00545F7F" w:rsidRPr="00C5022D" w:rsidRDefault="00545F7F" w:rsidP="00545F7F">
            <w:pPr>
              <w:tabs>
                <w:tab w:val="clear" w:pos="1080"/>
              </w:tabs>
              <w:spacing w:line="240" w:lineRule="auto"/>
              <w:ind w:left="0" w:firstLine="0"/>
              <w:jc w:val="center"/>
              <w:rPr>
                <w:rFonts w:ascii="Times New Roman" w:hAnsi="Times New Roman"/>
                <w:color w:val="000000"/>
                <w:sz w:val="24"/>
                <w:szCs w:val="24"/>
                <w:lang w:val="en-US" w:eastAsia="ko-KR"/>
              </w:rPr>
            </w:pPr>
          </w:p>
        </w:tc>
        <w:tc>
          <w:tcPr>
            <w:tcW w:w="390" w:type="pct"/>
            <w:tcBorders>
              <w:top w:val="nil"/>
              <w:left w:val="nil"/>
              <w:bottom w:val="single" w:sz="8" w:space="0" w:color="auto"/>
              <w:right w:val="single" w:sz="8" w:space="0" w:color="auto"/>
            </w:tcBorders>
            <w:tcMar>
              <w:top w:w="0" w:type="dxa"/>
              <w:left w:w="108" w:type="dxa"/>
              <w:bottom w:w="0" w:type="dxa"/>
              <w:right w:w="108" w:type="dxa"/>
            </w:tcMar>
          </w:tcPr>
          <w:p w14:paraId="5B22C1B3" w14:textId="77777777" w:rsidR="00545F7F" w:rsidRPr="00C5022D" w:rsidRDefault="00545F7F" w:rsidP="00545F7F">
            <w:pPr>
              <w:tabs>
                <w:tab w:val="clear" w:pos="1080"/>
              </w:tabs>
              <w:spacing w:line="240" w:lineRule="auto"/>
              <w:ind w:left="0" w:firstLine="0"/>
              <w:jc w:val="center"/>
              <w:rPr>
                <w:rFonts w:ascii="Times New Roman" w:hAnsi="Times New Roman"/>
                <w:color w:val="000000"/>
                <w:sz w:val="24"/>
                <w:szCs w:val="24"/>
                <w:lang w:val="en-US" w:eastAsia="ko-KR"/>
              </w:rPr>
            </w:pPr>
          </w:p>
        </w:tc>
        <w:tc>
          <w:tcPr>
            <w:tcW w:w="775" w:type="pct"/>
            <w:tcBorders>
              <w:top w:val="nil"/>
              <w:left w:val="nil"/>
              <w:bottom w:val="single" w:sz="8" w:space="0" w:color="auto"/>
              <w:right w:val="single" w:sz="8" w:space="0" w:color="auto"/>
            </w:tcBorders>
            <w:tcMar>
              <w:top w:w="0" w:type="dxa"/>
              <w:left w:w="108" w:type="dxa"/>
              <w:bottom w:w="0" w:type="dxa"/>
              <w:right w:w="108" w:type="dxa"/>
            </w:tcMar>
          </w:tcPr>
          <w:p w14:paraId="5F6DC658" w14:textId="77777777" w:rsidR="00545F7F" w:rsidRPr="00C5022D" w:rsidRDefault="00545F7F" w:rsidP="00545F7F">
            <w:pPr>
              <w:tabs>
                <w:tab w:val="clear" w:pos="1080"/>
              </w:tabs>
              <w:spacing w:line="240" w:lineRule="auto"/>
              <w:ind w:left="0" w:firstLine="0"/>
              <w:jc w:val="center"/>
              <w:rPr>
                <w:rFonts w:ascii="Times New Roman" w:hAnsi="Times New Roman"/>
                <w:color w:val="000000"/>
                <w:sz w:val="24"/>
                <w:szCs w:val="24"/>
                <w:lang w:val="en-US" w:eastAsia="ko-KR"/>
              </w:rPr>
            </w:pPr>
          </w:p>
        </w:tc>
      </w:tr>
      <w:tr w:rsidR="00545F7F" w:rsidRPr="00C5022D" w14:paraId="194C50F9" w14:textId="77777777" w:rsidTr="00545F7F">
        <w:trPr>
          <w:jc w:val="center"/>
        </w:trPr>
        <w:tc>
          <w:tcPr>
            <w:tcW w:w="36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C58152" w14:textId="77777777" w:rsidR="00545F7F" w:rsidRPr="00C5022D" w:rsidRDefault="00545F7F" w:rsidP="00545F7F">
            <w:pPr>
              <w:tabs>
                <w:tab w:val="clear" w:pos="1080"/>
              </w:tabs>
              <w:spacing w:line="240" w:lineRule="auto"/>
              <w:ind w:left="0" w:firstLine="0"/>
              <w:jc w:val="center"/>
              <w:rPr>
                <w:rFonts w:ascii="Times New Roman" w:hAnsi="Times New Roman"/>
                <w:sz w:val="24"/>
                <w:szCs w:val="24"/>
                <w:lang w:val="en-US" w:eastAsia="ko-KR"/>
              </w:rPr>
            </w:pPr>
            <w:r w:rsidRPr="00C5022D">
              <w:rPr>
                <w:rFonts w:ascii="Times New Roman" w:hAnsi="Times New Roman"/>
                <w:color w:val="000000"/>
                <w:sz w:val="24"/>
                <w:szCs w:val="24"/>
                <w:lang w:val="en-US" w:eastAsia="ko-KR"/>
              </w:rPr>
              <w:t> </w:t>
            </w:r>
          </w:p>
        </w:tc>
        <w:tc>
          <w:tcPr>
            <w:tcW w:w="876" w:type="pct"/>
            <w:tcBorders>
              <w:top w:val="nil"/>
              <w:left w:val="nil"/>
              <w:bottom w:val="single" w:sz="8" w:space="0" w:color="auto"/>
              <w:right w:val="single" w:sz="4" w:space="0" w:color="auto"/>
            </w:tcBorders>
            <w:tcMar>
              <w:top w:w="0" w:type="dxa"/>
              <w:left w:w="108" w:type="dxa"/>
              <w:bottom w:w="0" w:type="dxa"/>
              <w:right w:w="108" w:type="dxa"/>
            </w:tcMar>
            <w:hideMark/>
          </w:tcPr>
          <w:p w14:paraId="27FEE368" w14:textId="77777777" w:rsidR="00545F7F" w:rsidRPr="00C5022D" w:rsidRDefault="00545F7F" w:rsidP="00545F7F">
            <w:pPr>
              <w:tabs>
                <w:tab w:val="clear" w:pos="1080"/>
              </w:tabs>
              <w:spacing w:line="240" w:lineRule="auto"/>
              <w:ind w:left="0" w:firstLine="0"/>
              <w:jc w:val="center"/>
              <w:rPr>
                <w:rFonts w:ascii="Times New Roman" w:hAnsi="Times New Roman"/>
                <w:sz w:val="24"/>
                <w:szCs w:val="24"/>
                <w:lang w:val="en-US" w:eastAsia="ko-KR"/>
              </w:rPr>
            </w:pPr>
            <w:r w:rsidRPr="00C5022D">
              <w:rPr>
                <w:rFonts w:ascii="Times New Roman" w:hAnsi="Times New Roman"/>
                <w:color w:val="000000"/>
                <w:sz w:val="24"/>
                <w:szCs w:val="24"/>
                <w:lang w:val="en-US" w:eastAsia="ko-KR"/>
              </w:rPr>
              <w:t> </w:t>
            </w:r>
          </w:p>
        </w:tc>
        <w:tc>
          <w:tcPr>
            <w:tcW w:w="765" w:type="pct"/>
            <w:tcBorders>
              <w:top w:val="single" w:sz="4" w:space="0" w:color="auto"/>
              <w:left w:val="single" w:sz="4" w:space="0" w:color="auto"/>
              <w:bottom w:val="single" w:sz="4" w:space="0" w:color="auto"/>
              <w:right w:val="single" w:sz="4" w:space="0" w:color="auto"/>
            </w:tcBorders>
          </w:tcPr>
          <w:p w14:paraId="7866E498" w14:textId="77777777" w:rsidR="00545F7F" w:rsidRPr="00C5022D" w:rsidRDefault="00545F7F" w:rsidP="00545F7F">
            <w:pPr>
              <w:tabs>
                <w:tab w:val="clear" w:pos="1080"/>
              </w:tabs>
              <w:spacing w:line="240" w:lineRule="auto"/>
              <w:ind w:left="0" w:firstLine="0"/>
              <w:jc w:val="center"/>
              <w:rPr>
                <w:rFonts w:ascii="Times New Roman" w:hAnsi="Times New Roman"/>
                <w:color w:val="000000"/>
                <w:sz w:val="24"/>
                <w:szCs w:val="24"/>
                <w:lang w:val="en-US" w:eastAsia="ko-KR"/>
              </w:rPr>
            </w:pPr>
          </w:p>
        </w:tc>
        <w:tc>
          <w:tcPr>
            <w:tcW w:w="91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5C96EE" w14:textId="77777777" w:rsidR="00545F7F" w:rsidRPr="00C5022D" w:rsidRDefault="00545F7F" w:rsidP="00545F7F">
            <w:pPr>
              <w:tabs>
                <w:tab w:val="clear" w:pos="1080"/>
              </w:tabs>
              <w:spacing w:line="240" w:lineRule="auto"/>
              <w:ind w:left="0" w:firstLine="0"/>
              <w:jc w:val="center"/>
              <w:rPr>
                <w:rFonts w:ascii="Times New Roman" w:hAnsi="Times New Roman"/>
                <w:sz w:val="24"/>
                <w:szCs w:val="24"/>
                <w:lang w:val="en-US" w:eastAsia="ko-KR"/>
              </w:rPr>
            </w:pPr>
            <w:r w:rsidRPr="00C5022D">
              <w:rPr>
                <w:rFonts w:ascii="Times New Roman" w:hAnsi="Times New Roman"/>
                <w:color w:val="000000"/>
                <w:sz w:val="24"/>
                <w:szCs w:val="24"/>
                <w:lang w:val="en-US" w:eastAsia="ko-KR"/>
              </w:rPr>
              <w:t> </w:t>
            </w:r>
          </w:p>
        </w:tc>
        <w:tc>
          <w:tcPr>
            <w:tcW w:w="446" w:type="pct"/>
            <w:tcBorders>
              <w:top w:val="nil"/>
              <w:left w:val="single" w:sz="4" w:space="0" w:color="auto"/>
              <w:bottom w:val="single" w:sz="8" w:space="0" w:color="auto"/>
              <w:right w:val="single" w:sz="8" w:space="0" w:color="auto"/>
            </w:tcBorders>
            <w:tcMar>
              <w:top w:w="0" w:type="dxa"/>
              <w:left w:w="108" w:type="dxa"/>
              <w:bottom w:w="0" w:type="dxa"/>
              <w:right w:w="108" w:type="dxa"/>
            </w:tcMar>
            <w:hideMark/>
          </w:tcPr>
          <w:p w14:paraId="6116D7BD" w14:textId="77777777" w:rsidR="00545F7F" w:rsidRPr="00C5022D" w:rsidRDefault="00545F7F" w:rsidP="00545F7F">
            <w:pPr>
              <w:tabs>
                <w:tab w:val="clear" w:pos="1080"/>
              </w:tabs>
              <w:spacing w:line="240" w:lineRule="auto"/>
              <w:ind w:left="0" w:firstLine="0"/>
              <w:jc w:val="center"/>
              <w:rPr>
                <w:rFonts w:ascii="Times New Roman" w:hAnsi="Times New Roman"/>
                <w:sz w:val="24"/>
                <w:szCs w:val="24"/>
                <w:lang w:val="en-US" w:eastAsia="ko-KR"/>
              </w:rPr>
            </w:pPr>
            <w:r w:rsidRPr="00C5022D">
              <w:rPr>
                <w:rFonts w:ascii="Times New Roman" w:hAnsi="Times New Roman"/>
                <w:color w:val="000000"/>
                <w:sz w:val="24"/>
                <w:szCs w:val="24"/>
                <w:lang w:val="en-US" w:eastAsia="ko-KR"/>
              </w:rPr>
              <w:t>Итого</w:t>
            </w:r>
          </w:p>
        </w:tc>
        <w:tc>
          <w:tcPr>
            <w:tcW w:w="473" w:type="pct"/>
            <w:tcBorders>
              <w:top w:val="nil"/>
              <w:left w:val="nil"/>
              <w:bottom w:val="single" w:sz="8" w:space="0" w:color="auto"/>
              <w:right w:val="single" w:sz="8" w:space="0" w:color="auto"/>
            </w:tcBorders>
            <w:tcMar>
              <w:top w:w="0" w:type="dxa"/>
              <w:left w:w="108" w:type="dxa"/>
              <w:bottom w:w="0" w:type="dxa"/>
              <w:right w:w="108" w:type="dxa"/>
            </w:tcMar>
            <w:hideMark/>
          </w:tcPr>
          <w:p w14:paraId="445F5F1A" w14:textId="77777777" w:rsidR="00545F7F" w:rsidRPr="00C5022D" w:rsidRDefault="00545F7F" w:rsidP="00545F7F">
            <w:pPr>
              <w:tabs>
                <w:tab w:val="clear" w:pos="1080"/>
              </w:tabs>
              <w:spacing w:line="240" w:lineRule="auto"/>
              <w:ind w:left="0" w:firstLine="0"/>
              <w:jc w:val="center"/>
              <w:rPr>
                <w:rFonts w:ascii="Times New Roman" w:hAnsi="Times New Roman"/>
                <w:sz w:val="24"/>
                <w:szCs w:val="24"/>
                <w:lang w:val="en-US" w:eastAsia="ko-KR"/>
              </w:rPr>
            </w:pPr>
            <w:r w:rsidRPr="00C5022D">
              <w:rPr>
                <w:rFonts w:ascii="Times New Roman" w:hAnsi="Times New Roman"/>
                <w:color w:val="000000"/>
                <w:sz w:val="24"/>
                <w:szCs w:val="24"/>
                <w:lang w:val="en-US" w:eastAsia="ko-KR"/>
              </w:rPr>
              <w:t> </w:t>
            </w:r>
          </w:p>
        </w:tc>
        <w:tc>
          <w:tcPr>
            <w:tcW w:w="390" w:type="pct"/>
            <w:tcBorders>
              <w:top w:val="nil"/>
              <w:left w:val="nil"/>
              <w:bottom w:val="single" w:sz="8" w:space="0" w:color="auto"/>
              <w:right w:val="single" w:sz="8" w:space="0" w:color="auto"/>
            </w:tcBorders>
            <w:tcMar>
              <w:top w:w="0" w:type="dxa"/>
              <w:left w:w="108" w:type="dxa"/>
              <w:bottom w:w="0" w:type="dxa"/>
              <w:right w:w="108" w:type="dxa"/>
            </w:tcMar>
            <w:hideMark/>
          </w:tcPr>
          <w:p w14:paraId="19D04270" w14:textId="77777777" w:rsidR="00545F7F" w:rsidRPr="00C5022D" w:rsidRDefault="00545F7F" w:rsidP="00545F7F">
            <w:pPr>
              <w:tabs>
                <w:tab w:val="clear" w:pos="1080"/>
              </w:tabs>
              <w:spacing w:line="240" w:lineRule="auto"/>
              <w:ind w:left="0" w:firstLine="0"/>
              <w:jc w:val="center"/>
              <w:rPr>
                <w:rFonts w:ascii="Times New Roman" w:hAnsi="Times New Roman"/>
                <w:sz w:val="24"/>
                <w:szCs w:val="24"/>
                <w:lang w:val="en-US" w:eastAsia="ko-KR"/>
              </w:rPr>
            </w:pPr>
            <w:r w:rsidRPr="00C5022D">
              <w:rPr>
                <w:rFonts w:ascii="Times New Roman" w:hAnsi="Times New Roman"/>
                <w:color w:val="000000"/>
                <w:sz w:val="24"/>
                <w:szCs w:val="24"/>
                <w:lang w:val="en-US" w:eastAsia="ko-KR"/>
              </w:rPr>
              <w:t>х</w:t>
            </w:r>
          </w:p>
        </w:tc>
        <w:tc>
          <w:tcPr>
            <w:tcW w:w="775" w:type="pct"/>
            <w:tcBorders>
              <w:top w:val="nil"/>
              <w:left w:val="nil"/>
              <w:bottom w:val="single" w:sz="8" w:space="0" w:color="auto"/>
              <w:right w:val="single" w:sz="8" w:space="0" w:color="auto"/>
            </w:tcBorders>
            <w:tcMar>
              <w:top w:w="0" w:type="dxa"/>
              <w:left w:w="108" w:type="dxa"/>
              <w:bottom w:w="0" w:type="dxa"/>
              <w:right w:w="108" w:type="dxa"/>
            </w:tcMar>
            <w:hideMark/>
          </w:tcPr>
          <w:p w14:paraId="65917BEE" w14:textId="77777777" w:rsidR="00545F7F" w:rsidRPr="00C5022D" w:rsidRDefault="00545F7F" w:rsidP="00545F7F">
            <w:pPr>
              <w:tabs>
                <w:tab w:val="clear" w:pos="1080"/>
              </w:tabs>
              <w:spacing w:line="240" w:lineRule="auto"/>
              <w:ind w:left="0" w:firstLine="0"/>
              <w:jc w:val="center"/>
              <w:rPr>
                <w:rFonts w:ascii="Times New Roman" w:hAnsi="Times New Roman"/>
                <w:sz w:val="24"/>
                <w:szCs w:val="24"/>
                <w:lang w:val="en-US" w:eastAsia="ko-KR"/>
              </w:rPr>
            </w:pPr>
          </w:p>
        </w:tc>
      </w:tr>
    </w:tbl>
    <w:p w14:paraId="1FCB2F6F" w14:textId="77777777" w:rsidR="00545F7F" w:rsidRPr="00C5022D" w:rsidRDefault="00545F7F" w:rsidP="00545F7F">
      <w:pPr>
        <w:tabs>
          <w:tab w:val="clear" w:pos="1080"/>
        </w:tabs>
        <w:spacing w:line="240" w:lineRule="auto"/>
        <w:ind w:left="0" w:firstLine="0"/>
        <w:jc w:val="left"/>
        <w:rPr>
          <w:rFonts w:ascii="Times New Roman" w:hAnsi="Times New Roman"/>
          <w:sz w:val="24"/>
          <w:szCs w:val="24"/>
          <w:lang w:val="en-US" w:eastAsia="ko-KR"/>
        </w:rPr>
      </w:pPr>
      <w:r w:rsidRPr="00C5022D">
        <w:rPr>
          <w:rFonts w:ascii="Times New Roman" w:hAnsi="Times New Roman"/>
          <w:sz w:val="24"/>
          <w:szCs w:val="24"/>
          <w:lang w:val="en-US" w:eastAsia="ko-KR"/>
        </w:rPr>
        <w:t> </w:t>
      </w:r>
    </w:p>
    <w:p w14:paraId="50E77A08" w14:textId="77777777" w:rsidR="00545F7F" w:rsidRPr="00C5022D" w:rsidRDefault="00545F7F" w:rsidP="00545F7F">
      <w:pPr>
        <w:pBdr>
          <w:bottom w:val="single" w:sz="12" w:space="1" w:color="auto"/>
        </w:pBdr>
        <w:tabs>
          <w:tab w:val="clear" w:pos="1080"/>
        </w:tabs>
        <w:spacing w:line="240" w:lineRule="auto"/>
        <w:ind w:left="0" w:firstLine="0"/>
        <w:jc w:val="left"/>
        <w:rPr>
          <w:rFonts w:ascii="Times New Roman" w:hAnsi="Times New Roman"/>
          <w:sz w:val="24"/>
          <w:szCs w:val="24"/>
          <w:lang w:val="ru-RU" w:eastAsia="ko-KR"/>
        </w:rPr>
      </w:pPr>
      <w:r w:rsidRPr="00C5022D">
        <w:rPr>
          <w:rFonts w:ascii="Times New Roman" w:hAnsi="Times New Roman"/>
          <w:color w:val="000000"/>
          <w:sz w:val="24"/>
          <w:szCs w:val="24"/>
          <w:lang w:val="ru-RU" w:eastAsia="ko-KR"/>
        </w:rPr>
        <w:t>Сведения об использовании запасов, полученных от заказчика</w:t>
      </w:r>
    </w:p>
    <w:p w14:paraId="5B417466" w14:textId="77777777" w:rsidR="00545F7F" w:rsidRPr="00C5022D" w:rsidRDefault="00545F7F" w:rsidP="00545F7F">
      <w:pPr>
        <w:tabs>
          <w:tab w:val="clear" w:pos="1080"/>
        </w:tabs>
        <w:spacing w:line="240" w:lineRule="auto"/>
        <w:ind w:left="0" w:firstLine="4140"/>
        <w:jc w:val="left"/>
        <w:rPr>
          <w:rFonts w:ascii="Times New Roman" w:hAnsi="Times New Roman"/>
          <w:sz w:val="24"/>
          <w:szCs w:val="24"/>
          <w:lang w:val="ru-RU" w:eastAsia="ko-KR"/>
        </w:rPr>
      </w:pPr>
      <w:r w:rsidRPr="00C5022D">
        <w:rPr>
          <w:rFonts w:ascii="Times New Roman" w:hAnsi="Times New Roman"/>
          <w:color w:val="000000"/>
          <w:sz w:val="24"/>
          <w:szCs w:val="24"/>
          <w:lang w:val="ru-RU" w:eastAsia="ko-KR"/>
        </w:rPr>
        <w:t>наименование, количество, стоимость</w:t>
      </w:r>
    </w:p>
    <w:p w14:paraId="791B51AE" w14:textId="77777777" w:rsidR="00545F7F" w:rsidRPr="00C5022D" w:rsidRDefault="00545F7F" w:rsidP="00545F7F">
      <w:pPr>
        <w:tabs>
          <w:tab w:val="clear" w:pos="1080"/>
        </w:tabs>
        <w:spacing w:line="240" w:lineRule="auto"/>
        <w:ind w:left="0" w:firstLine="0"/>
        <w:rPr>
          <w:rFonts w:ascii="Times New Roman" w:hAnsi="Times New Roman"/>
          <w:color w:val="000000"/>
          <w:sz w:val="24"/>
          <w:szCs w:val="24"/>
          <w:lang w:val="ru-RU" w:eastAsia="ko-KR"/>
        </w:rPr>
      </w:pPr>
      <w:r w:rsidRPr="00C5022D">
        <w:rPr>
          <w:rFonts w:ascii="Times New Roman" w:hAnsi="Times New Roman"/>
          <w:color w:val="000000"/>
          <w:sz w:val="24"/>
          <w:szCs w:val="24"/>
          <w:lang w:val="ru-RU" w:eastAsia="ko-KR"/>
        </w:rPr>
        <w:t>Приложение: Перечень документации, в том числе отчет(ы) о маркетинговых, научных исследованиях, консультационных и прочих услугах (обязательны при его (их) наличии) на _______________ страниц</w:t>
      </w:r>
    </w:p>
    <w:p w14:paraId="28197E3E" w14:textId="77777777" w:rsidR="00545F7F" w:rsidRPr="00C5022D" w:rsidRDefault="00545F7F" w:rsidP="00545F7F">
      <w:pPr>
        <w:tabs>
          <w:tab w:val="clear" w:pos="1080"/>
        </w:tabs>
        <w:spacing w:line="240" w:lineRule="auto"/>
        <w:ind w:left="0" w:firstLine="0"/>
        <w:rPr>
          <w:rFonts w:ascii="Times New Roman" w:hAnsi="Times New Roman"/>
          <w:color w:val="000000"/>
          <w:sz w:val="24"/>
          <w:szCs w:val="24"/>
          <w:lang w:val="ru-RU" w:eastAsia="ko-KR"/>
        </w:rPr>
      </w:pPr>
    </w:p>
    <w:p w14:paraId="750CD814" w14:textId="77777777" w:rsidR="00545F7F" w:rsidRPr="00C5022D" w:rsidRDefault="00545F7F" w:rsidP="00545F7F">
      <w:pPr>
        <w:tabs>
          <w:tab w:val="clear" w:pos="1080"/>
        </w:tabs>
        <w:spacing w:line="240" w:lineRule="auto"/>
        <w:ind w:left="0" w:firstLine="0"/>
        <w:rPr>
          <w:rFonts w:ascii="Times New Roman" w:hAnsi="Times New Roman"/>
          <w:sz w:val="24"/>
          <w:szCs w:val="24"/>
          <w:lang w:val="ru-RU" w:eastAsia="ko-KR"/>
        </w:rPr>
      </w:pPr>
    </w:p>
    <w:p w14:paraId="08CA6304" w14:textId="77777777" w:rsidR="00545F7F" w:rsidRPr="00C5022D" w:rsidRDefault="00545F7F" w:rsidP="00545F7F">
      <w:pPr>
        <w:tabs>
          <w:tab w:val="clear" w:pos="1080"/>
        </w:tabs>
        <w:spacing w:line="240" w:lineRule="auto"/>
        <w:ind w:left="0" w:firstLine="0"/>
        <w:rPr>
          <w:rFonts w:ascii="Times New Roman" w:hAnsi="Times New Roman"/>
          <w:sz w:val="24"/>
          <w:szCs w:val="24"/>
          <w:lang w:val="ru-RU" w:eastAsia="ko-KR"/>
        </w:rPr>
      </w:pPr>
      <w:r w:rsidRPr="00C5022D">
        <w:rPr>
          <w:rFonts w:ascii="Times New Roman" w:hAnsi="Times New Roman"/>
          <w:color w:val="000000"/>
          <w:sz w:val="24"/>
          <w:szCs w:val="24"/>
          <w:lang w:val="en-US" w:eastAsia="ko-KR"/>
        </w:rPr>
        <w:t> </w:t>
      </w:r>
    </w:p>
    <w:tbl>
      <w:tblPr>
        <w:tblW w:w="14425" w:type="dxa"/>
        <w:tblCellMar>
          <w:left w:w="0" w:type="dxa"/>
          <w:right w:w="0" w:type="dxa"/>
        </w:tblCellMar>
        <w:tblLook w:val="04A0" w:firstRow="1" w:lastRow="0" w:firstColumn="1" w:lastColumn="0" w:noHBand="0" w:noVBand="1"/>
      </w:tblPr>
      <w:tblGrid>
        <w:gridCol w:w="5211"/>
        <w:gridCol w:w="9214"/>
      </w:tblGrid>
      <w:tr w:rsidR="00545F7F" w:rsidRPr="00C668E3" w14:paraId="75F371EE" w14:textId="77777777" w:rsidTr="00545F7F">
        <w:tc>
          <w:tcPr>
            <w:tcW w:w="5211" w:type="dxa"/>
            <w:tcMar>
              <w:top w:w="0" w:type="dxa"/>
              <w:left w:w="108" w:type="dxa"/>
              <w:bottom w:w="0" w:type="dxa"/>
              <w:right w:w="108" w:type="dxa"/>
            </w:tcMar>
            <w:hideMark/>
          </w:tcPr>
          <w:p w14:paraId="57454BB8" w14:textId="77777777" w:rsidR="00545F7F" w:rsidRPr="00C5022D" w:rsidRDefault="00545F7F" w:rsidP="00545F7F">
            <w:pPr>
              <w:tabs>
                <w:tab w:val="clear" w:pos="1080"/>
              </w:tabs>
              <w:spacing w:line="240" w:lineRule="auto"/>
              <w:ind w:left="0" w:firstLine="0"/>
              <w:jc w:val="left"/>
              <w:rPr>
                <w:rFonts w:ascii="Times New Roman" w:hAnsi="Times New Roman"/>
                <w:sz w:val="24"/>
                <w:szCs w:val="24"/>
                <w:lang w:val="ru-RU" w:eastAsia="ko-KR"/>
              </w:rPr>
            </w:pPr>
            <w:r w:rsidRPr="00C5022D">
              <w:rPr>
                <w:rFonts w:ascii="Times New Roman" w:hAnsi="Times New Roman"/>
                <w:b/>
                <w:sz w:val="24"/>
                <w:szCs w:val="24"/>
                <w:lang w:val="ru-RU" w:eastAsia="ko-KR"/>
              </w:rPr>
              <w:t>Сдал</w:t>
            </w:r>
            <w:r w:rsidRPr="00C5022D">
              <w:rPr>
                <w:rFonts w:ascii="Times New Roman" w:hAnsi="Times New Roman"/>
                <w:color w:val="000000"/>
                <w:sz w:val="24"/>
                <w:szCs w:val="24"/>
                <w:lang w:val="ru-RU" w:eastAsia="ko-KR"/>
              </w:rPr>
              <w:t xml:space="preserve"> (Исполнитель)_____/_____/____</w:t>
            </w:r>
          </w:p>
          <w:p w14:paraId="1876C5B0" w14:textId="77777777" w:rsidR="00545F7F" w:rsidRPr="00C5022D" w:rsidRDefault="00545F7F" w:rsidP="00545F7F">
            <w:pPr>
              <w:tabs>
                <w:tab w:val="clear" w:pos="1080"/>
              </w:tabs>
              <w:spacing w:line="240" w:lineRule="auto"/>
              <w:ind w:left="0" w:firstLine="0"/>
              <w:jc w:val="left"/>
              <w:rPr>
                <w:rFonts w:ascii="Times New Roman" w:hAnsi="Times New Roman"/>
                <w:i/>
                <w:sz w:val="24"/>
                <w:szCs w:val="24"/>
                <w:lang w:val="ru-RU" w:eastAsia="ko-KR"/>
              </w:rPr>
            </w:pPr>
            <w:r w:rsidRPr="00C5022D">
              <w:rPr>
                <w:rFonts w:ascii="Times New Roman" w:hAnsi="Times New Roman"/>
                <w:i/>
                <w:color w:val="000000"/>
                <w:sz w:val="24"/>
                <w:szCs w:val="24"/>
                <w:lang w:val="ru-RU" w:eastAsia="ko-KR"/>
              </w:rPr>
              <w:t xml:space="preserve">                        должность подпись расшифровка подписи</w:t>
            </w:r>
          </w:p>
          <w:p w14:paraId="1F8A9D5F" w14:textId="77777777" w:rsidR="00545F7F" w:rsidRPr="00C5022D" w:rsidRDefault="00545F7F" w:rsidP="00545F7F">
            <w:pPr>
              <w:tabs>
                <w:tab w:val="clear" w:pos="1080"/>
              </w:tabs>
              <w:spacing w:line="240" w:lineRule="auto"/>
              <w:ind w:left="0" w:firstLine="0"/>
              <w:jc w:val="left"/>
              <w:rPr>
                <w:rFonts w:ascii="Times New Roman" w:hAnsi="Times New Roman"/>
                <w:sz w:val="24"/>
                <w:szCs w:val="24"/>
                <w:lang w:val="ru-RU" w:eastAsia="ko-KR"/>
              </w:rPr>
            </w:pPr>
          </w:p>
        </w:tc>
        <w:tc>
          <w:tcPr>
            <w:tcW w:w="9214" w:type="dxa"/>
            <w:tcMar>
              <w:top w:w="0" w:type="dxa"/>
              <w:left w:w="108" w:type="dxa"/>
              <w:bottom w:w="0" w:type="dxa"/>
              <w:right w:w="108" w:type="dxa"/>
            </w:tcMar>
            <w:hideMark/>
          </w:tcPr>
          <w:p w14:paraId="23C41457" w14:textId="77777777" w:rsidR="00545F7F" w:rsidRPr="00C5022D" w:rsidRDefault="00545F7F" w:rsidP="00545F7F">
            <w:pPr>
              <w:tabs>
                <w:tab w:val="clear" w:pos="1080"/>
              </w:tabs>
              <w:spacing w:line="240" w:lineRule="auto"/>
              <w:ind w:left="0" w:firstLine="0"/>
              <w:jc w:val="left"/>
              <w:rPr>
                <w:rFonts w:ascii="Times New Roman" w:hAnsi="Times New Roman"/>
                <w:sz w:val="24"/>
                <w:szCs w:val="24"/>
                <w:lang w:val="ru-RU" w:eastAsia="ko-KR"/>
              </w:rPr>
            </w:pPr>
            <w:r w:rsidRPr="00C5022D">
              <w:rPr>
                <w:rFonts w:ascii="Times New Roman" w:hAnsi="Times New Roman"/>
                <w:b/>
                <w:sz w:val="24"/>
                <w:szCs w:val="24"/>
                <w:lang w:val="ru-RU" w:eastAsia="ko-KR"/>
              </w:rPr>
              <w:t>Принял</w:t>
            </w:r>
            <w:r w:rsidRPr="00C5022D">
              <w:rPr>
                <w:rFonts w:ascii="Times New Roman" w:hAnsi="Times New Roman"/>
                <w:sz w:val="24"/>
                <w:szCs w:val="24"/>
                <w:lang w:val="ru-RU" w:eastAsia="ko-KR"/>
              </w:rPr>
              <w:t xml:space="preserve"> (Заказчик) Заместитель генерального директора по геологии /_________/Досмухамбетов И.Д.</w:t>
            </w:r>
          </w:p>
          <w:p w14:paraId="344D0461" w14:textId="77777777" w:rsidR="00545F7F" w:rsidRPr="00C5022D" w:rsidRDefault="00545F7F" w:rsidP="00545F7F">
            <w:pPr>
              <w:tabs>
                <w:tab w:val="clear" w:pos="1080"/>
              </w:tabs>
              <w:spacing w:line="240" w:lineRule="auto"/>
              <w:ind w:left="0" w:firstLine="0"/>
              <w:jc w:val="left"/>
              <w:rPr>
                <w:rFonts w:ascii="Times New Roman" w:hAnsi="Times New Roman"/>
                <w:i/>
                <w:color w:val="000000"/>
                <w:sz w:val="24"/>
                <w:szCs w:val="24"/>
                <w:lang w:val="ru-RU" w:eastAsia="ko-KR"/>
              </w:rPr>
            </w:pPr>
            <w:r w:rsidRPr="00C5022D">
              <w:rPr>
                <w:rFonts w:ascii="Times New Roman" w:hAnsi="Times New Roman"/>
                <w:sz w:val="24"/>
                <w:szCs w:val="24"/>
                <w:lang w:val="ru-RU" w:eastAsia="ko-KR"/>
              </w:rPr>
              <w:t xml:space="preserve">                                                                                              </w:t>
            </w:r>
            <w:r w:rsidRPr="00C5022D">
              <w:rPr>
                <w:rFonts w:ascii="Times New Roman" w:hAnsi="Times New Roman"/>
                <w:i/>
                <w:color w:val="000000"/>
                <w:sz w:val="24"/>
                <w:szCs w:val="24"/>
                <w:lang w:val="ru-RU" w:eastAsia="ko-KR"/>
              </w:rPr>
              <w:t>должность подпись расшифровка подписи</w:t>
            </w:r>
          </w:p>
          <w:p w14:paraId="09ADCE9D" w14:textId="77777777" w:rsidR="00545F7F" w:rsidRPr="00C5022D" w:rsidRDefault="00545F7F" w:rsidP="00545F7F">
            <w:pPr>
              <w:tabs>
                <w:tab w:val="clear" w:pos="1080"/>
              </w:tabs>
              <w:spacing w:line="240" w:lineRule="auto"/>
              <w:ind w:left="0" w:firstLine="0"/>
              <w:jc w:val="left"/>
              <w:rPr>
                <w:rFonts w:ascii="Times New Roman" w:hAnsi="Times New Roman"/>
                <w:sz w:val="24"/>
                <w:szCs w:val="24"/>
                <w:lang w:val="ru-RU" w:eastAsia="ko-KR"/>
              </w:rPr>
            </w:pPr>
            <w:r w:rsidRPr="00C5022D">
              <w:rPr>
                <w:rFonts w:ascii="Times New Roman" w:hAnsi="Times New Roman"/>
                <w:sz w:val="24"/>
                <w:szCs w:val="24"/>
                <w:lang w:val="ru-RU" w:eastAsia="ko-KR"/>
              </w:rPr>
              <w:t xml:space="preserve">действующий на основании Доверенности № </w:t>
            </w:r>
            <w:r w:rsidRPr="00C5022D">
              <w:rPr>
                <w:rFonts w:ascii="Times New Roman" w:hAnsi="Times New Roman"/>
                <w:sz w:val="24"/>
                <w:szCs w:val="24"/>
                <w:lang w:val="kk-KZ" w:eastAsia="ko-KR"/>
              </w:rPr>
              <w:t>87</w:t>
            </w:r>
            <w:r w:rsidRPr="00C5022D">
              <w:rPr>
                <w:rFonts w:ascii="Times New Roman" w:hAnsi="Times New Roman"/>
                <w:sz w:val="24"/>
                <w:szCs w:val="24"/>
                <w:lang w:val="ru-RU" w:eastAsia="ko-KR"/>
              </w:rPr>
              <w:t xml:space="preserve"> от </w:t>
            </w:r>
            <w:r w:rsidRPr="00C5022D">
              <w:rPr>
                <w:rFonts w:ascii="Times New Roman" w:hAnsi="Times New Roman"/>
                <w:sz w:val="24"/>
                <w:szCs w:val="24"/>
                <w:lang w:val="kk-KZ" w:eastAsia="ko-KR"/>
              </w:rPr>
              <w:t>25 декабря 201</w:t>
            </w:r>
            <w:r w:rsidRPr="00C5022D">
              <w:rPr>
                <w:rFonts w:ascii="Times New Roman" w:hAnsi="Times New Roman"/>
                <w:sz w:val="24"/>
                <w:szCs w:val="24"/>
                <w:lang w:val="ru-RU" w:eastAsia="ko-KR"/>
              </w:rPr>
              <w:t>6</w:t>
            </w:r>
            <w:r w:rsidRPr="00C5022D">
              <w:rPr>
                <w:rFonts w:ascii="Times New Roman" w:hAnsi="Times New Roman"/>
                <w:sz w:val="24"/>
                <w:szCs w:val="24"/>
                <w:lang w:val="kk-KZ" w:eastAsia="ko-KR"/>
              </w:rPr>
              <w:t xml:space="preserve"> года </w:t>
            </w:r>
            <w:r w:rsidRPr="00C5022D">
              <w:rPr>
                <w:rFonts w:ascii="Times New Roman" w:hAnsi="Times New Roman"/>
                <w:sz w:val="24"/>
                <w:szCs w:val="24"/>
                <w:lang w:val="ru-RU" w:eastAsia="ko-KR"/>
              </w:rPr>
              <w:t xml:space="preserve">           </w:t>
            </w:r>
          </w:p>
          <w:p w14:paraId="6BDC1A8D" w14:textId="77777777" w:rsidR="00545F7F" w:rsidRPr="00C5022D" w:rsidRDefault="00545F7F" w:rsidP="00545F7F">
            <w:pPr>
              <w:tabs>
                <w:tab w:val="clear" w:pos="1080"/>
              </w:tabs>
              <w:spacing w:line="240" w:lineRule="auto"/>
              <w:ind w:left="0" w:firstLine="0"/>
              <w:jc w:val="left"/>
              <w:rPr>
                <w:rFonts w:ascii="Times New Roman" w:hAnsi="Times New Roman"/>
                <w:i/>
                <w:sz w:val="24"/>
                <w:szCs w:val="24"/>
                <w:lang w:val="ru-RU" w:eastAsia="ko-KR"/>
              </w:rPr>
            </w:pPr>
          </w:p>
        </w:tc>
      </w:tr>
      <w:tr w:rsidR="00545F7F" w:rsidRPr="00C668E3" w14:paraId="4BB619F6" w14:textId="77777777" w:rsidTr="00545F7F">
        <w:tc>
          <w:tcPr>
            <w:tcW w:w="5211" w:type="dxa"/>
            <w:tcMar>
              <w:top w:w="0" w:type="dxa"/>
              <w:left w:w="108" w:type="dxa"/>
              <w:bottom w:w="0" w:type="dxa"/>
              <w:right w:w="108" w:type="dxa"/>
            </w:tcMar>
            <w:hideMark/>
          </w:tcPr>
          <w:p w14:paraId="1766A815" w14:textId="77777777" w:rsidR="00545F7F" w:rsidRPr="00C5022D" w:rsidRDefault="00545F7F" w:rsidP="00545F7F">
            <w:pPr>
              <w:tabs>
                <w:tab w:val="clear" w:pos="1080"/>
              </w:tabs>
              <w:spacing w:line="240" w:lineRule="auto"/>
              <w:ind w:left="0" w:firstLine="0"/>
              <w:jc w:val="left"/>
              <w:rPr>
                <w:rFonts w:ascii="Times New Roman" w:hAnsi="Times New Roman"/>
                <w:sz w:val="24"/>
                <w:szCs w:val="24"/>
                <w:lang w:val="ru-RU" w:eastAsia="ko-KR"/>
              </w:rPr>
            </w:pPr>
            <w:r w:rsidRPr="00C5022D">
              <w:rPr>
                <w:rFonts w:ascii="Times New Roman" w:hAnsi="Times New Roman"/>
                <w:color w:val="000000"/>
                <w:sz w:val="24"/>
                <w:szCs w:val="24"/>
                <w:lang w:val="en-US" w:eastAsia="ko-KR"/>
              </w:rPr>
              <w:t> </w:t>
            </w:r>
          </w:p>
        </w:tc>
        <w:tc>
          <w:tcPr>
            <w:tcW w:w="9214" w:type="dxa"/>
            <w:tcMar>
              <w:top w:w="0" w:type="dxa"/>
              <w:left w:w="108" w:type="dxa"/>
              <w:bottom w:w="0" w:type="dxa"/>
              <w:right w:w="108" w:type="dxa"/>
            </w:tcMar>
            <w:hideMark/>
          </w:tcPr>
          <w:p w14:paraId="584AE167" w14:textId="77777777" w:rsidR="00545F7F" w:rsidRPr="00C5022D" w:rsidRDefault="00545F7F" w:rsidP="00545F7F">
            <w:pPr>
              <w:tabs>
                <w:tab w:val="clear" w:pos="1080"/>
              </w:tabs>
              <w:spacing w:line="240" w:lineRule="auto"/>
              <w:ind w:left="0" w:firstLine="0"/>
              <w:jc w:val="left"/>
              <w:rPr>
                <w:rFonts w:ascii="Times New Roman" w:hAnsi="Times New Roman"/>
                <w:sz w:val="24"/>
                <w:szCs w:val="24"/>
                <w:lang w:val="ru-RU" w:eastAsia="ko-KR"/>
              </w:rPr>
            </w:pPr>
            <w:r w:rsidRPr="00C5022D">
              <w:rPr>
                <w:rFonts w:ascii="Times New Roman" w:hAnsi="Times New Roman"/>
                <w:color w:val="000000"/>
                <w:sz w:val="24"/>
                <w:szCs w:val="24"/>
                <w:lang w:val="en-US" w:eastAsia="ko-KR"/>
              </w:rPr>
              <w:t> </w:t>
            </w:r>
          </w:p>
        </w:tc>
      </w:tr>
      <w:tr w:rsidR="00545F7F" w:rsidRPr="00C5022D" w14:paraId="296B5038" w14:textId="77777777" w:rsidTr="00545F7F">
        <w:tc>
          <w:tcPr>
            <w:tcW w:w="5211" w:type="dxa"/>
            <w:tcMar>
              <w:top w:w="0" w:type="dxa"/>
              <w:left w:w="108" w:type="dxa"/>
              <w:bottom w:w="0" w:type="dxa"/>
              <w:right w:w="108" w:type="dxa"/>
            </w:tcMar>
            <w:hideMark/>
          </w:tcPr>
          <w:p w14:paraId="240EE1A3" w14:textId="77777777" w:rsidR="00545F7F" w:rsidRPr="00C5022D" w:rsidRDefault="00545F7F" w:rsidP="00545F7F">
            <w:pPr>
              <w:tabs>
                <w:tab w:val="clear" w:pos="1080"/>
              </w:tabs>
              <w:spacing w:line="240" w:lineRule="auto"/>
              <w:ind w:left="0" w:firstLine="0"/>
              <w:jc w:val="left"/>
              <w:rPr>
                <w:rFonts w:ascii="Times New Roman" w:hAnsi="Times New Roman"/>
                <w:sz w:val="24"/>
                <w:szCs w:val="24"/>
                <w:lang w:val="en-US" w:eastAsia="ko-KR"/>
              </w:rPr>
            </w:pPr>
            <w:r w:rsidRPr="00C5022D">
              <w:rPr>
                <w:rFonts w:ascii="Times New Roman" w:hAnsi="Times New Roman"/>
                <w:color w:val="000000"/>
                <w:sz w:val="24"/>
                <w:szCs w:val="24"/>
                <w:lang w:val="en-US" w:eastAsia="ko-KR"/>
              </w:rPr>
              <w:t>М.П.</w:t>
            </w:r>
          </w:p>
        </w:tc>
        <w:tc>
          <w:tcPr>
            <w:tcW w:w="9214" w:type="dxa"/>
            <w:tcMar>
              <w:top w:w="0" w:type="dxa"/>
              <w:left w:w="108" w:type="dxa"/>
              <w:bottom w:w="0" w:type="dxa"/>
              <w:right w:w="108" w:type="dxa"/>
            </w:tcMar>
            <w:hideMark/>
          </w:tcPr>
          <w:p w14:paraId="69F2F9F0" w14:textId="77777777" w:rsidR="00545F7F" w:rsidRPr="00C5022D" w:rsidRDefault="00545F7F" w:rsidP="00545F7F">
            <w:pPr>
              <w:tabs>
                <w:tab w:val="clear" w:pos="1080"/>
              </w:tabs>
              <w:spacing w:line="240" w:lineRule="auto"/>
              <w:ind w:left="0" w:firstLine="0"/>
              <w:jc w:val="left"/>
              <w:rPr>
                <w:rFonts w:ascii="Times New Roman" w:hAnsi="Times New Roman"/>
                <w:sz w:val="24"/>
                <w:szCs w:val="24"/>
                <w:lang w:val="en-US" w:eastAsia="ko-KR"/>
              </w:rPr>
            </w:pPr>
            <w:r w:rsidRPr="00C5022D">
              <w:rPr>
                <w:rFonts w:ascii="Times New Roman" w:hAnsi="Times New Roman"/>
                <w:color w:val="000000"/>
                <w:sz w:val="24"/>
                <w:szCs w:val="24"/>
                <w:lang w:val="en-US" w:eastAsia="ko-KR"/>
              </w:rPr>
              <w:t>М.П.</w:t>
            </w:r>
          </w:p>
        </w:tc>
      </w:tr>
    </w:tbl>
    <w:p w14:paraId="14F13AA1" w14:textId="77777777" w:rsidR="00545F7F" w:rsidRPr="00C5022D" w:rsidRDefault="00545F7F" w:rsidP="00545F7F">
      <w:pPr>
        <w:tabs>
          <w:tab w:val="clear" w:pos="1080"/>
        </w:tabs>
        <w:spacing w:line="240" w:lineRule="auto"/>
        <w:ind w:left="0" w:firstLine="400"/>
        <w:rPr>
          <w:rFonts w:ascii="Times New Roman" w:hAnsi="Times New Roman"/>
          <w:sz w:val="24"/>
          <w:szCs w:val="24"/>
          <w:lang w:val="en-US" w:eastAsia="ko-KR"/>
        </w:rPr>
      </w:pPr>
      <w:r w:rsidRPr="00C5022D">
        <w:rPr>
          <w:rFonts w:ascii="Times New Roman" w:hAnsi="Times New Roman"/>
          <w:color w:val="000000"/>
          <w:sz w:val="24"/>
          <w:szCs w:val="24"/>
          <w:lang w:val="en-US" w:eastAsia="ko-KR"/>
        </w:rPr>
        <w:t> </w:t>
      </w:r>
    </w:p>
    <w:p w14:paraId="0562F481" w14:textId="77777777" w:rsidR="00545F7F" w:rsidRPr="00C5022D" w:rsidRDefault="00545F7F" w:rsidP="00545F7F">
      <w:pPr>
        <w:tabs>
          <w:tab w:val="clear" w:pos="1080"/>
        </w:tabs>
        <w:spacing w:line="240" w:lineRule="auto"/>
        <w:ind w:left="0" w:firstLine="400"/>
        <w:rPr>
          <w:rFonts w:ascii="Times New Roman" w:hAnsi="Times New Roman"/>
          <w:sz w:val="22"/>
          <w:szCs w:val="24"/>
          <w:lang w:val="ru-RU" w:eastAsia="ko-KR"/>
        </w:rPr>
      </w:pPr>
      <w:r w:rsidRPr="00C5022D">
        <w:rPr>
          <w:rFonts w:ascii="Times New Roman" w:hAnsi="Times New Roman"/>
          <w:color w:val="000000"/>
          <w:sz w:val="22"/>
          <w:szCs w:val="24"/>
          <w:lang w:val="ru-RU" w:eastAsia="ko-KR"/>
        </w:rPr>
        <w:t>*Применяется для приемки-передачи выполненных работ (оказанных услуг), за исключением строительно-монтажных работ.</w:t>
      </w:r>
    </w:p>
    <w:p w14:paraId="404AAD50" w14:textId="77777777" w:rsidR="00545F7F" w:rsidRPr="00C5022D" w:rsidRDefault="00545F7F" w:rsidP="00545F7F">
      <w:pPr>
        <w:tabs>
          <w:tab w:val="clear" w:pos="1080"/>
        </w:tabs>
        <w:spacing w:line="240" w:lineRule="auto"/>
        <w:ind w:left="0" w:firstLine="400"/>
        <w:rPr>
          <w:rFonts w:ascii="Times New Roman" w:hAnsi="Times New Roman"/>
          <w:sz w:val="22"/>
          <w:szCs w:val="24"/>
          <w:lang w:val="ru-RU" w:eastAsia="ko-KR"/>
        </w:rPr>
      </w:pPr>
      <w:r w:rsidRPr="00C5022D">
        <w:rPr>
          <w:rFonts w:ascii="Times New Roman" w:hAnsi="Times New Roman"/>
          <w:color w:val="000000"/>
          <w:sz w:val="22"/>
          <w:szCs w:val="24"/>
          <w:lang w:val="ru-RU" w:eastAsia="ko-KR"/>
        </w:rPr>
        <w:t>**Заполняется в случае, если даты выполненных работ (оказанных услуг) приходятся на различные периоды, а также в случае, если даты выполнения работ (оказания услуг) и даты подписания (принятия) работ (услуг) различны.</w:t>
      </w:r>
    </w:p>
    <w:p w14:paraId="0BE7B599" w14:textId="77777777" w:rsidR="00545F7F" w:rsidRPr="00C5022D" w:rsidRDefault="00545F7F" w:rsidP="00545F7F">
      <w:pPr>
        <w:tabs>
          <w:tab w:val="clear" w:pos="1080"/>
        </w:tabs>
        <w:spacing w:line="240" w:lineRule="auto"/>
        <w:ind w:left="0" w:firstLine="400"/>
        <w:rPr>
          <w:rFonts w:ascii="Times New Roman" w:hAnsi="Times New Roman"/>
          <w:sz w:val="22"/>
          <w:szCs w:val="24"/>
          <w:lang w:val="ru-RU" w:eastAsia="ko-KR"/>
        </w:rPr>
      </w:pPr>
      <w:r w:rsidRPr="00C5022D">
        <w:rPr>
          <w:rFonts w:ascii="Times New Roman" w:hAnsi="Times New Roman"/>
          <w:color w:val="000000"/>
          <w:sz w:val="22"/>
          <w:szCs w:val="24"/>
          <w:lang w:val="ru-RU" w:eastAsia="ko-KR"/>
        </w:rPr>
        <w:t>***Заполняется в случае наличия отчета о научных исследованиях, маркетинговых, консультационных и прочих услугах.</w:t>
      </w:r>
    </w:p>
    <w:p w14:paraId="532E78C3" w14:textId="77777777" w:rsidR="00545F7F" w:rsidRPr="00C5022D" w:rsidRDefault="00545F7F" w:rsidP="00545F7F">
      <w:pPr>
        <w:tabs>
          <w:tab w:val="clear" w:pos="1080"/>
        </w:tabs>
        <w:spacing w:line="240" w:lineRule="auto"/>
        <w:ind w:left="0" w:firstLine="0"/>
        <w:jc w:val="left"/>
        <w:rPr>
          <w:rFonts w:ascii="Times New Roman" w:hAnsi="Times New Roman"/>
          <w:bCs/>
          <w:sz w:val="24"/>
          <w:szCs w:val="24"/>
          <w:lang w:val="kk-KZ" w:eastAsia="ko-KR"/>
        </w:rPr>
      </w:pPr>
      <w:r w:rsidRPr="00C5022D">
        <w:rPr>
          <w:rFonts w:ascii="Times New Roman" w:hAnsi="Times New Roman"/>
          <w:sz w:val="24"/>
          <w:szCs w:val="24"/>
          <w:lang w:val="en-US" w:eastAsia="ko-KR"/>
        </w:rPr>
        <w:t> </w:t>
      </w:r>
    </w:p>
    <w:p w14:paraId="38DBA3F0" w14:textId="77777777" w:rsidR="00545F7F" w:rsidRPr="00C5022D" w:rsidRDefault="00545F7F" w:rsidP="00545F7F">
      <w:pPr>
        <w:tabs>
          <w:tab w:val="clear" w:pos="1080"/>
        </w:tabs>
        <w:spacing w:line="240" w:lineRule="auto"/>
        <w:ind w:left="0" w:firstLine="0"/>
        <w:jc w:val="left"/>
        <w:rPr>
          <w:rFonts w:ascii="Times New Roman" w:hAnsi="Times New Roman"/>
          <w:b/>
          <w:bCs/>
          <w:sz w:val="24"/>
          <w:szCs w:val="24"/>
          <w:lang w:val="ru-RU" w:eastAsia="ko-KR"/>
        </w:rPr>
      </w:pPr>
      <w:r w:rsidRPr="00C5022D">
        <w:rPr>
          <w:rFonts w:ascii="Times New Roman" w:hAnsi="Times New Roman"/>
          <w:b/>
          <w:bCs/>
          <w:sz w:val="24"/>
          <w:szCs w:val="24"/>
          <w:lang w:val="kk-KZ" w:eastAsia="ko-KR"/>
        </w:rPr>
        <w:t xml:space="preserve">                                                       </w:t>
      </w:r>
      <w:r w:rsidRPr="00C5022D">
        <w:rPr>
          <w:rFonts w:ascii="Times New Roman" w:hAnsi="Times New Roman"/>
          <w:b/>
          <w:bCs/>
          <w:sz w:val="24"/>
          <w:szCs w:val="24"/>
          <w:lang w:val="ru-RU" w:eastAsia="ko-KR"/>
        </w:rPr>
        <w:t xml:space="preserve">ЗАКАЗЧИК </w:t>
      </w:r>
      <w:r w:rsidRPr="00C5022D">
        <w:rPr>
          <w:rFonts w:ascii="Times New Roman" w:hAnsi="Times New Roman"/>
          <w:b/>
          <w:bCs/>
          <w:sz w:val="24"/>
          <w:szCs w:val="24"/>
          <w:lang w:val="ru-RU" w:eastAsia="ko-KR"/>
        </w:rPr>
        <w:tab/>
      </w:r>
      <w:r w:rsidRPr="00C5022D">
        <w:rPr>
          <w:rFonts w:ascii="Times New Roman" w:hAnsi="Times New Roman"/>
          <w:b/>
          <w:bCs/>
          <w:sz w:val="24"/>
          <w:szCs w:val="24"/>
          <w:lang w:val="ru-RU" w:eastAsia="ko-KR"/>
        </w:rPr>
        <w:tab/>
      </w:r>
      <w:r w:rsidRPr="00C5022D">
        <w:rPr>
          <w:rFonts w:ascii="Times New Roman" w:hAnsi="Times New Roman"/>
          <w:b/>
          <w:bCs/>
          <w:sz w:val="24"/>
          <w:szCs w:val="24"/>
          <w:lang w:val="ru-RU" w:eastAsia="ko-KR"/>
        </w:rPr>
        <w:tab/>
      </w:r>
      <w:r w:rsidRPr="00C5022D">
        <w:rPr>
          <w:rFonts w:ascii="Times New Roman" w:hAnsi="Times New Roman"/>
          <w:b/>
          <w:bCs/>
          <w:sz w:val="24"/>
          <w:szCs w:val="24"/>
          <w:lang w:val="ru-RU" w:eastAsia="ko-KR"/>
        </w:rPr>
        <w:tab/>
        <w:t xml:space="preserve">                       </w:t>
      </w:r>
      <w:r w:rsidRPr="00C5022D">
        <w:rPr>
          <w:rFonts w:ascii="Times New Roman" w:hAnsi="Times New Roman"/>
          <w:b/>
          <w:bCs/>
          <w:sz w:val="24"/>
          <w:szCs w:val="24"/>
          <w:lang w:val="ru-RU" w:eastAsia="ko-KR"/>
        </w:rPr>
        <w:tab/>
        <w:t xml:space="preserve">       ИСПОЛНИТЕЛЬ</w:t>
      </w:r>
    </w:p>
    <w:p w14:paraId="5D2CF285" w14:textId="77777777" w:rsidR="00545F7F" w:rsidRPr="00C5022D" w:rsidRDefault="00545F7F" w:rsidP="00545F7F">
      <w:pPr>
        <w:tabs>
          <w:tab w:val="clear" w:pos="1080"/>
        </w:tabs>
        <w:spacing w:line="240" w:lineRule="auto"/>
        <w:ind w:left="0" w:firstLine="0"/>
        <w:jc w:val="left"/>
        <w:rPr>
          <w:rFonts w:ascii="Times New Roman" w:hAnsi="Times New Roman"/>
          <w:b/>
          <w:bCs/>
          <w:sz w:val="24"/>
          <w:szCs w:val="24"/>
          <w:lang w:val="kk-KZ" w:eastAsia="ko-KR"/>
        </w:rPr>
      </w:pPr>
      <w:r w:rsidRPr="00C5022D">
        <w:rPr>
          <w:rFonts w:ascii="Times New Roman" w:hAnsi="Times New Roman"/>
          <w:b/>
          <w:bCs/>
          <w:sz w:val="24"/>
          <w:szCs w:val="24"/>
          <w:lang w:val="ru-RU" w:eastAsia="ko-KR"/>
        </w:rPr>
        <w:t xml:space="preserve">                                                       ТОО «Жамбыл Петролеум»</w:t>
      </w:r>
      <w:r w:rsidRPr="00C5022D">
        <w:rPr>
          <w:rFonts w:ascii="Times New Roman" w:hAnsi="Times New Roman"/>
          <w:b/>
          <w:bCs/>
          <w:sz w:val="24"/>
          <w:szCs w:val="24"/>
          <w:lang w:val="ru-RU" w:eastAsia="ko-KR"/>
        </w:rPr>
        <w:tab/>
      </w:r>
      <w:r w:rsidRPr="00C5022D">
        <w:rPr>
          <w:rFonts w:ascii="Times New Roman" w:hAnsi="Times New Roman"/>
          <w:b/>
          <w:bCs/>
          <w:sz w:val="24"/>
          <w:szCs w:val="24"/>
          <w:lang w:val="ru-RU" w:eastAsia="ko-KR"/>
        </w:rPr>
        <w:tab/>
      </w:r>
      <w:r w:rsidRPr="00C5022D">
        <w:rPr>
          <w:rFonts w:ascii="Times New Roman" w:hAnsi="Times New Roman"/>
          <w:b/>
          <w:bCs/>
          <w:sz w:val="24"/>
          <w:szCs w:val="24"/>
          <w:lang w:val="ru-RU" w:eastAsia="ko-KR"/>
        </w:rPr>
        <w:tab/>
      </w:r>
      <w:r w:rsidRPr="00C5022D">
        <w:rPr>
          <w:rFonts w:ascii="Times New Roman" w:hAnsi="Times New Roman"/>
          <w:b/>
          <w:bCs/>
          <w:sz w:val="24"/>
          <w:szCs w:val="24"/>
          <w:lang w:val="ru-RU" w:eastAsia="ko-KR"/>
        </w:rPr>
        <w:tab/>
        <w:t xml:space="preserve">       </w:t>
      </w:r>
    </w:p>
    <w:p w14:paraId="2060CB55" w14:textId="77777777" w:rsidR="00545F7F" w:rsidRPr="00C5022D" w:rsidRDefault="00545F7F" w:rsidP="00545F7F">
      <w:pPr>
        <w:tabs>
          <w:tab w:val="clear" w:pos="1080"/>
        </w:tabs>
        <w:spacing w:line="240" w:lineRule="auto"/>
        <w:ind w:left="0" w:firstLine="1440"/>
        <w:rPr>
          <w:rFonts w:ascii="Times New Roman" w:hAnsi="Times New Roman"/>
          <w:b/>
          <w:bCs/>
          <w:sz w:val="24"/>
          <w:szCs w:val="24"/>
          <w:lang w:val="ru-RU" w:eastAsia="en-US"/>
        </w:rPr>
      </w:pPr>
      <w:r w:rsidRPr="00C5022D">
        <w:rPr>
          <w:rFonts w:ascii="Times New Roman" w:hAnsi="Times New Roman"/>
          <w:b/>
          <w:bCs/>
          <w:sz w:val="24"/>
          <w:szCs w:val="24"/>
          <w:lang w:val="ru-RU" w:eastAsia="en-US"/>
        </w:rPr>
        <w:t xml:space="preserve">                                Генеральный директор</w:t>
      </w:r>
      <w:r w:rsidRPr="00C5022D">
        <w:rPr>
          <w:rFonts w:ascii="Times New Roman" w:hAnsi="Times New Roman"/>
          <w:b/>
          <w:bCs/>
          <w:sz w:val="24"/>
          <w:szCs w:val="24"/>
          <w:lang w:val="ru-RU" w:eastAsia="en-US"/>
        </w:rPr>
        <w:tab/>
      </w:r>
      <w:r w:rsidRPr="00C5022D">
        <w:rPr>
          <w:rFonts w:ascii="Times New Roman" w:hAnsi="Times New Roman"/>
          <w:b/>
          <w:bCs/>
          <w:sz w:val="24"/>
          <w:szCs w:val="24"/>
          <w:lang w:val="ru-RU" w:eastAsia="en-US"/>
        </w:rPr>
        <w:tab/>
      </w:r>
      <w:r w:rsidRPr="00C5022D">
        <w:rPr>
          <w:rFonts w:ascii="Times New Roman" w:hAnsi="Times New Roman"/>
          <w:b/>
          <w:bCs/>
          <w:sz w:val="24"/>
          <w:szCs w:val="24"/>
          <w:lang w:val="ru-RU" w:eastAsia="en-US"/>
        </w:rPr>
        <w:tab/>
        <w:t xml:space="preserve"> </w:t>
      </w:r>
    </w:p>
    <w:p w14:paraId="3C654EC0" w14:textId="77777777" w:rsidR="00545F7F" w:rsidRPr="00C5022D" w:rsidRDefault="00545F7F" w:rsidP="00545F7F">
      <w:pPr>
        <w:tabs>
          <w:tab w:val="clear" w:pos="1080"/>
        </w:tabs>
        <w:spacing w:line="240" w:lineRule="auto"/>
        <w:ind w:left="0" w:firstLine="1440"/>
        <w:rPr>
          <w:rFonts w:ascii="Times New Roman" w:hAnsi="Times New Roman"/>
          <w:b/>
          <w:sz w:val="24"/>
          <w:szCs w:val="24"/>
          <w:lang w:val="ru-RU" w:eastAsia="en-US"/>
        </w:rPr>
      </w:pPr>
    </w:p>
    <w:p w14:paraId="158AF18C" w14:textId="77777777" w:rsidR="00545F7F" w:rsidRPr="00C5022D" w:rsidRDefault="00545F7F" w:rsidP="00545F7F">
      <w:pPr>
        <w:tabs>
          <w:tab w:val="clear" w:pos="1080"/>
        </w:tabs>
        <w:spacing w:line="240" w:lineRule="auto"/>
        <w:ind w:left="0" w:firstLine="0"/>
        <w:jc w:val="left"/>
        <w:rPr>
          <w:rFonts w:ascii="Times New Roman" w:hAnsi="Times New Roman"/>
          <w:b/>
          <w:sz w:val="24"/>
          <w:szCs w:val="24"/>
          <w:lang w:val="ru-RU" w:eastAsia="ko-KR"/>
        </w:rPr>
      </w:pPr>
      <w:r w:rsidRPr="00C5022D">
        <w:rPr>
          <w:rFonts w:ascii="Times New Roman" w:hAnsi="Times New Roman"/>
          <w:b/>
          <w:sz w:val="24"/>
          <w:szCs w:val="24"/>
          <w:lang w:val="ru-RU" w:eastAsia="ko-KR"/>
        </w:rPr>
        <w:t xml:space="preserve">                                                        ________________</w:t>
      </w:r>
      <w:r w:rsidRPr="00C5022D">
        <w:rPr>
          <w:rFonts w:ascii="Times New Roman" w:hAnsi="Times New Roman"/>
          <w:b/>
          <w:bCs/>
          <w:sz w:val="24"/>
          <w:szCs w:val="24"/>
          <w:lang w:val="ru-RU" w:eastAsia="ko-KR"/>
        </w:rPr>
        <w:t xml:space="preserve"> Елевсинов Х.Т.</w:t>
      </w:r>
      <w:r w:rsidRPr="00C5022D">
        <w:rPr>
          <w:rFonts w:ascii="Times New Roman" w:hAnsi="Times New Roman"/>
          <w:b/>
          <w:bCs/>
          <w:sz w:val="24"/>
          <w:szCs w:val="24"/>
          <w:lang w:val="ru-RU" w:eastAsia="ko-KR"/>
        </w:rPr>
        <w:tab/>
        <w:t xml:space="preserve">                               </w:t>
      </w:r>
      <w:r w:rsidRPr="00C5022D">
        <w:rPr>
          <w:rFonts w:ascii="Times New Roman" w:hAnsi="Times New Roman"/>
          <w:b/>
          <w:sz w:val="24"/>
          <w:szCs w:val="24"/>
          <w:lang w:val="ru-RU" w:eastAsia="ko-KR"/>
        </w:rPr>
        <w:t xml:space="preserve">________________ </w:t>
      </w:r>
    </w:p>
    <w:p w14:paraId="0E613A84" w14:textId="77777777" w:rsidR="00545F7F" w:rsidRPr="00C5022D" w:rsidRDefault="00545F7F" w:rsidP="00545F7F">
      <w:pPr>
        <w:tabs>
          <w:tab w:val="clear" w:pos="1080"/>
        </w:tabs>
        <w:spacing w:line="240" w:lineRule="auto"/>
        <w:ind w:left="0" w:firstLine="0"/>
        <w:jc w:val="center"/>
        <w:rPr>
          <w:rFonts w:ascii="Times New Roman" w:eastAsia="Malgun Gothic" w:hAnsi="Times New Roman"/>
          <w:bCs/>
          <w:sz w:val="24"/>
          <w:szCs w:val="24"/>
          <w:lang w:val="ru-RU" w:eastAsia="ko-KR"/>
        </w:rPr>
      </w:pPr>
      <w:r w:rsidRPr="00C5022D">
        <w:rPr>
          <w:rFonts w:ascii="Times New Roman" w:eastAsia="Malgun Gothic" w:hAnsi="Times New Roman"/>
          <w:bCs/>
          <w:sz w:val="24"/>
          <w:szCs w:val="24"/>
          <w:lang w:val="ru-RU" w:eastAsia="ko-KR"/>
        </w:rPr>
        <w:t xml:space="preserve">     М.П.                                                                     М.П.</w:t>
      </w:r>
    </w:p>
    <w:p w14:paraId="430E8556" w14:textId="77777777" w:rsidR="00545F7F" w:rsidRPr="00C5022D" w:rsidRDefault="00545F7F" w:rsidP="00545F7F">
      <w:pPr>
        <w:tabs>
          <w:tab w:val="clear" w:pos="1080"/>
        </w:tabs>
        <w:spacing w:line="240" w:lineRule="auto"/>
        <w:ind w:left="0" w:firstLine="0"/>
        <w:jc w:val="left"/>
        <w:rPr>
          <w:rFonts w:ascii="Times New Roman" w:hAnsi="Times New Roman"/>
          <w:b/>
          <w:sz w:val="24"/>
          <w:szCs w:val="24"/>
          <w:lang w:val="kk-KZ" w:eastAsia="ko-KR"/>
        </w:rPr>
        <w:sectPr w:rsidR="00545F7F" w:rsidRPr="00C5022D" w:rsidSect="00545F7F">
          <w:pgSz w:w="16839" w:h="11907" w:orient="landscape" w:code="9"/>
          <w:pgMar w:top="992" w:right="1355" w:bottom="567" w:left="1134" w:header="720" w:footer="720" w:gutter="0"/>
          <w:cols w:space="720"/>
          <w:docGrid w:linePitch="360"/>
        </w:sectPr>
      </w:pPr>
    </w:p>
    <w:p w14:paraId="23A86144" w14:textId="77777777" w:rsidR="00407C3E" w:rsidRPr="00C5022D" w:rsidRDefault="00407C3E" w:rsidP="00407C3E">
      <w:pPr>
        <w:tabs>
          <w:tab w:val="clear" w:pos="1080"/>
        </w:tabs>
        <w:spacing w:line="240" w:lineRule="auto"/>
        <w:ind w:left="0" w:firstLine="0"/>
        <w:jc w:val="left"/>
        <w:rPr>
          <w:rFonts w:ascii="Times New Roman" w:hAnsi="Times New Roman"/>
          <w:b/>
          <w:sz w:val="24"/>
          <w:szCs w:val="24"/>
          <w:lang w:val="ru-RU" w:eastAsia="ko-KR"/>
        </w:rPr>
      </w:pPr>
      <w:r w:rsidRPr="00C5022D">
        <w:rPr>
          <w:rFonts w:ascii="Times New Roman" w:hAnsi="Times New Roman"/>
          <w:b/>
          <w:sz w:val="24"/>
          <w:szCs w:val="24"/>
          <w:lang w:val="kk-KZ" w:eastAsia="ko-KR"/>
        </w:rPr>
        <w:t xml:space="preserve">ФОРМА </w:t>
      </w:r>
      <w:r w:rsidRPr="00C5022D">
        <w:rPr>
          <w:rFonts w:ascii="Times New Roman" w:hAnsi="Times New Roman"/>
          <w:sz w:val="24"/>
          <w:szCs w:val="24"/>
          <w:lang w:val="kk-KZ" w:eastAsia="ko-KR"/>
        </w:rPr>
        <w:t xml:space="preserve">                                                                                                                                                                                            </w:t>
      </w:r>
      <w:r w:rsidRPr="00C5022D">
        <w:rPr>
          <w:rFonts w:ascii="Times New Roman" w:hAnsi="Times New Roman"/>
          <w:b/>
          <w:sz w:val="24"/>
          <w:szCs w:val="24"/>
          <w:lang w:val="ru-RU" w:eastAsia="ko-KR"/>
        </w:rPr>
        <w:t>Приложение № 6</w:t>
      </w:r>
    </w:p>
    <w:p w14:paraId="0DA82993" w14:textId="77777777" w:rsidR="00407C3E" w:rsidRPr="00C5022D" w:rsidRDefault="00407C3E" w:rsidP="00407C3E">
      <w:pPr>
        <w:tabs>
          <w:tab w:val="clear" w:pos="1080"/>
        </w:tabs>
        <w:spacing w:line="240" w:lineRule="auto"/>
        <w:ind w:left="0" w:firstLine="567"/>
        <w:jc w:val="right"/>
        <w:rPr>
          <w:rFonts w:ascii="Times New Roman" w:hAnsi="Times New Roman"/>
          <w:b/>
          <w:sz w:val="24"/>
          <w:szCs w:val="24"/>
          <w:lang w:val="ru-RU" w:eastAsia="ko-KR"/>
        </w:rPr>
      </w:pPr>
      <w:r w:rsidRPr="00C5022D">
        <w:rPr>
          <w:rFonts w:ascii="Times New Roman" w:hAnsi="Times New Roman"/>
          <w:b/>
          <w:sz w:val="24"/>
          <w:szCs w:val="24"/>
          <w:lang w:val="ru-RU" w:eastAsia="ko-KR"/>
        </w:rPr>
        <w:t>к Договору № _________  от «____» ________ 2018 г.</w:t>
      </w:r>
    </w:p>
    <w:p w14:paraId="074FA4E7" w14:textId="77777777" w:rsidR="00407C3E" w:rsidRPr="00C5022D" w:rsidRDefault="00407C3E" w:rsidP="00407C3E">
      <w:pPr>
        <w:tabs>
          <w:tab w:val="clear" w:pos="1080"/>
        </w:tabs>
        <w:spacing w:line="240" w:lineRule="auto"/>
        <w:ind w:left="0" w:firstLine="0"/>
        <w:jc w:val="center"/>
        <w:rPr>
          <w:rFonts w:ascii="Times New Roman" w:hAnsi="Times New Roman"/>
          <w:b/>
          <w:bCs/>
          <w:iCs/>
          <w:sz w:val="24"/>
          <w:szCs w:val="24"/>
          <w:lang w:val="ru-RU" w:eastAsia="ko-KR"/>
        </w:rPr>
      </w:pPr>
      <w:r w:rsidRPr="00C5022D">
        <w:rPr>
          <w:rFonts w:ascii="Times New Roman" w:hAnsi="Times New Roman"/>
          <w:b/>
          <w:bCs/>
          <w:iCs/>
          <w:sz w:val="24"/>
          <w:szCs w:val="24"/>
          <w:lang w:val="ru-RU" w:eastAsia="ko-KR"/>
        </w:rPr>
        <w:t>Отчетность по казахстанскому содержанию в работах и услугах</w:t>
      </w:r>
    </w:p>
    <w:tbl>
      <w:tblPr>
        <w:tblW w:w="14453" w:type="dxa"/>
        <w:tblLayout w:type="fixed"/>
        <w:tblLook w:val="0000" w:firstRow="0" w:lastRow="0" w:firstColumn="0" w:lastColumn="0" w:noHBand="0" w:noVBand="0"/>
      </w:tblPr>
      <w:tblGrid>
        <w:gridCol w:w="1271"/>
        <w:gridCol w:w="709"/>
        <w:gridCol w:w="1134"/>
        <w:gridCol w:w="1276"/>
        <w:gridCol w:w="1701"/>
        <w:gridCol w:w="850"/>
        <w:gridCol w:w="1418"/>
        <w:gridCol w:w="850"/>
        <w:gridCol w:w="1218"/>
        <w:gridCol w:w="1191"/>
        <w:gridCol w:w="1043"/>
        <w:gridCol w:w="800"/>
        <w:gridCol w:w="992"/>
      </w:tblGrid>
      <w:tr w:rsidR="00407C3E" w:rsidRPr="00C5022D" w14:paraId="381F6E62" w14:textId="77777777" w:rsidTr="00B42ECD">
        <w:trPr>
          <w:trHeight w:val="274"/>
        </w:trPr>
        <w:tc>
          <w:tcPr>
            <w:tcW w:w="1271" w:type="dxa"/>
            <w:vMerge w:val="restart"/>
            <w:tcBorders>
              <w:top w:val="single" w:sz="4" w:space="0" w:color="auto"/>
              <w:left w:val="single" w:sz="4" w:space="0" w:color="auto"/>
              <w:bottom w:val="dotted" w:sz="4" w:space="0" w:color="000000"/>
              <w:right w:val="dotted" w:sz="4" w:space="0" w:color="auto"/>
            </w:tcBorders>
            <w:shd w:val="clear" w:color="auto" w:fill="auto"/>
            <w:vAlign w:val="center"/>
          </w:tcPr>
          <w:p w14:paraId="1575E3C0"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r w:rsidRPr="00C5022D">
              <w:rPr>
                <w:rFonts w:ascii="Times New Roman" w:hAnsi="Times New Roman"/>
                <w:lang w:val="en-US" w:eastAsia="ko-KR"/>
              </w:rPr>
              <w:t>№ п/п</w:t>
            </w:r>
          </w:p>
          <w:p w14:paraId="66AEE835"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r w:rsidRPr="00C5022D">
              <w:rPr>
                <w:rFonts w:ascii="Times New Roman" w:hAnsi="Times New Roman"/>
                <w:lang w:val="en-US" w:eastAsia="ko-KR"/>
              </w:rPr>
              <w:t>Договора</w:t>
            </w:r>
          </w:p>
          <w:p w14:paraId="5F0F2094"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r w:rsidRPr="00C5022D">
              <w:rPr>
                <w:rFonts w:ascii="Times New Roman" w:hAnsi="Times New Roman"/>
                <w:lang w:val="en-US" w:eastAsia="ko-KR"/>
              </w:rPr>
              <w:t>(m)</w:t>
            </w:r>
          </w:p>
        </w:tc>
        <w:tc>
          <w:tcPr>
            <w:tcW w:w="709" w:type="dxa"/>
            <w:vMerge w:val="restart"/>
            <w:tcBorders>
              <w:top w:val="single" w:sz="4" w:space="0" w:color="auto"/>
              <w:left w:val="dotted" w:sz="4" w:space="0" w:color="auto"/>
              <w:bottom w:val="dotted" w:sz="4" w:space="0" w:color="000000"/>
              <w:right w:val="dotted" w:sz="4" w:space="0" w:color="auto"/>
            </w:tcBorders>
            <w:shd w:val="clear" w:color="auto" w:fill="auto"/>
            <w:vAlign w:val="center"/>
          </w:tcPr>
          <w:p w14:paraId="6261BA1C"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r w:rsidRPr="00C5022D">
              <w:rPr>
                <w:rFonts w:ascii="Times New Roman" w:hAnsi="Times New Roman"/>
                <w:lang w:val="en-US" w:eastAsia="ko-KR"/>
              </w:rPr>
              <w:t>Стоимость</w:t>
            </w:r>
          </w:p>
          <w:p w14:paraId="5A2DB709"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r w:rsidRPr="00C5022D">
              <w:rPr>
                <w:rFonts w:ascii="Times New Roman" w:hAnsi="Times New Roman"/>
                <w:lang w:val="en-US" w:eastAsia="ko-KR"/>
              </w:rPr>
              <w:t>Договора</w:t>
            </w:r>
          </w:p>
          <w:p w14:paraId="26D3BF92"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r w:rsidRPr="00C5022D">
              <w:rPr>
                <w:rFonts w:ascii="Times New Roman" w:hAnsi="Times New Roman"/>
                <w:lang w:val="en-US" w:eastAsia="ko-KR"/>
              </w:rPr>
              <w:t>(СДj)</w:t>
            </w:r>
          </w:p>
          <w:p w14:paraId="2468FBB6"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r w:rsidRPr="00C5022D">
              <w:rPr>
                <w:rFonts w:ascii="Times New Roman" w:hAnsi="Times New Roman"/>
                <w:b/>
                <w:bCs/>
                <w:lang w:val="en-US" w:eastAsia="ko-KR"/>
              </w:rPr>
              <w:t>KZT</w:t>
            </w:r>
          </w:p>
        </w:tc>
        <w:tc>
          <w:tcPr>
            <w:tcW w:w="1134" w:type="dxa"/>
            <w:vMerge w:val="restart"/>
            <w:tcBorders>
              <w:top w:val="single" w:sz="4" w:space="0" w:color="auto"/>
              <w:left w:val="dotted" w:sz="4" w:space="0" w:color="auto"/>
              <w:bottom w:val="dotted" w:sz="4" w:space="0" w:color="000000"/>
              <w:right w:val="dotted" w:sz="4" w:space="0" w:color="auto"/>
            </w:tcBorders>
            <w:shd w:val="clear" w:color="auto" w:fill="auto"/>
            <w:vAlign w:val="center"/>
          </w:tcPr>
          <w:p w14:paraId="6A8D4D61" w14:textId="77777777" w:rsidR="00407C3E" w:rsidRPr="00C5022D" w:rsidRDefault="00407C3E" w:rsidP="00407C3E">
            <w:pPr>
              <w:tabs>
                <w:tab w:val="clear" w:pos="1080"/>
              </w:tabs>
              <w:spacing w:line="240" w:lineRule="auto"/>
              <w:ind w:left="0" w:firstLine="0"/>
              <w:jc w:val="center"/>
              <w:rPr>
                <w:rFonts w:ascii="Times New Roman" w:hAnsi="Times New Roman"/>
                <w:lang w:val="ru-RU" w:eastAsia="ko-KR"/>
              </w:rPr>
            </w:pPr>
            <w:r w:rsidRPr="00C5022D">
              <w:rPr>
                <w:rFonts w:ascii="Times New Roman" w:hAnsi="Times New Roman"/>
                <w:lang w:val="ru-RU" w:eastAsia="ko-KR"/>
              </w:rPr>
              <w:t>Суммарная стоимость</w:t>
            </w:r>
          </w:p>
          <w:p w14:paraId="49DE8164" w14:textId="77777777" w:rsidR="00407C3E" w:rsidRPr="00C5022D" w:rsidRDefault="00407C3E" w:rsidP="00407C3E">
            <w:pPr>
              <w:tabs>
                <w:tab w:val="clear" w:pos="1080"/>
              </w:tabs>
              <w:spacing w:line="240" w:lineRule="auto"/>
              <w:ind w:left="0" w:firstLine="0"/>
              <w:jc w:val="center"/>
              <w:rPr>
                <w:rFonts w:ascii="Times New Roman" w:hAnsi="Times New Roman"/>
                <w:lang w:val="ru-RU" w:eastAsia="ko-KR"/>
              </w:rPr>
            </w:pPr>
            <w:r w:rsidRPr="00C5022D">
              <w:rPr>
                <w:rFonts w:ascii="Times New Roman" w:hAnsi="Times New Roman"/>
                <w:lang w:val="ru-RU" w:eastAsia="ko-KR"/>
              </w:rPr>
              <w:t>товаров в рамках</w:t>
            </w:r>
          </w:p>
          <w:p w14:paraId="7816BC88" w14:textId="77777777" w:rsidR="00407C3E" w:rsidRPr="00C5022D" w:rsidRDefault="00407C3E" w:rsidP="00407C3E">
            <w:pPr>
              <w:tabs>
                <w:tab w:val="clear" w:pos="1080"/>
              </w:tabs>
              <w:spacing w:line="240" w:lineRule="auto"/>
              <w:ind w:left="0" w:firstLine="0"/>
              <w:jc w:val="center"/>
              <w:rPr>
                <w:rFonts w:ascii="Times New Roman" w:hAnsi="Times New Roman"/>
                <w:lang w:val="ru-RU" w:eastAsia="ko-KR"/>
              </w:rPr>
            </w:pPr>
            <w:r w:rsidRPr="00C5022D">
              <w:rPr>
                <w:rFonts w:ascii="Times New Roman" w:hAnsi="Times New Roman"/>
                <w:lang w:val="ru-RU" w:eastAsia="ko-KR"/>
              </w:rPr>
              <w:t xml:space="preserve"> договора (СТ</w:t>
            </w:r>
            <w:r w:rsidRPr="00C5022D">
              <w:rPr>
                <w:rFonts w:ascii="Times New Roman" w:hAnsi="Times New Roman"/>
                <w:lang w:val="en-US" w:eastAsia="ko-KR"/>
              </w:rPr>
              <w:t>j</w:t>
            </w:r>
            <w:r w:rsidRPr="00C5022D">
              <w:rPr>
                <w:rFonts w:ascii="Times New Roman" w:hAnsi="Times New Roman"/>
                <w:lang w:val="ru-RU" w:eastAsia="ko-KR"/>
              </w:rPr>
              <w:t>)</w:t>
            </w:r>
          </w:p>
          <w:p w14:paraId="1B4B9A21" w14:textId="77777777" w:rsidR="00407C3E" w:rsidRPr="00C5022D" w:rsidRDefault="00407C3E" w:rsidP="00407C3E">
            <w:pPr>
              <w:tabs>
                <w:tab w:val="clear" w:pos="1080"/>
              </w:tabs>
              <w:spacing w:line="240" w:lineRule="auto"/>
              <w:ind w:left="0" w:firstLine="0"/>
              <w:jc w:val="center"/>
              <w:rPr>
                <w:rFonts w:ascii="Times New Roman" w:hAnsi="Times New Roman"/>
                <w:lang w:val="ru-RU" w:eastAsia="ko-KR"/>
              </w:rPr>
            </w:pPr>
            <w:r w:rsidRPr="00C5022D">
              <w:rPr>
                <w:rFonts w:ascii="Times New Roman" w:hAnsi="Times New Roman"/>
                <w:b/>
                <w:bCs/>
                <w:lang w:val="en-US" w:eastAsia="ko-KR"/>
              </w:rPr>
              <w:t>KZT</w:t>
            </w:r>
          </w:p>
        </w:tc>
        <w:tc>
          <w:tcPr>
            <w:tcW w:w="1276" w:type="dxa"/>
            <w:vMerge w:val="restart"/>
            <w:tcBorders>
              <w:top w:val="single" w:sz="4" w:space="0" w:color="auto"/>
              <w:left w:val="dotted" w:sz="4" w:space="0" w:color="auto"/>
              <w:bottom w:val="dotted" w:sz="4" w:space="0" w:color="000000"/>
              <w:right w:val="dotted" w:sz="4" w:space="0" w:color="auto"/>
            </w:tcBorders>
            <w:shd w:val="clear" w:color="auto" w:fill="auto"/>
            <w:vAlign w:val="center"/>
          </w:tcPr>
          <w:p w14:paraId="3E64AD0B" w14:textId="77777777" w:rsidR="00407C3E" w:rsidRPr="00C5022D" w:rsidRDefault="00407C3E" w:rsidP="00407C3E">
            <w:pPr>
              <w:tabs>
                <w:tab w:val="clear" w:pos="1080"/>
              </w:tabs>
              <w:spacing w:line="240" w:lineRule="auto"/>
              <w:ind w:left="0" w:firstLine="0"/>
              <w:jc w:val="center"/>
              <w:rPr>
                <w:rFonts w:ascii="Times New Roman" w:hAnsi="Times New Roman"/>
                <w:lang w:val="ru-RU" w:eastAsia="ko-KR"/>
              </w:rPr>
            </w:pPr>
            <w:r w:rsidRPr="00C5022D">
              <w:rPr>
                <w:rFonts w:ascii="Times New Roman" w:hAnsi="Times New Roman"/>
                <w:lang w:val="en-US" w:eastAsia="ko-KR"/>
              </w:rPr>
              <w:t>C</w:t>
            </w:r>
            <w:r w:rsidRPr="00C5022D">
              <w:rPr>
                <w:rFonts w:ascii="Times New Roman" w:hAnsi="Times New Roman"/>
                <w:lang w:val="ru-RU" w:eastAsia="ko-KR"/>
              </w:rPr>
              <w:t>уммарная стоимость</w:t>
            </w:r>
          </w:p>
          <w:p w14:paraId="374F5CA8" w14:textId="77777777" w:rsidR="00407C3E" w:rsidRPr="00C5022D" w:rsidRDefault="00407C3E" w:rsidP="00407C3E">
            <w:pPr>
              <w:tabs>
                <w:tab w:val="clear" w:pos="1080"/>
              </w:tabs>
              <w:spacing w:line="240" w:lineRule="auto"/>
              <w:ind w:left="0" w:firstLine="0"/>
              <w:jc w:val="center"/>
              <w:rPr>
                <w:rFonts w:ascii="Times New Roman" w:hAnsi="Times New Roman"/>
                <w:lang w:val="ru-RU" w:eastAsia="ko-KR"/>
              </w:rPr>
            </w:pPr>
            <w:r w:rsidRPr="00C5022D">
              <w:rPr>
                <w:rFonts w:ascii="Times New Roman" w:hAnsi="Times New Roman"/>
                <w:lang w:val="ru-RU" w:eastAsia="ko-KR"/>
              </w:rPr>
              <w:t>договоров субподряда</w:t>
            </w:r>
          </w:p>
          <w:p w14:paraId="7AA274D1" w14:textId="77777777" w:rsidR="00407C3E" w:rsidRPr="00C5022D" w:rsidRDefault="00407C3E" w:rsidP="00407C3E">
            <w:pPr>
              <w:tabs>
                <w:tab w:val="clear" w:pos="1080"/>
              </w:tabs>
              <w:spacing w:line="240" w:lineRule="auto"/>
              <w:ind w:left="0" w:firstLine="0"/>
              <w:jc w:val="center"/>
              <w:rPr>
                <w:rFonts w:ascii="Times New Roman" w:hAnsi="Times New Roman"/>
                <w:lang w:val="ru-RU" w:eastAsia="ko-KR"/>
              </w:rPr>
            </w:pPr>
            <w:r w:rsidRPr="00C5022D">
              <w:rPr>
                <w:rFonts w:ascii="Times New Roman" w:hAnsi="Times New Roman"/>
                <w:lang w:val="ru-RU" w:eastAsia="ko-KR"/>
              </w:rPr>
              <w:t>в рамках договора</w:t>
            </w:r>
          </w:p>
          <w:p w14:paraId="45686352" w14:textId="77777777" w:rsidR="00407C3E" w:rsidRPr="00C5022D" w:rsidRDefault="00407C3E" w:rsidP="00407C3E">
            <w:pPr>
              <w:tabs>
                <w:tab w:val="clear" w:pos="1080"/>
              </w:tabs>
              <w:spacing w:line="240" w:lineRule="auto"/>
              <w:ind w:left="0" w:firstLine="0"/>
              <w:jc w:val="center"/>
              <w:rPr>
                <w:rFonts w:ascii="Times New Roman" w:hAnsi="Times New Roman"/>
                <w:lang w:val="ru-RU" w:eastAsia="ko-KR"/>
              </w:rPr>
            </w:pPr>
            <w:r w:rsidRPr="00C5022D">
              <w:rPr>
                <w:rFonts w:ascii="Times New Roman" w:hAnsi="Times New Roman"/>
                <w:lang w:val="ru-RU" w:eastAsia="ko-KR"/>
              </w:rPr>
              <w:t>(ССД</w:t>
            </w:r>
            <w:r w:rsidRPr="00C5022D">
              <w:rPr>
                <w:rFonts w:ascii="Times New Roman" w:hAnsi="Times New Roman"/>
                <w:lang w:val="en-US" w:eastAsia="ko-KR"/>
              </w:rPr>
              <w:t>j</w:t>
            </w:r>
            <w:r w:rsidRPr="00C5022D">
              <w:rPr>
                <w:rFonts w:ascii="Times New Roman" w:hAnsi="Times New Roman"/>
                <w:lang w:val="ru-RU" w:eastAsia="ko-KR"/>
              </w:rPr>
              <w:t>)</w:t>
            </w:r>
          </w:p>
          <w:p w14:paraId="50B7221F"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r w:rsidRPr="00C5022D">
              <w:rPr>
                <w:rFonts w:ascii="Times New Roman" w:hAnsi="Times New Roman"/>
                <w:b/>
                <w:bCs/>
                <w:lang w:val="en-US" w:eastAsia="ko-KR"/>
              </w:rPr>
              <w:t>KZT</w:t>
            </w:r>
          </w:p>
        </w:tc>
        <w:tc>
          <w:tcPr>
            <w:tcW w:w="1701" w:type="dxa"/>
            <w:vMerge w:val="restart"/>
            <w:tcBorders>
              <w:top w:val="single" w:sz="4" w:space="0" w:color="auto"/>
              <w:left w:val="dotted" w:sz="4" w:space="0" w:color="auto"/>
              <w:bottom w:val="dotted" w:sz="4" w:space="0" w:color="000000"/>
              <w:right w:val="dotted" w:sz="4" w:space="0" w:color="auto"/>
            </w:tcBorders>
            <w:shd w:val="clear" w:color="auto" w:fill="auto"/>
            <w:vAlign w:val="center"/>
          </w:tcPr>
          <w:p w14:paraId="1CA4D73B" w14:textId="77777777" w:rsidR="00407C3E" w:rsidRPr="00C5022D" w:rsidRDefault="00407C3E" w:rsidP="00407C3E">
            <w:pPr>
              <w:tabs>
                <w:tab w:val="clear" w:pos="1080"/>
              </w:tabs>
              <w:spacing w:line="240" w:lineRule="auto"/>
              <w:ind w:left="0" w:firstLine="0"/>
              <w:jc w:val="center"/>
              <w:rPr>
                <w:rFonts w:ascii="Times New Roman" w:hAnsi="Times New Roman"/>
                <w:lang w:val="ru-RU" w:eastAsia="ko-KR"/>
              </w:rPr>
            </w:pPr>
            <w:r w:rsidRPr="00C5022D">
              <w:rPr>
                <w:rFonts w:ascii="Times New Roman" w:hAnsi="Times New Roman"/>
                <w:lang w:val="ru-RU" w:eastAsia="ko-KR"/>
              </w:rPr>
              <w:t xml:space="preserve">Доля фонда оплаты </w:t>
            </w:r>
          </w:p>
          <w:p w14:paraId="7AE1AF59" w14:textId="77777777" w:rsidR="00407C3E" w:rsidRPr="00C5022D" w:rsidRDefault="00407C3E" w:rsidP="00407C3E">
            <w:pPr>
              <w:tabs>
                <w:tab w:val="clear" w:pos="1080"/>
              </w:tabs>
              <w:spacing w:line="240" w:lineRule="auto"/>
              <w:ind w:left="0" w:firstLine="0"/>
              <w:jc w:val="center"/>
              <w:rPr>
                <w:rFonts w:ascii="Times New Roman" w:hAnsi="Times New Roman"/>
                <w:lang w:val="ru-RU" w:eastAsia="ko-KR"/>
              </w:rPr>
            </w:pPr>
            <w:r w:rsidRPr="00C5022D">
              <w:rPr>
                <w:rFonts w:ascii="Times New Roman" w:hAnsi="Times New Roman"/>
                <w:lang w:val="ru-RU" w:eastAsia="ko-KR"/>
              </w:rPr>
              <w:t>труда казахстанских</w:t>
            </w:r>
          </w:p>
          <w:p w14:paraId="3F10DD06" w14:textId="77777777" w:rsidR="00407C3E" w:rsidRPr="00C5022D" w:rsidRDefault="00407C3E" w:rsidP="00407C3E">
            <w:pPr>
              <w:tabs>
                <w:tab w:val="clear" w:pos="1080"/>
              </w:tabs>
              <w:spacing w:line="240" w:lineRule="auto"/>
              <w:ind w:left="0" w:firstLine="0"/>
              <w:jc w:val="center"/>
              <w:rPr>
                <w:rFonts w:ascii="Times New Roman" w:hAnsi="Times New Roman"/>
                <w:lang w:val="ru-RU" w:eastAsia="ko-KR"/>
              </w:rPr>
            </w:pPr>
            <w:r w:rsidRPr="00C5022D">
              <w:rPr>
                <w:rFonts w:ascii="Times New Roman" w:hAnsi="Times New Roman"/>
                <w:lang w:val="ru-RU" w:eastAsia="ko-KR"/>
              </w:rPr>
              <w:t>кадров, выполняющего</w:t>
            </w:r>
          </w:p>
          <w:p w14:paraId="04FBF40B" w14:textId="77777777" w:rsidR="00407C3E" w:rsidRPr="00C5022D" w:rsidRDefault="00407C3E" w:rsidP="00407C3E">
            <w:pPr>
              <w:tabs>
                <w:tab w:val="clear" w:pos="1080"/>
              </w:tabs>
              <w:spacing w:line="240" w:lineRule="auto"/>
              <w:ind w:left="0" w:firstLine="0"/>
              <w:jc w:val="center"/>
              <w:rPr>
                <w:rFonts w:ascii="Times New Roman" w:hAnsi="Times New Roman"/>
                <w:lang w:val="ru-RU" w:eastAsia="ko-KR"/>
              </w:rPr>
            </w:pPr>
            <w:r w:rsidRPr="00C5022D">
              <w:rPr>
                <w:rFonts w:ascii="Times New Roman" w:hAnsi="Times New Roman"/>
                <w:lang w:val="en-US" w:eastAsia="ko-KR"/>
              </w:rPr>
              <w:t>j</w:t>
            </w:r>
            <w:r w:rsidRPr="00C5022D">
              <w:rPr>
                <w:rFonts w:ascii="Times New Roman" w:hAnsi="Times New Roman"/>
                <w:lang w:val="ru-RU" w:eastAsia="ko-KR"/>
              </w:rPr>
              <w:t>-ый договор (</w:t>
            </w:r>
            <w:r w:rsidRPr="00C5022D">
              <w:rPr>
                <w:rFonts w:ascii="Times New Roman" w:hAnsi="Times New Roman"/>
                <w:lang w:val="en-US" w:eastAsia="ko-KR"/>
              </w:rPr>
              <w:t>Rj</w:t>
            </w:r>
            <w:r w:rsidRPr="00C5022D">
              <w:rPr>
                <w:rFonts w:ascii="Times New Roman" w:hAnsi="Times New Roman"/>
                <w:lang w:val="ru-RU" w:eastAsia="ko-KR"/>
              </w:rPr>
              <w:t>)</w:t>
            </w:r>
          </w:p>
          <w:p w14:paraId="50CDFAB3"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r w:rsidRPr="00C5022D">
              <w:rPr>
                <w:rFonts w:ascii="Times New Roman" w:hAnsi="Times New Roman"/>
                <w:b/>
                <w:bCs/>
                <w:lang w:val="en-US" w:eastAsia="ko-KR"/>
              </w:rPr>
              <w:t>%</w:t>
            </w:r>
          </w:p>
        </w:tc>
        <w:tc>
          <w:tcPr>
            <w:tcW w:w="850" w:type="dxa"/>
            <w:vMerge w:val="restart"/>
            <w:tcBorders>
              <w:top w:val="single" w:sz="4" w:space="0" w:color="auto"/>
              <w:left w:val="dotted" w:sz="4" w:space="0" w:color="auto"/>
              <w:bottom w:val="dotted" w:sz="4" w:space="0" w:color="000000"/>
              <w:right w:val="dotted" w:sz="4" w:space="0" w:color="auto"/>
            </w:tcBorders>
            <w:shd w:val="clear" w:color="auto" w:fill="auto"/>
            <w:vAlign w:val="center"/>
          </w:tcPr>
          <w:p w14:paraId="0917816B"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r w:rsidRPr="00C5022D">
              <w:rPr>
                <w:rFonts w:ascii="Times New Roman" w:hAnsi="Times New Roman"/>
                <w:lang w:val="en-US" w:eastAsia="ko-KR"/>
              </w:rPr>
              <w:t>№ п/п</w:t>
            </w:r>
          </w:p>
          <w:p w14:paraId="65CC97EC"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r w:rsidRPr="00C5022D">
              <w:rPr>
                <w:rFonts w:ascii="Times New Roman" w:hAnsi="Times New Roman"/>
                <w:lang w:val="en-US" w:eastAsia="ko-KR"/>
              </w:rPr>
              <w:t>Товара</w:t>
            </w:r>
          </w:p>
          <w:p w14:paraId="74ED1F75"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r w:rsidRPr="00C5022D">
              <w:rPr>
                <w:rFonts w:ascii="Times New Roman" w:hAnsi="Times New Roman"/>
                <w:lang w:val="en-US" w:eastAsia="ko-KR"/>
              </w:rPr>
              <w:t>(n)</w:t>
            </w:r>
          </w:p>
        </w:tc>
        <w:tc>
          <w:tcPr>
            <w:tcW w:w="1418" w:type="dxa"/>
            <w:vMerge w:val="restart"/>
            <w:tcBorders>
              <w:top w:val="single" w:sz="4" w:space="0" w:color="auto"/>
              <w:left w:val="dotted" w:sz="4" w:space="0" w:color="auto"/>
              <w:bottom w:val="dotted" w:sz="4" w:space="0" w:color="000000"/>
              <w:right w:val="dotted" w:sz="4" w:space="0" w:color="auto"/>
            </w:tcBorders>
            <w:shd w:val="clear" w:color="auto" w:fill="auto"/>
            <w:vAlign w:val="center"/>
          </w:tcPr>
          <w:p w14:paraId="47DCCCD4" w14:textId="77777777" w:rsidR="00407C3E" w:rsidRPr="00C5022D" w:rsidRDefault="00407C3E" w:rsidP="00407C3E">
            <w:pPr>
              <w:tabs>
                <w:tab w:val="clear" w:pos="1080"/>
              </w:tabs>
              <w:spacing w:line="240" w:lineRule="auto"/>
              <w:ind w:left="0" w:firstLine="0"/>
              <w:jc w:val="center"/>
              <w:rPr>
                <w:rFonts w:ascii="Times New Roman" w:hAnsi="Times New Roman"/>
                <w:lang w:val="ru-RU" w:eastAsia="ko-KR"/>
              </w:rPr>
            </w:pPr>
            <w:r w:rsidRPr="00C5022D">
              <w:rPr>
                <w:rFonts w:ascii="Times New Roman" w:hAnsi="Times New Roman"/>
                <w:lang w:val="ru-RU" w:eastAsia="ko-KR"/>
              </w:rPr>
              <w:t>Кол-во товаров</w:t>
            </w:r>
          </w:p>
          <w:p w14:paraId="7CAACEA2" w14:textId="77777777" w:rsidR="00407C3E" w:rsidRPr="00C5022D" w:rsidRDefault="00407C3E" w:rsidP="00407C3E">
            <w:pPr>
              <w:tabs>
                <w:tab w:val="clear" w:pos="1080"/>
              </w:tabs>
              <w:spacing w:line="240" w:lineRule="auto"/>
              <w:ind w:left="0" w:firstLine="0"/>
              <w:jc w:val="center"/>
              <w:rPr>
                <w:rFonts w:ascii="Times New Roman" w:hAnsi="Times New Roman"/>
                <w:lang w:val="ru-RU" w:eastAsia="ko-KR"/>
              </w:rPr>
            </w:pPr>
            <w:r w:rsidRPr="00C5022D">
              <w:rPr>
                <w:rFonts w:ascii="Times New Roman" w:hAnsi="Times New Roman"/>
                <w:lang w:val="ru-RU" w:eastAsia="ko-KR"/>
              </w:rPr>
              <w:t>Закупленных</w:t>
            </w:r>
          </w:p>
          <w:p w14:paraId="3FC61317" w14:textId="77777777" w:rsidR="00407C3E" w:rsidRPr="00C5022D" w:rsidRDefault="00407C3E" w:rsidP="00407C3E">
            <w:pPr>
              <w:tabs>
                <w:tab w:val="clear" w:pos="1080"/>
              </w:tabs>
              <w:spacing w:line="240" w:lineRule="auto"/>
              <w:ind w:left="0" w:firstLine="0"/>
              <w:jc w:val="center"/>
              <w:rPr>
                <w:rFonts w:ascii="Times New Roman" w:hAnsi="Times New Roman"/>
                <w:lang w:val="ru-RU" w:eastAsia="ko-KR"/>
              </w:rPr>
            </w:pPr>
            <w:r w:rsidRPr="00C5022D">
              <w:rPr>
                <w:rFonts w:ascii="Times New Roman" w:hAnsi="Times New Roman"/>
                <w:lang w:val="ru-RU" w:eastAsia="ko-KR"/>
              </w:rPr>
              <w:t>поставщиком в целях</w:t>
            </w:r>
          </w:p>
          <w:p w14:paraId="2CD7251C" w14:textId="77777777" w:rsidR="00407C3E" w:rsidRPr="00C5022D" w:rsidRDefault="00407C3E" w:rsidP="00407C3E">
            <w:pPr>
              <w:tabs>
                <w:tab w:val="clear" w:pos="1080"/>
              </w:tabs>
              <w:spacing w:line="240" w:lineRule="auto"/>
              <w:ind w:left="0" w:firstLine="0"/>
              <w:jc w:val="center"/>
              <w:rPr>
                <w:rFonts w:ascii="Times New Roman" w:hAnsi="Times New Roman"/>
                <w:lang w:val="ru-RU" w:eastAsia="ko-KR"/>
              </w:rPr>
            </w:pPr>
            <w:r w:rsidRPr="00C5022D">
              <w:rPr>
                <w:rFonts w:ascii="Times New Roman" w:hAnsi="Times New Roman"/>
                <w:lang w:val="ru-RU" w:eastAsia="ko-KR"/>
              </w:rPr>
              <w:t xml:space="preserve">исполнения договора </w:t>
            </w:r>
          </w:p>
        </w:tc>
        <w:tc>
          <w:tcPr>
            <w:tcW w:w="850" w:type="dxa"/>
            <w:vMerge w:val="restart"/>
            <w:tcBorders>
              <w:top w:val="single" w:sz="4" w:space="0" w:color="auto"/>
              <w:left w:val="dotted" w:sz="4" w:space="0" w:color="auto"/>
              <w:bottom w:val="dotted" w:sz="4" w:space="0" w:color="000000"/>
              <w:right w:val="dotted" w:sz="4" w:space="0" w:color="auto"/>
            </w:tcBorders>
            <w:shd w:val="clear" w:color="auto" w:fill="auto"/>
            <w:vAlign w:val="center"/>
          </w:tcPr>
          <w:p w14:paraId="54B76F26"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r w:rsidRPr="00C5022D">
              <w:rPr>
                <w:rFonts w:ascii="Times New Roman" w:hAnsi="Times New Roman"/>
                <w:lang w:val="en-US" w:eastAsia="ko-KR"/>
              </w:rPr>
              <w:t>Цена товара</w:t>
            </w:r>
          </w:p>
          <w:p w14:paraId="1C2FE5B1"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r w:rsidRPr="00C5022D">
              <w:rPr>
                <w:rFonts w:ascii="Times New Roman" w:hAnsi="Times New Roman"/>
                <w:b/>
                <w:bCs/>
                <w:lang w:val="en-US" w:eastAsia="ko-KR"/>
              </w:rPr>
              <w:t>KZT</w:t>
            </w:r>
          </w:p>
        </w:tc>
        <w:tc>
          <w:tcPr>
            <w:tcW w:w="1218" w:type="dxa"/>
            <w:vMerge w:val="restart"/>
            <w:tcBorders>
              <w:top w:val="single" w:sz="4" w:space="0" w:color="auto"/>
              <w:left w:val="dotted" w:sz="4" w:space="0" w:color="auto"/>
              <w:bottom w:val="dotted" w:sz="4" w:space="0" w:color="000000"/>
              <w:right w:val="dotted" w:sz="4" w:space="0" w:color="auto"/>
            </w:tcBorders>
            <w:shd w:val="clear" w:color="auto" w:fill="auto"/>
            <w:vAlign w:val="center"/>
          </w:tcPr>
          <w:p w14:paraId="748B6574"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r w:rsidRPr="00C5022D">
              <w:rPr>
                <w:rFonts w:ascii="Times New Roman" w:hAnsi="Times New Roman"/>
                <w:lang w:val="en-US" w:eastAsia="ko-KR"/>
              </w:rPr>
              <w:t>Стоимость</w:t>
            </w:r>
          </w:p>
          <w:p w14:paraId="22C00F26"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r w:rsidRPr="00C5022D">
              <w:rPr>
                <w:rFonts w:ascii="Times New Roman" w:hAnsi="Times New Roman"/>
                <w:lang w:val="en-US" w:eastAsia="ko-KR"/>
              </w:rPr>
              <w:t>(CTi)</w:t>
            </w:r>
          </w:p>
          <w:p w14:paraId="3D11EFF5"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r w:rsidRPr="00C5022D">
              <w:rPr>
                <w:rFonts w:ascii="Times New Roman" w:hAnsi="Times New Roman"/>
                <w:b/>
                <w:bCs/>
                <w:lang w:val="en-US" w:eastAsia="ko-KR"/>
              </w:rPr>
              <w:t>KZT</w:t>
            </w:r>
          </w:p>
        </w:tc>
        <w:tc>
          <w:tcPr>
            <w:tcW w:w="1191" w:type="dxa"/>
            <w:vMerge w:val="restart"/>
            <w:tcBorders>
              <w:top w:val="single" w:sz="4" w:space="0" w:color="auto"/>
              <w:left w:val="dotted" w:sz="4" w:space="0" w:color="auto"/>
              <w:bottom w:val="dotted" w:sz="4" w:space="0" w:color="000000"/>
              <w:right w:val="dotted" w:sz="4" w:space="0" w:color="auto"/>
            </w:tcBorders>
            <w:shd w:val="clear" w:color="auto" w:fill="auto"/>
            <w:vAlign w:val="center"/>
          </w:tcPr>
          <w:p w14:paraId="742F6AF5" w14:textId="77777777" w:rsidR="00407C3E" w:rsidRPr="00C5022D" w:rsidRDefault="00407C3E" w:rsidP="00407C3E">
            <w:pPr>
              <w:tabs>
                <w:tab w:val="clear" w:pos="1080"/>
              </w:tabs>
              <w:spacing w:line="240" w:lineRule="auto"/>
              <w:ind w:left="0" w:firstLine="0"/>
              <w:jc w:val="center"/>
              <w:rPr>
                <w:rFonts w:ascii="Times New Roman" w:hAnsi="Times New Roman"/>
                <w:lang w:val="ru-RU" w:eastAsia="ko-KR"/>
              </w:rPr>
            </w:pPr>
            <w:r w:rsidRPr="00C5022D">
              <w:rPr>
                <w:rFonts w:ascii="Times New Roman" w:hAnsi="Times New Roman"/>
                <w:lang w:val="ru-RU" w:eastAsia="ko-KR"/>
              </w:rPr>
              <w:t>Доля КС согласно</w:t>
            </w:r>
          </w:p>
          <w:p w14:paraId="5A273ADA" w14:textId="77777777" w:rsidR="00407C3E" w:rsidRPr="00C5022D" w:rsidRDefault="00407C3E" w:rsidP="00407C3E">
            <w:pPr>
              <w:tabs>
                <w:tab w:val="clear" w:pos="1080"/>
              </w:tabs>
              <w:spacing w:line="240" w:lineRule="auto"/>
              <w:ind w:left="0" w:firstLine="0"/>
              <w:jc w:val="center"/>
              <w:rPr>
                <w:rFonts w:ascii="Times New Roman" w:hAnsi="Times New Roman"/>
                <w:lang w:val="ru-RU" w:eastAsia="ko-KR"/>
              </w:rPr>
            </w:pPr>
            <w:r w:rsidRPr="00C5022D">
              <w:rPr>
                <w:rFonts w:ascii="Times New Roman" w:hAnsi="Times New Roman"/>
                <w:lang w:val="ru-RU" w:eastAsia="ko-KR"/>
              </w:rPr>
              <w:t>Сертификата</w:t>
            </w:r>
          </w:p>
          <w:p w14:paraId="2E09B528" w14:textId="77777777" w:rsidR="00407C3E" w:rsidRPr="00C5022D" w:rsidRDefault="00407C3E" w:rsidP="00407C3E">
            <w:pPr>
              <w:tabs>
                <w:tab w:val="clear" w:pos="1080"/>
              </w:tabs>
              <w:spacing w:line="240" w:lineRule="auto"/>
              <w:ind w:left="0" w:firstLine="0"/>
              <w:jc w:val="center"/>
              <w:rPr>
                <w:rFonts w:ascii="Times New Roman" w:hAnsi="Times New Roman"/>
                <w:lang w:val="ru-RU" w:eastAsia="ko-KR"/>
              </w:rPr>
            </w:pPr>
            <w:r w:rsidRPr="00C5022D">
              <w:rPr>
                <w:rFonts w:ascii="Times New Roman" w:hAnsi="Times New Roman"/>
                <w:lang w:val="ru-RU" w:eastAsia="ko-KR"/>
              </w:rPr>
              <w:t>СТ-</w:t>
            </w:r>
            <w:r w:rsidRPr="00C5022D">
              <w:rPr>
                <w:rFonts w:ascii="Times New Roman" w:hAnsi="Times New Roman"/>
                <w:lang w:val="en-US" w:eastAsia="ko-KR"/>
              </w:rPr>
              <w:t>KZ</w:t>
            </w:r>
            <w:r w:rsidRPr="00C5022D">
              <w:rPr>
                <w:rFonts w:ascii="Times New Roman" w:hAnsi="Times New Roman"/>
                <w:lang w:val="ru-RU" w:eastAsia="ko-KR"/>
              </w:rPr>
              <w:t xml:space="preserve"> (</w:t>
            </w:r>
            <w:r w:rsidRPr="00C5022D">
              <w:rPr>
                <w:rFonts w:ascii="Times New Roman" w:hAnsi="Times New Roman"/>
                <w:lang w:val="en-US" w:eastAsia="ko-KR"/>
              </w:rPr>
              <w:t>Ki</w:t>
            </w:r>
            <w:r w:rsidRPr="00C5022D">
              <w:rPr>
                <w:rFonts w:ascii="Times New Roman" w:hAnsi="Times New Roman"/>
                <w:lang w:val="ru-RU" w:eastAsia="ko-KR"/>
              </w:rPr>
              <w:t>)</w:t>
            </w:r>
          </w:p>
          <w:p w14:paraId="457791F4" w14:textId="77777777" w:rsidR="00407C3E" w:rsidRPr="00C5022D" w:rsidRDefault="00407C3E" w:rsidP="00407C3E">
            <w:pPr>
              <w:tabs>
                <w:tab w:val="clear" w:pos="1080"/>
              </w:tabs>
              <w:spacing w:line="240" w:lineRule="auto"/>
              <w:ind w:left="0" w:firstLine="0"/>
              <w:jc w:val="center"/>
              <w:rPr>
                <w:rFonts w:ascii="Times New Roman" w:hAnsi="Times New Roman"/>
                <w:lang w:val="ru-RU" w:eastAsia="ko-KR"/>
              </w:rPr>
            </w:pPr>
            <w:r w:rsidRPr="00C5022D">
              <w:rPr>
                <w:rFonts w:ascii="Times New Roman" w:hAnsi="Times New Roman"/>
                <w:b/>
                <w:bCs/>
                <w:lang w:val="ru-RU" w:eastAsia="ko-KR"/>
              </w:rPr>
              <w:t>%</w:t>
            </w:r>
          </w:p>
        </w:tc>
        <w:tc>
          <w:tcPr>
            <w:tcW w:w="1843" w:type="dxa"/>
            <w:gridSpan w:val="2"/>
            <w:tcBorders>
              <w:top w:val="single" w:sz="4" w:space="0" w:color="auto"/>
              <w:left w:val="nil"/>
              <w:bottom w:val="dotted" w:sz="4" w:space="0" w:color="auto"/>
              <w:right w:val="nil"/>
            </w:tcBorders>
            <w:shd w:val="clear" w:color="auto" w:fill="auto"/>
            <w:vAlign w:val="center"/>
          </w:tcPr>
          <w:p w14:paraId="17270FFD"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r w:rsidRPr="00C5022D">
              <w:rPr>
                <w:rFonts w:ascii="Times New Roman" w:hAnsi="Times New Roman"/>
                <w:lang w:val="en-US" w:eastAsia="ko-KR"/>
              </w:rPr>
              <w:t>Сертификат СТ-KZ</w:t>
            </w:r>
          </w:p>
        </w:tc>
        <w:tc>
          <w:tcPr>
            <w:tcW w:w="992" w:type="dxa"/>
            <w:vMerge w:val="restart"/>
            <w:tcBorders>
              <w:top w:val="single" w:sz="4" w:space="0" w:color="auto"/>
              <w:left w:val="dotted" w:sz="4" w:space="0" w:color="auto"/>
              <w:bottom w:val="dotted" w:sz="4" w:space="0" w:color="000000"/>
              <w:right w:val="single" w:sz="4" w:space="0" w:color="auto"/>
            </w:tcBorders>
            <w:shd w:val="clear" w:color="auto" w:fill="auto"/>
            <w:vAlign w:val="center"/>
          </w:tcPr>
          <w:p w14:paraId="509D284A"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r w:rsidRPr="00C5022D">
              <w:rPr>
                <w:rFonts w:ascii="Times New Roman" w:hAnsi="Times New Roman"/>
                <w:lang w:val="en-US" w:eastAsia="ko-KR"/>
              </w:rPr>
              <w:t>Примечание</w:t>
            </w:r>
          </w:p>
        </w:tc>
      </w:tr>
      <w:tr w:rsidR="00407C3E" w:rsidRPr="00C5022D" w14:paraId="4C95796B" w14:textId="77777777" w:rsidTr="00B42ECD">
        <w:trPr>
          <w:trHeight w:val="1353"/>
        </w:trPr>
        <w:tc>
          <w:tcPr>
            <w:tcW w:w="1271" w:type="dxa"/>
            <w:vMerge/>
            <w:tcBorders>
              <w:top w:val="single" w:sz="4" w:space="0" w:color="auto"/>
              <w:left w:val="single" w:sz="4" w:space="0" w:color="auto"/>
              <w:bottom w:val="dotted" w:sz="4" w:space="0" w:color="000000"/>
              <w:right w:val="dotted" w:sz="4" w:space="0" w:color="auto"/>
            </w:tcBorders>
            <w:vAlign w:val="center"/>
          </w:tcPr>
          <w:p w14:paraId="28DA74BA" w14:textId="77777777" w:rsidR="00407C3E" w:rsidRPr="00C5022D" w:rsidRDefault="00407C3E" w:rsidP="00407C3E">
            <w:pPr>
              <w:tabs>
                <w:tab w:val="clear" w:pos="1080"/>
              </w:tabs>
              <w:spacing w:line="240" w:lineRule="auto"/>
              <w:ind w:left="0" w:firstLine="0"/>
              <w:jc w:val="left"/>
              <w:rPr>
                <w:rFonts w:ascii="Times New Roman" w:hAnsi="Times New Roman"/>
                <w:lang w:val="en-US" w:eastAsia="ko-KR"/>
              </w:rPr>
            </w:pPr>
          </w:p>
        </w:tc>
        <w:tc>
          <w:tcPr>
            <w:tcW w:w="709" w:type="dxa"/>
            <w:vMerge/>
            <w:tcBorders>
              <w:top w:val="single" w:sz="4" w:space="0" w:color="auto"/>
              <w:left w:val="dotted" w:sz="4" w:space="0" w:color="auto"/>
              <w:bottom w:val="dotted" w:sz="4" w:space="0" w:color="000000"/>
              <w:right w:val="dotted" w:sz="4" w:space="0" w:color="auto"/>
            </w:tcBorders>
            <w:vAlign w:val="center"/>
          </w:tcPr>
          <w:p w14:paraId="5FBCD637" w14:textId="77777777" w:rsidR="00407C3E" w:rsidRPr="00C5022D" w:rsidRDefault="00407C3E" w:rsidP="00407C3E">
            <w:pPr>
              <w:tabs>
                <w:tab w:val="clear" w:pos="1080"/>
              </w:tabs>
              <w:spacing w:line="240" w:lineRule="auto"/>
              <w:ind w:left="0" w:firstLine="0"/>
              <w:jc w:val="left"/>
              <w:rPr>
                <w:rFonts w:ascii="Times New Roman" w:hAnsi="Times New Roman"/>
                <w:lang w:val="en-US" w:eastAsia="ko-KR"/>
              </w:rPr>
            </w:pPr>
          </w:p>
        </w:tc>
        <w:tc>
          <w:tcPr>
            <w:tcW w:w="1134" w:type="dxa"/>
            <w:vMerge/>
            <w:tcBorders>
              <w:top w:val="single" w:sz="4" w:space="0" w:color="auto"/>
              <w:left w:val="dotted" w:sz="4" w:space="0" w:color="auto"/>
              <w:bottom w:val="dotted" w:sz="4" w:space="0" w:color="000000"/>
              <w:right w:val="dotted" w:sz="4" w:space="0" w:color="auto"/>
            </w:tcBorders>
            <w:vAlign w:val="center"/>
          </w:tcPr>
          <w:p w14:paraId="6A72E33B" w14:textId="77777777" w:rsidR="00407C3E" w:rsidRPr="00C5022D" w:rsidRDefault="00407C3E" w:rsidP="00407C3E">
            <w:pPr>
              <w:tabs>
                <w:tab w:val="clear" w:pos="1080"/>
              </w:tabs>
              <w:spacing w:line="240" w:lineRule="auto"/>
              <w:ind w:left="0" w:firstLine="0"/>
              <w:jc w:val="left"/>
              <w:rPr>
                <w:rFonts w:ascii="Times New Roman" w:hAnsi="Times New Roman"/>
                <w:lang w:val="en-US" w:eastAsia="ko-KR"/>
              </w:rPr>
            </w:pPr>
          </w:p>
        </w:tc>
        <w:tc>
          <w:tcPr>
            <w:tcW w:w="1276" w:type="dxa"/>
            <w:vMerge/>
            <w:tcBorders>
              <w:top w:val="single" w:sz="4" w:space="0" w:color="auto"/>
              <w:left w:val="dotted" w:sz="4" w:space="0" w:color="auto"/>
              <w:bottom w:val="dotted" w:sz="4" w:space="0" w:color="000000"/>
              <w:right w:val="dotted" w:sz="4" w:space="0" w:color="auto"/>
            </w:tcBorders>
            <w:vAlign w:val="center"/>
          </w:tcPr>
          <w:p w14:paraId="548433D0" w14:textId="77777777" w:rsidR="00407C3E" w:rsidRPr="00C5022D" w:rsidRDefault="00407C3E" w:rsidP="00407C3E">
            <w:pPr>
              <w:tabs>
                <w:tab w:val="clear" w:pos="1080"/>
              </w:tabs>
              <w:spacing w:line="240" w:lineRule="auto"/>
              <w:ind w:left="0" w:firstLine="0"/>
              <w:jc w:val="left"/>
              <w:rPr>
                <w:rFonts w:ascii="Times New Roman" w:hAnsi="Times New Roman"/>
                <w:lang w:val="en-US" w:eastAsia="ko-KR"/>
              </w:rPr>
            </w:pPr>
          </w:p>
        </w:tc>
        <w:tc>
          <w:tcPr>
            <w:tcW w:w="1701" w:type="dxa"/>
            <w:vMerge/>
            <w:tcBorders>
              <w:top w:val="single" w:sz="4" w:space="0" w:color="auto"/>
              <w:left w:val="dotted" w:sz="4" w:space="0" w:color="auto"/>
              <w:bottom w:val="dotted" w:sz="4" w:space="0" w:color="000000"/>
              <w:right w:val="dotted" w:sz="4" w:space="0" w:color="auto"/>
            </w:tcBorders>
            <w:vAlign w:val="center"/>
          </w:tcPr>
          <w:p w14:paraId="6EC4832F" w14:textId="77777777" w:rsidR="00407C3E" w:rsidRPr="00C5022D" w:rsidRDefault="00407C3E" w:rsidP="00407C3E">
            <w:pPr>
              <w:tabs>
                <w:tab w:val="clear" w:pos="1080"/>
              </w:tabs>
              <w:spacing w:line="240" w:lineRule="auto"/>
              <w:ind w:left="0" w:firstLine="0"/>
              <w:jc w:val="left"/>
              <w:rPr>
                <w:rFonts w:ascii="Times New Roman" w:hAnsi="Times New Roman"/>
                <w:lang w:val="en-US" w:eastAsia="ko-KR"/>
              </w:rPr>
            </w:pPr>
          </w:p>
        </w:tc>
        <w:tc>
          <w:tcPr>
            <w:tcW w:w="850" w:type="dxa"/>
            <w:vMerge/>
            <w:tcBorders>
              <w:top w:val="single" w:sz="4" w:space="0" w:color="auto"/>
              <w:left w:val="dotted" w:sz="4" w:space="0" w:color="auto"/>
              <w:bottom w:val="dotted" w:sz="4" w:space="0" w:color="000000"/>
              <w:right w:val="dotted" w:sz="4" w:space="0" w:color="auto"/>
            </w:tcBorders>
            <w:vAlign w:val="center"/>
          </w:tcPr>
          <w:p w14:paraId="03E98D00" w14:textId="77777777" w:rsidR="00407C3E" w:rsidRPr="00C5022D" w:rsidRDefault="00407C3E" w:rsidP="00407C3E">
            <w:pPr>
              <w:tabs>
                <w:tab w:val="clear" w:pos="1080"/>
              </w:tabs>
              <w:spacing w:line="240" w:lineRule="auto"/>
              <w:ind w:left="0" w:firstLine="0"/>
              <w:jc w:val="left"/>
              <w:rPr>
                <w:rFonts w:ascii="Times New Roman" w:hAnsi="Times New Roman"/>
                <w:lang w:val="en-US" w:eastAsia="ko-KR"/>
              </w:rPr>
            </w:pPr>
          </w:p>
        </w:tc>
        <w:tc>
          <w:tcPr>
            <w:tcW w:w="1418" w:type="dxa"/>
            <w:vMerge/>
            <w:tcBorders>
              <w:top w:val="single" w:sz="4" w:space="0" w:color="auto"/>
              <w:left w:val="dotted" w:sz="4" w:space="0" w:color="auto"/>
              <w:bottom w:val="dotted" w:sz="4" w:space="0" w:color="000000"/>
              <w:right w:val="dotted" w:sz="4" w:space="0" w:color="auto"/>
            </w:tcBorders>
            <w:vAlign w:val="center"/>
          </w:tcPr>
          <w:p w14:paraId="31D2F445" w14:textId="77777777" w:rsidR="00407C3E" w:rsidRPr="00C5022D" w:rsidRDefault="00407C3E" w:rsidP="00407C3E">
            <w:pPr>
              <w:tabs>
                <w:tab w:val="clear" w:pos="1080"/>
              </w:tabs>
              <w:spacing w:line="240" w:lineRule="auto"/>
              <w:ind w:left="0" w:firstLine="0"/>
              <w:jc w:val="left"/>
              <w:rPr>
                <w:rFonts w:ascii="Times New Roman" w:hAnsi="Times New Roman"/>
                <w:lang w:val="en-US" w:eastAsia="ko-KR"/>
              </w:rPr>
            </w:pPr>
          </w:p>
        </w:tc>
        <w:tc>
          <w:tcPr>
            <w:tcW w:w="850" w:type="dxa"/>
            <w:vMerge/>
            <w:tcBorders>
              <w:top w:val="single" w:sz="4" w:space="0" w:color="auto"/>
              <w:left w:val="dotted" w:sz="4" w:space="0" w:color="auto"/>
              <w:bottom w:val="dotted" w:sz="4" w:space="0" w:color="000000"/>
              <w:right w:val="dotted" w:sz="4" w:space="0" w:color="auto"/>
            </w:tcBorders>
            <w:vAlign w:val="center"/>
          </w:tcPr>
          <w:p w14:paraId="04F1C88C" w14:textId="77777777" w:rsidR="00407C3E" w:rsidRPr="00C5022D" w:rsidRDefault="00407C3E" w:rsidP="00407C3E">
            <w:pPr>
              <w:tabs>
                <w:tab w:val="clear" w:pos="1080"/>
              </w:tabs>
              <w:spacing w:line="240" w:lineRule="auto"/>
              <w:ind w:left="0" w:firstLine="0"/>
              <w:jc w:val="left"/>
              <w:rPr>
                <w:rFonts w:ascii="Times New Roman" w:hAnsi="Times New Roman"/>
                <w:lang w:val="en-US" w:eastAsia="ko-KR"/>
              </w:rPr>
            </w:pPr>
          </w:p>
        </w:tc>
        <w:tc>
          <w:tcPr>
            <w:tcW w:w="1218" w:type="dxa"/>
            <w:vMerge/>
            <w:tcBorders>
              <w:top w:val="single" w:sz="4" w:space="0" w:color="auto"/>
              <w:left w:val="dotted" w:sz="4" w:space="0" w:color="auto"/>
              <w:bottom w:val="dotted" w:sz="4" w:space="0" w:color="000000"/>
              <w:right w:val="dotted" w:sz="4" w:space="0" w:color="auto"/>
            </w:tcBorders>
            <w:vAlign w:val="center"/>
          </w:tcPr>
          <w:p w14:paraId="4AA74F4B" w14:textId="77777777" w:rsidR="00407C3E" w:rsidRPr="00C5022D" w:rsidRDefault="00407C3E" w:rsidP="00407C3E">
            <w:pPr>
              <w:tabs>
                <w:tab w:val="clear" w:pos="1080"/>
              </w:tabs>
              <w:spacing w:line="240" w:lineRule="auto"/>
              <w:ind w:left="0" w:firstLine="0"/>
              <w:jc w:val="left"/>
              <w:rPr>
                <w:rFonts w:ascii="Times New Roman" w:hAnsi="Times New Roman"/>
                <w:lang w:val="en-US" w:eastAsia="ko-KR"/>
              </w:rPr>
            </w:pPr>
          </w:p>
        </w:tc>
        <w:tc>
          <w:tcPr>
            <w:tcW w:w="1191" w:type="dxa"/>
            <w:vMerge/>
            <w:tcBorders>
              <w:top w:val="single" w:sz="4" w:space="0" w:color="auto"/>
              <w:left w:val="dotted" w:sz="4" w:space="0" w:color="auto"/>
              <w:bottom w:val="dotted" w:sz="4" w:space="0" w:color="000000"/>
              <w:right w:val="dotted" w:sz="4" w:space="0" w:color="auto"/>
            </w:tcBorders>
            <w:vAlign w:val="center"/>
          </w:tcPr>
          <w:p w14:paraId="0F99BF13" w14:textId="77777777" w:rsidR="00407C3E" w:rsidRPr="00C5022D" w:rsidRDefault="00407C3E" w:rsidP="00407C3E">
            <w:pPr>
              <w:tabs>
                <w:tab w:val="clear" w:pos="1080"/>
              </w:tabs>
              <w:spacing w:line="240" w:lineRule="auto"/>
              <w:ind w:left="0" w:firstLine="0"/>
              <w:jc w:val="left"/>
              <w:rPr>
                <w:rFonts w:ascii="Times New Roman" w:hAnsi="Times New Roman"/>
                <w:lang w:val="en-US" w:eastAsia="ko-KR"/>
              </w:rPr>
            </w:pPr>
          </w:p>
        </w:tc>
        <w:tc>
          <w:tcPr>
            <w:tcW w:w="1043" w:type="dxa"/>
            <w:tcBorders>
              <w:top w:val="nil"/>
              <w:left w:val="nil"/>
              <w:bottom w:val="dotted" w:sz="4" w:space="0" w:color="auto"/>
              <w:right w:val="nil"/>
            </w:tcBorders>
            <w:shd w:val="clear" w:color="auto" w:fill="auto"/>
            <w:vAlign w:val="center"/>
          </w:tcPr>
          <w:p w14:paraId="1843F2AD"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r w:rsidRPr="00C5022D">
              <w:rPr>
                <w:rFonts w:ascii="Times New Roman" w:hAnsi="Times New Roman"/>
                <w:lang w:val="en-US" w:eastAsia="ko-KR"/>
              </w:rPr>
              <w:t>Номер</w:t>
            </w:r>
          </w:p>
        </w:tc>
        <w:tc>
          <w:tcPr>
            <w:tcW w:w="800" w:type="dxa"/>
            <w:tcBorders>
              <w:top w:val="nil"/>
              <w:left w:val="dotted" w:sz="4" w:space="0" w:color="auto"/>
              <w:bottom w:val="dotted" w:sz="4" w:space="0" w:color="auto"/>
              <w:right w:val="nil"/>
            </w:tcBorders>
            <w:shd w:val="clear" w:color="auto" w:fill="auto"/>
            <w:vAlign w:val="center"/>
          </w:tcPr>
          <w:p w14:paraId="01C1A839"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r w:rsidRPr="00C5022D">
              <w:rPr>
                <w:rFonts w:ascii="Times New Roman" w:hAnsi="Times New Roman"/>
                <w:lang w:val="en-US" w:eastAsia="ko-KR"/>
              </w:rPr>
              <w:t>Дата выдачи</w:t>
            </w:r>
          </w:p>
        </w:tc>
        <w:tc>
          <w:tcPr>
            <w:tcW w:w="992" w:type="dxa"/>
            <w:vMerge/>
            <w:tcBorders>
              <w:top w:val="single" w:sz="4" w:space="0" w:color="auto"/>
              <w:left w:val="dotted" w:sz="4" w:space="0" w:color="auto"/>
              <w:bottom w:val="dotted" w:sz="4" w:space="0" w:color="000000"/>
              <w:right w:val="single" w:sz="4" w:space="0" w:color="auto"/>
            </w:tcBorders>
            <w:vAlign w:val="center"/>
          </w:tcPr>
          <w:p w14:paraId="7D5F5038" w14:textId="77777777" w:rsidR="00407C3E" w:rsidRPr="00C5022D" w:rsidRDefault="00407C3E" w:rsidP="00407C3E">
            <w:pPr>
              <w:tabs>
                <w:tab w:val="clear" w:pos="1080"/>
              </w:tabs>
              <w:spacing w:line="240" w:lineRule="auto"/>
              <w:ind w:left="0" w:firstLine="0"/>
              <w:jc w:val="left"/>
              <w:rPr>
                <w:rFonts w:ascii="Times New Roman" w:hAnsi="Times New Roman"/>
                <w:lang w:val="en-US" w:eastAsia="ko-KR"/>
              </w:rPr>
            </w:pPr>
          </w:p>
        </w:tc>
      </w:tr>
      <w:tr w:rsidR="00407C3E" w:rsidRPr="00C5022D" w14:paraId="763E3BE3" w14:textId="77777777" w:rsidTr="00B42ECD">
        <w:trPr>
          <w:trHeight w:val="274"/>
        </w:trPr>
        <w:tc>
          <w:tcPr>
            <w:tcW w:w="1271" w:type="dxa"/>
            <w:tcBorders>
              <w:top w:val="nil"/>
              <w:left w:val="single" w:sz="4" w:space="0" w:color="auto"/>
              <w:bottom w:val="dotted" w:sz="4" w:space="0" w:color="auto"/>
              <w:right w:val="dotted" w:sz="4" w:space="0" w:color="auto"/>
            </w:tcBorders>
            <w:shd w:val="clear" w:color="auto" w:fill="auto"/>
            <w:noWrap/>
            <w:vAlign w:val="center"/>
          </w:tcPr>
          <w:p w14:paraId="1D5FDF35" w14:textId="77777777" w:rsidR="00407C3E" w:rsidRPr="00C5022D" w:rsidRDefault="00407C3E" w:rsidP="00407C3E">
            <w:pPr>
              <w:tabs>
                <w:tab w:val="clear" w:pos="1080"/>
              </w:tabs>
              <w:spacing w:line="240" w:lineRule="auto"/>
              <w:ind w:left="0" w:firstLineChars="100" w:firstLine="200"/>
              <w:jc w:val="center"/>
              <w:rPr>
                <w:rFonts w:ascii="Times New Roman" w:hAnsi="Times New Roman"/>
                <w:lang w:val="en-US" w:eastAsia="ko-KR"/>
              </w:rPr>
            </w:pPr>
            <w:r w:rsidRPr="00C5022D">
              <w:rPr>
                <w:rFonts w:ascii="Times New Roman" w:hAnsi="Times New Roman"/>
                <w:lang w:val="en-US" w:eastAsia="ko-KR"/>
              </w:rPr>
              <w:t>1</w:t>
            </w:r>
          </w:p>
        </w:tc>
        <w:tc>
          <w:tcPr>
            <w:tcW w:w="709" w:type="dxa"/>
            <w:tcBorders>
              <w:top w:val="nil"/>
              <w:left w:val="nil"/>
              <w:bottom w:val="dotted" w:sz="4" w:space="0" w:color="auto"/>
              <w:right w:val="dotted" w:sz="4" w:space="0" w:color="auto"/>
            </w:tcBorders>
            <w:shd w:val="clear" w:color="auto" w:fill="auto"/>
            <w:noWrap/>
            <w:vAlign w:val="center"/>
          </w:tcPr>
          <w:p w14:paraId="0202A5DC" w14:textId="77777777" w:rsidR="00407C3E" w:rsidRPr="00C5022D" w:rsidRDefault="00407C3E" w:rsidP="00407C3E">
            <w:pPr>
              <w:tabs>
                <w:tab w:val="clear" w:pos="1080"/>
              </w:tabs>
              <w:spacing w:line="240" w:lineRule="auto"/>
              <w:ind w:left="0" w:firstLine="0"/>
              <w:jc w:val="center"/>
              <w:rPr>
                <w:rFonts w:ascii="Times New Roman" w:hAnsi="Times New Roman"/>
                <w:b/>
                <w:bCs/>
                <w:lang w:val="en-US" w:eastAsia="ko-KR"/>
              </w:rPr>
            </w:pPr>
          </w:p>
        </w:tc>
        <w:tc>
          <w:tcPr>
            <w:tcW w:w="1134" w:type="dxa"/>
            <w:tcBorders>
              <w:top w:val="nil"/>
              <w:left w:val="nil"/>
              <w:bottom w:val="dotted" w:sz="4" w:space="0" w:color="auto"/>
              <w:right w:val="dotted" w:sz="4" w:space="0" w:color="auto"/>
            </w:tcBorders>
            <w:shd w:val="clear" w:color="auto" w:fill="auto"/>
            <w:noWrap/>
            <w:vAlign w:val="center"/>
          </w:tcPr>
          <w:p w14:paraId="3AA1A5D7"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p>
        </w:tc>
        <w:tc>
          <w:tcPr>
            <w:tcW w:w="1276" w:type="dxa"/>
            <w:tcBorders>
              <w:top w:val="nil"/>
              <w:left w:val="nil"/>
              <w:bottom w:val="dotted" w:sz="4" w:space="0" w:color="auto"/>
              <w:right w:val="dotted" w:sz="4" w:space="0" w:color="auto"/>
            </w:tcBorders>
            <w:shd w:val="clear" w:color="auto" w:fill="auto"/>
            <w:noWrap/>
            <w:vAlign w:val="center"/>
          </w:tcPr>
          <w:p w14:paraId="6663F66F"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p>
        </w:tc>
        <w:tc>
          <w:tcPr>
            <w:tcW w:w="1701" w:type="dxa"/>
            <w:tcBorders>
              <w:top w:val="nil"/>
              <w:left w:val="nil"/>
              <w:bottom w:val="dotted" w:sz="4" w:space="0" w:color="auto"/>
              <w:right w:val="dotted" w:sz="4" w:space="0" w:color="auto"/>
            </w:tcBorders>
            <w:shd w:val="clear" w:color="auto" w:fill="auto"/>
            <w:noWrap/>
            <w:vAlign w:val="center"/>
          </w:tcPr>
          <w:p w14:paraId="23F1DC30"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p>
        </w:tc>
        <w:tc>
          <w:tcPr>
            <w:tcW w:w="850" w:type="dxa"/>
            <w:tcBorders>
              <w:top w:val="nil"/>
              <w:left w:val="nil"/>
              <w:bottom w:val="dotted" w:sz="4" w:space="0" w:color="auto"/>
              <w:right w:val="dotted" w:sz="4" w:space="0" w:color="auto"/>
            </w:tcBorders>
            <w:shd w:val="clear" w:color="auto" w:fill="auto"/>
            <w:noWrap/>
            <w:vAlign w:val="center"/>
          </w:tcPr>
          <w:p w14:paraId="1098EB71" w14:textId="77777777" w:rsidR="00407C3E" w:rsidRPr="00C5022D" w:rsidRDefault="00407C3E" w:rsidP="00407C3E">
            <w:pPr>
              <w:tabs>
                <w:tab w:val="clear" w:pos="1080"/>
              </w:tabs>
              <w:spacing w:line="240" w:lineRule="auto"/>
              <w:ind w:left="0" w:firstLineChars="100" w:firstLine="200"/>
              <w:jc w:val="center"/>
              <w:rPr>
                <w:rFonts w:ascii="Times New Roman" w:hAnsi="Times New Roman"/>
                <w:lang w:val="en-US" w:eastAsia="ko-KR"/>
              </w:rPr>
            </w:pPr>
            <w:r w:rsidRPr="00C5022D">
              <w:rPr>
                <w:rFonts w:ascii="Times New Roman" w:hAnsi="Times New Roman"/>
                <w:lang w:val="en-US" w:eastAsia="ko-KR"/>
              </w:rPr>
              <w:t>1</w:t>
            </w:r>
          </w:p>
        </w:tc>
        <w:tc>
          <w:tcPr>
            <w:tcW w:w="1418" w:type="dxa"/>
            <w:tcBorders>
              <w:top w:val="nil"/>
              <w:left w:val="nil"/>
              <w:bottom w:val="dotted" w:sz="4" w:space="0" w:color="auto"/>
              <w:right w:val="dotted" w:sz="4" w:space="0" w:color="auto"/>
            </w:tcBorders>
            <w:shd w:val="clear" w:color="auto" w:fill="auto"/>
            <w:noWrap/>
            <w:vAlign w:val="center"/>
          </w:tcPr>
          <w:p w14:paraId="558D04E6"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p>
        </w:tc>
        <w:tc>
          <w:tcPr>
            <w:tcW w:w="850" w:type="dxa"/>
            <w:tcBorders>
              <w:top w:val="nil"/>
              <w:left w:val="nil"/>
              <w:bottom w:val="dotted" w:sz="4" w:space="0" w:color="auto"/>
              <w:right w:val="dotted" w:sz="4" w:space="0" w:color="auto"/>
            </w:tcBorders>
            <w:shd w:val="clear" w:color="auto" w:fill="auto"/>
            <w:noWrap/>
            <w:vAlign w:val="center"/>
          </w:tcPr>
          <w:p w14:paraId="1E01C3E6"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p>
        </w:tc>
        <w:tc>
          <w:tcPr>
            <w:tcW w:w="1218" w:type="dxa"/>
            <w:tcBorders>
              <w:top w:val="nil"/>
              <w:left w:val="nil"/>
              <w:bottom w:val="dotted" w:sz="4" w:space="0" w:color="auto"/>
              <w:right w:val="dotted" w:sz="4" w:space="0" w:color="auto"/>
            </w:tcBorders>
            <w:shd w:val="clear" w:color="auto" w:fill="auto"/>
            <w:noWrap/>
            <w:vAlign w:val="center"/>
          </w:tcPr>
          <w:p w14:paraId="44C507F3"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p>
        </w:tc>
        <w:tc>
          <w:tcPr>
            <w:tcW w:w="1191" w:type="dxa"/>
            <w:tcBorders>
              <w:top w:val="nil"/>
              <w:left w:val="nil"/>
              <w:bottom w:val="dotted" w:sz="4" w:space="0" w:color="auto"/>
              <w:right w:val="dotted" w:sz="4" w:space="0" w:color="auto"/>
            </w:tcBorders>
            <w:shd w:val="clear" w:color="auto" w:fill="auto"/>
            <w:noWrap/>
            <w:vAlign w:val="center"/>
          </w:tcPr>
          <w:p w14:paraId="55CED45C"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p>
        </w:tc>
        <w:tc>
          <w:tcPr>
            <w:tcW w:w="1043" w:type="dxa"/>
            <w:tcBorders>
              <w:top w:val="nil"/>
              <w:left w:val="nil"/>
              <w:bottom w:val="dotted" w:sz="4" w:space="0" w:color="auto"/>
              <w:right w:val="dotted" w:sz="4" w:space="0" w:color="auto"/>
            </w:tcBorders>
            <w:shd w:val="clear" w:color="auto" w:fill="auto"/>
            <w:noWrap/>
            <w:vAlign w:val="center"/>
          </w:tcPr>
          <w:p w14:paraId="7AB5BA84"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p>
        </w:tc>
        <w:tc>
          <w:tcPr>
            <w:tcW w:w="800" w:type="dxa"/>
            <w:tcBorders>
              <w:top w:val="nil"/>
              <w:left w:val="nil"/>
              <w:bottom w:val="dotted" w:sz="4" w:space="0" w:color="auto"/>
              <w:right w:val="dotted" w:sz="4" w:space="0" w:color="auto"/>
            </w:tcBorders>
            <w:shd w:val="clear" w:color="auto" w:fill="auto"/>
            <w:noWrap/>
            <w:vAlign w:val="center"/>
          </w:tcPr>
          <w:p w14:paraId="28C145C7"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p>
        </w:tc>
        <w:tc>
          <w:tcPr>
            <w:tcW w:w="992" w:type="dxa"/>
            <w:tcBorders>
              <w:top w:val="nil"/>
              <w:left w:val="nil"/>
              <w:bottom w:val="dotted" w:sz="4" w:space="0" w:color="auto"/>
              <w:right w:val="single" w:sz="4" w:space="0" w:color="auto"/>
            </w:tcBorders>
            <w:shd w:val="clear" w:color="auto" w:fill="auto"/>
            <w:noWrap/>
            <w:vAlign w:val="center"/>
          </w:tcPr>
          <w:p w14:paraId="199EA575" w14:textId="77777777" w:rsidR="00407C3E" w:rsidRPr="00C5022D" w:rsidRDefault="00407C3E" w:rsidP="00407C3E">
            <w:pPr>
              <w:tabs>
                <w:tab w:val="clear" w:pos="1080"/>
              </w:tabs>
              <w:spacing w:line="240" w:lineRule="auto"/>
              <w:ind w:left="0" w:firstLineChars="100" w:firstLine="200"/>
              <w:jc w:val="center"/>
              <w:rPr>
                <w:rFonts w:ascii="Times New Roman" w:hAnsi="Times New Roman"/>
                <w:i/>
                <w:iCs/>
                <w:lang w:val="en-US" w:eastAsia="ko-KR"/>
              </w:rPr>
            </w:pPr>
          </w:p>
        </w:tc>
      </w:tr>
      <w:tr w:rsidR="00407C3E" w:rsidRPr="00C5022D" w14:paraId="07425F72" w14:textId="77777777" w:rsidTr="00B42ECD">
        <w:trPr>
          <w:trHeight w:val="274"/>
        </w:trPr>
        <w:tc>
          <w:tcPr>
            <w:tcW w:w="1271" w:type="dxa"/>
            <w:tcBorders>
              <w:top w:val="nil"/>
              <w:left w:val="single" w:sz="4" w:space="0" w:color="auto"/>
              <w:bottom w:val="dotted" w:sz="4" w:space="0" w:color="auto"/>
              <w:right w:val="dotted" w:sz="4" w:space="0" w:color="auto"/>
            </w:tcBorders>
            <w:shd w:val="clear" w:color="auto" w:fill="auto"/>
            <w:noWrap/>
            <w:vAlign w:val="center"/>
          </w:tcPr>
          <w:p w14:paraId="4C8C711F" w14:textId="77777777" w:rsidR="00407C3E" w:rsidRPr="00C5022D" w:rsidRDefault="00407C3E" w:rsidP="00407C3E">
            <w:pPr>
              <w:tabs>
                <w:tab w:val="clear" w:pos="1080"/>
              </w:tabs>
              <w:spacing w:line="240" w:lineRule="auto"/>
              <w:ind w:left="0" w:firstLineChars="100" w:firstLine="200"/>
              <w:jc w:val="center"/>
              <w:rPr>
                <w:rFonts w:ascii="Times New Roman" w:hAnsi="Times New Roman"/>
                <w:lang w:val="en-US" w:eastAsia="ko-KR"/>
              </w:rPr>
            </w:pPr>
            <w:r w:rsidRPr="00C5022D">
              <w:rPr>
                <w:rFonts w:ascii="Times New Roman" w:hAnsi="Times New Roman"/>
                <w:lang w:val="en-US" w:eastAsia="ko-KR"/>
              </w:rPr>
              <w:t>2</w:t>
            </w:r>
          </w:p>
        </w:tc>
        <w:tc>
          <w:tcPr>
            <w:tcW w:w="709" w:type="dxa"/>
            <w:tcBorders>
              <w:top w:val="nil"/>
              <w:left w:val="nil"/>
              <w:bottom w:val="dotted" w:sz="4" w:space="0" w:color="auto"/>
              <w:right w:val="dotted" w:sz="4" w:space="0" w:color="auto"/>
            </w:tcBorders>
            <w:shd w:val="clear" w:color="auto" w:fill="auto"/>
            <w:noWrap/>
            <w:vAlign w:val="center"/>
          </w:tcPr>
          <w:p w14:paraId="42DC7D44"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p>
        </w:tc>
        <w:tc>
          <w:tcPr>
            <w:tcW w:w="1134" w:type="dxa"/>
            <w:tcBorders>
              <w:top w:val="nil"/>
              <w:left w:val="nil"/>
              <w:bottom w:val="dotted" w:sz="4" w:space="0" w:color="auto"/>
              <w:right w:val="dotted" w:sz="4" w:space="0" w:color="auto"/>
            </w:tcBorders>
            <w:shd w:val="clear" w:color="auto" w:fill="auto"/>
            <w:noWrap/>
            <w:vAlign w:val="center"/>
          </w:tcPr>
          <w:p w14:paraId="1FBE6CBA"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p>
        </w:tc>
        <w:tc>
          <w:tcPr>
            <w:tcW w:w="1276" w:type="dxa"/>
            <w:tcBorders>
              <w:top w:val="nil"/>
              <w:left w:val="nil"/>
              <w:bottom w:val="dotted" w:sz="4" w:space="0" w:color="auto"/>
              <w:right w:val="dotted" w:sz="4" w:space="0" w:color="auto"/>
            </w:tcBorders>
            <w:shd w:val="clear" w:color="auto" w:fill="auto"/>
            <w:noWrap/>
            <w:vAlign w:val="center"/>
          </w:tcPr>
          <w:p w14:paraId="675DD8EF"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p>
        </w:tc>
        <w:tc>
          <w:tcPr>
            <w:tcW w:w="1701" w:type="dxa"/>
            <w:tcBorders>
              <w:top w:val="nil"/>
              <w:left w:val="nil"/>
              <w:bottom w:val="dotted" w:sz="4" w:space="0" w:color="auto"/>
              <w:right w:val="dotted" w:sz="4" w:space="0" w:color="auto"/>
            </w:tcBorders>
            <w:shd w:val="clear" w:color="auto" w:fill="auto"/>
            <w:noWrap/>
            <w:vAlign w:val="center"/>
          </w:tcPr>
          <w:p w14:paraId="16583FF7"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p>
        </w:tc>
        <w:tc>
          <w:tcPr>
            <w:tcW w:w="850" w:type="dxa"/>
            <w:tcBorders>
              <w:top w:val="nil"/>
              <w:left w:val="nil"/>
              <w:bottom w:val="dotted" w:sz="4" w:space="0" w:color="auto"/>
              <w:right w:val="dotted" w:sz="4" w:space="0" w:color="auto"/>
            </w:tcBorders>
            <w:shd w:val="clear" w:color="auto" w:fill="auto"/>
            <w:noWrap/>
            <w:vAlign w:val="center"/>
          </w:tcPr>
          <w:p w14:paraId="529A92DD" w14:textId="77777777" w:rsidR="00407C3E" w:rsidRPr="00C5022D" w:rsidRDefault="00407C3E" w:rsidP="00407C3E">
            <w:pPr>
              <w:tabs>
                <w:tab w:val="clear" w:pos="1080"/>
              </w:tabs>
              <w:spacing w:line="240" w:lineRule="auto"/>
              <w:ind w:left="0" w:firstLineChars="100" w:firstLine="200"/>
              <w:jc w:val="center"/>
              <w:rPr>
                <w:rFonts w:ascii="Times New Roman" w:hAnsi="Times New Roman"/>
                <w:iCs/>
                <w:lang w:val="en-US" w:eastAsia="ko-KR"/>
              </w:rPr>
            </w:pPr>
            <w:r w:rsidRPr="00C5022D">
              <w:rPr>
                <w:rFonts w:ascii="Times New Roman" w:hAnsi="Times New Roman"/>
                <w:iCs/>
                <w:lang w:val="en-US" w:eastAsia="ko-KR"/>
              </w:rPr>
              <w:t>2</w:t>
            </w:r>
          </w:p>
        </w:tc>
        <w:tc>
          <w:tcPr>
            <w:tcW w:w="1418" w:type="dxa"/>
            <w:tcBorders>
              <w:top w:val="nil"/>
              <w:left w:val="nil"/>
              <w:bottom w:val="dotted" w:sz="4" w:space="0" w:color="auto"/>
              <w:right w:val="dotted" w:sz="4" w:space="0" w:color="auto"/>
            </w:tcBorders>
            <w:shd w:val="clear" w:color="auto" w:fill="auto"/>
            <w:noWrap/>
            <w:vAlign w:val="center"/>
          </w:tcPr>
          <w:p w14:paraId="0F01019A"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p>
        </w:tc>
        <w:tc>
          <w:tcPr>
            <w:tcW w:w="850" w:type="dxa"/>
            <w:tcBorders>
              <w:top w:val="nil"/>
              <w:left w:val="nil"/>
              <w:bottom w:val="dotted" w:sz="4" w:space="0" w:color="auto"/>
              <w:right w:val="dotted" w:sz="4" w:space="0" w:color="auto"/>
            </w:tcBorders>
            <w:shd w:val="clear" w:color="auto" w:fill="auto"/>
            <w:noWrap/>
            <w:vAlign w:val="center"/>
          </w:tcPr>
          <w:p w14:paraId="34A73834"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p>
        </w:tc>
        <w:tc>
          <w:tcPr>
            <w:tcW w:w="1218" w:type="dxa"/>
            <w:tcBorders>
              <w:top w:val="nil"/>
              <w:left w:val="nil"/>
              <w:bottom w:val="dotted" w:sz="4" w:space="0" w:color="auto"/>
              <w:right w:val="dotted" w:sz="4" w:space="0" w:color="auto"/>
            </w:tcBorders>
            <w:shd w:val="clear" w:color="auto" w:fill="auto"/>
            <w:noWrap/>
            <w:vAlign w:val="center"/>
          </w:tcPr>
          <w:p w14:paraId="0E23F2C4"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p>
        </w:tc>
        <w:tc>
          <w:tcPr>
            <w:tcW w:w="1191" w:type="dxa"/>
            <w:tcBorders>
              <w:top w:val="nil"/>
              <w:left w:val="nil"/>
              <w:bottom w:val="dotted" w:sz="4" w:space="0" w:color="auto"/>
              <w:right w:val="dotted" w:sz="4" w:space="0" w:color="auto"/>
            </w:tcBorders>
            <w:shd w:val="clear" w:color="auto" w:fill="auto"/>
            <w:noWrap/>
            <w:vAlign w:val="center"/>
          </w:tcPr>
          <w:p w14:paraId="142514CF"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p>
        </w:tc>
        <w:tc>
          <w:tcPr>
            <w:tcW w:w="1043" w:type="dxa"/>
            <w:tcBorders>
              <w:top w:val="nil"/>
              <w:left w:val="nil"/>
              <w:bottom w:val="dotted" w:sz="4" w:space="0" w:color="auto"/>
              <w:right w:val="dotted" w:sz="4" w:space="0" w:color="auto"/>
            </w:tcBorders>
            <w:shd w:val="clear" w:color="auto" w:fill="auto"/>
            <w:noWrap/>
            <w:vAlign w:val="center"/>
          </w:tcPr>
          <w:p w14:paraId="6D9C073D"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p>
        </w:tc>
        <w:tc>
          <w:tcPr>
            <w:tcW w:w="800" w:type="dxa"/>
            <w:tcBorders>
              <w:top w:val="nil"/>
              <w:left w:val="nil"/>
              <w:bottom w:val="dotted" w:sz="4" w:space="0" w:color="auto"/>
              <w:right w:val="dotted" w:sz="4" w:space="0" w:color="auto"/>
            </w:tcBorders>
            <w:shd w:val="clear" w:color="auto" w:fill="auto"/>
            <w:noWrap/>
            <w:vAlign w:val="center"/>
          </w:tcPr>
          <w:p w14:paraId="15CE984A"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p>
        </w:tc>
        <w:tc>
          <w:tcPr>
            <w:tcW w:w="992" w:type="dxa"/>
            <w:tcBorders>
              <w:top w:val="nil"/>
              <w:left w:val="nil"/>
              <w:bottom w:val="dotted" w:sz="4" w:space="0" w:color="auto"/>
              <w:right w:val="single" w:sz="4" w:space="0" w:color="auto"/>
            </w:tcBorders>
            <w:shd w:val="clear" w:color="auto" w:fill="auto"/>
            <w:noWrap/>
            <w:vAlign w:val="center"/>
          </w:tcPr>
          <w:p w14:paraId="31B4FC5E"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p>
        </w:tc>
      </w:tr>
      <w:tr w:rsidR="00407C3E" w:rsidRPr="00C5022D" w14:paraId="3F5CF25C" w14:textId="77777777" w:rsidTr="00B42ECD">
        <w:trPr>
          <w:trHeight w:val="274"/>
        </w:trPr>
        <w:tc>
          <w:tcPr>
            <w:tcW w:w="1271" w:type="dxa"/>
            <w:tcBorders>
              <w:top w:val="nil"/>
              <w:left w:val="single" w:sz="4" w:space="0" w:color="auto"/>
              <w:bottom w:val="dotted" w:sz="4" w:space="0" w:color="auto"/>
              <w:right w:val="dotted" w:sz="4" w:space="0" w:color="auto"/>
            </w:tcBorders>
            <w:shd w:val="clear" w:color="auto" w:fill="auto"/>
            <w:noWrap/>
            <w:vAlign w:val="center"/>
          </w:tcPr>
          <w:p w14:paraId="18543BDC"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r w:rsidRPr="00C5022D">
              <w:rPr>
                <w:rFonts w:ascii="Times New Roman" w:hAnsi="Times New Roman"/>
                <w:lang w:val="en-US" w:eastAsia="ko-KR"/>
              </w:rPr>
              <w:t>m</w:t>
            </w:r>
          </w:p>
        </w:tc>
        <w:tc>
          <w:tcPr>
            <w:tcW w:w="709" w:type="dxa"/>
            <w:tcBorders>
              <w:top w:val="nil"/>
              <w:left w:val="nil"/>
              <w:bottom w:val="dotted" w:sz="4" w:space="0" w:color="auto"/>
              <w:right w:val="dotted" w:sz="4" w:space="0" w:color="auto"/>
            </w:tcBorders>
            <w:shd w:val="clear" w:color="auto" w:fill="auto"/>
            <w:noWrap/>
            <w:vAlign w:val="center"/>
          </w:tcPr>
          <w:p w14:paraId="7289172C"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p>
        </w:tc>
        <w:tc>
          <w:tcPr>
            <w:tcW w:w="1134" w:type="dxa"/>
            <w:tcBorders>
              <w:top w:val="nil"/>
              <w:left w:val="nil"/>
              <w:bottom w:val="dotted" w:sz="4" w:space="0" w:color="auto"/>
              <w:right w:val="dotted" w:sz="4" w:space="0" w:color="auto"/>
            </w:tcBorders>
            <w:shd w:val="clear" w:color="auto" w:fill="auto"/>
            <w:noWrap/>
            <w:vAlign w:val="center"/>
          </w:tcPr>
          <w:p w14:paraId="104AF24A"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p>
        </w:tc>
        <w:tc>
          <w:tcPr>
            <w:tcW w:w="1276" w:type="dxa"/>
            <w:tcBorders>
              <w:top w:val="nil"/>
              <w:left w:val="nil"/>
              <w:bottom w:val="dotted" w:sz="4" w:space="0" w:color="auto"/>
              <w:right w:val="dotted" w:sz="4" w:space="0" w:color="auto"/>
            </w:tcBorders>
            <w:shd w:val="clear" w:color="auto" w:fill="auto"/>
            <w:noWrap/>
            <w:vAlign w:val="center"/>
          </w:tcPr>
          <w:p w14:paraId="263DCBBD"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p>
        </w:tc>
        <w:tc>
          <w:tcPr>
            <w:tcW w:w="1701" w:type="dxa"/>
            <w:tcBorders>
              <w:top w:val="nil"/>
              <w:left w:val="nil"/>
              <w:bottom w:val="dotted" w:sz="4" w:space="0" w:color="auto"/>
              <w:right w:val="dotted" w:sz="4" w:space="0" w:color="auto"/>
            </w:tcBorders>
            <w:shd w:val="clear" w:color="auto" w:fill="auto"/>
            <w:noWrap/>
            <w:vAlign w:val="center"/>
          </w:tcPr>
          <w:p w14:paraId="2BBDD6BF"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p>
        </w:tc>
        <w:tc>
          <w:tcPr>
            <w:tcW w:w="850" w:type="dxa"/>
            <w:tcBorders>
              <w:top w:val="nil"/>
              <w:left w:val="nil"/>
              <w:bottom w:val="dotted" w:sz="4" w:space="0" w:color="auto"/>
              <w:right w:val="dotted" w:sz="4" w:space="0" w:color="auto"/>
            </w:tcBorders>
            <w:shd w:val="clear" w:color="auto" w:fill="auto"/>
            <w:noWrap/>
            <w:vAlign w:val="center"/>
          </w:tcPr>
          <w:p w14:paraId="2CE422FF" w14:textId="77777777" w:rsidR="00407C3E" w:rsidRPr="00C5022D" w:rsidRDefault="00407C3E" w:rsidP="00407C3E">
            <w:pPr>
              <w:tabs>
                <w:tab w:val="clear" w:pos="1080"/>
              </w:tabs>
              <w:spacing w:line="240" w:lineRule="auto"/>
              <w:ind w:left="0" w:firstLineChars="100" w:firstLine="200"/>
              <w:jc w:val="center"/>
              <w:rPr>
                <w:rFonts w:ascii="Times New Roman" w:hAnsi="Times New Roman"/>
                <w:iCs/>
                <w:lang w:val="en-US" w:eastAsia="ko-KR"/>
              </w:rPr>
            </w:pPr>
            <w:r w:rsidRPr="00C5022D">
              <w:rPr>
                <w:rFonts w:ascii="Times New Roman" w:hAnsi="Times New Roman"/>
                <w:iCs/>
                <w:lang w:val="en-US" w:eastAsia="ko-KR"/>
              </w:rPr>
              <w:t>n</w:t>
            </w:r>
          </w:p>
        </w:tc>
        <w:tc>
          <w:tcPr>
            <w:tcW w:w="1418" w:type="dxa"/>
            <w:tcBorders>
              <w:top w:val="nil"/>
              <w:left w:val="nil"/>
              <w:bottom w:val="dotted" w:sz="4" w:space="0" w:color="auto"/>
              <w:right w:val="dotted" w:sz="4" w:space="0" w:color="auto"/>
            </w:tcBorders>
            <w:shd w:val="clear" w:color="auto" w:fill="auto"/>
            <w:noWrap/>
            <w:vAlign w:val="center"/>
          </w:tcPr>
          <w:p w14:paraId="471F60A9"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p>
        </w:tc>
        <w:tc>
          <w:tcPr>
            <w:tcW w:w="850" w:type="dxa"/>
            <w:tcBorders>
              <w:top w:val="nil"/>
              <w:left w:val="nil"/>
              <w:bottom w:val="dotted" w:sz="4" w:space="0" w:color="auto"/>
              <w:right w:val="dotted" w:sz="4" w:space="0" w:color="auto"/>
            </w:tcBorders>
            <w:shd w:val="clear" w:color="auto" w:fill="auto"/>
            <w:noWrap/>
            <w:vAlign w:val="center"/>
          </w:tcPr>
          <w:p w14:paraId="19CC0CF0"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p>
        </w:tc>
        <w:tc>
          <w:tcPr>
            <w:tcW w:w="1218" w:type="dxa"/>
            <w:tcBorders>
              <w:top w:val="nil"/>
              <w:left w:val="nil"/>
              <w:bottom w:val="dotted" w:sz="4" w:space="0" w:color="auto"/>
              <w:right w:val="dotted" w:sz="4" w:space="0" w:color="auto"/>
            </w:tcBorders>
            <w:shd w:val="clear" w:color="auto" w:fill="auto"/>
            <w:noWrap/>
            <w:vAlign w:val="center"/>
          </w:tcPr>
          <w:p w14:paraId="441908FC"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p>
        </w:tc>
        <w:tc>
          <w:tcPr>
            <w:tcW w:w="1191" w:type="dxa"/>
            <w:tcBorders>
              <w:top w:val="nil"/>
              <w:left w:val="nil"/>
              <w:bottom w:val="dotted" w:sz="4" w:space="0" w:color="auto"/>
              <w:right w:val="dotted" w:sz="4" w:space="0" w:color="auto"/>
            </w:tcBorders>
            <w:shd w:val="clear" w:color="auto" w:fill="auto"/>
            <w:noWrap/>
            <w:vAlign w:val="center"/>
          </w:tcPr>
          <w:p w14:paraId="0F7A956D"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p>
        </w:tc>
        <w:tc>
          <w:tcPr>
            <w:tcW w:w="1043" w:type="dxa"/>
            <w:tcBorders>
              <w:top w:val="nil"/>
              <w:left w:val="nil"/>
              <w:bottom w:val="dotted" w:sz="4" w:space="0" w:color="auto"/>
              <w:right w:val="dotted" w:sz="4" w:space="0" w:color="auto"/>
            </w:tcBorders>
            <w:shd w:val="clear" w:color="auto" w:fill="auto"/>
            <w:noWrap/>
            <w:vAlign w:val="center"/>
          </w:tcPr>
          <w:p w14:paraId="6CC31CF5"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p>
        </w:tc>
        <w:tc>
          <w:tcPr>
            <w:tcW w:w="800" w:type="dxa"/>
            <w:tcBorders>
              <w:top w:val="nil"/>
              <w:left w:val="nil"/>
              <w:bottom w:val="dotted" w:sz="4" w:space="0" w:color="auto"/>
              <w:right w:val="dotted" w:sz="4" w:space="0" w:color="auto"/>
            </w:tcBorders>
            <w:shd w:val="clear" w:color="auto" w:fill="auto"/>
            <w:noWrap/>
            <w:vAlign w:val="center"/>
          </w:tcPr>
          <w:p w14:paraId="143AE336"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p>
        </w:tc>
        <w:tc>
          <w:tcPr>
            <w:tcW w:w="992" w:type="dxa"/>
            <w:tcBorders>
              <w:top w:val="nil"/>
              <w:left w:val="nil"/>
              <w:bottom w:val="dotted" w:sz="4" w:space="0" w:color="auto"/>
              <w:right w:val="single" w:sz="4" w:space="0" w:color="auto"/>
            </w:tcBorders>
            <w:shd w:val="clear" w:color="auto" w:fill="auto"/>
            <w:noWrap/>
            <w:vAlign w:val="center"/>
          </w:tcPr>
          <w:p w14:paraId="322B3A00" w14:textId="77777777" w:rsidR="00407C3E" w:rsidRPr="00C5022D" w:rsidRDefault="00407C3E" w:rsidP="00407C3E">
            <w:pPr>
              <w:tabs>
                <w:tab w:val="clear" w:pos="1080"/>
              </w:tabs>
              <w:spacing w:line="240" w:lineRule="auto"/>
              <w:ind w:left="0" w:firstLine="0"/>
              <w:jc w:val="center"/>
              <w:rPr>
                <w:rFonts w:ascii="Times New Roman" w:hAnsi="Times New Roman"/>
                <w:lang w:val="en-US" w:eastAsia="ko-KR"/>
              </w:rPr>
            </w:pPr>
          </w:p>
        </w:tc>
      </w:tr>
      <w:tr w:rsidR="00407C3E" w:rsidRPr="00C5022D" w14:paraId="689D357A" w14:textId="77777777" w:rsidTr="00B42ECD">
        <w:trPr>
          <w:trHeight w:val="274"/>
        </w:trPr>
        <w:tc>
          <w:tcPr>
            <w:tcW w:w="1271" w:type="dxa"/>
            <w:tcBorders>
              <w:top w:val="nil"/>
              <w:left w:val="single" w:sz="4" w:space="0" w:color="auto"/>
              <w:bottom w:val="single" w:sz="4" w:space="0" w:color="auto"/>
              <w:right w:val="dotted" w:sz="4" w:space="0" w:color="auto"/>
            </w:tcBorders>
            <w:shd w:val="clear" w:color="auto" w:fill="auto"/>
            <w:noWrap/>
            <w:vAlign w:val="center"/>
          </w:tcPr>
          <w:p w14:paraId="6BCA7D86" w14:textId="77777777" w:rsidR="00407C3E" w:rsidRPr="00C5022D" w:rsidRDefault="00407C3E" w:rsidP="00407C3E">
            <w:pPr>
              <w:tabs>
                <w:tab w:val="clear" w:pos="1080"/>
              </w:tabs>
              <w:spacing w:line="240" w:lineRule="auto"/>
              <w:ind w:left="0" w:firstLine="0"/>
              <w:jc w:val="left"/>
              <w:rPr>
                <w:rFonts w:ascii="Times New Roman" w:hAnsi="Times New Roman"/>
                <w:b/>
                <w:bCs/>
                <w:lang w:val="en-US" w:eastAsia="ko-KR"/>
              </w:rPr>
            </w:pPr>
            <w:r w:rsidRPr="00C5022D">
              <w:rPr>
                <w:rFonts w:ascii="Times New Roman" w:hAnsi="Times New Roman"/>
                <w:b/>
                <w:bCs/>
                <w:lang w:val="en-US" w:eastAsia="ko-KR"/>
              </w:rPr>
              <w:t>И Т О Г О</w:t>
            </w:r>
          </w:p>
        </w:tc>
        <w:tc>
          <w:tcPr>
            <w:tcW w:w="709" w:type="dxa"/>
            <w:tcBorders>
              <w:top w:val="nil"/>
              <w:left w:val="nil"/>
              <w:bottom w:val="single" w:sz="4" w:space="0" w:color="auto"/>
              <w:right w:val="dotted" w:sz="4" w:space="0" w:color="auto"/>
            </w:tcBorders>
            <w:shd w:val="clear" w:color="auto" w:fill="auto"/>
            <w:noWrap/>
            <w:vAlign w:val="center"/>
          </w:tcPr>
          <w:p w14:paraId="523E702B" w14:textId="77777777" w:rsidR="00407C3E" w:rsidRPr="00C5022D" w:rsidRDefault="00407C3E" w:rsidP="00407C3E">
            <w:pPr>
              <w:tabs>
                <w:tab w:val="clear" w:pos="1080"/>
              </w:tabs>
              <w:spacing w:line="240" w:lineRule="auto"/>
              <w:ind w:left="0" w:firstLine="0"/>
              <w:jc w:val="left"/>
              <w:rPr>
                <w:rFonts w:ascii="Times New Roman" w:hAnsi="Times New Roman"/>
                <w:b/>
                <w:bCs/>
                <w:lang w:val="en-US" w:eastAsia="ko-KR"/>
              </w:rPr>
            </w:pPr>
            <w:r w:rsidRPr="00C5022D">
              <w:rPr>
                <w:rFonts w:ascii="Times New Roman" w:hAnsi="Times New Roman"/>
                <w:b/>
                <w:bCs/>
                <w:lang w:val="en-US" w:eastAsia="ko-KR"/>
              </w:rPr>
              <w:t> </w:t>
            </w:r>
          </w:p>
        </w:tc>
        <w:tc>
          <w:tcPr>
            <w:tcW w:w="1134" w:type="dxa"/>
            <w:tcBorders>
              <w:top w:val="nil"/>
              <w:left w:val="nil"/>
              <w:bottom w:val="single" w:sz="4" w:space="0" w:color="auto"/>
              <w:right w:val="dotted" w:sz="4" w:space="0" w:color="auto"/>
            </w:tcBorders>
            <w:shd w:val="clear" w:color="auto" w:fill="auto"/>
            <w:noWrap/>
            <w:vAlign w:val="center"/>
          </w:tcPr>
          <w:p w14:paraId="40621071" w14:textId="77777777" w:rsidR="00407C3E" w:rsidRPr="00C5022D" w:rsidRDefault="00407C3E" w:rsidP="00407C3E">
            <w:pPr>
              <w:tabs>
                <w:tab w:val="clear" w:pos="1080"/>
              </w:tabs>
              <w:spacing w:line="240" w:lineRule="auto"/>
              <w:ind w:left="0" w:firstLine="0"/>
              <w:jc w:val="left"/>
              <w:rPr>
                <w:rFonts w:ascii="Times New Roman" w:hAnsi="Times New Roman"/>
                <w:b/>
                <w:bCs/>
                <w:lang w:val="en-US" w:eastAsia="ko-KR"/>
              </w:rPr>
            </w:pPr>
            <w:r w:rsidRPr="00C5022D">
              <w:rPr>
                <w:rFonts w:ascii="Times New Roman" w:hAnsi="Times New Roman"/>
                <w:b/>
                <w:bCs/>
                <w:lang w:val="en-US" w:eastAsia="ko-KR"/>
              </w:rPr>
              <w:t> </w:t>
            </w:r>
          </w:p>
        </w:tc>
        <w:tc>
          <w:tcPr>
            <w:tcW w:w="1276" w:type="dxa"/>
            <w:tcBorders>
              <w:top w:val="nil"/>
              <w:left w:val="nil"/>
              <w:bottom w:val="single" w:sz="4" w:space="0" w:color="auto"/>
              <w:right w:val="dotted" w:sz="4" w:space="0" w:color="auto"/>
            </w:tcBorders>
            <w:shd w:val="clear" w:color="auto" w:fill="auto"/>
            <w:noWrap/>
            <w:vAlign w:val="center"/>
          </w:tcPr>
          <w:p w14:paraId="0D1D8B55" w14:textId="77777777" w:rsidR="00407C3E" w:rsidRPr="00C5022D" w:rsidRDefault="00407C3E" w:rsidP="00407C3E">
            <w:pPr>
              <w:tabs>
                <w:tab w:val="clear" w:pos="1080"/>
              </w:tabs>
              <w:spacing w:line="240" w:lineRule="auto"/>
              <w:ind w:left="0" w:firstLine="0"/>
              <w:jc w:val="left"/>
              <w:rPr>
                <w:rFonts w:ascii="Times New Roman" w:hAnsi="Times New Roman"/>
                <w:b/>
                <w:bCs/>
                <w:lang w:val="en-US" w:eastAsia="ko-KR"/>
              </w:rPr>
            </w:pPr>
            <w:r w:rsidRPr="00C5022D">
              <w:rPr>
                <w:rFonts w:ascii="Times New Roman" w:hAnsi="Times New Roman"/>
                <w:b/>
                <w:bCs/>
                <w:lang w:val="en-US" w:eastAsia="ko-KR"/>
              </w:rPr>
              <w:t> </w:t>
            </w:r>
          </w:p>
        </w:tc>
        <w:tc>
          <w:tcPr>
            <w:tcW w:w="1701" w:type="dxa"/>
            <w:tcBorders>
              <w:top w:val="nil"/>
              <w:left w:val="nil"/>
              <w:bottom w:val="single" w:sz="4" w:space="0" w:color="auto"/>
              <w:right w:val="dotted" w:sz="4" w:space="0" w:color="auto"/>
            </w:tcBorders>
            <w:shd w:val="clear" w:color="auto" w:fill="auto"/>
            <w:noWrap/>
            <w:vAlign w:val="center"/>
          </w:tcPr>
          <w:p w14:paraId="4176EBE8" w14:textId="77777777" w:rsidR="00407C3E" w:rsidRPr="00C5022D" w:rsidRDefault="00407C3E" w:rsidP="00407C3E">
            <w:pPr>
              <w:tabs>
                <w:tab w:val="clear" w:pos="1080"/>
              </w:tabs>
              <w:spacing w:line="240" w:lineRule="auto"/>
              <w:ind w:left="0" w:firstLine="0"/>
              <w:jc w:val="left"/>
              <w:rPr>
                <w:rFonts w:ascii="Times New Roman" w:hAnsi="Times New Roman"/>
                <w:b/>
                <w:bCs/>
                <w:lang w:val="en-US" w:eastAsia="ko-KR"/>
              </w:rPr>
            </w:pPr>
            <w:r w:rsidRPr="00C5022D">
              <w:rPr>
                <w:rFonts w:ascii="Times New Roman" w:hAnsi="Times New Roman"/>
                <w:b/>
                <w:bCs/>
                <w:lang w:val="en-US" w:eastAsia="ko-KR"/>
              </w:rPr>
              <w:t> </w:t>
            </w:r>
          </w:p>
        </w:tc>
        <w:tc>
          <w:tcPr>
            <w:tcW w:w="850" w:type="dxa"/>
            <w:tcBorders>
              <w:top w:val="nil"/>
              <w:left w:val="nil"/>
              <w:bottom w:val="single" w:sz="4" w:space="0" w:color="auto"/>
              <w:right w:val="dotted" w:sz="4" w:space="0" w:color="auto"/>
            </w:tcBorders>
            <w:shd w:val="clear" w:color="auto" w:fill="auto"/>
            <w:noWrap/>
            <w:vAlign w:val="center"/>
          </w:tcPr>
          <w:p w14:paraId="0A450DAF" w14:textId="77777777" w:rsidR="00407C3E" w:rsidRPr="00C5022D" w:rsidRDefault="00407C3E" w:rsidP="00407C3E">
            <w:pPr>
              <w:tabs>
                <w:tab w:val="clear" w:pos="1080"/>
              </w:tabs>
              <w:spacing w:line="240" w:lineRule="auto"/>
              <w:ind w:left="0" w:firstLineChars="100" w:firstLine="201"/>
              <w:jc w:val="left"/>
              <w:rPr>
                <w:rFonts w:ascii="Times New Roman" w:hAnsi="Times New Roman"/>
                <w:b/>
                <w:bCs/>
                <w:i/>
                <w:iCs/>
                <w:lang w:val="en-US" w:eastAsia="ko-KR"/>
              </w:rPr>
            </w:pPr>
            <w:r w:rsidRPr="00C5022D">
              <w:rPr>
                <w:rFonts w:ascii="Times New Roman" w:hAnsi="Times New Roman"/>
                <w:b/>
                <w:bCs/>
                <w:i/>
                <w:iCs/>
                <w:lang w:val="en-US" w:eastAsia="ko-KR"/>
              </w:rPr>
              <w:t> </w:t>
            </w:r>
          </w:p>
        </w:tc>
        <w:tc>
          <w:tcPr>
            <w:tcW w:w="1418" w:type="dxa"/>
            <w:tcBorders>
              <w:top w:val="nil"/>
              <w:left w:val="nil"/>
              <w:bottom w:val="single" w:sz="4" w:space="0" w:color="auto"/>
              <w:right w:val="dotted" w:sz="4" w:space="0" w:color="auto"/>
            </w:tcBorders>
            <w:shd w:val="clear" w:color="auto" w:fill="auto"/>
            <w:noWrap/>
            <w:vAlign w:val="center"/>
          </w:tcPr>
          <w:p w14:paraId="162AA35B" w14:textId="77777777" w:rsidR="00407C3E" w:rsidRPr="00C5022D" w:rsidRDefault="00407C3E" w:rsidP="00407C3E">
            <w:pPr>
              <w:tabs>
                <w:tab w:val="clear" w:pos="1080"/>
              </w:tabs>
              <w:spacing w:line="240" w:lineRule="auto"/>
              <w:ind w:left="0" w:firstLine="0"/>
              <w:jc w:val="left"/>
              <w:rPr>
                <w:rFonts w:ascii="Times New Roman" w:hAnsi="Times New Roman"/>
                <w:b/>
                <w:bCs/>
                <w:lang w:val="en-US" w:eastAsia="ko-KR"/>
              </w:rPr>
            </w:pPr>
            <w:r w:rsidRPr="00C5022D">
              <w:rPr>
                <w:rFonts w:ascii="Times New Roman" w:hAnsi="Times New Roman"/>
                <w:b/>
                <w:bCs/>
                <w:lang w:val="en-US" w:eastAsia="ko-KR"/>
              </w:rPr>
              <w:t> </w:t>
            </w:r>
          </w:p>
        </w:tc>
        <w:tc>
          <w:tcPr>
            <w:tcW w:w="850" w:type="dxa"/>
            <w:tcBorders>
              <w:top w:val="nil"/>
              <w:left w:val="nil"/>
              <w:bottom w:val="single" w:sz="4" w:space="0" w:color="auto"/>
              <w:right w:val="dotted" w:sz="4" w:space="0" w:color="auto"/>
            </w:tcBorders>
            <w:shd w:val="clear" w:color="auto" w:fill="auto"/>
            <w:noWrap/>
            <w:vAlign w:val="center"/>
          </w:tcPr>
          <w:p w14:paraId="7CC9970C" w14:textId="77777777" w:rsidR="00407C3E" w:rsidRPr="00C5022D" w:rsidRDefault="00407C3E" w:rsidP="00407C3E">
            <w:pPr>
              <w:tabs>
                <w:tab w:val="clear" w:pos="1080"/>
              </w:tabs>
              <w:spacing w:line="240" w:lineRule="auto"/>
              <w:ind w:left="0" w:firstLine="0"/>
              <w:jc w:val="left"/>
              <w:rPr>
                <w:rFonts w:ascii="Times New Roman" w:hAnsi="Times New Roman"/>
                <w:b/>
                <w:bCs/>
                <w:lang w:val="en-US" w:eastAsia="ko-KR"/>
              </w:rPr>
            </w:pPr>
            <w:r w:rsidRPr="00C5022D">
              <w:rPr>
                <w:rFonts w:ascii="Times New Roman" w:hAnsi="Times New Roman"/>
                <w:b/>
                <w:bCs/>
                <w:lang w:val="en-US" w:eastAsia="ko-KR"/>
              </w:rPr>
              <w:t> </w:t>
            </w:r>
          </w:p>
        </w:tc>
        <w:tc>
          <w:tcPr>
            <w:tcW w:w="1218" w:type="dxa"/>
            <w:tcBorders>
              <w:top w:val="nil"/>
              <w:left w:val="nil"/>
              <w:bottom w:val="single" w:sz="4" w:space="0" w:color="auto"/>
              <w:right w:val="dotted" w:sz="4" w:space="0" w:color="auto"/>
            </w:tcBorders>
            <w:shd w:val="clear" w:color="auto" w:fill="auto"/>
            <w:noWrap/>
            <w:vAlign w:val="center"/>
          </w:tcPr>
          <w:p w14:paraId="5CB4A204" w14:textId="77777777" w:rsidR="00407C3E" w:rsidRPr="00C5022D" w:rsidRDefault="00407C3E" w:rsidP="00407C3E">
            <w:pPr>
              <w:tabs>
                <w:tab w:val="clear" w:pos="1080"/>
              </w:tabs>
              <w:spacing w:line="240" w:lineRule="auto"/>
              <w:ind w:left="0" w:firstLine="0"/>
              <w:jc w:val="center"/>
              <w:rPr>
                <w:rFonts w:ascii="Times New Roman" w:hAnsi="Times New Roman"/>
                <w:b/>
                <w:bCs/>
                <w:lang w:val="en-US" w:eastAsia="ko-KR"/>
              </w:rPr>
            </w:pPr>
            <w:r w:rsidRPr="00C5022D">
              <w:rPr>
                <w:rFonts w:ascii="Times New Roman" w:hAnsi="Times New Roman"/>
                <w:b/>
                <w:bCs/>
                <w:lang w:val="en-US" w:eastAsia="ko-KR"/>
              </w:rPr>
              <w:t> </w:t>
            </w:r>
          </w:p>
        </w:tc>
        <w:tc>
          <w:tcPr>
            <w:tcW w:w="1191" w:type="dxa"/>
            <w:tcBorders>
              <w:top w:val="nil"/>
              <w:left w:val="nil"/>
              <w:bottom w:val="single" w:sz="4" w:space="0" w:color="auto"/>
              <w:right w:val="dotted" w:sz="4" w:space="0" w:color="auto"/>
            </w:tcBorders>
            <w:shd w:val="clear" w:color="auto" w:fill="auto"/>
            <w:noWrap/>
            <w:vAlign w:val="center"/>
          </w:tcPr>
          <w:p w14:paraId="18B85AA2" w14:textId="77777777" w:rsidR="00407C3E" w:rsidRPr="00C5022D" w:rsidRDefault="00407C3E" w:rsidP="00407C3E">
            <w:pPr>
              <w:tabs>
                <w:tab w:val="clear" w:pos="1080"/>
              </w:tabs>
              <w:spacing w:line="240" w:lineRule="auto"/>
              <w:ind w:left="0" w:firstLine="0"/>
              <w:jc w:val="center"/>
              <w:rPr>
                <w:rFonts w:ascii="Times New Roman" w:hAnsi="Times New Roman"/>
                <w:b/>
                <w:bCs/>
                <w:lang w:val="en-US" w:eastAsia="ko-KR"/>
              </w:rPr>
            </w:pPr>
            <w:r w:rsidRPr="00C5022D">
              <w:rPr>
                <w:rFonts w:ascii="Times New Roman" w:hAnsi="Times New Roman"/>
                <w:b/>
                <w:bCs/>
                <w:lang w:val="en-US" w:eastAsia="ko-KR"/>
              </w:rPr>
              <w:t> </w:t>
            </w:r>
          </w:p>
        </w:tc>
        <w:tc>
          <w:tcPr>
            <w:tcW w:w="1043" w:type="dxa"/>
            <w:tcBorders>
              <w:top w:val="nil"/>
              <w:left w:val="nil"/>
              <w:bottom w:val="single" w:sz="4" w:space="0" w:color="auto"/>
              <w:right w:val="dotted" w:sz="4" w:space="0" w:color="auto"/>
            </w:tcBorders>
            <w:shd w:val="clear" w:color="auto" w:fill="auto"/>
            <w:noWrap/>
            <w:vAlign w:val="center"/>
          </w:tcPr>
          <w:p w14:paraId="7379B0E5" w14:textId="77777777" w:rsidR="00407C3E" w:rsidRPr="00C5022D" w:rsidRDefault="00407C3E" w:rsidP="00407C3E">
            <w:pPr>
              <w:tabs>
                <w:tab w:val="clear" w:pos="1080"/>
              </w:tabs>
              <w:spacing w:line="240" w:lineRule="auto"/>
              <w:ind w:left="0" w:firstLine="0"/>
              <w:jc w:val="center"/>
              <w:rPr>
                <w:rFonts w:ascii="Times New Roman" w:hAnsi="Times New Roman"/>
                <w:b/>
                <w:bCs/>
                <w:lang w:val="en-US" w:eastAsia="ko-KR"/>
              </w:rPr>
            </w:pPr>
            <w:r w:rsidRPr="00C5022D">
              <w:rPr>
                <w:rFonts w:ascii="Times New Roman" w:hAnsi="Times New Roman"/>
                <w:b/>
                <w:bCs/>
                <w:lang w:val="en-US" w:eastAsia="ko-KR"/>
              </w:rPr>
              <w:t> </w:t>
            </w:r>
          </w:p>
        </w:tc>
        <w:tc>
          <w:tcPr>
            <w:tcW w:w="800" w:type="dxa"/>
            <w:tcBorders>
              <w:top w:val="nil"/>
              <w:left w:val="nil"/>
              <w:bottom w:val="single" w:sz="4" w:space="0" w:color="auto"/>
              <w:right w:val="dotted" w:sz="4" w:space="0" w:color="auto"/>
            </w:tcBorders>
            <w:shd w:val="clear" w:color="auto" w:fill="auto"/>
            <w:noWrap/>
            <w:vAlign w:val="center"/>
          </w:tcPr>
          <w:p w14:paraId="1E843C4D" w14:textId="77777777" w:rsidR="00407C3E" w:rsidRPr="00C5022D" w:rsidRDefault="00407C3E" w:rsidP="00407C3E">
            <w:pPr>
              <w:tabs>
                <w:tab w:val="clear" w:pos="1080"/>
              </w:tabs>
              <w:spacing w:line="240" w:lineRule="auto"/>
              <w:ind w:left="0" w:firstLine="0"/>
              <w:jc w:val="center"/>
              <w:rPr>
                <w:rFonts w:ascii="Times New Roman" w:hAnsi="Times New Roman"/>
                <w:b/>
                <w:bCs/>
                <w:lang w:val="en-US" w:eastAsia="ko-KR"/>
              </w:rPr>
            </w:pPr>
            <w:r w:rsidRPr="00C5022D">
              <w:rPr>
                <w:rFonts w:ascii="Times New Roman" w:hAnsi="Times New Roman"/>
                <w:b/>
                <w:bCs/>
                <w:lang w:val="en-US" w:eastAsia="ko-KR"/>
              </w:rPr>
              <w:t> </w:t>
            </w:r>
          </w:p>
        </w:tc>
        <w:tc>
          <w:tcPr>
            <w:tcW w:w="992" w:type="dxa"/>
            <w:tcBorders>
              <w:top w:val="nil"/>
              <w:left w:val="nil"/>
              <w:bottom w:val="single" w:sz="4" w:space="0" w:color="auto"/>
              <w:right w:val="single" w:sz="4" w:space="0" w:color="auto"/>
            </w:tcBorders>
            <w:shd w:val="clear" w:color="auto" w:fill="auto"/>
            <w:noWrap/>
            <w:vAlign w:val="center"/>
          </w:tcPr>
          <w:p w14:paraId="520A1A3B" w14:textId="77777777" w:rsidR="00407C3E" w:rsidRPr="00C5022D" w:rsidRDefault="00407C3E" w:rsidP="00407C3E">
            <w:pPr>
              <w:tabs>
                <w:tab w:val="clear" w:pos="1080"/>
              </w:tabs>
              <w:spacing w:line="240" w:lineRule="auto"/>
              <w:ind w:left="0" w:firstLine="0"/>
              <w:jc w:val="center"/>
              <w:rPr>
                <w:rFonts w:ascii="Times New Roman" w:hAnsi="Times New Roman"/>
                <w:b/>
                <w:bCs/>
                <w:lang w:val="en-US" w:eastAsia="ko-KR"/>
              </w:rPr>
            </w:pPr>
            <w:r w:rsidRPr="00C5022D">
              <w:rPr>
                <w:rFonts w:ascii="Times New Roman" w:hAnsi="Times New Roman"/>
                <w:b/>
                <w:bCs/>
                <w:lang w:val="en-US" w:eastAsia="ko-KR"/>
              </w:rPr>
              <w:t> </w:t>
            </w:r>
          </w:p>
        </w:tc>
      </w:tr>
    </w:tbl>
    <w:p w14:paraId="721986AC" w14:textId="77777777" w:rsidR="00407C3E" w:rsidRPr="00C5022D" w:rsidRDefault="00407C3E" w:rsidP="00407C3E">
      <w:pPr>
        <w:tabs>
          <w:tab w:val="clear" w:pos="1080"/>
        </w:tabs>
        <w:spacing w:line="240" w:lineRule="auto"/>
        <w:ind w:left="0" w:firstLine="0"/>
        <w:jc w:val="left"/>
        <w:rPr>
          <w:rFonts w:ascii="Times New Roman" w:hAnsi="Times New Roman"/>
          <w:iCs/>
          <w:szCs w:val="24"/>
          <w:lang w:val="ru-RU" w:eastAsia="ko-KR"/>
        </w:rPr>
      </w:pPr>
      <w:r w:rsidRPr="00C5022D">
        <w:rPr>
          <w:rFonts w:ascii="Times New Roman" w:hAnsi="Times New Roman"/>
          <w:iCs/>
          <w:szCs w:val="24"/>
          <w:lang w:val="ru-RU" w:eastAsia="ko-KR"/>
        </w:rPr>
        <w:t>Доля казахстанского содержания рассчитывается согласно Единой методики расчета организациями казахстанского содержания, утвержденной постановлением Правительства №964от 20.09.10. по следующей формуле:</w:t>
      </w:r>
    </w:p>
    <w:p w14:paraId="58507044" w14:textId="77777777" w:rsidR="00407C3E" w:rsidRPr="00C5022D" w:rsidRDefault="003363AE" w:rsidP="00407C3E">
      <w:pPr>
        <w:tabs>
          <w:tab w:val="clear" w:pos="1080"/>
        </w:tabs>
        <w:spacing w:line="240" w:lineRule="auto"/>
        <w:ind w:left="0" w:firstLine="0"/>
        <w:jc w:val="left"/>
        <w:rPr>
          <w:rFonts w:ascii="Times New Roman" w:hAnsi="Times New Roman"/>
          <w:sz w:val="24"/>
          <w:szCs w:val="24"/>
          <w:lang w:val="ru-RU" w:eastAsia="ko-KR"/>
        </w:rPr>
      </w:pPr>
      <w:r w:rsidRPr="00C5022D">
        <w:rPr>
          <w:rFonts w:ascii="Times New Roman" w:hAnsi="Times New Roman"/>
          <w:noProof/>
          <w:lang w:val="ru-RU"/>
        </w:rPr>
        <mc:AlternateContent>
          <mc:Choice Requires="wps">
            <w:drawing>
              <wp:anchor distT="0" distB="0" distL="114300" distR="114300" simplePos="0" relativeHeight="251665408" behindDoc="0" locked="0" layoutInCell="1" allowOverlap="1" wp14:anchorId="31E0C442" wp14:editId="16D5DBCA">
                <wp:simplePos x="0" y="0"/>
                <wp:positionH relativeFrom="column">
                  <wp:posOffset>4182110</wp:posOffset>
                </wp:positionH>
                <wp:positionV relativeFrom="paragraph">
                  <wp:posOffset>15240</wp:posOffset>
                </wp:positionV>
                <wp:extent cx="5328285" cy="1308100"/>
                <wp:effectExtent l="0" t="0" r="5715" b="6350"/>
                <wp:wrapSquare wrapText="bothSides"/>
                <wp:docPr id="14"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285" cy="1308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52C0AE" w14:textId="77777777" w:rsidR="00B30632" w:rsidRPr="00F74ABE" w:rsidRDefault="00B30632" w:rsidP="00407C3E">
                            <w:pPr>
                              <w:spacing w:line="240" w:lineRule="auto"/>
                              <w:rPr>
                                <w:rFonts w:ascii="Times New Roman" w:hAnsi="Times New Roman"/>
                                <w:color w:val="000000"/>
                                <w:sz w:val="16"/>
                                <w:szCs w:val="16"/>
                                <w:lang w:val="ru-RU"/>
                              </w:rPr>
                            </w:pPr>
                            <w:r w:rsidRPr="004F3B22">
                              <w:rPr>
                                <w:rFonts w:ascii="Times New Roman" w:hAnsi="Times New Roman"/>
                                <w:b/>
                                <w:bCs/>
                                <w:color w:val="0000FF"/>
                                <w:sz w:val="16"/>
                                <w:szCs w:val="16"/>
                              </w:rPr>
                              <w:t>m</w:t>
                            </w:r>
                            <w:r w:rsidRPr="00F74ABE">
                              <w:rPr>
                                <w:rFonts w:ascii="Times New Roman" w:hAnsi="Times New Roman"/>
                                <w:b/>
                                <w:bCs/>
                                <w:color w:val="0000FF"/>
                                <w:sz w:val="16"/>
                                <w:szCs w:val="16"/>
                                <w:lang w:val="ru-RU"/>
                              </w:rPr>
                              <w:tab/>
                            </w:r>
                            <w:r w:rsidRPr="00F74ABE">
                              <w:rPr>
                                <w:rFonts w:ascii="Times New Roman" w:hAnsi="Times New Roman"/>
                                <w:color w:val="000000"/>
                                <w:sz w:val="16"/>
                                <w:szCs w:val="16"/>
                                <w:lang w:val="ru-RU"/>
                              </w:rPr>
                              <w:t>Общее количество договоров, заключенных в целях поставки работы (услуги),</w:t>
                            </w:r>
                          </w:p>
                          <w:p w14:paraId="13B6B718" w14:textId="77777777" w:rsidR="00B30632" w:rsidRPr="00F74ABE" w:rsidRDefault="00B30632" w:rsidP="00407C3E">
                            <w:pPr>
                              <w:spacing w:line="240" w:lineRule="auto"/>
                              <w:rPr>
                                <w:rFonts w:ascii="Times New Roman" w:hAnsi="Times New Roman"/>
                                <w:color w:val="000000"/>
                                <w:sz w:val="16"/>
                                <w:szCs w:val="16"/>
                                <w:lang w:val="ru-RU"/>
                              </w:rPr>
                            </w:pPr>
                            <w:r w:rsidRPr="00F74ABE">
                              <w:rPr>
                                <w:rFonts w:ascii="Times New Roman" w:hAnsi="Times New Roman"/>
                                <w:b/>
                                <w:bCs/>
                                <w:color w:val="0000FF"/>
                                <w:sz w:val="16"/>
                                <w:szCs w:val="16"/>
                                <w:lang w:val="ru-RU"/>
                              </w:rPr>
                              <w:tab/>
                            </w:r>
                            <w:r w:rsidRPr="00F74ABE">
                              <w:rPr>
                                <w:rFonts w:ascii="Times New Roman" w:hAnsi="Times New Roman"/>
                                <w:color w:val="000000"/>
                                <w:sz w:val="16"/>
                                <w:szCs w:val="16"/>
                                <w:lang w:val="ru-RU"/>
                              </w:rPr>
                              <w:t>включая договор между Заказчиком и подрядчиком, договоры между подрядчиком и субподрядчиками и т.д.</w:t>
                            </w:r>
                          </w:p>
                          <w:p w14:paraId="639ACC10" w14:textId="77777777" w:rsidR="00B30632" w:rsidRPr="00F74ABE" w:rsidRDefault="00B30632" w:rsidP="00407C3E">
                            <w:pPr>
                              <w:spacing w:line="240" w:lineRule="auto"/>
                              <w:rPr>
                                <w:rFonts w:ascii="Times New Roman" w:hAnsi="Times New Roman"/>
                                <w:color w:val="000000"/>
                                <w:sz w:val="16"/>
                                <w:szCs w:val="16"/>
                                <w:lang w:val="ru-RU"/>
                              </w:rPr>
                            </w:pPr>
                            <w:r w:rsidRPr="004F3B22">
                              <w:rPr>
                                <w:rFonts w:ascii="Times New Roman" w:hAnsi="Times New Roman"/>
                                <w:b/>
                                <w:bCs/>
                                <w:color w:val="0000FF"/>
                                <w:sz w:val="16"/>
                                <w:szCs w:val="16"/>
                              </w:rPr>
                              <w:t>j</w:t>
                            </w:r>
                            <w:r w:rsidRPr="00F74ABE">
                              <w:rPr>
                                <w:rFonts w:ascii="Times New Roman" w:hAnsi="Times New Roman"/>
                                <w:color w:val="000000"/>
                                <w:sz w:val="16"/>
                                <w:szCs w:val="16"/>
                                <w:lang w:val="ru-RU"/>
                              </w:rPr>
                              <w:tab/>
                              <w:t>Порядковый номер договора;</w:t>
                            </w:r>
                          </w:p>
                          <w:p w14:paraId="4493726E" w14:textId="77777777" w:rsidR="00B30632" w:rsidRPr="00F74ABE" w:rsidRDefault="00B30632" w:rsidP="00407C3E">
                            <w:pPr>
                              <w:spacing w:line="240" w:lineRule="auto"/>
                              <w:rPr>
                                <w:rFonts w:ascii="Times New Roman" w:hAnsi="Times New Roman"/>
                                <w:color w:val="000000"/>
                                <w:sz w:val="16"/>
                                <w:szCs w:val="16"/>
                                <w:lang w:val="ru-RU"/>
                              </w:rPr>
                            </w:pPr>
                            <w:r w:rsidRPr="00F74ABE">
                              <w:rPr>
                                <w:rFonts w:ascii="Times New Roman" w:hAnsi="Times New Roman"/>
                                <w:b/>
                                <w:bCs/>
                                <w:color w:val="0000FF"/>
                                <w:sz w:val="16"/>
                                <w:szCs w:val="16"/>
                                <w:lang w:val="ru-RU"/>
                              </w:rPr>
                              <w:t>СД</w:t>
                            </w:r>
                            <w:r w:rsidRPr="004F3B22">
                              <w:rPr>
                                <w:rFonts w:ascii="Times New Roman" w:hAnsi="Times New Roman"/>
                                <w:b/>
                                <w:bCs/>
                                <w:color w:val="0000FF"/>
                                <w:sz w:val="16"/>
                                <w:szCs w:val="16"/>
                              </w:rPr>
                              <w:t>j</w:t>
                            </w:r>
                            <w:r w:rsidRPr="00F74ABE">
                              <w:rPr>
                                <w:rFonts w:ascii="Times New Roman" w:hAnsi="Times New Roman"/>
                                <w:b/>
                                <w:bCs/>
                                <w:color w:val="0000FF"/>
                                <w:sz w:val="16"/>
                                <w:szCs w:val="16"/>
                                <w:lang w:val="ru-RU"/>
                              </w:rPr>
                              <w:tab/>
                            </w:r>
                            <w:r w:rsidRPr="00F74ABE">
                              <w:rPr>
                                <w:rFonts w:ascii="Times New Roman" w:hAnsi="Times New Roman"/>
                                <w:color w:val="000000"/>
                                <w:sz w:val="16"/>
                                <w:szCs w:val="16"/>
                                <w:lang w:val="ru-RU"/>
                              </w:rPr>
                              <w:t xml:space="preserve">Стоимость </w:t>
                            </w:r>
                            <w:r w:rsidRPr="004F3B22">
                              <w:rPr>
                                <w:rFonts w:ascii="Times New Roman" w:hAnsi="Times New Roman"/>
                                <w:color w:val="000000"/>
                                <w:sz w:val="16"/>
                                <w:szCs w:val="16"/>
                              </w:rPr>
                              <w:t>j</w:t>
                            </w:r>
                            <w:r w:rsidRPr="00F74ABE">
                              <w:rPr>
                                <w:rFonts w:ascii="Times New Roman" w:hAnsi="Times New Roman"/>
                                <w:color w:val="000000"/>
                                <w:sz w:val="16"/>
                                <w:szCs w:val="16"/>
                                <w:lang w:val="ru-RU"/>
                              </w:rPr>
                              <w:t>-</w:t>
                            </w:r>
                            <w:r w:rsidRPr="004F3B22">
                              <w:rPr>
                                <w:rFonts w:ascii="Times New Roman" w:hAnsi="Times New Roman"/>
                                <w:color w:val="000000"/>
                                <w:sz w:val="16"/>
                                <w:szCs w:val="16"/>
                              </w:rPr>
                              <w:t>o</w:t>
                            </w:r>
                            <w:r w:rsidRPr="00F74ABE">
                              <w:rPr>
                                <w:rFonts w:ascii="Times New Roman" w:hAnsi="Times New Roman"/>
                                <w:color w:val="000000"/>
                                <w:sz w:val="16"/>
                                <w:szCs w:val="16"/>
                                <w:lang w:val="ru-RU"/>
                              </w:rPr>
                              <w:t>г</w:t>
                            </w:r>
                            <w:r w:rsidRPr="004F3B22">
                              <w:rPr>
                                <w:rFonts w:ascii="Times New Roman" w:hAnsi="Times New Roman"/>
                                <w:color w:val="000000"/>
                                <w:sz w:val="16"/>
                                <w:szCs w:val="16"/>
                              </w:rPr>
                              <w:t>o</w:t>
                            </w:r>
                            <w:r w:rsidRPr="00F74ABE">
                              <w:rPr>
                                <w:rFonts w:ascii="Times New Roman" w:hAnsi="Times New Roman"/>
                                <w:color w:val="000000"/>
                                <w:sz w:val="16"/>
                                <w:szCs w:val="16"/>
                                <w:lang w:val="ru-RU"/>
                              </w:rPr>
                              <w:t xml:space="preserve"> договора;</w:t>
                            </w:r>
                          </w:p>
                          <w:p w14:paraId="6799C006" w14:textId="77777777" w:rsidR="00B30632" w:rsidRPr="00F74ABE" w:rsidRDefault="00B30632" w:rsidP="00407C3E">
                            <w:pPr>
                              <w:spacing w:line="240" w:lineRule="auto"/>
                              <w:ind w:left="705" w:hanging="705"/>
                              <w:rPr>
                                <w:rFonts w:ascii="Times New Roman" w:hAnsi="Times New Roman"/>
                                <w:color w:val="000000"/>
                                <w:sz w:val="16"/>
                                <w:szCs w:val="16"/>
                                <w:lang w:val="ru-RU"/>
                              </w:rPr>
                            </w:pPr>
                            <w:r w:rsidRPr="004F3B22">
                              <w:rPr>
                                <w:rFonts w:ascii="Times New Roman" w:hAnsi="Times New Roman"/>
                                <w:b/>
                                <w:bCs/>
                                <w:color w:val="0000FF"/>
                                <w:sz w:val="16"/>
                                <w:szCs w:val="16"/>
                              </w:rPr>
                              <w:t>CTj</w:t>
                            </w:r>
                            <w:r w:rsidRPr="00F74ABE">
                              <w:rPr>
                                <w:rFonts w:ascii="Times New Roman" w:hAnsi="Times New Roman"/>
                                <w:b/>
                                <w:bCs/>
                                <w:color w:val="0000FF"/>
                                <w:sz w:val="16"/>
                                <w:szCs w:val="16"/>
                                <w:lang w:val="ru-RU"/>
                              </w:rPr>
                              <w:tab/>
                            </w:r>
                            <w:r w:rsidRPr="00F74ABE">
                              <w:rPr>
                                <w:rFonts w:ascii="Times New Roman" w:hAnsi="Times New Roman"/>
                                <w:color w:val="000000"/>
                                <w:sz w:val="16"/>
                                <w:szCs w:val="16"/>
                                <w:lang w:val="ru-RU"/>
                              </w:rPr>
                              <w:t xml:space="preserve">Суммарная стоимость товаров, закупленных поставщиком или субподрядчиком в рамках </w:t>
                            </w:r>
                            <w:r w:rsidRPr="004F3B22">
                              <w:rPr>
                                <w:rFonts w:ascii="Times New Roman" w:hAnsi="Times New Roman"/>
                                <w:color w:val="000000"/>
                                <w:sz w:val="16"/>
                                <w:szCs w:val="16"/>
                              </w:rPr>
                              <w:t>j</w:t>
                            </w:r>
                            <w:r w:rsidRPr="00F74ABE">
                              <w:rPr>
                                <w:rFonts w:ascii="Times New Roman" w:hAnsi="Times New Roman"/>
                                <w:color w:val="000000"/>
                                <w:sz w:val="16"/>
                                <w:szCs w:val="16"/>
                                <w:lang w:val="ru-RU"/>
                              </w:rPr>
                              <w:t>-ого договора;</w:t>
                            </w:r>
                          </w:p>
                          <w:p w14:paraId="10688CC2" w14:textId="77777777" w:rsidR="00B30632" w:rsidRPr="00F74ABE" w:rsidRDefault="00B30632" w:rsidP="00407C3E">
                            <w:pPr>
                              <w:spacing w:line="240" w:lineRule="auto"/>
                              <w:ind w:left="705" w:hanging="705"/>
                              <w:rPr>
                                <w:color w:val="000000"/>
                                <w:sz w:val="16"/>
                                <w:szCs w:val="16"/>
                                <w:lang w:val="ru-RU"/>
                              </w:rPr>
                            </w:pPr>
                            <w:r w:rsidRPr="004F3B22">
                              <w:rPr>
                                <w:rFonts w:ascii="Times New Roman" w:hAnsi="Times New Roman"/>
                                <w:b/>
                                <w:bCs/>
                                <w:color w:val="0000FF"/>
                                <w:sz w:val="16"/>
                                <w:szCs w:val="16"/>
                              </w:rPr>
                              <w:t>C</w:t>
                            </w:r>
                            <w:r w:rsidRPr="00F74ABE">
                              <w:rPr>
                                <w:rFonts w:ascii="Times New Roman" w:hAnsi="Times New Roman"/>
                                <w:b/>
                                <w:bCs/>
                                <w:color w:val="0000FF"/>
                                <w:sz w:val="16"/>
                                <w:szCs w:val="16"/>
                                <w:lang w:val="ru-RU"/>
                              </w:rPr>
                              <w:t>СД</w:t>
                            </w:r>
                            <w:r w:rsidRPr="004F3B22">
                              <w:rPr>
                                <w:rFonts w:ascii="Times New Roman" w:hAnsi="Times New Roman"/>
                                <w:b/>
                                <w:bCs/>
                                <w:color w:val="0000FF"/>
                                <w:sz w:val="16"/>
                                <w:szCs w:val="16"/>
                              </w:rPr>
                              <w:t>j</w:t>
                            </w:r>
                            <w:r w:rsidRPr="00F74ABE">
                              <w:rPr>
                                <w:rFonts w:ascii="Times New Roman" w:hAnsi="Times New Roman"/>
                                <w:b/>
                                <w:bCs/>
                                <w:color w:val="0000FF"/>
                                <w:sz w:val="16"/>
                                <w:szCs w:val="16"/>
                                <w:lang w:val="ru-RU"/>
                              </w:rPr>
                              <w:tab/>
                            </w:r>
                            <w:r w:rsidRPr="00F74ABE">
                              <w:rPr>
                                <w:rFonts w:ascii="Times New Roman" w:hAnsi="Times New Roman"/>
                                <w:color w:val="000000"/>
                                <w:sz w:val="16"/>
                                <w:szCs w:val="16"/>
                                <w:lang w:val="ru-RU"/>
                              </w:rPr>
                              <w:t>Суммарная стоимость договоров субподряда, заключенных</w:t>
                            </w:r>
                            <w:r w:rsidRPr="00F74ABE">
                              <w:rPr>
                                <w:color w:val="000000"/>
                                <w:sz w:val="16"/>
                                <w:szCs w:val="16"/>
                                <w:lang w:val="ru-RU"/>
                              </w:rPr>
                              <w:t xml:space="preserve"> в рамках исполнения </w:t>
                            </w:r>
                            <w:r w:rsidRPr="00A65DF7">
                              <w:rPr>
                                <w:color w:val="000000"/>
                                <w:sz w:val="16"/>
                                <w:szCs w:val="16"/>
                              </w:rPr>
                              <w:t>j</w:t>
                            </w:r>
                            <w:r w:rsidRPr="00F74ABE">
                              <w:rPr>
                                <w:color w:val="000000"/>
                                <w:sz w:val="16"/>
                                <w:szCs w:val="16"/>
                                <w:lang w:val="ru-RU"/>
                              </w:rPr>
                              <w:t>-</w:t>
                            </w:r>
                            <w:r w:rsidRPr="00A65DF7">
                              <w:rPr>
                                <w:color w:val="000000"/>
                                <w:sz w:val="16"/>
                                <w:szCs w:val="16"/>
                              </w:rPr>
                              <w:t>o</w:t>
                            </w:r>
                            <w:r w:rsidRPr="00F74ABE">
                              <w:rPr>
                                <w:color w:val="000000"/>
                                <w:sz w:val="16"/>
                                <w:szCs w:val="16"/>
                                <w:lang w:val="ru-RU"/>
                              </w:rPr>
                              <w:t>г</w:t>
                            </w:r>
                            <w:r w:rsidRPr="00A65DF7">
                              <w:rPr>
                                <w:color w:val="000000"/>
                                <w:sz w:val="16"/>
                                <w:szCs w:val="16"/>
                              </w:rPr>
                              <w:t>o</w:t>
                            </w:r>
                            <w:r w:rsidRPr="00F74ABE">
                              <w:rPr>
                                <w:color w:val="000000"/>
                                <w:sz w:val="16"/>
                                <w:szCs w:val="16"/>
                                <w:lang w:val="ru-RU"/>
                              </w:rPr>
                              <w:t xml:space="preserve"> договора</w:t>
                            </w:r>
                          </w:p>
                          <w:p w14:paraId="15ECBB81" w14:textId="77777777" w:rsidR="00B30632" w:rsidRPr="00F74ABE" w:rsidRDefault="00B30632" w:rsidP="00407C3E">
                            <w:pPr>
                              <w:spacing w:line="240" w:lineRule="auto"/>
                              <w:ind w:left="705" w:hanging="705"/>
                              <w:rPr>
                                <w:rFonts w:ascii="Times New Roman" w:hAnsi="Times New Roman"/>
                                <w:color w:val="000000"/>
                                <w:sz w:val="16"/>
                                <w:szCs w:val="16"/>
                                <w:lang w:val="ru-RU"/>
                              </w:rPr>
                            </w:pPr>
                            <w:r w:rsidRPr="00A65DF7">
                              <w:rPr>
                                <w:b/>
                                <w:bCs/>
                                <w:color w:val="0000FF"/>
                                <w:sz w:val="16"/>
                                <w:szCs w:val="16"/>
                              </w:rPr>
                              <w:t>Rj</w:t>
                            </w:r>
                            <w:r w:rsidRPr="00F74ABE">
                              <w:rPr>
                                <w:b/>
                                <w:bCs/>
                                <w:color w:val="0000FF"/>
                                <w:sz w:val="16"/>
                                <w:szCs w:val="16"/>
                                <w:lang w:val="ru-RU"/>
                              </w:rPr>
                              <w:tab/>
                            </w:r>
                            <w:r w:rsidRPr="00F74ABE">
                              <w:rPr>
                                <w:rFonts w:ascii="Times New Roman" w:hAnsi="Times New Roman"/>
                                <w:color w:val="000000"/>
                                <w:sz w:val="16"/>
                                <w:szCs w:val="16"/>
                                <w:lang w:val="ru-RU"/>
                              </w:rPr>
                              <w:t>Доля фонда оплаты труда казахстанских кадров в общем фонде оплаты труда работников поставщика</w:t>
                            </w:r>
                            <w:r w:rsidRPr="00F74ABE">
                              <w:rPr>
                                <w:color w:val="000000"/>
                                <w:sz w:val="16"/>
                                <w:szCs w:val="16"/>
                                <w:lang w:val="ru-RU"/>
                              </w:rPr>
                              <w:tab/>
                            </w:r>
                            <w:r w:rsidRPr="00F74ABE">
                              <w:rPr>
                                <w:rFonts w:ascii="Times New Roman" w:hAnsi="Times New Roman"/>
                                <w:color w:val="000000"/>
                                <w:sz w:val="16"/>
                                <w:szCs w:val="16"/>
                                <w:lang w:val="ru-RU"/>
                              </w:rPr>
                              <w:t xml:space="preserve">или субподрядчика, выполняющего </w:t>
                            </w:r>
                            <w:r w:rsidRPr="004F3B22">
                              <w:rPr>
                                <w:rFonts w:ascii="Times New Roman" w:hAnsi="Times New Roman"/>
                                <w:color w:val="000000"/>
                                <w:sz w:val="16"/>
                                <w:szCs w:val="16"/>
                              </w:rPr>
                              <w:t>j</w:t>
                            </w:r>
                            <w:r w:rsidRPr="00F74ABE">
                              <w:rPr>
                                <w:rFonts w:ascii="Times New Roman" w:hAnsi="Times New Roman"/>
                                <w:color w:val="000000"/>
                                <w:sz w:val="16"/>
                                <w:szCs w:val="16"/>
                                <w:lang w:val="ru-RU"/>
                              </w:rPr>
                              <w:t>-ый договор;</w:t>
                            </w:r>
                          </w:p>
                          <w:p w14:paraId="35E21337" w14:textId="77777777" w:rsidR="00B30632" w:rsidRPr="00F74ABE" w:rsidRDefault="00B30632" w:rsidP="00407C3E">
                            <w:pPr>
                              <w:spacing w:line="240" w:lineRule="auto"/>
                              <w:ind w:left="705" w:hanging="705"/>
                              <w:rPr>
                                <w:sz w:val="16"/>
                                <w:szCs w:val="16"/>
                                <w:lang w:val="ru-RU"/>
                              </w:rPr>
                            </w:pPr>
                            <w:r w:rsidRPr="00A65DF7">
                              <w:rPr>
                                <w:b/>
                                <w:bCs/>
                                <w:color w:val="0000FF"/>
                                <w:sz w:val="16"/>
                                <w:szCs w:val="16"/>
                              </w:rPr>
                              <w:t>S</w:t>
                            </w:r>
                            <w:r w:rsidRPr="00F74ABE">
                              <w:rPr>
                                <w:color w:val="000000"/>
                                <w:sz w:val="16"/>
                                <w:szCs w:val="16"/>
                                <w:lang w:val="ru-RU"/>
                              </w:rPr>
                              <w:tab/>
                              <w:t>Общая стоимость договора о закупке работы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E0C442" id="_x0000_t202" coordsize="21600,21600" o:spt="202" path="m,l,21600r21600,l21600,xe">
                <v:stroke joinstyle="miter"/>
                <v:path gradientshapeok="t" o:connecttype="rect"/>
              </v:shapetype>
              <v:shape id="Поле 2" o:spid="_x0000_s1026" type="#_x0000_t202" style="position:absolute;margin-left:329.3pt;margin-top:1.2pt;width:419.55pt;height:10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" stroked="f">
                <v:textbox>
                  <w:txbxContent>
                    <w:p w14:paraId="3A52C0AE" w14:textId="77777777" w:rsidR="00B30632" w:rsidRPr="00F74ABE" w:rsidRDefault="00B30632" w:rsidP="00407C3E">
                      <w:pPr>
                        <w:spacing w:line="240" w:lineRule="auto"/>
                        <w:rPr>
                          <w:rFonts w:ascii="Times New Roman" w:hAnsi="Times New Roman"/>
                          <w:color w:val="000000"/>
                          <w:sz w:val="16"/>
                          <w:szCs w:val="16"/>
                          <w:lang w:val="ru-RU"/>
                        </w:rPr>
                      </w:pPr>
                      <w:r w:rsidRPr="004F3B22">
                        <w:rPr>
                          <w:rFonts w:ascii="Times New Roman" w:hAnsi="Times New Roman"/>
                          <w:b/>
                          <w:bCs/>
                          <w:color w:val="0000FF"/>
                          <w:sz w:val="16"/>
                          <w:szCs w:val="16"/>
                        </w:rPr>
                        <w:t>m</w:t>
                      </w:r>
                      <w:r w:rsidRPr="00F74ABE">
                        <w:rPr>
                          <w:rFonts w:ascii="Times New Roman" w:hAnsi="Times New Roman"/>
                          <w:b/>
                          <w:bCs/>
                          <w:color w:val="0000FF"/>
                          <w:sz w:val="16"/>
                          <w:szCs w:val="16"/>
                          <w:lang w:val="ru-RU"/>
                        </w:rPr>
                        <w:tab/>
                      </w:r>
                      <w:r w:rsidRPr="00F74ABE">
                        <w:rPr>
                          <w:rFonts w:ascii="Times New Roman" w:hAnsi="Times New Roman"/>
                          <w:color w:val="000000"/>
                          <w:sz w:val="16"/>
                          <w:szCs w:val="16"/>
                          <w:lang w:val="ru-RU"/>
                        </w:rPr>
                        <w:t>Общее количество договоров, заключенных в целях поставки работы (услуги),</w:t>
                      </w:r>
                    </w:p>
                    <w:p w14:paraId="13B6B718" w14:textId="77777777" w:rsidR="00B30632" w:rsidRPr="00F74ABE" w:rsidRDefault="00B30632" w:rsidP="00407C3E">
                      <w:pPr>
                        <w:spacing w:line="240" w:lineRule="auto"/>
                        <w:rPr>
                          <w:rFonts w:ascii="Times New Roman" w:hAnsi="Times New Roman"/>
                          <w:color w:val="000000"/>
                          <w:sz w:val="16"/>
                          <w:szCs w:val="16"/>
                          <w:lang w:val="ru-RU"/>
                        </w:rPr>
                      </w:pPr>
                      <w:r w:rsidRPr="00F74ABE">
                        <w:rPr>
                          <w:rFonts w:ascii="Times New Roman" w:hAnsi="Times New Roman"/>
                          <w:b/>
                          <w:bCs/>
                          <w:color w:val="0000FF"/>
                          <w:sz w:val="16"/>
                          <w:szCs w:val="16"/>
                          <w:lang w:val="ru-RU"/>
                        </w:rPr>
                        <w:tab/>
                      </w:r>
                      <w:r w:rsidRPr="00F74ABE">
                        <w:rPr>
                          <w:rFonts w:ascii="Times New Roman" w:hAnsi="Times New Roman"/>
                          <w:color w:val="000000"/>
                          <w:sz w:val="16"/>
                          <w:szCs w:val="16"/>
                          <w:lang w:val="ru-RU"/>
                        </w:rPr>
                        <w:t>включая договор между Заказчиком и подрядчиком, договоры между подрядчиком и субподрядчиками и т.д.</w:t>
                      </w:r>
                    </w:p>
                    <w:p w14:paraId="639ACC10" w14:textId="77777777" w:rsidR="00B30632" w:rsidRPr="00F74ABE" w:rsidRDefault="00B30632" w:rsidP="00407C3E">
                      <w:pPr>
                        <w:spacing w:line="240" w:lineRule="auto"/>
                        <w:rPr>
                          <w:rFonts w:ascii="Times New Roman" w:hAnsi="Times New Roman"/>
                          <w:color w:val="000000"/>
                          <w:sz w:val="16"/>
                          <w:szCs w:val="16"/>
                          <w:lang w:val="ru-RU"/>
                        </w:rPr>
                      </w:pPr>
                      <w:r w:rsidRPr="004F3B22">
                        <w:rPr>
                          <w:rFonts w:ascii="Times New Roman" w:hAnsi="Times New Roman"/>
                          <w:b/>
                          <w:bCs/>
                          <w:color w:val="0000FF"/>
                          <w:sz w:val="16"/>
                          <w:szCs w:val="16"/>
                        </w:rPr>
                        <w:t>j</w:t>
                      </w:r>
                      <w:r w:rsidRPr="00F74ABE">
                        <w:rPr>
                          <w:rFonts w:ascii="Times New Roman" w:hAnsi="Times New Roman"/>
                          <w:color w:val="000000"/>
                          <w:sz w:val="16"/>
                          <w:szCs w:val="16"/>
                          <w:lang w:val="ru-RU"/>
                        </w:rPr>
                        <w:tab/>
                        <w:t>Порядковый номер договора;</w:t>
                      </w:r>
                    </w:p>
                    <w:p w14:paraId="4493726E" w14:textId="77777777" w:rsidR="00B30632" w:rsidRPr="00F74ABE" w:rsidRDefault="00B30632" w:rsidP="00407C3E">
                      <w:pPr>
                        <w:spacing w:line="240" w:lineRule="auto"/>
                        <w:rPr>
                          <w:rFonts w:ascii="Times New Roman" w:hAnsi="Times New Roman"/>
                          <w:color w:val="000000"/>
                          <w:sz w:val="16"/>
                          <w:szCs w:val="16"/>
                          <w:lang w:val="ru-RU"/>
                        </w:rPr>
                      </w:pPr>
                      <w:r w:rsidRPr="00F74ABE">
                        <w:rPr>
                          <w:rFonts w:ascii="Times New Roman" w:hAnsi="Times New Roman"/>
                          <w:b/>
                          <w:bCs/>
                          <w:color w:val="0000FF"/>
                          <w:sz w:val="16"/>
                          <w:szCs w:val="16"/>
                          <w:lang w:val="ru-RU"/>
                        </w:rPr>
                        <w:t>СД</w:t>
                      </w:r>
                      <w:r w:rsidRPr="004F3B22">
                        <w:rPr>
                          <w:rFonts w:ascii="Times New Roman" w:hAnsi="Times New Roman"/>
                          <w:b/>
                          <w:bCs/>
                          <w:color w:val="0000FF"/>
                          <w:sz w:val="16"/>
                          <w:szCs w:val="16"/>
                        </w:rPr>
                        <w:t>j</w:t>
                      </w:r>
                      <w:r w:rsidRPr="00F74ABE">
                        <w:rPr>
                          <w:rFonts w:ascii="Times New Roman" w:hAnsi="Times New Roman"/>
                          <w:b/>
                          <w:bCs/>
                          <w:color w:val="0000FF"/>
                          <w:sz w:val="16"/>
                          <w:szCs w:val="16"/>
                          <w:lang w:val="ru-RU"/>
                        </w:rPr>
                        <w:tab/>
                      </w:r>
                      <w:r w:rsidRPr="00F74ABE">
                        <w:rPr>
                          <w:rFonts w:ascii="Times New Roman" w:hAnsi="Times New Roman"/>
                          <w:color w:val="000000"/>
                          <w:sz w:val="16"/>
                          <w:szCs w:val="16"/>
                          <w:lang w:val="ru-RU"/>
                        </w:rPr>
                        <w:t xml:space="preserve">Стоимость </w:t>
                      </w:r>
                      <w:r w:rsidRPr="004F3B22">
                        <w:rPr>
                          <w:rFonts w:ascii="Times New Roman" w:hAnsi="Times New Roman"/>
                          <w:color w:val="000000"/>
                          <w:sz w:val="16"/>
                          <w:szCs w:val="16"/>
                        </w:rPr>
                        <w:t>j</w:t>
                      </w:r>
                      <w:r w:rsidRPr="00F74ABE">
                        <w:rPr>
                          <w:rFonts w:ascii="Times New Roman" w:hAnsi="Times New Roman"/>
                          <w:color w:val="000000"/>
                          <w:sz w:val="16"/>
                          <w:szCs w:val="16"/>
                          <w:lang w:val="ru-RU"/>
                        </w:rPr>
                        <w:t>-</w:t>
                      </w:r>
                      <w:r w:rsidRPr="004F3B22">
                        <w:rPr>
                          <w:rFonts w:ascii="Times New Roman" w:hAnsi="Times New Roman"/>
                          <w:color w:val="000000"/>
                          <w:sz w:val="16"/>
                          <w:szCs w:val="16"/>
                        </w:rPr>
                        <w:t>o</w:t>
                      </w:r>
                      <w:r w:rsidRPr="00F74ABE">
                        <w:rPr>
                          <w:rFonts w:ascii="Times New Roman" w:hAnsi="Times New Roman"/>
                          <w:color w:val="000000"/>
                          <w:sz w:val="16"/>
                          <w:szCs w:val="16"/>
                          <w:lang w:val="ru-RU"/>
                        </w:rPr>
                        <w:t>г</w:t>
                      </w:r>
                      <w:r w:rsidRPr="004F3B22">
                        <w:rPr>
                          <w:rFonts w:ascii="Times New Roman" w:hAnsi="Times New Roman"/>
                          <w:color w:val="000000"/>
                          <w:sz w:val="16"/>
                          <w:szCs w:val="16"/>
                        </w:rPr>
                        <w:t>o</w:t>
                      </w:r>
                      <w:r w:rsidRPr="00F74ABE">
                        <w:rPr>
                          <w:rFonts w:ascii="Times New Roman" w:hAnsi="Times New Roman"/>
                          <w:color w:val="000000"/>
                          <w:sz w:val="16"/>
                          <w:szCs w:val="16"/>
                          <w:lang w:val="ru-RU"/>
                        </w:rPr>
                        <w:t xml:space="preserve"> договора;</w:t>
                      </w:r>
                    </w:p>
                    <w:p w14:paraId="6799C006" w14:textId="77777777" w:rsidR="00B30632" w:rsidRPr="00F74ABE" w:rsidRDefault="00B30632" w:rsidP="00407C3E">
                      <w:pPr>
                        <w:spacing w:line="240" w:lineRule="auto"/>
                        <w:ind w:left="705" w:hanging="705"/>
                        <w:rPr>
                          <w:rFonts w:ascii="Times New Roman" w:hAnsi="Times New Roman"/>
                          <w:color w:val="000000"/>
                          <w:sz w:val="16"/>
                          <w:szCs w:val="16"/>
                          <w:lang w:val="ru-RU"/>
                        </w:rPr>
                      </w:pPr>
                      <w:r w:rsidRPr="004F3B22">
                        <w:rPr>
                          <w:rFonts w:ascii="Times New Roman" w:hAnsi="Times New Roman"/>
                          <w:b/>
                          <w:bCs/>
                          <w:color w:val="0000FF"/>
                          <w:sz w:val="16"/>
                          <w:szCs w:val="16"/>
                        </w:rPr>
                        <w:t>CTj</w:t>
                      </w:r>
                      <w:r w:rsidRPr="00F74ABE">
                        <w:rPr>
                          <w:rFonts w:ascii="Times New Roman" w:hAnsi="Times New Roman"/>
                          <w:b/>
                          <w:bCs/>
                          <w:color w:val="0000FF"/>
                          <w:sz w:val="16"/>
                          <w:szCs w:val="16"/>
                          <w:lang w:val="ru-RU"/>
                        </w:rPr>
                        <w:tab/>
                      </w:r>
                      <w:r w:rsidRPr="00F74ABE">
                        <w:rPr>
                          <w:rFonts w:ascii="Times New Roman" w:hAnsi="Times New Roman"/>
                          <w:color w:val="000000"/>
                          <w:sz w:val="16"/>
                          <w:szCs w:val="16"/>
                          <w:lang w:val="ru-RU"/>
                        </w:rPr>
                        <w:t xml:space="preserve">Суммарная стоимость товаров, закупленных поставщиком или субподрядчиком в рамках </w:t>
                      </w:r>
                      <w:r w:rsidRPr="004F3B22">
                        <w:rPr>
                          <w:rFonts w:ascii="Times New Roman" w:hAnsi="Times New Roman"/>
                          <w:color w:val="000000"/>
                          <w:sz w:val="16"/>
                          <w:szCs w:val="16"/>
                        </w:rPr>
                        <w:t>j</w:t>
                      </w:r>
                      <w:r w:rsidRPr="00F74ABE">
                        <w:rPr>
                          <w:rFonts w:ascii="Times New Roman" w:hAnsi="Times New Roman"/>
                          <w:color w:val="000000"/>
                          <w:sz w:val="16"/>
                          <w:szCs w:val="16"/>
                          <w:lang w:val="ru-RU"/>
                        </w:rPr>
                        <w:t>-ого договора;</w:t>
                      </w:r>
                    </w:p>
                    <w:p w14:paraId="10688CC2" w14:textId="77777777" w:rsidR="00B30632" w:rsidRPr="00F74ABE" w:rsidRDefault="00B30632" w:rsidP="00407C3E">
                      <w:pPr>
                        <w:spacing w:line="240" w:lineRule="auto"/>
                        <w:ind w:left="705" w:hanging="705"/>
                        <w:rPr>
                          <w:color w:val="000000"/>
                          <w:sz w:val="16"/>
                          <w:szCs w:val="16"/>
                          <w:lang w:val="ru-RU"/>
                        </w:rPr>
                      </w:pPr>
                      <w:r w:rsidRPr="004F3B22">
                        <w:rPr>
                          <w:rFonts w:ascii="Times New Roman" w:hAnsi="Times New Roman"/>
                          <w:b/>
                          <w:bCs/>
                          <w:color w:val="0000FF"/>
                          <w:sz w:val="16"/>
                          <w:szCs w:val="16"/>
                        </w:rPr>
                        <w:t>C</w:t>
                      </w:r>
                      <w:r w:rsidRPr="00F74ABE">
                        <w:rPr>
                          <w:rFonts w:ascii="Times New Roman" w:hAnsi="Times New Roman"/>
                          <w:b/>
                          <w:bCs/>
                          <w:color w:val="0000FF"/>
                          <w:sz w:val="16"/>
                          <w:szCs w:val="16"/>
                          <w:lang w:val="ru-RU"/>
                        </w:rPr>
                        <w:t>СД</w:t>
                      </w:r>
                      <w:r w:rsidRPr="004F3B22">
                        <w:rPr>
                          <w:rFonts w:ascii="Times New Roman" w:hAnsi="Times New Roman"/>
                          <w:b/>
                          <w:bCs/>
                          <w:color w:val="0000FF"/>
                          <w:sz w:val="16"/>
                          <w:szCs w:val="16"/>
                        </w:rPr>
                        <w:t>j</w:t>
                      </w:r>
                      <w:r w:rsidRPr="00F74ABE">
                        <w:rPr>
                          <w:rFonts w:ascii="Times New Roman" w:hAnsi="Times New Roman"/>
                          <w:b/>
                          <w:bCs/>
                          <w:color w:val="0000FF"/>
                          <w:sz w:val="16"/>
                          <w:szCs w:val="16"/>
                          <w:lang w:val="ru-RU"/>
                        </w:rPr>
                        <w:tab/>
                      </w:r>
                      <w:r w:rsidRPr="00F74ABE">
                        <w:rPr>
                          <w:rFonts w:ascii="Times New Roman" w:hAnsi="Times New Roman"/>
                          <w:color w:val="000000"/>
                          <w:sz w:val="16"/>
                          <w:szCs w:val="16"/>
                          <w:lang w:val="ru-RU"/>
                        </w:rPr>
                        <w:t>Суммарная стоимость договоров субподряда, заключенных</w:t>
                      </w:r>
                      <w:r w:rsidRPr="00F74ABE">
                        <w:rPr>
                          <w:color w:val="000000"/>
                          <w:sz w:val="16"/>
                          <w:szCs w:val="16"/>
                          <w:lang w:val="ru-RU"/>
                        </w:rPr>
                        <w:t xml:space="preserve"> в рамках исполнения </w:t>
                      </w:r>
                      <w:r w:rsidRPr="00A65DF7">
                        <w:rPr>
                          <w:color w:val="000000"/>
                          <w:sz w:val="16"/>
                          <w:szCs w:val="16"/>
                        </w:rPr>
                        <w:t>j</w:t>
                      </w:r>
                      <w:r w:rsidRPr="00F74ABE">
                        <w:rPr>
                          <w:color w:val="000000"/>
                          <w:sz w:val="16"/>
                          <w:szCs w:val="16"/>
                          <w:lang w:val="ru-RU"/>
                        </w:rPr>
                        <w:t>-</w:t>
                      </w:r>
                      <w:r w:rsidRPr="00A65DF7">
                        <w:rPr>
                          <w:color w:val="000000"/>
                          <w:sz w:val="16"/>
                          <w:szCs w:val="16"/>
                        </w:rPr>
                        <w:t>o</w:t>
                      </w:r>
                      <w:r w:rsidRPr="00F74ABE">
                        <w:rPr>
                          <w:color w:val="000000"/>
                          <w:sz w:val="16"/>
                          <w:szCs w:val="16"/>
                          <w:lang w:val="ru-RU"/>
                        </w:rPr>
                        <w:t>г</w:t>
                      </w:r>
                      <w:r w:rsidRPr="00A65DF7">
                        <w:rPr>
                          <w:color w:val="000000"/>
                          <w:sz w:val="16"/>
                          <w:szCs w:val="16"/>
                        </w:rPr>
                        <w:t>o</w:t>
                      </w:r>
                      <w:r w:rsidRPr="00F74ABE">
                        <w:rPr>
                          <w:color w:val="000000"/>
                          <w:sz w:val="16"/>
                          <w:szCs w:val="16"/>
                          <w:lang w:val="ru-RU"/>
                        </w:rPr>
                        <w:t xml:space="preserve"> договора</w:t>
                      </w:r>
                    </w:p>
                    <w:p w14:paraId="15ECBB81" w14:textId="77777777" w:rsidR="00B30632" w:rsidRPr="00F74ABE" w:rsidRDefault="00B30632" w:rsidP="00407C3E">
                      <w:pPr>
                        <w:spacing w:line="240" w:lineRule="auto"/>
                        <w:ind w:left="705" w:hanging="705"/>
                        <w:rPr>
                          <w:rFonts w:ascii="Times New Roman" w:hAnsi="Times New Roman"/>
                          <w:color w:val="000000"/>
                          <w:sz w:val="16"/>
                          <w:szCs w:val="16"/>
                          <w:lang w:val="ru-RU"/>
                        </w:rPr>
                      </w:pPr>
                      <w:r w:rsidRPr="00A65DF7">
                        <w:rPr>
                          <w:b/>
                          <w:bCs/>
                          <w:color w:val="0000FF"/>
                          <w:sz w:val="16"/>
                          <w:szCs w:val="16"/>
                        </w:rPr>
                        <w:t>Rj</w:t>
                      </w:r>
                      <w:r w:rsidRPr="00F74ABE">
                        <w:rPr>
                          <w:b/>
                          <w:bCs/>
                          <w:color w:val="0000FF"/>
                          <w:sz w:val="16"/>
                          <w:szCs w:val="16"/>
                          <w:lang w:val="ru-RU"/>
                        </w:rPr>
                        <w:tab/>
                      </w:r>
                      <w:r w:rsidRPr="00F74ABE">
                        <w:rPr>
                          <w:rFonts w:ascii="Times New Roman" w:hAnsi="Times New Roman"/>
                          <w:color w:val="000000"/>
                          <w:sz w:val="16"/>
                          <w:szCs w:val="16"/>
                          <w:lang w:val="ru-RU"/>
                        </w:rPr>
                        <w:t>Доля фонда оплаты труда казахстанских кадров в общем фонде оплаты труда работников поставщика</w:t>
                      </w:r>
                      <w:r w:rsidRPr="00F74ABE">
                        <w:rPr>
                          <w:color w:val="000000"/>
                          <w:sz w:val="16"/>
                          <w:szCs w:val="16"/>
                          <w:lang w:val="ru-RU"/>
                        </w:rPr>
                        <w:tab/>
                      </w:r>
                      <w:r w:rsidRPr="00F74ABE">
                        <w:rPr>
                          <w:rFonts w:ascii="Times New Roman" w:hAnsi="Times New Roman"/>
                          <w:color w:val="000000"/>
                          <w:sz w:val="16"/>
                          <w:szCs w:val="16"/>
                          <w:lang w:val="ru-RU"/>
                        </w:rPr>
                        <w:t xml:space="preserve">или субподрядчика, выполняющего </w:t>
                      </w:r>
                      <w:r w:rsidRPr="004F3B22">
                        <w:rPr>
                          <w:rFonts w:ascii="Times New Roman" w:hAnsi="Times New Roman"/>
                          <w:color w:val="000000"/>
                          <w:sz w:val="16"/>
                          <w:szCs w:val="16"/>
                        </w:rPr>
                        <w:t>j</w:t>
                      </w:r>
                      <w:r w:rsidRPr="00F74ABE">
                        <w:rPr>
                          <w:rFonts w:ascii="Times New Roman" w:hAnsi="Times New Roman"/>
                          <w:color w:val="000000"/>
                          <w:sz w:val="16"/>
                          <w:szCs w:val="16"/>
                          <w:lang w:val="ru-RU"/>
                        </w:rPr>
                        <w:t>-ый договор;</w:t>
                      </w:r>
                    </w:p>
                    <w:p w14:paraId="35E21337" w14:textId="77777777" w:rsidR="00B30632" w:rsidRPr="00F74ABE" w:rsidRDefault="00B30632" w:rsidP="00407C3E">
                      <w:pPr>
                        <w:spacing w:line="240" w:lineRule="auto"/>
                        <w:ind w:left="705" w:hanging="705"/>
                        <w:rPr>
                          <w:sz w:val="16"/>
                          <w:szCs w:val="16"/>
                          <w:lang w:val="ru-RU"/>
                        </w:rPr>
                      </w:pPr>
                      <w:r w:rsidRPr="00A65DF7">
                        <w:rPr>
                          <w:b/>
                          <w:bCs/>
                          <w:color w:val="0000FF"/>
                          <w:sz w:val="16"/>
                          <w:szCs w:val="16"/>
                        </w:rPr>
                        <w:t>S</w:t>
                      </w:r>
                      <w:r w:rsidRPr="00F74ABE">
                        <w:rPr>
                          <w:color w:val="000000"/>
                          <w:sz w:val="16"/>
                          <w:szCs w:val="16"/>
                          <w:lang w:val="ru-RU"/>
                        </w:rPr>
                        <w:tab/>
                        <w:t>Общая стоимость договора о закупке работы (услуги).</w:t>
                      </w:r>
                    </w:p>
                  </w:txbxContent>
                </v:textbox>
                <w10:wrap type="square"/>
              </v:shape>
            </w:pict>
          </mc:Fallback>
        </mc:AlternateContent>
      </w:r>
      <w:r w:rsidR="00407C3E" w:rsidRPr="00C5022D">
        <w:rPr>
          <w:rFonts w:ascii="Times New Roman" w:hAnsi="Times New Roman"/>
          <w:i/>
          <w:iCs/>
          <w:position w:val="-4"/>
          <w:sz w:val="24"/>
          <w:szCs w:val="24"/>
          <w:lang w:val="en-US" w:eastAsia="ko-KR"/>
        </w:rPr>
        <w:object w:dxaOrig="180" w:dyaOrig="279" w14:anchorId="255D96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16.1pt" o:ole="">
            <v:imagedata r:id="rId11" o:title=""/>
          </v:shape>
          <o:OLEObject Type="Embed" ProgID="Equation.DSMT4" ShapeID="_x0000_i1025" DrawAspect="Content" ObjectID="_1577631715" r:id="rId12"/>
        </w:object>
      </w:r>
      <w:r w:rsidR="00407C3E" w:rsidRPr="00C5022D">
        <w:rPr>
          <w:rFonts w:ascii="Times New Roman" w:hAnsi="Times New Roman"/>
          <w:sz w:val="24"/>
          <w:szCs w:val="24"/>
          <w:lang w:val="en-US" w:eastAsia="ko-KR"/>
        </w:rPr>
        <w:t>                                              n</w:t>
      </w:r>
      <w:r w:rsidR="00407C3E" w:rsidRPr="00C5022D">
        <w:rPr>
          <w:rFonts w:ascii="Times New Roman" w:hAnsi="Times New Roman"/>
          <w:sz w:val="24"/>
          <w:szCs w:val="24"/>
          <w:lang w:val="ru-RU" w:eastAsia="ko-KR"/>
        </w:rPr>
        <w:t xml:space="preserve"> </w:t>
      </w:r>
      <w:r w:rsidR="00407C3E" w:rsidRPr="00C5022D">
        <w:rPr>
          <w:rFonts w:ascii="Times New Roman" w:hAnsi="Times New Roman"/>
          <w:sz w:val="24"/>
          <w:szCs w:val="24"/>
          <w:lang w:val="en-US" w:eastAsia="ko-KR"/>
        </w:rPr>
        <w:t>                      </w:t>
      </w:r>
      <w:r w:rsidR="00407C3E" w:rsidRPr="00C5022D">
        <w:rPr>
          <w:rFonts w:ascii="Times New Roman" w:hAnsi="Times New Roman"/>
          <w:sz w:val="24"/>
          <w:szCs w:val="24"/>
          <w:lang w:val="ru-RU" w:eastAsia="ko-KR"/>
        </w:rPr>
        <w:t xml:space="preserve"> </w:t>
      </w:r>
      <w:r w:rsidR="00407C3E" w:rsidRPr="00C5022D">
        <w:rPr>
          <w:rFonts w:ascii="Times New Roman" w:hAnsi="Times New Roman"/>
          <w:sz w:val="24"/>
          <w:szCs w:val="24"/>
          <w:lang w:val="en-US" w:eastAsia="ko-KR"/>
        </w:rPr>
        <w:t> m</w:t>
      </w:r>
    </w:p>
    <w:p w14:paraId="20EFBD3E" w14:textId="77777777" w:rsidR="00407C3E" w:rsidRPr="00C5022D" w:rsidRDefault="00407C3E" w:rsidP="00407C3E">
      <w:pPr>
        <w:tabs>
          <w:tab w:val="clear" w:pos="1080"/>
        </w:tabs>
        <w:spacing w:line="240" w:lineRule="auto"/>
        <w:ind w:left="0" w:firstLine="400"/>
        <w:rPr>
          <w:rFonts w:ascii="Times New Roman" w:hAnsi="Times New Roman"/>
          <w:sz w:val="24"/>
          <w:szCs w:val="24"/>
          <w:lang w:val="ru-RU" w:eastAsia="ko-KR"/>
        </w:rPr>
      </w:pPr>
      <w:r w:rsidRPr="00C5022D">
        <w:rPr>
          <w:rFonts w:ascii="Times New Roman" w:hAnsi="Times New Roman"/>
          <w:sz w:val="24"/>
          <w:szCs w:val="24"/>
          <w:lang w:val="ru-RU" w:eastAsia="ko-KR"/>
        </w:rPr>
        <w:t>КС</w:t>
      </w:r>
      <w:r w:rsidRPr="00C5022D">
        <w:rPr>
          <w:rFonts w:ascii="Times New Roman" w:hAnsi="Times New Roman"/>
          <w:sz w:val="24"/>
          <w:szCs w:val="24"/>
          <w:vertAlign w:val="subscript"/>
          <w:lang w:val="ru-RU" w:eastAsia="ko-KR"/>
        </w:rPr>
        <w:t xml:space="preserve">р/у </w:t>
      </w:r>
      <w:r w:rsidRPr="00C5022D">
        <w:rPr>
          <w:rFonts w:ascii="Times New Roman" w:hAnsi="Times New Roman"/>
          <w:sz w:val="24"/>
          <w:szCs w:val="24"/>
          <w:lang w:val="ru-RU" w:eastAsia="ko-KR"/>
        </w:rPr>
        <w:t>= 100% х [(</w:t>
      </w:r>
      <w:r w:rsidRPr="00C5022D">
        <w:rPr>
          <w:rFonts w:ascii="Times New Roman" w:hAnsi="Times New Roman"/>
          <w:sz w:val="24"/>
          <w:szCs w:val="24"/>
          <w:lang w:val="en-US" w:eastAsia="ko-KR"/>
        </w:rPr>
        <w:t></w:t>
      </w:r>
      <w:r w:rsidRPr="00C5022D">
        <w:rPr>
          <w:rFonts w:ascii="Times New Roman" w:hAnsi="Times New Roman"/>
          <w:sz w:val="24"/>
          <w:szCs w:val="24"/>
          <w:lang w:val="ru-RU" w:eastAsia="ko-KR"/>
        </w:rPr>
        <w:t>СТ</w:t>
      </w:r>
      <w:r w:rsidRPr="00C5022D">
        <w:rPr>
          <w:rFonts w:ascii="Times New Roman" w:hAnsi="Times New Roman"/>
          <w:sz w:val="24"/>
          <w:szCs w:val="24"/>
          <w:vertAlign w:val="subscript"/>
          <w:lang w:val="en-US" w:eastAsia="ko-KR"/>
        </w:rPr>
        <w:t>i</w:t>
      </w:r>
      <w:r w:rsidRPr="00C5022D">
        <w:rPr>
          <w:rFonts w:ascii="Times New Roman" w:hAnsi="Times New Roman"/>
          <w:sz w:val="24"/>
          <w:szCs w:val="24"/>
          <w:lang w:val="ru-RU" w:eastAsia="ko-KR"/>
        </w:rPr>
        <w:t xml:space="preserve"> х </w:t>
      </w:r>
      <w:r w:rsidRPr="00C5022D">
        <w:rPr>
          <w:rFonts w:ascii="Times New Roman" w:hAnsi="Times New Roman"/>
          <w:sz w:val="24"/>
          <w:szCs w:val="24"/>
          <w:lang w:val="en-US" w:eastAsia="ko-KR"/>
        </w:rPr>
        <w:t>K</w:t>
      </w:r>
      <w:r w:rsidRPr="00C5022D">
        <w:rPr>
          <w:rFonts w:ascii="Times New Roman" w:hAnsi="Times New Roman"/>
          <w:sz w:val="24"/>
          <w:szCs w:val="24"/>
          <w:vertAlign w:val="subscript"/>
          <w:lang w:val="en-US" w:eastAsia="ko-KR"/>
        </w:rPr>
        <w:t>i</w:t>
      </w:r>
      <w:r w:rsidRPr="00C5022D">
        <w:rPr>
          <w:rFonts w:ascii="Times New Roman" w:hAnsi="Times New Roman"/>
          <w:sz w:val="24"/>
          <w:szCs w:val="24"/>
          <w:lang w:val="ru-RU" w:eastAsia="ko-KR"/>
        </w:rPr>
        <w:t xml:space="preserve"> + </w:t>
      </w:r>
      <w:r w:rsidRPr="00C5022D">
        <w:rPr>
          <w:rFonts w:ascii="Times New Roman" w:hAnsi="Times New Roman"/>
          <w:sz w:val="24"/>
          <w:szCs w:val="24"/>
          <w:lang w:val="en-US" w:eastAsia="ko-KR"/>
        </w:rPr>
        <w:t></w:t>
      </w:r>
      <w:r w:rsidRPr="00C5022D">
        <w:rPr>
          <w:rFonts w:ascii="Times New Roman" w:hAnsi="Times New Roman"/>
          <w:sz w:val="24"/>
          <w:szCs w:val="24"/>
          <w:lang w:val="ru-RU" w:eastAsia="ko-KR"/>
        </w:rPr>
        <w:t>) (СД</w:t>
      </w:r>
      <w:r w:rsidRPr="00C5022D">
        <w:rPr>
          <w:rFonts w:ascii="Times New Roman" w:hAnsi="Times New Roman"/>
          <w:sz w:val="24"/>
          <w:szCs w:val="24"/>
          <w:vertAlign w:val="subscript"/>
          <w:lang w:val="en-US" w:eastAsia="ko-KR"/>
        </w:rPr>
        <w:t>j</w:t>
      </w:r>
      <w:r w:rsidRPr="00C5022D">
        <w:rPr>
          <w:rFonts w:ascii="Times New Roman" w:hAnsi="Times New Roman"/>
          <w:sz w:val="24"/>
          <w:szCs w:val="24"/>
          <w:lang w:val="ru-RU" w:eastAsia="ko-KR"/>
        </w:rPr>
        <w:t xml:space="preserve"> - СТ</w:t>
      </w:r>
      <w:r w:rsidRPr="00C5022D">
        <w:rPr>
          <w:rFonts w:ascii="Times New Roman" w:hAnsi="Times New Roman"/>
          <w:sz w:val="24"/>
          <w:szCs w:val="24"/>
          <w:vertAlign w:val="subscript"/>
          <w:lang w:val="en-US" w:eastAsia="ko-KR"/>
        </w:rPr>
        <w:t>j</w:t>
      </w:r>
      <w:r w:rsidRPr="00C5022D">
        <w:rPr>
          <w:rFonts w:ascii="Times New Roman" w:hAnsi="Times New Roman"/>
          <w:sz w:val="24"/>
          <w:szCs w:val="24"/>
          <w:lang w:val="ru-RU" w:eastAsia="ko-KR"/>
        </w:rPr>
        <w:t xml:space="preserve"> - ССД</w:t>
      </w:r>
      <w:r w:rsidRPr="00C5022D">
        <w:rPr>
          <w:rFonts w:ascii="Times New Roman" w:hAnsi="Times New Roman"/>
          <w:sz w:val="24"/>
          <w:szCs w:val="24"/>
          <w:vertAlign w:val="subscript"/>
          <w:lang w:val="en-US" w:eastAsia="ko-KR"/>
        </w:rPr>
        <w:t>j</w:t>
      </w:r>
      <w:r w:rsidRPr="00C5022D">
        <w:rPr>
          <w:rFonts w:ascii="Times New Roman" w:hAnsi="Times New Roman"/>
          <w:sz w:val="24"/>
          <w:szCs w:val="24"/>
          <w:lang w:val="ru-RU" w:eastAsia="ko-KR"/>
        </w:rPr>
        <w:t xml:space="preserve">) х </w:t>
      </w:r>
      <w:r w:rsidRPr="00C5022D">
        <w:rPr>
          <w:rFonts w:ascii="Times New Roman" w:hAnsi="Times New Roman"/>
          <w:sz w:val="24"/>
          <w:szCs w:val="24"/>
          <w:lang w:val="en-US" w:eastAsia="ko-KR"/>
        </w:rPr>
        <w:t>R</w:t>
      </w:r>
      <w:r w:rsidRPr="00C5022D">
        <w:rPr>
          <w:rFonts w:ascii="Times New Roman" w:hAnsi="Times New Roman"/>
          <w:sz w:val="24"/>
          <w:szCs w:val="24"/>
          <w:vertAlign w:val="subscript"/>
          <w:lang w:val="en-US" w:eastAsia="ko-KR"/>
        </w:rPr>
        <w:t>j</w:t>
      </w:r>
      <w:r w:rsidRPr="00C5022D">
        <w:rPr>
          <w:rFonts w:ascii="Times New Roman" w:hAnsi="Times New Roman"/>
          <w:sz w:val="24"/>
          <w:szCs w:val="24"/>
          <w:lang w:val="ru-RU" w:eastAsia="ko-KR"/>
        </w:rPr>
        <w:t xml:space="preserve">] / </w:t>
      </w:r>
      <w:r w:rsidRPr="00C5022D">
        <w:rPr>
          <w:rFonts w:ascii="Times New Roman" w:hAnsi="Times New Roman"/>
          <w:sz w:val="24"/>
          <w:szCs w:val="24"/>
          <w:lang w:val="en-US" w:eastAsia="ko-KR"/>
        </w:rPr>
        <w:t>S</w:t>
      </w:r>
    </w:p>
    <w:p w14:paraId="283BB384" w14:textId="77777777" w:rsidR="00407C3E" w:rsidRPr="00C5022D" w:rsidRDefault="003363AE" w:rsidP="00407C3E">
      <w:pPr>
        <w:tabs>
          <w:tab w:val="clear" w:pos="1080"/>
        </w:tabs>
        <w:spacing w:line="240" w:lineRule="auto"/>
        <w:ind w:left="0" w:firstLine="0"/>
        <w:jc w:val="left"/>
        <w:rPr>
          <w:rFonts w:ascii="Times New Roman" w:hAnsi="Times New Roman"/>
          <w:sz w:val="24"/>
          <w:szCs w:val="24"/>
          <w:lang w:val="ru-RU" w:eastAsia="ko-KR"/>
        </w:rPr>
      </w:pPr>
      <w:r w:rsidRPr="00C5022D">
        <w:rPr>
          <w:rFonts w:ascii="Times New Roman" w:hAnsi="Times New Roman"/>
          <w:noProof/>
          <w:lang w:val="ru-RU"/>
        </w:rPr>
        <mc:AlternateContent>
          <mc:Choice Requires="wps">
            <w:drawing>
              <wp:anchor distT="0" distB="0" distL="114300" distR="114300" simplePos="0" relativeHeight="251666432" behindDoc="0" locked="0" layoutInCell="1" allowOverlap="1" wp14:anchorId="12681B1F" wp14:editId="3EE52112">
                <wp:simplePos x="0" y="0"/>
                <wp:positionH relativeFrom="column">
                  <wp:posOffset>-199390</wp:posOffset>
                </wp:positionH>
                <wp:positionV relativeFrom="paragraph">
                  <wp:posOffset>213360</wp:posOffset>
                </wp:positionV>
                <wp:extent cx="4340225" cy="901700"/>
                <wp:effectExtent l="0" t="0" r="3175" b="0"/>
                <wp:wrapSquare wrapText="bothSides"/>
                <wp:docPr id="13"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0225" cy="901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15DA82" w14:textId="77777777" w:rsidR="00B30632" w:rsidRPr="00F74ABE" w:rsidRDefault="00B30632" w:rsidP="00407C3E">
                            <w:pPr>
                              <w:spacing w:line="240" w:lineRule="auto"/>
                              <w:rPr>
                                <w:rFonts w:ascii="Times New Roman" w:hAnsi="Times New Roman"/>
                                <w:color w:val="000000"/>
                                <w:sz w:val="16"/>
                                <w:szCs w:val="16"/>
                                <w:lang w:val="ru-RU"/>
                              </w:rPr>
                            </w:pPr>
                            <w:r w:rsidRPr="00F74ABE">
                              <w:rPr>
                                <w:rFonts w:ascii="Times New Roman" w:hAnsi="Times New Roman"/>
                                <w:b/>
                                <w:bCs/>
                                <w:color w:val="0000FF"/>
                                <w:sz w:val="16"/>
                                <w:szCs w:val="16"/>
                                <w:lang w:val="ru-RU"/>
                              </w:rPr>
                              <w:t>КСр/у</w:t>
                            </w:r>
                            <w:r w:rsidRPr="00F74ABE">
                              <w:rPr>
                                <w:rFonts w:ascii="Times New Roman" w:hAnsi="Times New Roman"/>
                                <w:b/>
                                <w:bCs/>
                                <w:color w:val="0000FF"/>
                                <w:sz w:val="16"/>
                                <w:szCs w:val="16"/>
                                <w:lang w:val="ru-RU"/>
                              </w:rPr>
                              <w:tab/>
                            </w:r>
                            <w:r w:rsidRPr="00F74ABE">
                              <w:rPr>
                                <w:rFonts w:ascii="Times New Roman" w:hAnsi="Times New Roman"/>
                                <w:color w:val="000000"/>
                                <w:sz w:val="16"/>
                                <w:szCs w:val="16"/>
                                <w:lang w:val="ru-RU"/>
                              </w:rPr>
                              <w:t>Казахстанское содержание (КСр/у) в договоре на поставку работ (услуг),</w:t>
                            </w:r>
                          </w:p>
                          <w:p w14:paraId="286C93BB" w14:textId="77777777" w:rsidR="00B30632" w:rsidRPr="00F74ABE" w:rsidRDefault="00B30632" w:rsidP="00407C3E">
                            <w:pPr>
                              <w:spacing w:line="240" w:lineRule="auto"/>
                              <w:rPr>
                                <w:rFonts w:ascii="Times New Roman" w:hAnsi="Times New Roman"/>
                                <w:color w:val="000000"/>
                                <w:sz w:val="16"/>
                                <w:szCs w:val="16"/>
                                <w:lang w:val="ru-RU"/>
                              </w:rPr>
                            </w:pPr>
                            <w:r w:rsidRPr="004F3B22">
                              <w:rPr>
                                <w:rFonts w:ascii="Times New Roman" w:hAnsi="Times New Roman"/>
                                <w:b/>
                                <w:bCs/>
                                <w:color w:val="0000FF"/>
                                <w:sz w:val="16"/>
                                <w:szCs w:val="16"/>
                              </w:rPr>
                              <w:t>n</w:t>
                            </w:r>
                            <w:r w:rsidRPr="00F74ABE">
                              <w:rPr>
                                <w:rFonts w:ascii="Times New Roman" w:hAnsi="Times New Roman"/>
                                <w:b/>
                                <w:bCs/>
                                <w:color w:val="0000FF"/>
                                <w:sz w:val="16"/>
                                <w:szCs w:val="16"/>
                                <w:lang w:val="ru-RU"/>
                              </w:rPr>
                              <w:tab/>
                            </w:r>
                            <w:r w:rsidRPr="00F74ABE">
                              <w:rPr>
                                <w:rFonts w:ascii="Times New Roman" w:hAnsi="Times New Roman"/>
                                <w:color w:val="000000"/>
                                <w:sz w:val="16"/>
                                <w:szCs w:val="16"/>
                                <w:lang w:val="ru-RU"/>
                              </w:rPr>
                              <w:t>Общее количество товаров, закупленных поставщиком в целях исполнения договора</w:t>
                            </w:r>
                          </w:p>
                          <w:p w14:paraId="686C32FD" w14:textId="77777777" w:rsidR="00B30632" w:rsidRPr="00F74ABE" w:rsidRDefault="00B30632" w:rsidP="00407C3E">
                            <w:pPr>
                              <w:spacing w:line="240" w:lineRule="auto"/>
                              <w:rPr>
                                <w:rFonts w:ascii="Times New Roman" w:hAnsi="Times New Roman"/>
                                <w:color w:val="000000"/>
                                <w:sz w:val="16"/>
                                <w:szCs w:val="16"/>
                                <w:lang w:val="ru-RU"/>
                              </w:rPr>
                            </w:pPr>
                            <w:r w:rsidRPr="00F74ABE">
                              <w:rPr>
                                <w:rFonts w:ascii="Times New Roman" w:hAnsi="Times New Roman"/>
                                <w:color w:val="000000"/>
                                <w:sz w:val="16"/>
                                <w:szCs w:val="16"/>
                                <w:lang w:val="ru-RU"/>
                              </w:rPr>
                              <w:tab/>
                              <w:t>о закупках как напрямую, так и посредством заключения договоров субподряда;</w:t>
                            </w:r>
                          </w:p>
                          <w:p w14:paraId="19ED0DBF" w14:textId="77777777" w:rsidR="00B30632" w:rsidRPr="00F74ABE" w:rsidRDefault="00B30632" w:rsidP="00407C3E">
                            <w:pPr>
                              <w:spacing w:line="240" w:lineRule="auto"/>
                              <w:rPr>
                                <w:rFonts w:ascii="Times New Roman" w:hAnsi="Times New Roman"/>
                                <w:color w:val="000000"/>
                                <w:sz w:val="16"/>
                                <w:szCs w:val="16"/>
                                <w:lang w:val="ru-RU"/>
                              </w:rPr>
                            </w:pPr>
                            <w:r w:rsidRPr="00F74ABE">
                              <w:rPr>
                                <w:rFonts w:ascii="Times New Roman" w:hAnsi="Times New Roman"/>
                                <w:b/>
                                <w:bCs/>
                                <w:color w:val="0000FF"/>
                                <w:sz w:val="16"/>
                                <w:szCs w:val="16"/>
                                <w:lang w:val="ru-RU"/>
                              </w:rPr>
                              <w:t>і</w:t>
                            </w:r>
                            <w:r w:rsidRPr="00F74ABE">
                              <w:rPr>
                                <w:rFonts w:ascii="Times New Roman" w:hAnsi="Times New Roman"/>
                                <w:b/>
                                <w:bCs/>
                                <w:color w:val="0000FF"/>
                                <w:sz w:val="16"/>
                                <w:szCs w:val="16"/>
                                <w:lang w:val="ru-RU"/>
                              </w:rPr>
                              <w:tab/>
                            </w:r>
                            <w:r w:rsidRPr="00F74ABE">
                              <w:rPr>
                                <w:rFonts w:ascii="Times New Roman" w:hAnsi="Times New Roman"/>
                                <w:color w:val="000000"/>
                                <w:sz w:val="16"/>
                                <w:szCs w:val="16"/>
                                <w:lang w:val="ru-RU"/>
                              </w:rPr>
                              <w:t>Порядковый номер товара</w:t>
                            </w:r>
                          </w:p>
                          <w:p w14:paraId="36351933" w14:textId="77777777" w:rsidR="00B30632" w:rsidRPr="00F74ABE" w:rsidRDefault="00B30632" w:rsidP="00407C3E">
                            <w:pPr>
                              <w:spacing w:line="240" w:lineRule="auto"/>
                              <w:rPr>
                                <w:rFonts w:ascii="Times New Roman" w:hAnsi="Times New Roman"/>
                                <w:color w:val="000000"/>
                                <w:sz w:val="16"/>
                                <w:szCs w:val="16"/>
                                <w:lang w:val="ru-RU"/>
                              </w:rPr>
                            </w:pPr>
                            <w:r w:rsidRPr="004F3B22">
                              <w:rPr>
                                <w:rFonts w:ascii="Times New Roman" w:hAnsi="Times New Roman"/>
                                <w:b/>
                                <w:bCs/>
                                <w:color w:val="0000FF"/>
                                <w:sz w:val="16"/>
                                <w:szCs w:val="16"/>
                              </w:rPr>
                              <w:t>C</w:t>
                            </w:r>
                            <w:r w:rsidRPr="00F74ABE">
                              <w:rPr>
                                <w:rFonts w:ascii="Times New Roman" w:hAnsi="Times New Roman"/>
                                <w:b/>
                                <w:bCs/>
                                <w:color w:val="0000FF"/>
                                <w:sz w:val="16"/>
                                <w:szCs w:val="16"/>
                                <w:lang w:val="ru-RU"/>
                              </w:rPr>
                              <w:t>Т</w:t>
                            </w:r>
                            <w:r w:rsidRPr="004F3B22">
                              <w:rPr>
                                <w:rFonts w:ascii="Times New Roman" w:hAnsi="Times New Roman"/>
                                <w:b/>
                                <w:bCs/>
                                <w:color w:val="0000FF"/>
                                <w:sz w:val="16"/>
                                <w:szCs w:val="16"/>
                              </w:rPr>
                              <w:t>i</w:t>
                            </w:r>
                            <w:r w:rsidRPr="00F74ABE">
                              <w:rPr>
                                <w:rFonts w:ascii="Times New Roman" w:hAnsi="Times New Roman"/>
                                <w:b/>
                                <w:bCs/>
                                <w:color w:val="0000FF"/>
                                <w:sz w:val="16"/>
                                <w:szCs w:val="16"/>
                                <w:lang w:val="ru-RU"/>
                              </w:rPr>
                              <w:tab/>
                            </w:r>
                            <w:r w:rsidRPr="00F74ABE">
                              <w:rPr>
                                <w:rFonts w:ascii="Times New Roman" w:hAnsi="Times New Roman"/>
                                <w:color w:val="000000"/>
                                <w:sz w:val="16"/>
                                <w:szCs w:val="16"/>
                                <w:lang w:val="ru-RU"/>
                              </w:rPr>
                              <w:t xml:space="preserve">Стоимость </w:t>
                            </w:r>
                            <w:r w:rsidRPr="004F3B22">
                              <w:rPr>
                                <w:rFonts w:ascii="Times New Roman" w:hAnsi="Times New Roman"/>
                                <w:color w:val="000000"/>
                                <w:sz w:val="16"/>
                                <w:szCs w:val="16"/>
                              </w:rPr>
                              <w:t>i</w:t>
                            </w:r>
                            <w:r w:rsidRPr="00F74ABE">
                              <w:rPr>
                                <w:rFonts w:ascii="Times New Roman" w:hAnsi="Times New Roman"/>
                                <w:color w:val="000000"/>
                                <w:sz w:val="16"/>
                                <w:szCs w:val="16"/>
                                <w:lang w:val="ru-RU"/>
                              </w:rPr>
                              <w:t>-ого товара;</w:t>
                            </w:r>
                          </w:p>
                          <w:p w14:paraId="2E1497F0" w14:textId="77777777" w:rsidR="00B30632" w:rsidRPr="00F74ABE" w:rsidRDefault="00B30632" w:rsidP="00407C3E">
                            <w:pPr>
                              <w:spacing w:line="240" w:lineRule="auto"/>
                              <w:rPr>
                                <w:rFonts w:ascii="Times New Roman" w:hAnsi="Times New Roman"/>
                                <w:color w:val="000000"/>
                                <w:sz w:val="16"/>
                                <w:szCs w:val="16"/>
                                <w:lang w:val="ru-RU"/>
                              </w:rPr>
                            </w:pPr>
                            <w:r w:rsidRPr="00A65DF7">
                              <w:rPr>
                                <w:b/>
                                <w:bCs/>
                                <w:color w:val="0000FF"/>
                                <w:sz w:val="16"/>
                                <w:szCs w:val="16"/>
                              </w:rPr>
                              <w:t>Ki</w:t>
                            </w:r>
                            <w:r w:rsidRPr="00F74ABE">
                              <w:rPr>
                                <w:b/>
                                <w:bCs/>
                                <w:color w:val="0000FF"/>
                                <w:sz w:val="16"/>
                                <w:szCs w:val="16"/>
                                <w:lang w:val="ru-RU"/>
                              </w:rPr>
                              <w:tab/>
                            </w:r>
                            <w:r w:rsidRPr="00F74ABE">
                              <w:rPr>
                                <w:rFonts w:ascii="Times New Roman" w:hAnsi="Times New Roman"/>
                                <w:color w:val="000000"/>
                                <w:sz w:val="16"/>
                                <w:szCs w:val="16"/>
                                <w:lang w:val="ru-RU"/>
                              </w:rPr>
                              <w:t>Доля казахстанского содержания в товаре, указанная в сертификате «</w:t>
                            </w:r>
                            <w:r w:rsidRPr="004F3B22">
                              <w:rPr>
                                <w:rFonts w:ascii="Times New Roman" w:hAnsi="Times New Roman"/>
                                <w:color w:val="000000"/>
                                <w:sz w:val="16"/>
                                <w:szCs w:val="16"/>
                              </w:rPr>
                              <w:t>CT</w:t>
                            </w:r>
                            <w:r w:rsidRPr="00F74ABE">
                              <w:rPr>
                                <w:rFonts w:ascii="Times New Roman" w:hAnsi="Times New Roman"/>
                                <w:color w:val="000000"/>
                                <w:sz w:val="16"/>
                                <w:szCs w:val="16"/>
                                <w:lang w:val="ru-RU"/>
                              </w:rPr>
                              <w:t>-</w:t>
                            </w:r>
                            <w:r w:rsidRPr="004F3B22">
                              <w:rPr>
                                <w:rFonts w:ascii="Times New Roman" w:hAnsi="Times New Roman"/>
                                <w:color w:val="000000"/>
                                <w:sz w:val="16"/>
                                <w:szCs w:val="16"/>
                              </w:rPr>
                              <w:t>KZ</w:t>
                            </w:r>
                            <w:r w:rsidRPr="00F74ABE">
                              <w:rPr>
                                <w:rFonts w:ascii="Times New Roman" w:hAnsi="Times New Roman"/>
                                <w:color w:val="000000"/>
                                <w:sz w:val="16"/>
                                <w:szCs w:val="16"/>
                                <w:lang w:val="ru-RU"/>
                              </w:rPr>
                              <w:t>»;</w:t>
                            </w:r>
                          </w:p>
                          <w:p w14:paraId="6715A6EE" w14:textId="77777777" w:rsidR="00B30632" w:rsidRPr="00F74ABE" w:rsidRDefault="00B30632" w:rsidP="00407C3E">
                            <w:pPr>
                              <w:spacing w:line="240" w:lineRule="auto"/>
                              <w:rPr>
                                <w:rFonts w:ascii="Times New Roman" w:hAnsi="Times New Roman"/>
                                <w:color w:val="000000"/>
                                <w:sz w:val="16"/>
                                <w:szCs w:val="16"/>
                                <w:lang w:val="ru-RU"/>
                              </w:rPr>
                            </w:pPr>
                            <w:r w:rsidRPr="00F74ABE">
                              <w:rPr>
                                <w:rFonts w:ascii="Times New Roman" w:hAnsi="Times New Roman"/>
                                <w:color w:val="000000"/>
                                <w:sz w:val="16"/>
                                <w:szCs w:val="16"/>
                                <w:lang w:val="ru-RU"/>
                              </w:rPr>
                              <w:tab/>
                            </w:r>
                            <w:r w:rsidRPr="004F3B22">
                              <w:rPr>
                                <w:rFonts w:ascii="Times New Roman" w:hAnsi="Times New Roman"/>
                                <w:color w:val="000000"/>
                                <w:sz w:val="16"/>
                                <w:szCs w:val="16"/>
                              </w:rPr>
                              <w:t>Ki</w:t>
                            </w:r>
                            <w:r w:rsidRPr="00F74ABE">
                              <w:rPr>
                                <w:rFonts w:ascii="Times New Roman" w:hAnsi="Times New Roman"/>
                                <w:color w:val="000000"/>
                                <w:sz w:val="16"/>
                                <w:szCs w:val="16"/>
                                <w:lang w:val="ru-RU"/>
                              </w:rPr>
                              <w:t xml:space="preserve"> = 0, в случае отсутствия сертификата «</w:t>
                            </w:r>
                            <w:r w:rsidRPr="004F3B22">
                              <w:rPr>
                                <w:rFonts w:ascii="Times New Roman" w:hAnsi="Times New Roman"/>
                                <w:color w:val="000000"/>
                                <w:sz w:val="16"/>
                                <w:szCs w:val="16"/>
                              </w:rPr>
                              <w:t>CT</w:t>
                            </w:r>
                            <w:r w:rsidRPr="00F74ABE">
                              <w:rPr>
                                <w:rFonts w:ascii="Times New Roman" w:hAnsi="Times New Roman"/>
                                <w:color w:val="000000"/>
                                <w:sz w:val="16"/>
                                <w:szCs w:val="16"/>
                                <w:lang w:val="ru-RU"/>
                              </w:rPr>
                              <w:t>-</w:t>
                            </w:r>
                            <w:r w:rsidRPr="004F3B22">
                              <w:rPr>
                                <w:rFonts w:ascii="Times New Roman" w:hAnsi="Times New Roman"/>
                                <w:color w:val="000000"/>
                                <w:sz w:val="16"/>
                                <w:szCs w:val="16"/>
                              </w:rPr>
                              <w:t>KZ</w:t>
                            </w:r>
                            <w:r w:rsidRPr="00F74ABE">
                              <w:rPr>
                                <w:rFonts w:ascii="Times New Roman" w:hAnsi="Times New Roman"/>
                                <w:color w:val="000000"/>
                                <w:sz w:val="16"/>
                                <w:szCs w:val="16"/>
                                <w:lang w:val="ru-RU"/>
                              </w:rPr>
                              <w:t>»;</w:t>
                            </w:r>
                          </w:p>
                          <w:p w14:paraId="44B1E302" w14:textId="77777777" w:rsidR="00B30632" w:rsidRPr="00F74ABE" w:rsidRDefault="00B30632" w:rsidP="00407C3E">
                            <w:pPr>
                              <w:spacing w:line="360" w:lineRule="auto"/>
                              <w:rPr>
                                <w:rFonts w:ascii="Times New Roman" w:hAnsi="Times New Roman"/>
                                <w:color w:val="000000"/>
                                <w:sz w:val="16"/>
                                <w:szCs w:val="16"/>
                                <w:lang w:val="ru-RU"/>
                              </w:rPr>
                            </w:pPr>
                          </w:p>
                          <w:p w14:paraId="775EA8CD" w14:textId="77777777" w:rsidR="00B30632" w:rsidRPr="00F74ABE" w:rsidRDefault="00B30632" w:rsidP="00407C3E">
                            <w:pPr>
                              <w:spacing w:line="360" w:lineRule="auto"/>
                              <w:rPr>
                                <w:rFonts w:ascii="Times New Roman" w:hAnsi="Times New Roman"/>
                                <w:sz w:val="16"/>
                                <w:szCs w:val="16"/>
                                <w:lang w:val="ru-R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681B1F" id="Поле 1" o:spid="_x0000_s1027" type="#_x0000_t202" style="position:absolute;margin-left:-15.7pt;margin-top:16.8pt;width:341.75pt;height:7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" stroked="f">
                <v:textbox>
                  <w:txbxContent>
                    <w:p w14:paraId="7315DA82" w14:textId="77777777" w:rsidR="00B30632" w:rsidRPr="00F74ABE" w:rsidRDefault="00B30632" w:rsidP="00407C3E">
                      <w:pPr>
                        <w:spacing w:line="240" w:lineRule="auto"/>
                        <w:rPr>
                          <w:rFonts w:ascii="Times New Roman" w:hAnsi="Times New Roman"/>
                          <w:color w:val="000000"/>
                          <w:sz w:val="16"/>
                          <w:szCs w:val="16"/>
                          <w:lang w:val="ru-RU"/>
                        </w:rPr>
                      </w:pPr>
                      <w:r w:rsidRPr="00F74ABE">
                        <w:rPr>
                          <w:rFonts w:ascii="Times New Roman" w:hAnsi="Times New Roman"/>
                          <w:b/>
                          <w:bCs/>
                          <w:color w:val="0000FF"/>
                          <w:sz w:val="16"/>
                          <w:szCs w:val="16"/>
                          <w:lang w:val="ru-RU"/>
                        </w:rPr>
                        <w:t>КСр/у</w:t>
                      </w:r>
                      <w:r w:rsidRPr="00F74ABE">
                        <w:rPr>
                          <w:rFonts w:ascii="Times New Roman" w:hAnsi="Times New Roman"/>
                          <w:b/>
                          <w:bCs/>
                          <w:color w:val="0000FF"/>
                          <w:sz w:val="16"/>
                          <w:szCs w:val="16"/>
                          <w:lang w:val="ru-RU"/>
                        </w:rPr>
                        <w:tab/>
                      </w:r>
                      <w:r w:rsidRPr="00F74ABE">
                        <w:rPr>
                          <w:rFonts w:ascii="Times New Roman" w:hAnsi="Times New Roman"/>
                          <w:color w:val="000000"/>
                          <w:sz w:val="16"/>
                          <w:szCs w:val="16"/>
                          <w:lang w:val="ru-RU"/>
                        </w:rPr>
                        <w:t>Казахстанское содержание (КСр/у) в договоре на поставку работ (услуг),</w:t>
                      </w:r>
                    </w:p>
                    <w:p w14:paraId="286C93BB" w14:textId="77777777" w:rsidR="00B30632" w:rsidRPr="00F74ABE" w:rsidRDefault="00B30632" w:rsidP="00407C3E">
                      <w:pPr>
                        <w:spacing w:line="240" w:lineRule="auto"/>
                        <w:rPr>
                          <w:rFonts w:ascii="Times New Roman" w:hAnsi="Times New Roman"/>
                          <w:color w:val="000000"/>
                          <w:sz w:val="16"/>
                          <w:szCs w:val="16"/>
                          <w:lang w:val="ru-RU"/>
                        </w:rPr>
                      </w:pPr>
                      <w:r w:rsidRPr="004F3B22">
                        <w:rPr>
                          <w:rFonts w:ascii="Times New Roman" w:hAnsi="Times New Roman"/>
                          <w:b/>
                          <w:bCs/>
                          <w:color w:val="0000FF"/>
                          <w:sz w:val="16"/>
                          <w:szCs w:val="16"/>
                        </w:rPr>
                        <w:t>n</w:t>
                      </w:r>
                      <w:r w:rsidRPr="00F74ABE">
                        <w:rPr>
                          <w:rFonts w:ascii="Times New Roman" w:hAnsi="Times New Roman"/>
                          <w:b/>
                          <w:bCs/>
                          <w:color w:val="0000FF"/>
                          <w:sz w:val="16"/>
                          <w:szCs w:val="16"/>
                          <w:lang w:val="ru-RU"/>
                        </w:rPr>
                        <w:tab/>
                      </w:r>
                      <w:r w:rsidRPr="00F74ABE">
                        <w:rPr>
                          <w:rFonts w:ascii="Times New Roman" w:hAnsi="Times New Roman"/>
                          <w:color w:val="000000"/>
                          <w:sz w:val="16"/>
                          <w:szCs w:val="16"/>
                          <w:lang w:val="ru-RU"/>
                        </w:rPr>
                        <w:t>Общее количество товаров, закупленных поставщиком в целях исполнения договора</w:t>
                      </w:r>
                    </w:p>
                    <w:p w14:paraId="686C32FD" w14:textId="77777777" w:rsidR="00B30632" w:rsidRPr="00F74ABE" w:rsidRDefault="00B30632" w:rsidP="00407C3E">
                      <w:pPr>
                        <w:spacing w:line="240" w:lineRule="auto"/>
                        <w:rPr>
                          <w:rFonts w:ascii="Times New Roman" w:hAnsi="Times New Roman"/>
                          <w:color w:val="000000"/>
                          <w:sz w:val="16"/>
                          <w:szCs w:val="16"/>
                          <w:lang w:val="ru-RU"/>
                        </w:rPr>
                      </w:pPr>
                      <w:r w:rsidRPr="00F74ABE">
                        <w:rPr>
                          <w:rFonts w:ascii="Times New Roman" w:hAnsi="Times New Roman"/>
                          <w:color w:val="000000"/>
                          <w:sz w:val="16"/>
                          <w:szCs w:val="16"/>
                          <w:lang w:val="ru-RU"/>
                        </w:rPr>
                        <w:tab/>
                        <w:t>о закупках как напрямую, так и посредством заключения договоров субподряда;</w:t>
                      </w:r>
                    </w:p>
                    <w:p w14:paraId="19ED0DBF" w14:textId="77777777" w:rsidR="00B30632" w:rsidRPr="00F74ABE" w:rsidRDefault="00B30632" w:rsidP="00407C3E">
                      <w:pPr>
                        <w:spacing w:line="240" w:lineRule="auto"/>
                        <w:rPr>
                          <w:rFonts w:ascii="Times New Roman" w:hAnsi="Times New Roman"/>
                          <w:color w:val="000000"/>
                          <w:sz w:val="16"/>
                          <w:szCs w:val="16"/>
                          <w:lang w:val="ru-RU"/>
                        </w:rPr>
                      </w:pPr>
                      <w:r w:rsidRPr="00F74ABE">
                        <w:rPr>
                          <w:rFonts w:ascii="Times New Roman" w:hAnsi="Times New Roman"/>
                          <w:b/>
                          <w:bCs/>
                          <w:color w:val="0000FF"/>
                          <w:sz w:val="16"/>
                          <w:szCs w:val="16"/>
                          <w:lang w:val="ru-RU"/>
                        </w:rPr>
                        <w:t>і</w:t>
                      </w:r>
                      <w:r w:rsidRPr="00F74ABE">
                        <w:rPr>
                          <w:rFonts w:ascii="Times New Roman" w:hAnsi="Times New Roman"/>
                          <w:b/>
                          <w:bCs/>
                          <w:color w:val="0000FF"/>
                          <w:sz w:val="16"/>
                          <w:szCs w:val="16"/>
                          <w:lang w:val="ru-RU"/>
                        </w:rPr>
                        <w:tab/>
                      </w:r>
                      <w:r w:rsidRPr="00F74ABE">
                        <w:rPr>
                          <w:rFonts w:ascii="Times New Roman" w:hAnsi="Times New Roman"/>
                          <w:color w:val="000000"/>
                          <w:sz w:val="16"/>
                          <w:szCs w:val="16"/>
                          <w:lang w:val="ru-RU"/>
                        </w:rPr>
                        <w:t>Порядковый номер товара</w:t>
                      </w:r>
                    </w:p>
                    <w:p w14:paraId="36351933" w14:textId="77777777" w:rsidR="00B30632" w:rsidRPr="00F74ABE" w:rsidRDefault="00B30632" w:rsidP="00407C3E">
                      <w:pPr>
                        <w:spacing w:line="240" w:lineRule="auto"/>
                        <w:rPr>
                          <w:rFonts w:ascii="Times New Roman" w:hAnsi="Times New Roman"/>
                          <w:color w:val="000000"/>
                          <w:sz w:val="16"/>
                          <w:szCs w:val="16"/>
                          <w:lang w:val="ru-RU"/>
                        </w:rPr>
                      </w:pPr>
                      <w:r w:rsidRPr="004F3B22">
                        <w:rPr>
                          <w:rFonts w:ascii="Times New Roman" w:hAnsi="Times New Roman"/>
                          <w:b/>
                          <w:bCs/>
                          <w:color w:val="0000FF"/>
                          <w:sz w:val="16"/>
                          <w:szCs w:val="16"/>
                        </w:rPr>
                        <w:t>C</w:t>
                      </w:r>
                      <w:r w:rsidRPr="00F74ABE">
                        <w:rPr>
                          <w:rFonts w:ascii="Times New Roman" w:hAnsi="Times New Roman"/>
                          <w:b/>
                          <w:bCs/>
                          <w:color w:val="0000FF"/>
                          <w:sz w:val="16"/>
                          <w:szCs w:val="16"/>
                          <w:lang w:val="ru-RU"/>
                        </w:rPr>
                        <w:t>Т</w:t>
                      </w:r>
                      <w:r w:rsidRPr="004F3B22">
                        <w:rPr>
                          <w:rFonts w:ascii="Times New Roman" w:hAnsi="Times New Roman"/>
                          <w:b/>
                          <w:bCs/>
                          <w:color w:val="0000FF"/>
                          <w:sz w:val="16"/>
                          <w:szCs w:val="16"/>
                        </w:rPr>
                        <w:t>i</w:t>
                      </w:r>
                      <w:r w:rsidRPr="00F74ABE">
                        <w:rPr>
                          <w:rFonts w:ascii="Times New Roman" w:hAnsi="Times New Roman"/>
                          <w:b/>
                          <w:bCs/>
                          <w:color w:val="0000FF"/>
                          <w:sz w:val="16"/>
                          <w:szCs w:val="16"/>
                          <w:lang w:val="ru-RU"/>
                        </w:rPr>
                        <w:tab/>
                      </w:r>
                      <w:r w:rsidRPr="00F74ABE">
                        <w:rPr>
                          <w:rFonts w:ascii="Times New Roman" w:hAnsi="Times New Roman"/>
                          <w:color w:val="000000"/>
                          <w:sz w:val="16"/>
                          <w:szCs w:val="16"/>
                          <w:lang w:val="ru-RU"/>
                        </w:rPr>
                        <w:t xml:space="preserve">Стоимость </w:t>
                      </w:r>
                      <w:r w:rsidRPr="004F3B22">
                        <w:rPr>
                          <w:rFonts w:ascii="Times New Roman" w:hAnsi="Times New Roman"/>
                          <w:color w:val="000000"/>
                          <w:sz w:val="16"/>
                          <w:szCs w:val="16"/>
                        </w:rPr>
                        <w:t>i</w:t>
                      </w:r>
                      <w:r w:rsidRPr="00F74ABE">
                        <w:rPr>
                          <w:rFonts w:ascii="Times New Roman" w:hAnsi="Times New Roman"/>
                          <w:color w:val="000000"/>
                          <w:sz w:val="16"/>
                          <w:szCs w:val="16"/>
                          <w:lang w:val="ru-RU"/>
                        </w:rPr>
                        <w:t>-ого товара;</w:t>
                      </w:r>
                    </w:p>
                    <w:p w14:paraId="2E1497F0" w14:textId="77777777" w:rsidR="00B30632" w:rsidRPr="00F74ABE" w:rsidRDefault="00B30632" w:rsidP="00407C3E">
                      <w:pPr>
                        <w:spacing w:line="240" w:lineRule="auto"/>
                        <w:rPr>
                          <w:rFonts w:ascii="Times New Roman" w:hAnsi="Times New Roman"/>
                          <w:color w:val="000000"/>
                          <w:sz w:val="16"/>
                          <w:szCs w:val="16"/>
                          <w:lang w:val="ru-RU"/>
                        </w:rPr>
                      </w:pPr>
                      <w:r w:rsidRPr="00A65DF7">
                        <w:rPr>
                          <w:b/>
                          <w:bCs/>
                          <w:color w:val="0000FF"/>
                          <w:sz w:val="16"/>
                          <w:szCs w:val="16"/>
                        </w:rPr>
                        <w:t>Ki</w:t>
                      </w:r>
                      <w:r w:rsidRPr="00F74ABE">
                        <w:rPr>
                          <w:b/>
                          <w:bCs/>
                          <w:color w:val="0000FF"/>
                          <w:sz w:val="16"/>
                          <w:szCs w:val="16"/>
                          <w:lang w:val="ru-RU"/>
                        </w:rPr>
                        <w:tab/>
                      </w:r>
                      <w:r w:rsidRPr="00F74ABE">
                        <w:rPr>
                          <w:rFonts w:ascii="Times New Roman" w:hAnsi="Times New Roman"/>
                          <w:color w:val="000000"/>
                          <w:sz w:val="16"/>
                          <w:szCs w:val="16"/>
                          <w:lang w:val="ru-RU"/>
                        </w:rPr>
                        <w:t>Доля казахстанского содержания в товаре, указанная в сертификате «</w:t>
                      </w:r>
                      <w:r w:rsidRPr="004F3B22">
                        <w:rPr>
                          <w:rFonts w:ascii="Times New Roman" w:hAnsi="Times New Roman"/>
                          <w:color w:val="000000"/>
                          <w:sz w:val="16"/>
                          <w:szCs w:val="16"/>
                        </w:rPr>
                        <w:t>CT</w:t>
                      </w:r>
                      <w:r w:rsidRPr="00F74ABE">
                        <w:rPr>
                          <w:rFonts w:ascii="Times New Roman" w:hAnsi="Times New Roman"/>
                          <w:color w:val="000000"/>
                          <w:sz w:val="16"/>
                          <w:szCs w:val="16"/>
                          <w:lang w:val="ru-RU"/>
                        </w:rPr>
                        <w:t>-</w:t>
                      </w:r>
                      <w:r w:rsidRPr="004F3B22">
                        <w:rPr>
                          <w:rFonts w:ascii="Times New Roman" w:hAnsi="Times New Roman"/>
                          <w:color w:val="000000"/>
                          <w:sz w:val="16"/>
                          <w:szCs w:val="16"/>
                        </w:rPr>
                        <w:t>KZ</w:t>
                      </w:r>
                      <w:r w:rsidRPr="00F74ABE">
                        <w:rPr>
                          <w:rFonts w:ascii="Times New Roman" w:hAnsi="Times New Roman"/>
                          <w:color w:val="000000"/>
                          <w:sz w:val="16"/>
                          <w:szCs w:val="16"/>
                          <w:lang w:val="ru-RU"/>
                        </w:rPr>
                        <w:t>»;</w:t>
                      </w:r>
                    </w:p>
                    <w:p w14:paraId="6715A6EE" w14:textId="77777777" w:rsidR="00B30632" w:rsidRPr="00F74ABE" w:rsidRDefault="00B30632" w:rsidP="00407C3E">
                      <w:pPr>
                        <w:spacing w:line="240" w:lineRule="auto"/>
                        <w:rPr>
                          <w:rFonts w:ascii="Times New Roman" w:hAnsi="Times New Roman"/>
                          <w:color w:val="000000"/>
                          <w:sz w:val="16"/>
                          <w:szCs w:val="16"/>
                          <w:lang w:val="ru-RU"/>
                        </w:rPr>
                      </w:pPr>
                      <w:r w:rsidRPr="00F74ABE">
                        <w:rPr>
                          <w:rFonts w:ascii="Times New Roman" w:hAnsi="Times New Roman"/>
                          <w:color w:val="000000"/>
                          <w:sz w:val="16"/>
                          <w:szCs w:val="16"/>
                          <w:lang w:val="ru-RU"/>
                        </w:rPr>
                        <w:tab/>
                      </w:r>
                      <w:r w:rsidRPr="004F3B22">
                        <w:rPr>
                          <w:rFonts w:ascii="Times New Roman" w:hAnsi="Times New Roman"/>
                          <w:color w:val="000000"/>
                          <w:sz w:val="16"/>
                          <w:szCs w:val="16"/>
                        </w:rPr>
                        <w:t>Ki</w:t>
                      </w:r>
                      <w:r w:rsidRPr="00F74ABE">
                        <w:rPr>
                          <w:rFonts w:ascii="Times New Roman" w:hAnsi="Times New Roman"/>
                          <w:color w:val="000000"/>
                          <w:sz w:val="16"/>
                          <w:szCs w:val="16"/>
                          <w:lang w:val="ru-RU"/>
                        </w:rPr>
                        <w:t xml:space="preserve"> = 0, в случае отсутствия сертификата «</w:t>
                      </w:r>
                      <w:r w:rsidRPr="004F3B22">
                        <w:rPr>
                          <w:rFonts w:ascii="Times New Roman" w:hAnsi="Times New Roman"/>
                          <w:color w:val="000000"/>
                          <w:sz w:val="16"/>
                          <w:szCs w:val="16"/>
                        </w:rPr>
                        <w:t>CT</w:t>
                      </w:r>
                      <w:r w:rsidRPr="00F74ABE">
                        <w:rPr>
                          <w:rFonts w:ascii="Times New Roman" w:hAnsi="Times New Roman"/>
                          <w:color w:val="000000"/>
                          <w:sz w:val="16"/>
                          <w:szCs w:val="16"/>
                          <w:lang w:val="ru-RU"/>
                        </w:rPr>
                        <w:t>-</w:t>
                      </w:r>
                      <w:r w:rsidRPr="004F3B22">
                        <w:rPr>
                          <w:rFonts w:ascii="Times New Roman" w:hAnsi="Times New Roman"/>
                          <w:color w:val="000000"/>
                          <w:sz w:val="16"/>
                          <w:szCs w:val="16"/>
                        </w:rPr>
                        <w:t>KZ</w:t>
                      </w:r>
                      <w:r w:rsidRPr="00F74ABE">
                        <w:rPr>
                          <w:rFonts w:ascii="Times New Roman" w:hAnsi="Times New Roman"/>
                          <w:color w:val="000000"/>
                          <w:sz w:val="16"/>
                          <w:szCs w:val="16"/>
                          <w:lang w:val="ru-RU"/>
                        </w:rPr>
                        <w:t>»;</w:t>
                      </w:r>
                    </w:p>
                    <w:p w14:paraId="44B1E302" w14:textId="77777777" w:rsidR="00B30632" w:rsidRPr="00F74ABE" w:rsidRDefault="00B30632" w:rsidP="00407C3E">
                      <w:pPr>
                        <w:spacing w:line="360" w:lineRule="auto"/>
                        <w:rPr>
                          <w:rFonts w:ascii="Times New Roman" w:hAnsi="Times New Roman"/>
                          <w:color w:val="000000"/>
                          <w:sz w:val="16"/>
                          <w:szCs w:val="16"/>
                          <w:lang w:val="ru-RU"/>
                        </w:rPr>
                      </w:pPr>
                    </w:p>
                    <w:p w14:paraId="775EA8CD" w14:textId="77777777" w:rsidR="00B30632" w:rsidRPr="00F74ABE" w:rsidRDefault="00B30632" w:rsidP="00407C3E">
                      <w:pPr>
                        <w:spacing w:line="360" w:lineRule="auto"/>
                        <w:rPr>
                          <w:rFonts w:ascii="Times New Roman" w:hAnsi="Times New Roman"/>
                          <w:sz w:val="16"/>
                          <w:szCs w:val="16"/>
                          <w:lang w:val="ru-RU"/>
                        </w:rPr>
                      </w:pPr>
                    </w:p>
                  </w:txbxContent>
                </v:textbox>
                <w10:wrap type="square"/>
              </v:shape>
            </w:pict>
          </mc:Fallback>
        </mc:AlternateContent>
      </w:r>
      <w:r w:rsidR="00407C3E" w:rsidRPr="00C5022D">
        <w:rPr>
          <w:rFonts w:ascii="Times New Roman" w:hAnsi="Times New Roman"/>
          <w:sz w:val="24"/>
          <w:szCs w:val="24"/>
          <w:lang w:val="en-US" w:eastAsia="ko-KR"/>
        </w:rPr>
        <w:t>                                               i</w:t>
      </w:r>
      <w:r w:rsidR="00407C3E" w:rsidRPr="00C5022D">
        <w:rPr>
          <w:rFonts w:ascii="Times New Roman" w:hAnsi="Times New Roman"/>
          <w:sz w:val="24"/>
          <w:szCs w:val="24"/>
          <w:lang w:val="ru-RU" w:eastAsia="ko-KR"/>
        </w:rPr>
        <w:t xml:space="preserve">=1 </w:t>
      </w:r>
      <w:r w:rsidR="00407C3E" w:rsidRPr="00C5022D">
        <w:rPr>
          <w:rFonts w:ascii="Times New Roman" w:hAnsi="Times New Roman"/>
          <w:sz w:val="24"/>
          <w:szCs w:val="24"/>
          <w:lang w:val="en-US" w:eastAsia="ko-KR"/>
        </w:rPr>
        <w:t>                   </w:t>
      </w:r>
      <w:r w:rsidR="00407C3E" w:rsidRPr="00C5022D">
        <w:rPr>
          <w:rFonts w:ascii="Times New Roman" w:hAnsi="Times New Roman"/>
          <w:sz w:val="24"/>
          <w:szCs w:val="24"/>
          <w:lang w:val="ru-RU" w:eastAsia="ko-KR"/>
        </w:rPr>
        <w:t xml:space="preserve"> </w:t>
      </w:r>
      <w:r w:rsidR="00407C3E" w:rsidRPr="00C5022D">
        <w:rPr>
          <w:rFonts w:ascii="Times New Roman" w:hAnsi="Times New Roman"/>
          <w:sz w:val="24"/>
          <w:szCs w:val="24"/>
          <w:lang w:val="en-US" w:eastAsia="ko-KR"/>
        </w:rPr>
        <w:t> j</w:t>
      </w:r>
      <w:r w:rsidR="00407C3E" w:rsidRPr="00C5022D">
        <w:rPr>
          <w:rFonts w:ascii="Times New Roman" w:hAnsi="Times New Roman"/>
          <w:sz w:val="24"/>
          <w:szCs w:val="24"/>
          <w:lang w:val="ru-RU" w:eastAsia="ko-KR"/>
        </w:rPr>
        <w:t>=1</w:t>
      </w:r>
    </w:p>
    <w:p w14:paraId="15628714" w14:textId="77777777" w:rsidR="00407C3E" w:rsidRPr="00C5022D" w:rsidRDefault="00407C3E" w:rsidP="00407C3E">
      <w:pPr>
        <w:tabs>
          <w:tab w:val="clear" w:pos="1080"/>
        </w:tabs>
        <w:spacing w:line="240" w:lineRule="auto"/>
        <w:ind w:left="0" w:firstLine="0"/>
        <w:jc w:val="left"/>
        <w:rPr>
          <w:rFonts w:ascii="Times New Roman" w:hAnsi="Times New Roman"/>
          <w:sz w:val="24"/>
          <w:szCs w:val="24"/>
          <w:lang w:val="ru-RU" w:eastAsia="ko-KR"/>
        </w:rPr>
      </w:pPr>
      <w:r w:rsidRPr="00C5022D">
        <w:rPr>
          <w:rFonts w:ascii="Times New Roman" w:hAnsi="Times New Roman"/>
          <w:sz w:val="24"/>
          <w:szCs w:val="24"/>
          <w:lang w:val="ru-RU" w:eastAsia="ko-KR"/>
        </w:rPr>
        <w:t xml:space="preserve"> Доля казахстанского содержания (%):</w:t>
      </w:r>
    </w:p>
    <w:p w14:paraId="7FE4BF9C" w14:textId="77777777" w:rsidR="00407C3E" w:rsidRPr="00C5022D" w:rsidRDefault="00407C3E" w:rsidP="00407C3E">
      <w:pPr>
        <w:tabs>
          <w:tab w:val="clear" w:pos="1080"/>
        </w:tabs>
        <w:spacing w:line="240" w:lineRule="auto"/>
        <w:ind w:left="0" w:firstLine="0"/>
        <w:jc w:val="left"/>
        <w:rPr>
          <w:rFonts w:ascii="Times New Roman" w:hAnsi="Times New Roman"/>
          <w:sz w:val="24"/>
          <w:szCs w:val="24"/>
          <w:lang w:val="ru-RU" w:eastAsia="ko-KR"/>
        </w:rPr>
      </w:pPr>
    </w:p>
    <w:p w14:paraId="0597D077" w14:textId="77777777" w:rsidR="00407C3E" w:rsidRPr="00C5022D" w:rsidRDefault="00407C3E" w:rsidP="00407C3E">
      <w:pPr>
        <w:tabs>
          <w:tab w:val="clear" w:pos="1080"/>
        </w:tabs>
        <w:spacing w:line="240" w:lineRule="auto"/>
        <w:ind w:left="0" w:firstLine="0"/>
        <w:jc w:val="left"/>
        <w:rPr>
          <w:rFonts w:ascii="Times New Roman" w:hAnsi="Times New Roman"/>
          <w:szCs w:val="24"/>
          <w:lang w:val="ru-RU" w:eastAsia="ko-KR"/>
        </w:rPr>
      </w:pPr>
      <w:r w:rsidRPr="00C5022D">
        <w:rPr>
          <w:rFonts w:ascii="Times New Roman" w:hAnsi="Times New Roman"/>
          <w:szCs w:val="24"/>
          <w:lang w:val="ru-RU" w:eastAsia="ko-KR"/>
        </w:rPr>
        <w:t xml:space="preserve">                                 ____________________________ М.П.</w:t>
      </w:r>
    </w:p>
    <w:p w14:paraId="2C252466" w14:textId="77777777" w:rsidR="00407C3E" w:rsidRPr="00C5022D" w:rsidRDefault="00407C3E" w:rsidP="00407C3E">
      <w:pPr>
        <w:tabs>
          <w:tab w:val="clear" w:pos="1080"/>
        </w:tabs>
        <w:spacing w:line="240" w:lineRule="auto"/>
        <w:ind w:left="0" w:firstLine="180"/>
        <w:jc w:val="left"/>
        <w:rPr>
          <w:rFonts w:ascii="Times New Roman" w:hAnsi="Times New Roman"/>
          <w:i/>
          <w:iCs/>
          <w:szCs w:val="24"/>
          <w:lang w:val="ru-RU" w:eastAsia="ko-KR"/>
        </w:rPr>
      </w:pPr>
      <w:r w:rsidRPr="00C5022D">
        <w:rPr>
          <w:rFonts w:ascii="Times New Roman" w:hAnsi="Times New Roman"/>
          <w:i/>
          <w:iCs/>
          <w:szCs w:val="24"/>
          <w:lang w:val="kk-KZ" w:eastAsia="ko-KR"/>
        </w:rPr>
        <w:t xml:space="preserve">                               </w:t>
      </w:r>
      <w:r w:rsidRPr="00C5022D">
        <w:rPr>
          <w:rFonts w:ascii="Times New Roman" w:hAnsi="Times New Roman"/>
          <w:i/>
          <w:iCs/>
          <w:szCs w:val="24"/>
          <w:lang w:val="ru-RU" w:eastAsia="ko-KR"/>
        </w:rPr>
        <w:t>Ф.И.О. руководителя, подпись</w:t>
      </w:r>
    </w:p>
    <w:p w14:paraId="27F21541" w14:textId="77777777" w:rsidR="00407C3E" w:rsidRPr="00C5022D" w:rsidRDefault="00407C3E" w:rsidP="00407C3E">
      <w:pPr>
        <w:tabs>
          <w:tab w:val="clear" w:pos="1080"/>
          <w:tab w:val="left" w:pos="0"/>
        </w:tabs>
        <w:spacing w:line="240" w:lineRule="auto"/>
        <w:ind w:left="0" w:firstLine="0"/>
        <w:jc w:val="left"/>
        <w:rPr>
          <w:rFonts w:ascii="Times New Roman" w:hAnsi="Times New Roman"/>
          <w:b/>
          <w:bCs/>
          <w:szCs w:val="24"/>
          <w:lang w:val="ru-RU" w:eastAsia="ko-KR"/>
        </w:rPr>
      </w:pPr>
      <w:r w:rsidRPr="00C5022D">
        <w:rPr>
          <w:rFonts w:ascii="Times New Roman" w:hAnsi="Times New Roman"/>
          <w:b/>
          <w:bCs/>
          <w:szCs w:val="24"/>
          <w:lang w:val="ru-RU" w:eastAsia="ko-KR"/>
        </w:rPr>
        <w:t>**КСр/у  = ___________</w:t>
      </w:r>
    </w:p>
    <w:p w14:paraId="0D261AEF" w14:textId="77777777" w:rsidR="00407C3E" w:rsidRPr="00C5022D" w:rsidRDefault="00407C3E" w:rsidP="00407C3E">
      <w:pPr>
        <w:tabs>
          <w:tab w:val="clear" w:pos="1080"/>
          <w:tab w:val="left" w:pos="0"/>
        </w:tabs>
        <w:spacing w:line="240" w:lineRule="auto"/>
        <w:ind w:left="0" w:firstLine="0"/>
        <w:jc w:val="left"/>
        <w:rPr>
          <w:rFonts w:ascii="Times New Roman" w:hAnsi="Times New Roman"/>
          <w:i/>
          <w:szCs w:val="24"/>
          <w:lang w:val="ru-RU" w:eastAsia="ko-KR"/>
        </w:rPr>
      </w:pPr>
      <w:r w:rsidRPr="00C5022D">
        <w:rPr>
          <w:rFonts w:ascii="Times New Roman" w:hAnsi="Times New Roman"/>
          <w:i/>
          <w:szCs w:val="24"/>
          <w:lang w:val="ru-RU" w:eastAsia="ko-KR"/>
        </w:rPr>
        <w:t>** указывается итоговая доля казахстанского содержания в договоре в цифровом формате до сотой доли (0,00)</w:t>
      </w:r>
    </w:p>
    <w:p w14:paraId="09E3FEC5" w14:textId="77777777" w:rsidR="00407C3E" w:rsidRPr="00C5022D" w:rsidRDefault="00407C3E" w:rsidP="00407C3E">
      <w:pPr>
        <w:tabs>
          <w:tab w:val="clear" w:pos="1080"/>
          <w:tab w:val="left" w:pos="0"/>
        </w:tabs>
        <w:spacing w:line="240" w:lineRule="auto"/>
        <w:ind w:left="0" w:firstLine="0"/>
        <w:jc w:val="left"/>
        <w:rPr>
          <w:rFonts w:ascii="Times New Roman" w:hAnsi="Times New Roman"/>
          <w:i/>
          <w:iCs/>
          <w:szCs w:val="24"/>
          <w:lang w:val="ru-RU" w:eastAsia="ko-KR"/>
        </w:rPr>
      </w:pPr>
      <w:r w:rsidRPr="00C5022D">
        <w:rPr>
          <w:rFonts w:ascii="Times New Roman" w:hAnsi="Times New Roman"/>
          <w:i/>
          <w:szCs w:val="24"/>
          <w:lang w:val="ru-RU" w:eastAsia="ko-KR"/>
        </w:rPr>
        <w:t>_______________________________________________</w:t>
      </w:r>
      <w:r w:rsidRPr="00C5022D">
        <w:rPr>
          <w:rFonts w:ascii="Times New Roman" w:hAnsi="Times New Roman"/>
          <w:i/>
          <w:iCs/>
          <w:szCs w:val="24"/>
          <w:lang w:val="ru-RU" w:eastAsia="ko-KR"/>
        </w:rPr>
        <w:t>Ф.И.О. исполнителя, контактный телефон</w:t>
      </w:r>
    </w:p>
    <w:p w14:paraId="0AB18B09" w14:textId="77777777" w:rsidR="00407C3E" w:rsidRPr="00C5022D" w:rsidRDefault="00407C3E" w:rsidP="00407C3E">
      <w:pPr>
        <w:tabs>
          <w:tab w:val="clear" w:pos="1080"/>
        </w:tabs>
        <w:spacing w:line="240" w:lineRule="auto"/>
        <w:ind w:left="0" w:firstLine="0"/>
        <w:jc w:val="left"/>
        <w:rPr>
          <w:rFonts w:ascii="Times New Roman" w:hAnsi="Times New Roman"/>
          <w:b/>
          <w:bCs/>
          <w:sz w:val="24"/>
          <w:szCs w:val="24"/>
          <w:lang w:val="ru-RU" w:eastAsia="ko-KR"/>
        </w:rPr>
      </w:pPr>
      <w:r w:rsidRPr="00C5022D">
        <w:rPr>
          <w:rFonts w:ascii="Times New Roman" w:hAnsi="Times New Roman"/>
          <w:i/>
          <w:iCs/>
          <w:sz w:val="24"/>
          <w:szCs w:val="24"/>
          <w:lang w:val="ru-RU" w:eastAsia="ko-KR"/>
        </w:rPr>
        <w:t xml:space="preserve">                                                             </w:t>
      </w:r>
      <w:r w:rsidRPr="00C5022D">
        <w:rPr>
          <w:rFonts w:ascii="Times New Roman" w:hAnsi="Times New Roman"/>
          <w:b/>
          <w:bCs/>
          <w:sz w:val="24"/>
          <w:szCs w:val="24"/>
          <w:lang w:val="ru-RU" w:eastAsia="ko-KR"/>
        </w:rPr>
        <w:t xml:space="preserve">ЗАКАЗЧИК </w:t>
      </w:r>
      <w:r w:rsidRPr="00C5022D">
        <w:rPr>
          <w:rFonts w:ascii="Times New Roman" w:hAnsi="Times New Roman"/>
          <w:b/>
          <w:bCs/>
          <w:sz w:val="24"/>
          <w:szCs w:val="24"/>
          <w:lang w:val="ru-RU" w:eastAsia="ko-KR"/>
        </w:rPr>
        <w:tab/>
      </w:r>
      <w:r w:rsidRPr="00C5022D">
        <w:rPr>
          <w:rFonts w:ascii="Times New Roman" w:hAnsi="Times New Roman"/>
          <w:b/>
          <w:bCs/>
          <w:sz w:val="24"/>
          <w:szCs w:val="24"/>
          <w:lang w:val="ru-RU" w:eastAsia="ko-KR"/>
        </w:rPr>
        <w:tab/>
      </w:r>
      <w:r w:rsidRPr="00C5022D">
        <w:rPr>
          <w:rFonts w:ascii="Times New Roman" w:hAnsi="Times New Roman"/>
          <w:b/>
          <w:bCs/>
          <w:sz w:val="24"/>
          <w:szCs w:val="24"/>
          <w:lang w:val="ru-RU" w:eastAsia="ko-KR"/>
        </w:rPr>
        <w:tab/>
      </w:r>
      <w:r w:rsidRPr="00C5022D">
        <w:rPr>
          <w:rFonts w:ascii="Times New Roman" w:hAnsi="Times New Roman"/>
          <w:b/>
          <w:bCs/>
          <w:sz w:val="24"/>
          <w:szCs w:val="24"/>
          <w:lang w:val="ru-RU" w:eastAsia="ko-KR"/>
        </w:rPr>
        <w:tab/>
        <w:t xml:space="preserve">                       </w:t>
      </w:r>
      <w:r w:rsidRPr="00C5022D">
        <w:rPr>
          <w:rFonts w:ascii="Times New Roman" w:hAnsi="Times New Roman"/>
          <w:b/>
          <w:bCs/>
          <w:sz w:val="24"/>
          <w:szCs w:val="24"/>
          <w:lang w:val="ru-RU" w:eastAsia="ko-KR"/>
        </w:rPr>
        <w:tab/>
        <w:t xml:space="preserve">       ИСПОЛНИТЕЛЬ</w:t>
      </w:r>
    </w:p>
    <w:p w14:paraId="582F85FA" w14:textId="77777777" w:rsidR="00407C3E" w:rsidRPr="00C5022D" w:rsidRDefault="00407C3E" w:rsidP="00407C3E">
      <w:pPr>
        <w:tabs>
          <w:tab w:val="clear" w:pos="1080"/>
        </w:tabs>
        <w:spacing w:line="240" w:lineRule="auto"/>
        <w:ind w:left="0" w:firstLine="0"/>
        <w:jc w:val="left"/>
        <w:rPr>
          <w:rFonts w:ascii="Times New Roman" w:hAnsi="Times New Roman"/>
          <w:b/>
          <w:bCs/>
          <w:sz w:val="24"/>
          <w:szCs w:val="24"/>
          <w:lang w:val="ru-RU" w:eastAsia="ko-KR"/>
        </w:rPr>
      </w:pPr>
      <w:r w:rsidRPr="00C5022D">
        <w:rPr>
          <w:rFonts w:ascii="Times New Roman" w:hAnsi="Times New Roman"/>
          <w:b/>
          <w:bCs/>
          <w:sz w:val="24"/>
          <w:szCs w:val="24"/>
          <w:lang w:val="ru-RU" w:eastAsia="ko-KR"/>
        </w:rPr>
        <w:t xml:space="preserve">                                                      ТОО «Жамбыл Петролеум»</w:t>
      </w:r>
      <w:r w:rsidRPr="00C5022D">
        <w:rPr>
          <w:rFonts w:ascii="Times New Roman" w:hAnsi="Times New Roman"/>
          <w:b/>
          <w:bCs/>
          <w:sz w:val="24"/>
          <w:szCs w:val="24"/>
          <w:lang w:val="ru-RU" w:eastAsia="ko-KR"/>
        </w:rPr>
        <w:tab/>
      </w:r>
      <w:r w:rsidRPr="00C5022D">
        <w:rPr>
          <w:rFonts w:ascii="Times New Roman" w:hAnsi="Times New Roman"/>
          <w:b/>
          <w:bCs/>
          <w:sz w:val="24"/>
          <w:szCs w:val="24"/>
          <w:lang w:val="ru-RU" w:eastAsia="ko-KR"/>
        </w:rPr>
        <w:tab/>
      </w:r>
      <w:r w:rsidRPr="00C5022D">
        <w:rPr>
          <w:rFonts w:ascii="Times New Roman" w:hAnsi="Times New Roman"/>
          <w:b/>
          <w:bCs/>
          <w:sz w:val="24"/>
          <w:szCs w:val="24"/>
          <w:lang w:val="ru-RU" w:eastAsia="ko-KR"/>
        </w:rPr>
        <w:tab/>
      </w:r>
      <w:r w:rsidRPr="00C5022D">
        <w:rPr>
          <w:rFonts w:ascii="Times New Roman" w:hAnsi="Times New Roman"/>
          <w:b/>
          <w:bCs/>
          <w:sz w:val="24"/>
          <w:szCs w:val="24"/>
          <w:lang w:val="ru-RU" w:eastAsia="ko-KR"/>
        </w:rPr>
        <w:tab/>
        <w:t xml:space="preserve">       </w:t>
      </w:r>
    </w:p>
    <w:p w14:paraId="32339A05" w14:textId="77777777" w:rsidR="00407C3E" w:rsidRPr="00C5022D" w:rsidRDefault="00407C3E" w:rsidP="00407C3E">
      <w:pPr>
        <w:tabs>
          <w:tab w:val="clear" w:pos="1080"/>
        </w:tabs>
        <w:spacing w:line="240" w:lineRule="auto"/>
        <w:ind w:left="0" w:firstLine="0"/>
        <w:jc w:val="left"/>
        <w:rPr>
          <w:rFonts w:ascii="Times New Roman" w:hAnsi="Times New Roman"/>
          <w:b/>
          <w:sz w:val="24"/>
          <w:szCs w:val="24"/>
          <w:lang w:val="ru-RU" w:eastAsia="ko-KR"/>
        </w:rPr>
      </w:pPr>
      <w:r w:rsidRPr="00C5022D">
        <w:rPr>
          <w:rFonts w:ascii="Times New Roman" w:hAnsi="Times New Roman"/>
          <w:b/>
          <w:bCs/>
          <w:sz w:val="24"/>
          <w:szCs w:val="24"/>
          <w:lang w:val="ru-RU" w:eastAsia="ko-KR"/>
        </w:rPr>
        <w:t xml:space="preserve">                                                       Генеральный директор</w:t>
      </w:r>
      <w:r w:rsidRPr="00C5022D">
        <w:rPr>
          <w:rFonts w:ascii="Times New Roman" w:hAnsi="Times New Roman"/>
          <w:b/>
          <w:bCs/>
          <w:sz w:val="24"/>
          <w:szCs w:val="24"/>
          <w:lang w:val="ru-RU" w:eastAsia="ko-KR"/>
        </w:rPr>
        <w:tab/>
      </w:r>
      <w:r w:rsidRPr="00C5022D">
        <w:rPr>
          <w:rFonts w:ascii="Times New Roman" w:hAnsi="Times New Roman"/>
          <w:b/>
          <w:bCs/>
          <w:sz w:val="24"/>
          <w:szCs w:val="24"/>
          <w:lang w:val="ru-RU" w:eastAsia="ko-KR"/>
        </w:rPr>
        <w:tab/>
      </w:r>
      <w:r w:rsidRPr="00C5022D">
        <w:rPr>
          <w:rFonts w:ascii="Times New Roman" w:hAnsi="Times New Roman"/>
          <w:b/>
          <w:bCs/>
          <w:sz w:val="24"/>
          <w:szCs w:val="24"/>
          <w:lang w:val="ru-RU" w:eastAsia="ko-KR"/>
        </w:rPr>
        <w:tab/>
        <w:t xml:space="preserve">                   </w:t>
      </w:r>
    </w:p>
    <w:p w14:paraId="00A86F43" w14:textId="6F55A38D" w:rsidR="00407C3E" w:rsidRPr="00C5022D" w:rsidRDefault="00407C3E" w:rsidP="00407C3E">
      <w:pPr>
        <w:tabs>
          <w:tab w:val="clear" w:pos="1080"/>
        </w:tabs>
        <w:spacing w:line="240" w:lineRule="auto"/>
        <w:ind w:left="0" w:firstLine="0"/>
        <w:jc w:val="left"/>
        <w:rPr>
          <w:rFonts w:ascii="Times New Roman" w:hAnsi="Times New Roman"/>
          <w:b/>
          <w:sz w:val="24"/>
          <w:szCs w:val="24"/>
          <w:lang w:val="ru-RU" w:eastAsia="ko-KR"/>
        </w:rPr>
      </w:pPr>
      <w:r w:rsidRPr="00C5022D">
        <w:rPr>
          <w:rFonts w:ascii="Times New Roman" w:hAnsi="Times New Roman"/>
          <w:b/>
          <w:sz w:val="24"/>
          <w:szCs w:val="24"/>
          <w:lang w:val="ru-RU" w:eastAsia="ko-KR"/>
        </w:rPr>
        <w:t xml:space="preserve">                                                        ________________</w:t>
      </w:r>
      <w:r w:rsidRPr="00C5022D">
        <w:rPr>
          <w:rFonts w:ascii="Times New Roman" w:hAnsi="Times New Roman"/>
          <w:b/>
          <w:bCs/>
          <w:sz w:val="24"/>
          <w:szCs w:val="24"/>
          <w:lang w:val="ru-RU" w:eastAsia="ko-KR"/>
        </w:rPr>
        <w:t xml:space="preserve"> Елевсинов Х.Т.</w:t>
      </w:r>
      <w:r w:rsidRPr="00C5022D">
        <w:rPr>
          <w:rFonts w:ascii="Times New Roman" w:hAnsi="Times New Roman"/>
          <w:b/>
          <w:bCs/>
          <w:sz w:val="24"/>
          <w:szCs w:val="24"/>
          <w:lang w:val="ru-RU" w:eastAsia="ko-KR"/>
        </w:rPr>
        <w:tab/>
        <w:t xml:space="preserve">                               </w:t>
      </w:r>
      <w:r w:rsidRPr="00C5022D">
        <w:rPr>
          <w:rFonts w:ascii="Times New Roman" w:hAnsi="Times New Roman"/>
          <w:b/>
          <w:sz w:val="24"/>
          <w:szCs w:val="24"/>
          <w:lang w:val="ru-RU" w:eastAsia="ko-KR"/>
        </w:rPr>
        <w:t>________________</w:t>
      </w:r>
    </w:p>
    <w:p w14:paraId="58C10EB7" w14:textId="77777777" w:rsidR="00407C3E" w:rsidRPr="00C5022D" w:rsidRDefault="00407C3E" w:rsidP="00407C3E">
      <w:pPr>
        <w:tabs>
          <w:tab w:val="clear" w:pos="1080"/>
        </w:tabs>
        <w:spacing w:line="240" w:lineRule="auto"/>
        <w:ind w:left="0" w:firstLine="0"/>
        <w:jc w:val="center"/>
        <w:rPr>
          <w:rFonts w:ascii="Times New Roman" w:hAnsi="Times New Roman"/>
          <w:i/>
          <w:iCs/>
          <w:sz w:val="24"/>
          <w:szCs w:val="24"/>
          <w:lang w:val="ru-RU" w:eastAsia="ko-KR"/>
        </w:rPr>
      </w:pPr>
      <w:r w:rsidRPr="00C5022D">
        <w:rPr>
          <w:rFonts w:ascii="Times New Roman" w:eastAsia="Malgun Gothic" w:hAnsi="Times New Roman"/>
          <w:bCs/>
          <w:sz w:val="24"/>
          <w:szCs w:val="24"/>
          <w:lang w:val="ru-RU" w:eastAsia="ko-KR"/>
        </w:rPr>
        <w:t>М.П.                                                                                        М.П.</w:t>
      </w:r>
    </w:p>
    <w:p w14:paraId="15618D17" w14:textId="09A22E5C" w:rsidR="0094564D" w:rsidRPr="00C5022D" w:rsidRDefault="0094564D" w:rsidP="0094564D">
      <w:pPr>
        <w:autoSpaceDE w:val="0"/>
        <w:autoSpaceDN w:val="0"/>
        <w:adjustRightInd w:val="0"/>
        <w:ind w:right="113"/>
        <w:jc w:val="right"/>
        <w:rPr>
          <w:rFonts w:ascii="Times New Roman" w:hAnsi="Times New Roman"/>
          <w:b/>
          <w:sz w:val="24"/>
          <w:szCs w:val="24"/>
          <w:lang w:val="ru-RU"/>
        </w:rPr>
      </w:pPr>
      <w:r w:rsidRPr="00C5022D">
        <w:rPr>
          <w:rFonts w:ascii="Times New Roman" w:hAnsi="Times New Roman"/>
          <w:b/>
          <w:sz w:val="24"/>
          <w:szCs w:val="24"/>
          <w:lang w:val="ru-RU"/>
        </w:rPr>
        <w:t>201</w:t>
      </w:r>
      <w:r w:rsidR="00407C3E" w:rsidRPr="00C5022D">
        <w:rPr>
          <w:rFonts w:ascii="Times New Roman" w:hAnsi="Times New Roman"/>
          <w:b/>
          <w:sz w:val="24"/>
          <w:szCs w:val="24"/>
          <w:lang w:val="ru-RU"/>
        </w:rPr>
        <w:t>8</w:t>
      </w:r>
      <w:r w:rsidRPr="00C5022D">
        <w:rPr>
          <w:rFonts w:ascii="Times New Roman" w:hAnsi="Times New Roman"/>
          <w:b/>
          <w:sz w:val="24"/>
          <w:szCs w:val="24"/>
          <w:lang w:val="ru-RU"/>
        </w:rPr>
        <w:t xml:space="preserve"> жылғы «_____»_____________ шартқа </w:t>
      </w:r>
      <w:r w:rsidRPr="00C5022D">
        <w:rPr>
          <w:rFonts w:ascii="Times New Roman" w:hAnsi="Times New Roman"/>
          <w:b/>
          <w:sz w:val="24"/>
          <w:szCs w:val="24"/>
        </w:rPr>
        <w:t> </w:t>
      </w:r>
    </w:p>
    <w:p w14:paraId="5A6E68DF" w14:textId="77777777" w:rsidR="0094564D" w:rsidRPr="00C5022D" w:rsidRDefault="0094564D" w:rsidP="0094564D">
      <w:pPr>
        <w:autoSpaceDE w:val="0"/>
        <w:autoSpaceDN w:val="0"/>
        <w:adjustRightInd w:val="0"/>
        <w:ind w:right="113"/>
        <w:jc w:val="right"/>
        <w:rPr>
          <w:rFonts w:ascii="Times New Roman" w:hAnsi="Times New Roman"/>
          <w:b/>
          <w:sz w:val="24"/>
          <w:szCs w:val="24"/>
          <w:lang w:val="ru-RU"/>
        </w:rPr>
      </w:pPr>
      <w:r w:rsidRPr="00C5022D">
        <w:rPr>
          <w:rFonts w:ascii="Times New Roman" w:hAnsi="Times New Roman"/>
          <w:b/>
          <w:sz w:val="24"/>
          <w:szCs w:val="24"/>
          <w:lang w:val="ru-RU"/>
        </w:rPr>
        <w:t>1- қосымша</w:t>
      </w:r>
    </w:p>
    <w:p w14:paraId="58BA11B8" w14:textId="77777777" w:rsidR="0094564D" w:rsidRPr="00C5022D" w:rsidRDefault="0094564D" w:rsidP="0094564D">
      <w:pPr>
        <w:ind w:right="-2"/>
        <w:jc w:val="right"/>
        <w:rPr>
          <w:rFonts w:ascii="Times New Roman" w:hAnsi="Times New Roman"/>
          <w:b/>
          <w:bCs/>
          <w:sz w:val="24"/>
          <w:szCs w:val="24"/>
          <w:lang w:val="ru-RU"/>
        </w:rPr>
      </w:pPr>
    </w:p>
    <w:p w14:paraId="7546B075" w14:textId="77777777" w:rsidR="0094564D" w:rsidRPr="00C5022D" w:rsidRDefault="0094564D" w:rsidP="0094564D">
      <w:pPr>
        <w:ind w:right="-2"/>
        <w:jc w:val="center"/>
        <w:rPr>
          <w:rFonts w:ascii="Times New Roman" w:hAnsi="Times New Roman"/>
          <w:sz w:val="24"/>
          <w:szCs w:val="24"/>
          <w:lang w:val="ru-RU"/>
        </w:rPr>
      </w:pPr>
      <w:r w:rsidRPr="00C5022D">
        <w:rPr>
          <w:rFonts w:ascii="Times New Roman" w:hAnsi="Times New Roman"/>
          <w:b/>
          <w:sz w:val="24"/>
          <w:szCs w:val="24"/>
          <w:lang w:val="ru-RU"/>
        </w:rPr>
        <w:t>Сатып алынатын Қызметтер тізбесі</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7"/>
        <w:gridCol w:w="1713"/>
        <w:gridCol w:w="3523"/>
        <w:gridCol w:w="1367"/>
        <w:gridCol w:w="1314"/>
        <w:gridCol w:w="2125"/>
        <w:gridCol w:w="2816"/>
      </w:tblGrid>
      <w:tr w:rsidR="00F7556F" w:rsidRPr="00C5022D" w14:paraId="6DA1C1DB" w14:textId="77777777" w:rsidTr="00AA5DE8">
        <w:trPr>
          <w:trHeight w:val="1161"/>
        </w:trPr>
        <w:tc>
          <w:tcPr>
            <w:tcW w:w="0" w:type="auto"/>
            <w:tcBorders>
              <w:top w:val="single" w:sz="4" w:space="0" w:color="auto"/>
              <w:left w:val="single" w:sz="4" w:space="0" w:color="auto"/>
              <w:bottom w:val="single" w:sz="4" w:space="0" w:color="auto"/>
              <w:right w:val="single" w:sz="4" w:space="0" w:color="auto"/>
            </w:tcBorders>
          </w:tcPr>
          <w:p w14:paraId="33EC78EF" w14:textId="77777777" w:rsidR="0094564D" w:rsidRPr="00C5022D" w:rsidRDefault="0094564D" w:rsidP="001F0A5D">
            <w:pPr>
              <w:ind w:left="0" w:right="-2" w:firstLine="0"/>
              <w:jc w:val="left"/>
              <w:rPr>
                <w:rFonts w:ascii="Times New Roman" w:hAnsi="Times New Roman"/>
                <w:b/>
                <w:sz w:val="24"/>
                <w:szCs w:val="24"/>
              </w:rPr>
            </w:pPr>
            <w:r w:rsidRPr="00C5022D">
              <w:rPr>
                <w:rFonts w:ascii="Times New Roman" w:hAnsi="Times New Roman"/>
                <w:b/>
                <w:sz w:val="24"/>
                <w:szCs w:val="24"/>
              </w:rPr>
              <w:t>Тапсырысшы атауы</w:t>
            </w:r>
          </w:p>
        </w:tc>
        <w:tc>
          <w:tcPr>
            <w:tcW w:w="0" w:type="auto"/>
            <w:tcBorders>
              <w:top w:val="single" w:sz="4" w:space="0" w:color="auto"/>
              <w:left w:val="single" w:sz="4" w:space="0" w:color="auto"/>
              <w:bottom w:val="single" w:sz="4" w:space="0" w:color="auto"/>
              <w:right w:val="single" w:sz="4" w:space="0" w:color="auto"/>
            </w:tcBorders>
          </w:tcPr>
          <w:p w14:paraId="11E82931" w14:textId="77777777" w:rsidR="0094564D" w:rsidRPr="00C5022D" w:rsidRDefault="0094564D" w:rsidP="001F0A5D">
            <w:pPr>
              <w:ind w:left="0" w:right="-2" w:firstLine="0"/>
              <w:jc w:val="left"/>
              <w:rPr>
                <w:rFonts w:ascii="Times New Roman" w:hAnsi="Times New Roman"/>
                <w:b/>
                <w:sz w:val="24"/>
                <w:szCs w:val="24"/>
              </w:rPr>
            </w:pPr>
            <w:r w:rsidRPr="00C5022D">
              <w:rPr>
                <w:rFonts w:ascii="Times New Roman" w:hAnsi="Times New Roman"/>
                <w:b/>
                <w:sz w:val="24"/>
                <w:szCs w:val="24"/>
              </w:rPr>
              <w:t>Сатып алынатын Жұмыстар атауы</w:t>
            </w:r>
          </w:p>
          <w:p w14:paraId="1280F167" w14:textId="77777777" w:rsidR="0094564D" w:rsidRPr="00C5022D" w:rsidRDefault="0094564D" w:rsidP="001F0A5D">
            <w:pPr>
              <w:ind w:left="0" w:right="-2" w:firstLine="0"/>
              <w:jc w:val="left"/>
              <w:rPr>
                <w:rFonts w:ascii="Times New Roman" w:hAnsi="Times New Roman"/>
                <w:b/>
                <w:sz w:val="24"/>
                <w:szCs w:val="24"/>
              </w:rPr>
            </w:pPr>
          </w:p>
        </w:tc>
        <w:tc>
          <w:tcPr>
            <w:tcW w:w="0" w:type="auto"/>
            <w:tcBorders>
              <w:top w:val="single" w:sz="4" w:space="0" w:color="auto"/>
              <w:left w:val="single" w:sz="4" w:space="0" w:color="auto"/>
              <w:bottom w:val="single" w:sz="4" w:space="0" w:color="auto"/>
              <w:right w:val="single" w:sz="4" w:space="0" w:color="auto"/>
            </w:tcBorders>
          </w:tcPr>
          <w:p w14:paraId="77B9C386" w14:textId="77777777" w:rsidR="0094564D" w:rsidRPr="00C5022D" w:rsidRDefault="0094564D" w:rsidP="001F0A5D">
            <w:pPr>
              <w:ind w:left="0" w:right="-2" w:firstLine="0"/>
              <w:jc w:val="left"/>
              <w:rPr>
                <w:rFonts w:ascii="Times New Roman" w:hAnsi="Times New Roman"/>
                <w:b/>
                <w:sz w:val="24"/>
                <w:szCs w:val="24"/>
              </w:rPr>
            </w:pPr>
            <w:r w:rsidRPr="00C5022D">
              <w:rPr>
                <w:rFonts w:ascii="Times New Roman" w:hAnsi="Times New Roman"/>
                <w:b/>
                <w:sz w:val="24"/>
                <w:szCs w:val="24"/>
              </w:rPr>
              <w:t xml:space="preserve">Жұмыстардың қысқаша сипаттамасы </w:t>
            </w:r>
          </w:p>
        </w:tc>
        <w:tc>
          <w:tcPr>
            <w:tcW w:w="0" w:type="auto"/>
            <w:tcBorders>
              <w:top w:val="single" w:sz="4" w:space="0" w:color="auto"/>
              <w:left w:val="single" w:sz="4" w:space="0" w:color="auto"/>
              <w:bottom w:val="single" w:sz="4" w:space="0" w:color="auto"/>
              <w:right w:val="single" w:sz="4" w:space="0" w:color="auto"/>
            </w:tcBorders>
          </w:tcPr>
          <w:p w14:paraId="2C8ED3FB" w14:textId="77777777" w:rsidR="0094564D" w:rsidRPr="00C5022D" w:rsidRDefault="0094564D" w:rsidP="001F0A5D">
            <w:pPr>
              <w:ind w:left="0" w:right="-2" w:firstLine="0"/>
              <w:jc w:val="left"/>
              <w:rPr>
                <w:rFonts w:ascii="Times New Roman" w:hAnsi="Times New Roman"/>
                <w:b/>
                <w:sz w:val="24"/>
                <w:szCs w:val="24"/>
              </w:rPr>
            </w:pPr>
            <w:r w:rsidRPr="00C5022D">
              <w:rPr>
                <w:rFonts w:ascii="Times New Roman" w:hAnsi="Times New Roman"/>
                <w:b/>
                <w:sz w:val="24"/>
                <w:szCs w:val="24"/>
              </w:rPr>
              <w:t>Өлшем бірлігі</w:t>
            </w:r>
          </w:p>
        </w:tc>
        <w:tc>
          <w:tcPr>
            <w:tcW w:w="0" w:type="auto"/>
            <w:tcBorders>
              <w:top w:val="single" w:sz="4" w:space="0" w:color="auto"/>
              <w:left w:val="single" w:sz="4" w:space="0" w:color="auto"/>
              <w:bottom w:val="single" w:sz="4" w:space="0" w:color="auto"/>
              <w:right w:val="single" w:sz="4" w:space="0" w:color="auto"/>
            </w:tcBorders>
          </w:tcPr>
          <w:p w14:paraId="7E671806" w14:textId="77777777" w:rsidR="0094564D" w:rsidRPr="00C5022D" w:rsidRDefault="0094564D" w:rsidP="001F0A5D">
            <w:pPr>
              <w:ind w:left="0" w:right="-2" w:firstLine="0"/>
              <w:jc w:val="left"/>
              <w:rPr>
                <w:rFonts w:ascii="Times New Roman" w:hAnsi="Times New Roman"/>
                <w:b/>
                <w:sz w:val="24"/>
                <w:szCs w:val="24"/>
              </w:rPr>
            </w:pPr>
            <w:r w:rsidRPr="00C5022D">
              <w:rPr>
                <w:rFonts w:ascii="Times New Roman" w:hAnsi="Times New Roman"/>
                <w:b/>
                <w:sz w:val="24"/>
                <w:szCs w:val="24"/>
              </w:rPr>
              <w:t>Мөлшері (кем емес)</w:t>
            </w:r>
          </w:p>
        </w:tc>
        <w:tc>
          <w:tcPr>
            <w:tcW w:w="0" w:type="auto"/>
            <w:tcBorders>
              <w:top w:val="single" w:sz="4" w:space="0" w:color="auto"/>
              <w:left w:val="single" w:sz="4" w:space="0" w:color="auto"/>
              <w:bottom w:val="single" w:sz="4" w:space="0" w:color="auto"/>
              <w:right w:val="single" w:sz="4" w:space="0" w:color="auto"/>
            </w:tcBorders>
          </w:tcPr>
          <w:p w14:paraId="5411A832" w14:textId="77777777" w:rsidR="0094564D" w:rsidRPr="00C5022D" w:rsidRDefault="0094564D" w:rsidP="001F0A5D">
            <w:pPr>
              <w:ind w:left="0" w:right="-2" w:firstLine="0"/>
              <w:jc w:val="left"/>
              <w:rPr>
                <w:rFonts w:ascii="Times New Roman" w:hAnsi="Times New Roman"/>
                <w:b/>
                <w:sz w:val="24"/>
                <w:szCs w:val="24"/>
              </w:rPr>
            </w:pPr>
            <w:r w:rsidRPr="00C5022D">
              <w:rPr>
                <w:rFonts w:ascii="Times New Roman" w:hAnsi="Times New Roman"/>
                <w:b/>
                <w:sz w:val="24"/>
                <w:szCs w:val="24"/>
              </w:rPr>
              <w:t>Орындау мерзімдері</w:t>
            </w:r>
          </w:p>
        </w:tc>
        <w:tc>
          <w:tcPr>
            <w:tcW w:w="0" w:type="auto"/>
            <w:tcBorders>
              <w:top w:val="single" w:sz="4" w:space="0" w:color="auto"/>
              <w:left w:val="single" w:sz="4" w:space="0" w:color="auto"/>
              <w:bottom w:val="single" w:sz="4" w:space="0" w:color="auto"/>
              <w:right w:val="single" w:sz="4" w:space="0" w:color="auto"/>
            </w:tcBorders>
          </w:tcPr>
          <w:p w14:paraId="446E767B" w14:textId="77777777" w:rsidR="0094564D" w:rsidRPr="00C5022D" w:rsidRDefault="0094564D" w:rsidP="001F0A5D">
            <w:pPr>
              <w:ind w:left="0" w:right="-2" w:firstLine="0"/>
              <w:jc w:val="left"/>
              <w:rPr>
                <w:rFonts w:ascii="Times New Roman" w:hAnsi="Times New Roman"/>
                <w:b/>
                <w:sz w:val="24"/>
                <w:szCs w:val="24"/>
              </w:rPr>
            </w:pPr>
            <w:r w:rsidRPr="00C5022D">
              <w:rPr>
                <w:rFonts w:ascii="Times New Roman" w:hAnsi="Times New Roman"/>
                <w:b/>
                <w:sz w:val="24"/>
                <w:szCs w:val="24"/>
              </w:rPr>
              <w:t>Жұмыстарды орындау орны</w:t>
            </w:r>
          </w:p>
          <w:p w14:paraId="5CC4313C" w14:textId="77777777" w:rsidR="0094564D" w:rsidRPr="00C5022D" w:rsidRDefault="0094564D" w:rsidP="001F0A5D">
            <w:pPr>
              <w:ind w:left="0" w:right="-2" w:firstLine="0"/>
              <w:jc w:val="left"/>
              <w:rPr>
                <w:rFonts w:ascii="Times New Roman" w:hAnsi="Times New Roman"/>
                <w:b/>
                <w:sz w:val="24"/>
                <w:szCs w:val="24"/>
              </w:rPr>
            </w:pPr>
          </w:p>
        </w:tc>
      </w:tr>
      <w:tr w:rsidR="00F7556F" w:rsidRPr="00C5022D" w14:paraId="117A98E4" w14:textId="77777777" w:rsidTr="00AA5DE8">
        <w:tc>
          <w:tcPr>
            <w:tcW w:w="0" w:type="auto"/>
            <w:tcBorders>
              <w:top w:val="single" w:sz="4" w:space="0" w:color="auto"/>
              <w:left w:val="single" w:sz="4" w:space="0" w:color="auto"/>
              <w:bottom w:val="single" w:sz="4" w:space="0" w:color="auto"/>
              <w:right w:val="single" w:sz="4" w:space="0" w:color="auto"/>
            </w:tcBorders>
          </w:tcPr>
          <w:p w14:paraId="7196E072" w14:textId="77777777" w:rsidR="0094564D" w:rsidRPr="00C5022D" w:rsidRDefault="0094564D" w:rsidP="0094564D">
            <w:pPr>
              <w:ind w:right="-2"/>
              <w:jc w:val="center"/>
              <w:rPr>
                <w:rFonts w:ascii="Times New Roman" w:hAnsi="Times New Roman"/>
                <w:sz w:val="24"/>
                <w:szCs w:val="24"/>
              </w:rPr>
            </w:pPr>
            <w:r w:rsidRPr="00C5022D">
              <w:rPr>
                <w:rFonts w:ascii="Times New Roman"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tcPr>
          <w:p w14:paraId="442D7937" w14:textId="77777777" w:rsidR="0094564D" w:rsidRPr="00C5022D" w:rsidRDefault="0094564D" w:rsidP="0094564D">
            <w:pPr>
              <w:ind w:right="-2"/>
              <w:jc w:val="center"/>
              <w:rPr>
                <w:rFonts w:ascii="Times New Roman" w:hAnsi="Times New Roman"/>
                <w:sz w:val="24"/>
                <w:szCs w:val="24"/>
              </w:rPr>
            </w:pPr>
            <w:r w:rsidRPr="00C5022D">
              <w:rPr>
                <w:rFonts w:ascii="Times New Roman" w:hAnsi="Times New Roman"/>
                <w:sz w:val="24"/>
                <w:szCs w:val="24"/>
              </w:rPr>
              <w:t>2</w:t>
            </w:r>
          </w:p>
        </w:tc>
        <w:tc>
          <w:tcPr>
            <w:tcW w:w="0" w:type="auto"/>
            <w:tcBorders>
              <w:top w:val="single" w:sz="4" w:space="0" w:color="auto"/>
              <w:left w:val="single" w:sz="4" w:space="0" w:color="auto"/>
              <w:bottom w:val="single" w:sz="4" w:space="0" w:color="auto"/>
              <w:right w:val="single" w:sz="4" w:space="0" w:color="auto"/>
            </w:tcBorders>
          </w:tcPr>
          <w:p w14:paraId="1F8FF9F1" w14:textId="77777777" w:rsidR="0094564D" w:rsidRPr="00C5022D" w:rsidRDefault="0094564D" w:rsidP="0094564D">
            <w:pPr>
              <w:ind w:right="-2"/>
              <w:jc w:val="center"/>
              <w:rPr>
                <w:rFonts w:ascii="Times New Roman" w:hAnsi="Times New Roman"/>
                <w:sz w:val="24"/>
                <w:szCs w:val="24"/>
              </w:rPr>
            </w:pPr>
            <w:r w:rsidRPr="00C5022D">
              <w:rPr>
                <w:rFonts w:ascii="Times New Roman" w:hAnsi="Times New Roman"/>
                <w:sz w:val="24"/>
                <w:szCs w:val="24"/>
              </w:rPr>
              <w:t>3</w:t>
            </w:r>
          </w:p>
        </w:tc>
        <w:tc>
          <w:tcPr>
            <w:tcW w:w="0" w:type="auto"/>
            <w:tcBorders>
              <w:top w:val="single" w:sz="4" w:space="0" w:color="auto"/>
              <w:left w:val="single" w:sz="4" w:space="0" w:color="auto"/>
              <w:bottom w:val="single" w:sz="4" w:space="0" w:color="auto"/>
              <w:right w:val="single" w:sz="4" w:space="0" w:color="auto"/>
            </w:tcBorders>
          </w:tcPr>
          <w:p w14:paraId="7174468C" w14:textId="77777777" w:rsidR="0094564D" w:rsidRPr="00C5022D" w:rsidRDefault="0094564D" w:rsidP="0094564D">
            <w:pPr>
              <w:ind w:right="-2"/>
              <w:jc w:val="center"/>
              <w:rPr>
                <w:rFonts w:ascii="Times New Roman" w:hAnsi="Times New Roman"/>
                <w:sz w:val="24"/>
                <w:szCs w:val="24"/>
              </w:rPr>
            </w:pPr>
            <w:r w:rsidRPr="00C5022D">
              <w:rPr>
                <w:rFonts w:ascii="Times New Roman" w:hAnsi="Times New Roman"/>
                <w:sz w:val="24"/>
                <w:szCs w:val="24"/>
              </w:rPr>
              <w:t>4</w:t>
            </w:r>
          </w:p>
        </w:tc>
        <w:tc>
          <w:tcPr>
            <w:tcW w:w="0" w:type="auto"/>
            <w:tcBorders>
              <w:top w:val="single" w:sz="4" w:space="0" w:color="auto"/>
              <w:left w:val="single" w:sz="4" w:space="0" w:color="auto"/>
              <w:bottom w:val="single" w:sz="4" w:space="0" w:color="auto"/>
              <w:right w:val="single" w:sz="4" w:space="0" w:color="auto"/>
            </w:tcBorders>
          </w:tcPr>
          <w:p w14:paraId="14C36B50" w14:textId="77777777" w:rsidR="0094564D" w:rsidRPr="00C5022D" w:rsidRDefault="0094564D" w:rsidP="0094564D">
            <w:pPr>
              <w:ind w:right="-2"/>
              <w:jc w:val="center"/>
              <w:rPr>
                <w:rFonts w:ascii="Times New Roman" w:hAnsi="Times New Roman"/>
                <w:sz w:val="24"/>
                <w:szCs w:val="24"/>
              </w:rPr>
            </w:pPr>
            <w:r w:rsidRPr="00C5022D">
              <w:rPr>
                <w:rFonts w:ascii="Times New Roman" w:hAnsi="Times New Roman"/>
                <w:sz w:val="24"/>
                <w:szCs w:val="24"/>
              </w:rPr>
              <w:t>5</w:t>
            </w:r>
          </w:p>
        </w:tc>
        <w:tc>
          <w:tcPr>
            <w:tcW w:w="0" w:type="auto"/>
            <w:tcBorders>
              <w:top w:val="single" w:sz="4" w:space="0" w:color="auto"/>
              <w:left w:val="single" w:sz="4" w:space="0" w:color="auto"/>
              <w:bottom w:val="single" w:sz="4" w:space="0" w:color="auto"/>
              <w:right w:val="single" w:sz="4" w:space="0" w:color="auto"/>
            </w:tcBorders>
          </w:tcPr>
          <w:p w14:paraId="27F898AE" w14:textId="77777777" w:rsidR="0094564D" w:rsidRPr="00C5022D" w:rsidRDefault="0094564D" w:rsidP="0094564D">
            <w:pPr>
              <w:ind w:right="-2"/>
              <w:jc w:val="center"/>
              <w:rPr>
                <w:rFonts w:ascii="Times New Roman" w:hAnsi="Times New Roman"/>
                <w:sz w:val="24"/>
                <w:szCs w:val="24"/>
              </w:rPr>
            </w:pPr>
            <w:r w:rsidRPr="00C5022D">
              <w:rPr>
                <w:rFonts w:ascii="Times New Roman" w:hAnsi="Times New Roman"/>
                <w:sz w:val="24"/>
                <w:szCs w:val="24"/>
              </w:rPr>
              <w:t>6</w:t>
            </w:r>
          </w:p>
        </w:tc>
        <w:tc>
          <w:tcPr>
            <w:tcW w:w="0" w:type="auto"/>
            <w:tcBorders>
              <w:top w:val="single" w:sz="4" w:space="0" w:color="auto"/>
              <w:left w:val="single" w:sz="4" w:space="0" w:color="auto"/>
              <w:bottom w:val="single" w:sz="4" w:space="0" w:color="auto"/>
              <w:right w:val="single" w:sz="4" w:space="0" w:color="auto"/>
            </w:tcBorders>
          </w:tcPr>
          <w:p w14:paraId="07062308" w14:textId="77777777" w:rsidR="0094564D" w:rsidRPr="00C5022D" w:rsidRDefault="0094564D" w:rsidP="0094564D">
            <w:pPr>
              <w:ind w:right="-2"/>
              <w:jc w:val="center"/>
              <w:rPr>
                <w:rFonts w:ascii="Times New Roman" w:hAnsi="Times New Roman"/>
                <w:sz w:val="24"/>
                <w:szCs w:val="24"/>
              </w:rPr>
            </w:pPr>
            <w:r w:rsidRPr="00C5022D">
              <w:rPr>
                <w:rFonts w:ascii="Times New Roman" w:hAnsi="Times New Roman"/>
                <w:sz w:val="24"/>
                <w:szCs w:val="24"/>
              </w:rPr>
              <w:t>7</w:t>
            </w:r>
          </w:p>
        </w:tc>
      </w:tr>
      <w:tr w:rsidR="00F7556F" w:rsidRPr="00C5022D" w14:paraId="3D8B2015" w14:textId="77777777" w:rsidTr="00AA5DE8">
        <w:trPr>
          <w:trHeight w:val="1825"/>
        </w:trPr>
        <w:tc>
          <w:tcPr>
            <w:tcW w:w="0" w:type="auto"/>
            <w:tcBorders>
              <w:top w:val="single" w:sz="4" w:space="0" w:color="auto"/>
              <w:left w:val="single" w:sz="4" w:space="0" w:color="auto"/>
              <w:bottom w:val="single" w:sz="4" w:space="0" w:color="auto"/>
              <w:right w:val="single" w:sz="4" w:space="0" w:color="auto"/>
            </w:tcBorders>
          </w:tcPr>
          <w:p w14:paraId="27481209" w14:textId="77777777" w:rsidR="0094564D" w:rsidRPr="00C5022D" w:rsidRDefault="0094564D" w:rsidP="0094564D">
            <w:pPr>
              <w:ind w:right="-2"/>
              <w:rPr>
                <w:rFonts w:ascii="Times New Roman" w:hAnsi="Times New Roman"/>
                <w:sz w:val="24"/>
                <w:szCs w:val="24"/>
              </w:rPr>
            </w:pPr>
          </w:p>
          <w:p w14:paraId="12E8A762" w14:textId="77777777" w:rsidR="0094564D" w:rsidRPr="00C5022D" w:rsidRDefault="0094564D" w:rsidP="0094564D">
            <w:pPr>
              <w:ind w:right="-2"/>
              <w:jc w:val="center"/>
              <w:rPr>
                <w:rFonts w:ascii="Times New Roman" w:hAnsi="Times New Roman"/>
                <w:sz w:val="24"/>
                <w:szCs w:val="24"/>
              </w:rPr>
            </w:pPr>
          </w:p>
          <w:p w14:paraId="026A125A" w14:textId="77777777" w:rsidR="0094564D" w:rsidRPr="00C5022D" w:rsidRDefault="0094564D" w:rsidP="001F0A5D">
            <w:pPr>
              <w:ind w:left="0" w:right="-2" w:firstLine="0"/>
              <w:jc w:val="center"/>
              <w:rPr>
                <w:rFonts w:ascii="Times New Roman" w:hAnsi="Times New Roman"/>
                <w:sz w:val="24"/>
                <w:szCs w:val="24"/>
              </w:rPr>
            </w:pPr>
            <w:r w:rsidRPr="00C5022D">
              <w:rPr>
                <w:rFonts w:ascii="Times New Roman" w:hAnsi="Times New Roman"/>
                <w:sz w:val="24"/>
                <w:szCs w:val="24"/>
              </w:rPr>
              <w:t>«Жамбыл Петролеум» ЖШС</w:t>
            </w:r>
          </w:p>
        </w:tc>
        <w:tc>
          <w:tcPr>
            <w:tcW w:w="0" w:type="auto"/>
            <w:tcBorders>
              <w:top w:val="single" w:sz="4" w:space="0" w:color="auto"/>
              <w:left w:val="single" w:sz="4" w:space="0" w:color="auto"/>
              <w:bottom w:val="single" w:sz="4" w:space="0" w:color="auto"/>
              <w:right w:val="single" w:sz="4" w:space="0" w:color="auto"/>
            </w:tcBorders>
          </w:tcPr>
          <w:p w14:paraId="3A4EBF91" w14:textId="77777777" w:rsidR="0094564D" w:rsidRPr="00C5022D" w:rsidRDefault="0094564D" w:rsidP="001F0A5D">
            <w:pPr>
              <w:ind w:left="0" w:right="-2" w:firstLine="0"/>
              <w:jc w:val="center"/>
              <w:rPr>
                <w:rFonts w:ascii="Times New Roman" w:hAnsi="Times New Roman"/>
                <w:sz w:val="24"/>
                <w:szCs w:val="24"/>
              </w:rPr>
            </w:pPr>
          </w:p>
          <w:p w14:paraId="7A17F258" w14:textId="77777777" w:rsidR="0094564D" w:rsidRPr="00C5022D" w:rsidRDefault="0094564D" w:rsidP="001F0A5D">
            <w:pPr>
              <w:ind w:left="0" w:right="-2" w:firstLine="0"/>
              <w:jc w:val="center"/>
              <w:rPr>
                <w:rFonts w:ascii="Times New Roman" w:hAnsi="Times New Roman"/>
                <w:sz w:val="24"/>
                <w:szCs w:val="24"/>
              </w:rPr>
            </w:pPr>
          </w:p>
          <w:p w14:paraId="03B9148E" w14:textId="2566332F" w:rsidR="0094564D" w:rsidRPr="00C5022D" w:rsidRDefault="0094564D" w:rsidP="00913D52">
            <w:pPr>
              <w:ind w:left="0" w:right="-2" w:firstLine="0"/>
              <w:jc w:val="center"/>
              <w:rPr>
                <w:rFonts w:ascii="Times New Roman" w:hAnsi="Times New Roman"/>
                <w:sz w:val="24"/>
                <w:szCs w:val="24"/>
              </w:rPr>
            </w:pPr>
            <w:r w:rsidRPr="00C5022D">
              <w:rPr>
                <w:rFonts w:ascii="Times New Roman" w:hAnsi="Times New Roman"/>
                <w:sz w:val="24"/>
                <w:szCs w:val="24"/>
              </w:rPr>
              <w:t>ҰГЗ қызметтері..</w:t>
            </w:r>
          </w:p>
        </w:tc>
        <w:tc>
          <w:tcPr>
            <w:tcW w:w="0" w:type="auto"/>
            <w:tcBorders>
              <w:top w:val="single" w:sz="4" w:space="0" w:color="auto"/>
              <w:left w:val="single" w:sz="4" w:space="0" w:color="auto"/>
              <w:bottom w:val="single" w:sz="4" w:space="0" w:color="auto"/>
              <w:right w:val="single" w:sz="4" w:space="0" w:color="auto"/>
            </w:tcBorders>
          </w:tcPr>
          <w:p w14:paraId="6E56455A" w14:textId="77777777" w:rsidR="0094564D" w:rsidRPr="00C5022D" w:rsidRDefault="0094564D" w:rsidP="001F0A5D">
            <w:pPr>
              <w:ind w:left="0" w:right="-2" w:firstLine="0"/>
              <w:jc w:val="center"/>
              <w:rPr>
                <w:rFonts w:ascii="Times New Roman" w:hAnsi="Times New Roman"/>
                <w:sz w:val="24"/>
                <w:szCs w:val="24"/>
              </w:rPr>
            </w:pPr>
          </w:p>
          <w:p w14:paraId="7EAF8F9E" w14:textId="40F086A9" w:rsidR="0094564D" w:rsidRPr="00C5022D" w:rsidRDefault="003464C5" w:rsidP="003464C5">
            <w:pPr>
              <w:ind w:left="0" w:right="-2" w:firstLine="0"/>
              <w:jc w:val="center"/>
              <w:rPr>
                <w:rFonts w:ascii="Times New Roman" w:hAnsi="Times New Roman"/>
                <w:sz w:val="24"/>
                <w:szCs w:val="24"/>
              </w:rPr>
            </w:pPr>
            <w:r w:rsidRPr="00C5022D">
              <w:rPr>
                <w:rFonts w:ascii="Times New Roman" w:hAnsi="Times New Roman"/>
                <w:sz w:val="24"/>
                <w:szCs w:val="24"/>
                <w:lang w:val="kk-KZ"/>
              </w:rPr>
              <w:t xml:space="preserve">Ұңғыманың ашық және орнатылған оқпанындағы ұңғыманың геофизикалық зерттеулері   </w:t>
            </w:r>
            <w:r w:rsidR="0094564D" w:rsidRPr="00C5022D">
              <w:rPr>
                <w:rFonts w:ascii="Times New Roman" w:hAnsi="Times New Roman"/>
                <w:sz w:val="24"/>
                <w:szCs w:val="24"/>
              </w:rPr>
              <w:t>(ҰГЗ)</w:t>
            </w:r>
            <w:r w:rsidRPr="00C5022D">
              <w:rPr>
                <w:rFonts w:ascii="Times New Roman" w:hAnsi="Times New Roman"/>
                <w:sz w:val="24"/>
                <w:szCs w:val="24"/>
                <w:lang w:val="kk-KZ"/>
              </w:rPr>
              <w:t>,</w:t>
            </w:r>
            <w:r w:rsidR="0094564D" w:rsidRPr="00C5022D">
              <w:rPr>
                <w:rFonts w:ascii="Times New Roman" w:hAnsi="Times New Roman"/>
                <w:sz w:val="24"/>
                <w:szCs w:val="24"/>
              </w:rPr>
              <w:t xml:space="preserve"> ВСП, сондай-ақ  </w:t>
            </w:r>
            <w:r w:rsidRPr="00C5022D">
              <w:rPr>
                <w:rFonts w:ascii="Times New Roman" w:hAnsi="Times New Roman"/>
                <w:sz w:val="24"/>
                <w:szCs w:val="24"/>
                <w:lang w:val="en-US"/>
              </w:rPr>
              <w:t>ZT</w:t>
            </w:r>
            <w:r w:rsidRPr="00C5022D">
              <w:rPr>
                <w:rFonts w:ascii="Times New Roman" w:hAnsi="Times New Roman"/>
                <w:sz w:val="24"/>
                <w:szCs w:val="24"/>
              </w:rPr>
              <w:t xml:space="preserve">-2 </w:t>
            </w:r>
            <w:r w:rsidRPr="00C5022D">
              <w:rPr>
                <w:rFonts w:ascii="Times New Roman" w:hAnsi="Times New Roman"/>
                <w:sz w:val="24"/>
                <w:szCs w:val="24"/>
                <w:lang w:val="ru-RU"/>
              </w:rPr>
              <w:t>ұңғымасының</w:t>
            </w:r>
            <w:r w:rsidRPr="00C5022D">
              <w:rPr>
                <w:rFonts w:ascii="Times New Roman" w:hAnsi="Times New Roman"/>
                <w:sz w:val="24"/>
                <w:szCs w:val="24"/>
              </w:rPr>
              <w:t xml:space="preserve"> </w:t>
            </w:r>
            <w:r w:rsidR="0094564D" w:rsidRPr="00C5022D">
              <w:rPr>
                <w:rFonts w:ascii="Times New Roman" w:hAnsi="Times New Roman"/>
                <w:sz w:val="24"/>
                <w:szCs w:val="24"/>
              </w:rPr>
              <w:t xml:space="preserve">өнімді деңгейжиекте қабаттық флюид сынамаларын </w:t>
            </w:r>
            <w:r w:rsidR="0078765A" w:rsidRPr="00C5022D">
              <w:rPr>
                <w:rFonts w:ascii="Times New Roman" w:hAnsi="Times New Roman"/>
                <w:sz w:val="24"/>
                <w:szCs w:val="24"/>
                <w:lang w:val="kk-KZ"/>
              </w:rPr>
              <w:t>іріктеу</w:t>
            </w:r>
            <w:r w:rsidR="0094564D" w:rsidRPr="00C5022D">
              <w:rPr>
                <w:rFonts w:ascii="Times New Roman" w:hAnsi="Times New Roman"/>
                <w:sz w:val="24"/>
                <w:szCs w:val="24"/>
              </w:rPr>
              <w:t xml:space="preserve">. </w:t>
            </w:r>
          </w:p>
        </w:tc>
        <w:tc>
          <w:tcPr>
            <w:tcW w:w="0" w:type="auto"/>
            <w:tcBorders>
              <w:top w:val="single" w:sz="4" w:space="0" w:color="auto"/>
              <w:left w:val="single" w:sz="4" w:space="0" w:color="auto"/>
              <w:bottom w:val="single" w:sz="4" w:space="0" w:color="auto"/>
              <w:right w:val="single" w:sz="4" w:space="0" w:color="auto"/>
            </w:tcBorders>
          </w:tcPr>
          <w:p w14:paraId="30259F67" w14:textId="77777777" w:rsidR="0094564D" w:rsidRPr="00C5022D" w:rsidRDefault="0094564D" w:rsidP="001F0A5D">
            <w:pPr>
              <w:ind w:left="0" w:right="-2" w:firstLine="0"/>
              <w:jc w:val="center"/>
              <w:rPr>
                <w:rFonts w:ascii="Times New Roman" w:hAnsi="Times New Roman"/>
                <w:sz w:val="24"/>
                <w:szCs w:val="24"/>
              </w:rPr>
            </w:pPr>
          </w:p>
          <w:p w14:paraId="2E6107C3" w14:textId="77777777" w:rsidR="0094564D" w:rsidRPr="00C5022D" w:rsidRDefault="0094564D" w:rsidP="001F0A5D">
            <w:pPr>
              <w:ind w:left="0" w:right="-2" w:firstLine="0"/>
              <w:jc w:val="center"/>
              <w:rPr>
                <w:rFonts w:ascii="Times New Roman" w:hAnsi="Times New Roman"/>
                <w:sz w:val="24"/>
                <w:szCs w:val="24"/>
              </w:rPr>
            </w:pPr>
          </w:p>
          <w:p w14:paraId="5B739968" w14:textId="77777777" w:rsidR="0094564D" w:rsidRPr="00C5022D" w:rsidRDefault="0094564D" w:rsidP="001F0A5D">
            <w:pPr>
              <w:ind w:left="0" w:right="-2" w:firstLine="0"/>
              <w:jc w:val="center"/>
              <w:rPr>
                <w:rFonts w:ascii="Times New Roman" w:hAnsi="Times New Roman"/>
                <w:sz w:val="24"/>
                <w:szCs w:val="24"/>
              </w:rPr>
            </w:pPr>
          </w:p>
          <w:p w14:paraId="7CD11540" w14:textId="77777777" w:rsidR="0094564D" w:rsidRPr="00C5022D" w:rsidRDefault="0094564D" w:rsidP="001F0A5D">
            <w:pPr>
              <w:ind w:left="0" w:right="-2" w:firstLine="0"/>
              <w:jc w:val="center"/>
              <w:rPr>
                <w:rFonts w:ascii="Times New Roman" w:hAnsi="Times New Roman"/>
                <w:sz w:val="24"/>
                <w:szCs w:val="24"/>
              </w:rPr>
            </w:pPr>
          </w:p>
          <w:p w14:paraId="7C293CB8" w14:textId="77777777" w:rsidR="0094564D" w:rsidRPr="00C5022D" w:rsidRDefault="0094564D" w:rsidP="001F0A5D">
            <w:pPr>
              <w:ind w:left="0" w:right="-2" w:firstLine="0"/>
              <w:jc w:val="center"/>
              <w:rPr>
                <w:rFonts w:ascii="Times New Roman" w:hAnsi="Times New Roman"/>
                <w:sz w:val="24"/>
                <w:szCs w:val="24"/>
              </w:rPr>
            </w:pPr>
            <w:r w:rsidRPr="00C5022D">
              <w:rPr>
                <w:rFonts w:ascii="Times New Roman" w:hAnsi="Times New Roman"/>
                <w:sz w:val="24"/>
                <w:szCs w:val="24"/>
              </w:rPr>
              <w:t>Қызметтер</w:t>
            </w:r>
          </w:p>
        </w:tc>
        <w:tc>
          <w:tcPr>
            <w:tcW w:w="0" w:type="auto"/>
            <w:tcBorders>
              <w:top w:val="single" w:sz="4" w:space="0" w:color="auto"/>
              <w:left w:val="single" w:sz="4" w:space="0" w:color="auto"/>
              <w:bottom w:val="single" w:sz="4" w:space="0" w:color="auto"/>
              <w:right w:val="single" w:sz="4" w:space="0" w:color="auto"/>
            </w:tcBorders>
          </w:tcPr>
          <w:p w14:paraId="550B6471" w14:textId="77777777" w:rsidR="0094564D" w:rsidRPr="00C5022D" w:rsidRDefault="0094564D" w:rsidP="001F0A5D">
            <w:pPr>
              <w:ind w:left="0" w:right="-2" w:firstLine="0"/>
              <w:jc w:val="center"/>
              <w:rPr>
                <w:rFonts w:ascii="Times New Roman" w:hAnsi="Times New Roman"/>
                <w:sz w:val="24"/>
                <w:szCs w:val="24"/>
              </w:rPr>
            </w:pPr>
          </w:p>
          <w:p w14:paraId="311917CC" w14:textId="77777777" w:rsidR="0094564D" w:rsidRPr="00C5022D" w:rsidRDefault="0094564D" w:rsidP="001F0A5D">
            <w:pPr>
              <w:ind w:left="0" w:right="-2" w:firstLine="0"/>
              <w:jc w:val="center"/>
              <w:rPr>
                <w:rFonts w:ascii="Times New Roman" w:hAnsi="Times New Roman"/>
                <w:sz w:val="24"/>
                <w:szCs w:val="24"/>
              </w:rPr>
            </w:pPr>
          </w:p>
          <w:p w14:paraId="2AB2B14C" w14:textId="77777777" w:rsidR="0094564D" w:rsidRPr="00C5022D" w:rsidRDefault="0094564D" w:rsidP="001F0A5D">
            <w:pPr>
              <w:ind w:left="0" w:right="-2" w:firstLine="0"/>
              <w:jc w:val="center"/>
              <w:rPr>
                <w:rFonts w:ascii="Times New Roman" w:hAnsi="Times New Roman"/>
                <w:sz w:val="24"/>
                <w:szCs w:val="24"/>
              </w:rPr>
            </w:pPr>
          </w:p>
          <w:p w14:paraId="24486F54" w14:textId="77777777" w:rsidR="0094564D" w:rsidRPr="00C5022D" w:rsidRDefault="0094564D" w:rsidP="001F0A5D">
            <w:pPr>
              <w:ind w:left="0" w:right="-2" w:firstLine="0"/>
              <w:jc w:val="center"/>
              <w:rPr>
                <w:rFonts w:ascii="Times New Roman" w:hAnsi="Times New Roman"/>
                <w:sz w:val="24"/>
                <w:szCs w:val="24"/>
              </w:rPr>
            </w:pPr>
          </w:p>
          <w:p w14:paraId="09E39E45" w14:textId="77777777" w:rsidR="0094564D" w:rsidRPr="00C5022D" w:rsidRDefault="0094564D" w:rsidP="001F0A5D">
            <w:pPr>
              <w:ind w:left="0" w:right="-2" w:firstLine="0"/>
              <w:jc w:val="center"/>
              <w:rPr>
                <w:rFonts w:ascii="Times New Roman" w:hAnsi="Times New Roman"/>
                <w:sz w:val="24"/>
                <w:szCs w:val="24"/>
              </w:rPr>
            </w:pPr>
            <w:r w:rsidRPr="00C5022D">
              <w:rPr>
                <w:rFonts w:ascii="Times New Roman" w:hAnsi="Times New Roman"/>
                <w:sz w:val="24"/>
                <w:szCs w:val="24"/>
              </w:rPr>
              <w:t xml:space="preserve">    1 </w:t>
            </w:r>
          </w:p>
          <w:p w14:paraId="7C3B6BBE" w14:textId="77777777" w:rsidR="0094564D" w:rsidRPr="00C5022D" w:rsidRDefault="0094564D" w:rsidP="001F0A5D">
            <w:pPr>
              <w:ind w:left="0" w:right="-2" w:firstLine="0"/>
              <w:jc w:val="center"/>
              <w:rPr>
                <w:rFonts w:ascii="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14:paraId="0EA15E73" w14:textId="77777777" w:rsidR="0094564D" w:rsidRPr="00C5022D" w:rsidRDefault="0094564D" w:rsidP="001F0A5D">
            <w:pPr>
              <w:ind w:left="0" w:right="-2" w:firstLine="0"/>
              <w:jc w:val="center"/>
              <w:rPr>
                <w:rFonts w:ascii="Times New Roman" w:hAnsi="Times New Roman"/>
                <w:sz w:val="24"/>
                <w:szCs w:val="24"/>
              </w:rPr>
            </w:pPr>
          </w:p>
          <w:p w14:paraId="5FB11028" w14:textId="15468328" w:rsidR="0094564D" w:rsidRPr="00F7556F" w:rsidRDefault="00F7556F" w:rsidP="00F7556F">
            <w:pPr>
              <w:ind w:left="0" w:right="-2" w:firstLine="0"/>
              <w:jc w:val="center"/>
              <w:rPr>
                <w:rFonts w:ascii="Times New Roman" w:hAnsi="Times New Roman"/>
                <w:sz w:val="24"/>
                <w:szCs w:val="24"/>
                <w:lang w:val="kk-KZ"/>
              </w:rPr>
            </w:pPr>
            <w:r>
              <w:rPr>
                <w:rFonts w:ascii="Times New Roman" w:hAnsi="Times New Roman"/>
                <w:sz w:val="24"/>
                <w:szCs w:val="24"/>
                <w:lang w:val="kk-KZ"/>
              </w:rPr>
              <w:t xml:space="preserve">Хабарламада белгіленген күннен бастап </w:t>
            </w:r>
            <w:r w:rsidR="0094564D" w:rsidRPr="00C5022D">
              <w:rPr>
                <w:rFonts w:ascii="Times New Roman" w:hAnsi="Times New Roman"/>
                <w:sz w:val="24"/>
                <w:szCs w:val="24"/>
              </w:rPr>
              <w:t>201</w:t>
            </w:r>
            <w:r w:rsidR="00407C3E" w:rsidRPr="00F7556F">
              <w:rPr>
                <w:rFonts w:ascii="Times New Roman" w:hAnsi="Times New Roman"/>
                <w:sz w:val="24"/>
                <w:szCs w:val="24"/>
              </w:rPr>
              <w:t>8</w:t>
            </w:r>
            <w:r w:rsidR="0094564D" w:rsidRPr="00C5022D">
              <w:rPr>
                <w:rFonts w:ascii="Times New Roman" w:hAnsi="Times New Roman"/>
                <w:sz w:val="24"/>
                <w:szCs w:val="24"/>
              </w:rPr>
              <w:t xml:space="preserve"> жылғы </w:t>
            </w:r>
            <w:r>
              <w:rPr>
                <w:rFonts w:ascii="Times New Roman" w:hAnsi="Times New Roman"/>
                <w:sz w:val="24"/>
                <w:szCs w:val="24"/>
              </w:rPr>
              <w:t>–</w:t>
            </w:r>
            <w:r w:rsidR="0094564D" w:rsidRPr="00C5022D">
              <w:rPr>
                <w:rFonts w:ascii="Times New Roman" w:hAnsi="Times New Roman"/>
                <w:sz w:val="24"/>
                <w:szCs w:val="24"/>
              </w:rPr>
              <w:t xml:space="preserve"> желтоқсан</w:t>
            </w:r>
            <w:r>
              <w:rPr>
                <w:rFonts w:ascii="Times New Roman" w:hAnsi="Times New Roman"/>
                <w:sz w:val="24"/>
                <w:szCs w:val="24"/>
                <w:lang w:val="kk-KZ"/>
              </w:rPr>
              <w:t>ға дейін</w:t>
            </w:r>
          </w:p>
        </w:tc>
        <w:tc>
          <w:tcPr>
            <w:tcW w:w="0" w:type="auto"/>
            <w:tcBorders>
              <w:top w:val="single" w:sz="4" w:space="0" w:color="auto"/>
              <w:left w:val="single" w:sz="4" w:space="0" w:color="auto"/>
              <w:bottom w:val="single" w:sz="4" w:space="0" w:color="auto"/>
              <w:right w:val="single" w:sz="4" w:space="0" w:color="auto"/>
            </w:tcBorders>
          </w:tcPr>
          <w:p w14:paraId="26C5B915" w14:textId="77777777" w:rsidR="0094564D" w:rsidRPr="00C5022D" w:rsidRDefault="0094564D" w:rsidP="001F0A5D">
            <w:pPr>
              <w:ind w:left="0" w:right="-2" w:firstLine="0"/>
              <w:jc w:val="center"/>
              <w:rPr>
                <w:rFonts w:ascii="Times New Roman" w:hAnsi="Times New Roman"/>
                <w:sz w:val="24"/>
                <w:szCs w:val="24"/>
              </w:rPr>
            </w:pPr>
          </w:p>
          <w:p w14:paraId="0A5A1959" w14:textId="3FBF8350" w:rsidR="0094564D" w:rsidRPr="00C5022D" w:rsidRDefault="0094564D" w:rsidP="00407C3E">
            <w:pPr>
              <w:ind w:left="0" w:right="-2" w:firstLine="0"/>
              <w:jc w:val="center"/>
              <w:rPr>
                <w:rFonts w:ascii="Times New Roman" w:hAnsi="Times New Roman"/>
                <w:sz w:val="24"/>
                <w:szCs w:val="24"/>
              </w:rPr>
            </w:pPr>
            <w:r w:rsidRPr="00C5022D">
              <w:rPr>
                <w:rFonts w:ascii="Times New Roman" w:hAnsi="Times New Roman"/>
                <w:sz w:val="24"/>
                <w:szCs w:val="24"/>
              </w:rPr>
              <w:t>Каспий теңізіндегі қазақстандық сектордың солтүстік батыс бөлігіндегі Жамбыл учаскесінде орналасқан № Z</w:t>
            </w:r>
            <w:r w:rsidR="00407C3E" w:rsidRPr="00C5022D">
              <w:rPr>
                <w:rFonts w:ascii="Times New Roman" w:hAnsi="Times New Roman"/>
                <w:sz w:val="24"/>
                <w:szCs w:val="24"/>
                <w:lang w:val="ru-RU"/>
              </w:rPr>
              <w:t>Т</w:t>
            </w:r>
            <w:r w:rsidRPr="00C5022D">
              <w:rPr>
                <w:rFonts w:ascii="Times New Roman" w:hAnsi="Times New Roman"/>
                <w:sz w:val="24"/>
                <w:szCs w:val="24"/>
              </w:rPr>
              <w:t>-</w:t>
            </w:r>
            <w:r w:rsidR="00407C3E" w:rsidRPr="00C5022D">
              <w:rPr>
                <w:rFonts w:ascii="Times New Roman" w:hAnsi="Times New Roman"/>
                <w:sz w:val="24"/>
                <w:szCs w:val="24"/>
              </w:rPr>
              <w:t>2</w:t>
            </w:r>
            <w:r w:rsidRPr="00C5022D">
              <w:rPr>
                <w:rFonts w:ascii="Times New Roman" w:hAnsi="Times New Roman"/>
                <w:sz w:val="24"/>
                <w:szCs w:val="24"/>
              </w:rPr>
              <w:t xml:space="preserve"> ба</w:t>
            </w:r>
            <w:r w:rsidR="00407C3E" w:rsidRPr="00C5022D">
              <w:rPr>
                <w:rFonts w:ascii="Times New Roman" w:hAnsi="Times New Roman"/>
                <w:sz w:val="24"/>
                <w:szCs w:val="24"/>
                <w:lang w:val="kk-KZ"/>
              </w:rPr>
              <w:t>ға</w:t>
            </w:r>
            <w:r w:rsidRPr="00C5022D">
              <w:rPr>
                <w:rFonts w:ascii="Times New Roman" w:hAnsi="Times New Roman"/>
                <w:sz w:val="24"/>
                <w:szCs w:val="24"/>
              </w:rPr>
              <w:t>лау ұңғымасы.</w:t>
            </w:r>
          </w:p>
        </w:tc>
      </w:tr>
    </w:tbl>
    <w:p w14:paraId="1D5A9AAD" w14:textId="77777777" w:rsidR="0094564D" w:rsidRPr="00C5022D" w:rsidRDefault="0094564D" w:rsidP="0094564D">
      <w:pPr>
        <w:pStyle w:val="22"/>
        <w:spacing w:after="0"/>
        <w:ind w:left="0" w:right="-2"/>
        <w:rPr>
          <w:rFonts w:ascii="Times New Roman" w:hAnsi="Times New Roman"/>
          <w:b/>
          <w:sz w:val="24"/>
          <w:szCs w:val="24"/>
        </w:rPr>
      </w:pPr>
    </w:p>
    <w:p w14:paraId="37EC988B" w14:textId="77777777" w:rsidR="0094564D" w:rsidRPr="00C5022D" w:rsidRDefault="001F0A5D" w:rsidP="0094564D">
      <w:pPr>
        <w:pStyle w:val="22"/>
        <w:spacing w:after="0"/>
        <w:ind w:left="0" w:right="-2"/>
        <w:rPr>
          <w:rFonts w:ascii="Times New Roman" w:hAnsi="Times New Roman"/>
          <w:b/>
          <w:sz w:val="24"/>
          <w:szCs w:val="24"/>
        </w:rPr>
      </w:pPr>
      <w:r w:rsidRPr="00C5022D">
        <w:rPr>
          <w:rFonts w:ascii="Times New Roman" w:hAnsi="Times New Roman"/>
          <w:b/>
          <w:sz w:val="24"/>
          <w:szCs w:val="24"/>
        </w:rPr>
        <w:t xml:space="preserve">           </w:t>
      </w:r>
      <w:r w:rsidR="0094564D" w:rsidRPr="00C5022D">
        <w:rPr>
          <w:rFonts w:ascii="Times New Roman" w:hAnsi="Times New Roman"/>
          <w:b/>
          <w:sz w:val="24"/>
          <w:szCs w:val="24"/>
        </w:rPr>
        <w:t xml:space="preserve">Қызметтердің толық сипаттамасы мен сипаты техникалық ерекшелімде (Шарттың 2-қосымшасында) көрсетілді. </w:t>
      </w:r>
    </w:p>
    <w:p w14:paraId="0AA4E118" w14:textId="77777777" w:rsidR="0094564D" w:rsidRPr="00C5022D" w:rsidRDefault="0094564D" w:rsidP="0094564D">
      <w:pPr>
        <w:keepNext/>
        <w:ind w:right="-2"/>
        <w:rPr>
          <w:rFonts w:ascii="Times New Roman" w:hAnsi="Times New Roman"/>
          <w:b/>
          <w:sz w:val="24"/>
          <w:szCs w:val="24"/>
        </w:rPr>
      </w:pPr>
      <w:r w:rsidRPr="00C5022D">
        <w:rPr>
          <w:rFonts w:ascii="Times New Roman" w:hAnsi="Times New Roman"/>
          <w:b/>
          <w:sz w:val="24"/>
          <w:szCs w:val="24"/>
        </w:rPr>
        <w:t xml:space="preserve">     </w:t>
      </w:r>
    </w:p>
    <w:p w14:paraId="725C0BF7" w14:textId="77777777" w:rsidR="0094564D" w:rsidRPr="00C5022D" w:rsidRDefault="0094564D" w:rsidP="00AA5DE8">
      <w:pPr>
        <w:keepNext/>
        <w:ind w:right="-2"/>
        <w:rPr>
          <w:rFonts w:ascii="Times New Roman" w:hAnsi="Times New Roman"/>
          <w:b/>
          <w:sz w:val="24"/>
          <w:szCs w:val="24"/>
          <w:lang w:val="ru-RU"/>
        </w:rPr>
      </w:pPr>
      <w:r w:rsidRPr="00C5022D">
        <w:rPr>
          <w:rFonts w:ascii="Times New Roman" w:hAnsi="Times New Roman"/>
          <w:b/>
          <w:sz w:val="24"/>
          <w:szCs w:val="24"/>
        </w:rPr>
        <w:t xml:space="preserve">            </w:t>
      </w:r>
      <w:r w:rsidRPr="00C5022D">
        <w:rPr>
          <w:rFonts w:ascii="Times New Roman" w:hAnsi="Times New Roman"/>
          <w:b/>
          <w:sz w:val="24"/>
          <w:szCs w:val="24"/>
          <w:lang w:val="ru-RU"/>
        </w:rPr>
        <w:t xml:space="preserve">ТАПСЫРЫСШЫ                                                                              </w:t>
      </w:r>
      <w:r w:rsidR="007D64B5" w:rsidRPr="00C5022D">
        <w:rPr>
          <w:rFonts w:ascii="Times New Roman" w:hAnsi="Times New Roman"/>
          <w:b/>
          <w:sz w:val="24"/>
          <w:szCs w:val="24"/>
          <w:lang w:val="ru-RU"/>
        </w:rPr>
        <w:t xml:space="preserve">      </w:t>
      </w:r>
      <w:r w:rsidRPr="00C5022D">
        <w:rPr>
          <w:rFonts w:ascii="Times New Roman" w:hAnsi="Times New Roman"/>
          <w:b/>
          <w:sz w:val="24"/>
          <w:szCs w:val="24"/>
          <w:lang w:val="ru-RU"/>
        </w:rPr>
        <w:t xml:space="preserve">   ОРЫНДАУШЫ</w:t>
      </w:r>
    </w:p>
    <w:p w14:paraId="5043F00D" w14:textId="311D5D92" w:rsidR="0094564D" w:rsidRPr="00C5022D" w:rsidRDefault="0094564D" w:rsidP="0094564D">
      <w:pPr>
        <w:ind w:right="139"/>
        <w:rPr>
          <w:rFonts w:ascii="Times New Roman" w:hAnsi="Times New Roman"/>
          <w:b/>
          <w:sz w:val="24"/>
          <w:szCs w:val="24"/>
          <w:lang w:val="ru-RU"/>
        </w:rPr>
      </w:pPr>
      <w:r w:rsidRPr="00C5022D">
        <w:rPr>
          <w:rFonts w:ascii="Times New Roman" w:hAnsi="Times New Roman"/>
          <w:b/>
          <w:sz w:val="24"/>
          <w:szCs w:val="24"/>
          <w:lang w:val="ru-RU"/>
        </w:rPr>
        <w:t xml:space="preserve">            «Жамбыл Петролеум» ЖШС                                                         </w:t>
      </w:r>
      <w:r w:rsidR="007D64B5" w:rsidRPr="00C5022D">
        <w:rPr>
          <w:rFonts w:ascii="Times New Roman" w:hAnsi="Times New Roman"/>
          <w:b/>
          <w:sz w:val="24"/>
          <w:szCs w:val="24"/>
          <w:lang w:val="ru-RU"/>
        </w:rPr>
        <w:t xml:space="preserve">  </w:t>
      </w:r>
      <w:r w:rsidRPr="00C5022D">
        <w:rPr>
          <w:rFonts w:ascii="Times New Roman" w:hAnsi="Times New Roman"/>
          <w:b/>
          <w:sz w:val="24"/>
          <w:szCs w:val="24"/>
          <w:lang w:val="ru-RU"/>
        </w:rPr>
        <w:t xml:space="preserve">       </w:t>
      </w:r>
    </w:p>
    <w:p w14:paraId="595CFD29" w14:textId="64058CE8" w:rsidR="001F0A5D" w:rsidRPr="00C5022D" w:rsidRDefault="0094564D" w:rsidP="001F0A5D">
      <w:pPr>
        <w:ind w:right="139"/>
        <w:rPr>
          <w:rFonts w:ascii="Times New Roman" w:hAnsi="Times New Roman"/>
          <w:b/>
          <w:szCs w:val="24"/>
          <w:lang w:val="ru-RU" w:eastAsia="ko-KR"/>
        </w:rPr>
        <w:sectPr w:rsidR="001F0A5D" w:rsidRPr="00C5022D" w:rsidSect="001F0A5D">
          <w:pgSz w:w="16838" w:h="11906" w:orient="landscape"/>
          <w:pgMar w:top="992" w:right="992" w:bottom="1276" w:left="567" w:header="709" w:footer="709" w:gutter="0"/>
          <w:cols w:space="720"/>
        </w:sectPr>
      </w:pPr>
      <w:r w:rsidRPr="00C5022D">
        <w:rPr>
          <w:rFonts w:ascii="Times New Roman" w:hAnsi="Times New Roman"/>
          <w:b/>
          <w:sz w:val="24"/>
          <w:szCs w:val="24"/>
          <w:lang w:val="ru-RU"/>
        </w:rPr>
        <w:t xml:space="preserve">            Бас директоры</w:t>
      </w:r>
      <w:r w:rsidR="001F0A5D" w:rsidRPr="00C5022D">
        <w:rPr>
          <w:rFonts w:ascii="Times New Roman" w:hAnsi="Times New Roman"/>
          <w:b/>
          <w:sz w:val="24"/>
          <w:szCs w:val="24"/>
          <w:lang w:val="ru-RU"/>
        </w:rPr>
        <w:t xml:space="preserve"> </w:t>
      </w:r>
      <w:r w:rsidR="001F0A5D" w:rsidRPr="00C5022D">
        <w:rPr>
          <w:rFonts w:ascii="Times New Roman" w:hAnsi="Times New Roman"/>
          <w:b/>
          <w:szCs w:val="24"/>
          <w:lang w:val="ru-RU" w:eastAsia="ko-KR"/>
        </w:rPr>
        <w:t xml:space="preserve">__________________  </w:t>
      </w:r>
      <w:r w:rsidR="001F0A5D" w:rsidRPr="00C5022D">
        <w:rPr>
          <w:rFonts w:ascii="Times New Roman" w:hAnsi="Times New Roman"/>
          <w:b/>
          <w:sz w:val="24"/>
          <w:szCs w:val="24"/>
          <w:lang w:val="ru-RU"/>
        </w:rPr>
        <w:t xml:space="preserve">Х.Т.  Елеусінов      </w:t>
      </w:r>
      <w:r w:rsidR="001F0A5D" w:rsidRPr="00C5022D">
        <w:rPr>
          <w:rFonts w:ascii="Times New Roman" w:hAnsi="Times New Roman"/>
          <w:b/>
          <w:sz w:val="24"/>
          <w:szCs w:val="24"/>
          <w:lang w:val="ru-RU"/>
        </w:rPr>
        <w:tab/>
        <w:t xml:space="preserve">                            _________________</w:t>
      </w:r>
      <w:r w:rsidRPr="00C5022D">
        <w:rPr>
          <w:rFonts w:ascii="Times New Roman" w:hAnsi="Times New Roman"/>
          <w:b/>
          <w:szCs w:val="24"/>
          <w:lang w:val="ru-RU" w:eastAsia="ko-KR"/>
        </w:rPr>
        <w:t xml:space="preserve">     </w:t>
      </w:r>
    </w:p>
    <w:p w14:paraId="3F612C09" w14:textId="10F34EA4" w:rsidR="0094564D" w:rsidRPr="00C5022D" w:rsidRDefault="0094564D" w:rsidP="0094564D">
      <w:pPr>
        <w:autoSpaceDE w:val="0"/>
        <w:autoSpaceDN w:val="0"/>
        <w:adjustRightInd w:val="0"/>
        <w:ind w:right="113"/>
        <w:jc w:val="right"/>
        <w:rPr>
          <w:rFonts w:ascii="Times New Roman" w:hAnsi="Times New Roman"/>
          <w:b/>
          <w:sz w:val="24"/>
          <w:szCs w:val="24"/>
          <w:lang w:val="ru-RU"/>
        </w:rPr>
      </w:pPr>
      <w:r w:rsidRPr="00C5022D">
        <w:rPr>
          <w:rFonts w:ascii="Times New Roman" w:hAnsi="Times New Roman"/>
          <w:b/>
          <w:sz w:val="24"/>
          <w:szCs w:val="24"/>
          <w:lang w:val="ru-RU"/>
        </w:rPr>
        <w:t>201</w:t>
      </w:r>
      <w:r w:rsidR="00407C3E" w:rsidRPr="00C5022D">
        <w:rPr>
          <w:rFonts w:ascii="Times New Roman" w:hAnsi="Times New Roman"/>
          <w:b/>
          <w:sz w:val="24"/>
          <w:szCs w:val="24"/>
          <w:lang w:val="ru-RU"/>
        </w:rPr>
        <w:t>8</w:t>
      </w:r>
      <w:r w:rsidRPr="00C5022D">
        <w:rPr>
          <w:rFonts w:ascii="Times New Roman" w:hAnsi="Times New Roman"/>
          <w:b/>
          <w:sz w:val="24"/>
          <w:szCs w:val="24"/>
          <w:lang w:val="ru-RU"/>
        </w:rPr>
        <w:t xml:space="preserve"> жылғы «_____»_____________ шартқа </w:t>
      </w:r>
      <w:r w:rsidRPr="00C5022D">
        <w:rPr>
          <w:rFonts w:ascii="Times New Roman" w:hAnsi="Times New Roman"/>
          <w:b/>
          <w:sz w:val="24"/>
          <w:szCs w:val="24"/>
        </w:rPr>
        <w:t> </w:t>
      </w:r>
    </w:p>
    <w:p w14:paraId="0DE32B37" w14:textId="77777777" w:rsidR="0094564D" w:rsidRPr="00C5022D" w:rsidRDefault="0094564D" w:rsidP="0094564D">
      <w:pPr>
        <w:autoSpaceDE w:val="0"/>
        <w:autoSpaceDN w:val="0"/>
        <w:adjustRightInd w:val="0"/>
        <w:ind w:right="113"/>
        <w:jc w:val="right"/>
        <w:rPr>
          <w:rFonts w:ascii="Times New Roman" w:hAnsi="Times New Roman"/>
          <w:b/>
          <w:sz w:val="24"/>
          <w:szCs w:val="24"/>
          <w:lang w:val="ru-RU"/>
        </w:rPr>
      </w:pPr>
      <w:r w:rsidRPr="00C5022D">
        <w:rPr>
          <w:rFonts w:ascii="Times New Roman" w:hAnsi="Times New Roman"/>
          <w:b/>
          <w:sz w:val="24"/>
          <w:szCs w:val="24"/>
          <w:lang w:val="ru-RU"/>
        </w:rPr>
        <w:t>2- қосымша</w:t>
      </w:r>
    </w:p>
    <w:p w14:paraId="5EFD9D91" w14:textId="77777777" w:rsidR="0094564D" w:rsidRPr="00C5022D" w:rsidRDefault="0094564D" w:rsidP="0094564D">
      <w:pPr>
        <w:autoSpaceDE w:val="0"/>
        <w:autoSpaceDN w:val="0"/>
        <w:adjustRightInd w:val="0"/>
        <w:ind w:right="113"/>
        <w:jc w:val="right"/>
        <w:rPr>
          <w:rFonts w:ascii="Times New Roman" w:hAnsi="Times New Roman"/>
          <w:b/>
          <w:sz w:val="24"/>
          <w:szCs w:val="24"/>
          <w:lang w:val="ru-RU"/>
        </w:rPr>
      </w:pPr>
      <w:r w:rsidRPr="00C5022D">
        <w:rPr>
          <w:rFonts w:ascii="Times New Roman" w:hAnsi="Times New Roman"/>
          <w:b/>
          <w:sz w:val="24"/>
          <w:szCs w:val="24"/>
          <w:lang w:val="ru-RU"/>
        </w:rPr>
        <w:t xml:space="preserve"> </w:t>
      </w:r>
    </w:p>
    <w:p w14:paraId="05CE7C25" w14:textId="77777777" w:rsidR="00B30632" w:rsidRPr="00C5022D" w:rsidRDefault="00B30632" w:rsidP="00B4559B">
      <w:pPr>
        <w:jc w:val="center"/>
        <w:rPr>
          <w:rFonts w:ascii="Times New Roman" w:hAnsi="Times New Roman"/>
          <w:b/>
          <w:sz w:val="24"/>
          <w:szCs w:val="24"/>
          <w:lang w:val="ru-RU"/>
        </w:rPr>
      </w:pPr>
      <w:r w:rsidRPr="00C5022D">
        <w:rPr>
          <w:rFonts w:ascii="Times New Roman" w:hAnsi="Times New Roman"/>
          <w:b/>
          <w:sz w:val="24"/>
          <w:szCs w:val="24"/>
          <w:lang w:val="ru-RU"/>
        </w:rPr>
        <w:t>«ҰГЗ қызметтері.»</w:t>
      </w:r>
    </w:p>
    <w:p w14:paraId="5D7D3AF5" w14:textId="77777777" w:rsidR="00B30632" w:rsidRPr="00C5022D" w:rsidRDefault="00B30632" w:rsidP="00B4559B">
      <w:pPr>
        <w:jc w:val="center"/>
        <w:rPr>
          <w:rFonts w:ascii="Times New Roman" w:hAnsi="Times New Roman"/>
          <w:b/>
          <w:sz w:val="24"/>
          <w:szCs w:val="24"/>
          <w:lang w:val="ru-RU"/>
        </w:rPr>
      </w:pPr>
      <w:r w:rsidRPr="00C5022D">
        <w:rPr>
          <w:rFonts w:ascii="Times New Roman" w:hAnsi="Times New Roman"/>
          <w:b/>
          <w:sz w:val="24"/>
          <w:szCs w:val="24"/>
          <w:lang w:val="ru-RU"/>
        </w:rPr>
        <w:t>ТЕХНИКАЛЫҚ ЕРЕКШЕЛІМ</w:t>
      </w:r>
    </w:p>
    <w:p w14:paraId="284BA697" w14:textId="77777777" w:rsidR="00B30632" w:rsidRPr="00C5022D" w:rsidRDefault="00B30632" w:rsidP="00B30632">
      <w:pPr>
        <w:rPr>
          <w:rFonts w:ascii="Times New Roman" w:hAnsi="Times New Roman"/>
          <w:sz w:val="24"/>
          <w:szCs w:val="24"/>
          <w:lang w:val="ru-RU"/>
        </w:rPr>
      </w:pPr>
    </w:p>
    <w:p w14:paraId="7942C3AC"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 xml:space="preserve">Каспий теңізі қайраңы қазақстандық секторының солтүстік бөлігіндегі Жамбыл учаскесі. </w:t>
      </w:r>
    </w:p>
    <w:p w14:paraId="11598F01"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Қазақстан Республикасы Атырау облысы.</w:t>
      </w:r>
    </w:p>
    <w:p w14:paraId="33CFD409" w14:textId="77777777" w:rsidR="00B30632" w:rsidRPr="00C5022D" w:rsidRDefault="00B30632" w:rsidP="00B30632">
      <w:pPr>
        <w:rPr>
          <w:rFonts w:ascii="Times New Roman" w:hAnsi="Times New Roman"/>
          <w:sz w:val="24"/>
          <w:szCs w:val="24"/>
          <w:lang w:val="ru-RU"/>
        </w:rPr>
      </w:pPr>
    </w:p>
    <w:p w14:paraId="4706195D" w14:textId="77777777" w:rsidR="00B30632" w:rsidRPr="00C5022D" w:rsidRDefault="00B30632" w:rsidP="00B30632">
      <w:pPr>
        <w:rPr>
          <w:rFonts w:ascii="Times New Roman" w:hAnsi="Times New Roman"/>
          <w:b/>
          <w:sz w:val="24"/>
          <w:szCs w:val="24"/>
          <w:lang w:val="ru-RU"/>
        </w:rPr>
      </w:pPr>
      <w:r w:rsidRPr="00C5022D">
        <w:rPr>
          <w:rFonts w:ascii="Times New Roman" w:hAnsi="Times New Roman"/>
          <w:b/>
          <w:sz w:val="24"/>
          <w:szCs w:val="24"/>
          <w:lang w:val="ru-RU"/>
        </w:rPr>
        <w:t>ЖАЛПЫ ЕРЕЖЕЛЕР</w:t>
      </w:r>
    </w:p>
    <w:p w14:paraId="5007D22F" w14:textId="77777777" w:rsidR="00B30632" w:rsidRPr="00C5022D" w:rsidRDefault="00B30632" w:rsidP="00B30632">
      <w:pPr>
        <w:rPr>
          <w:rFonts w:ascii="Times New Roman" w:hAnsi="Times New Roman"/>
          <w:sz w:val="24"/>
          <w:szCs w:val="24"/>
          <w:lang w:val="ru-RU"/>
        </w:rPr>
      </w:pPr>
    </w:p>
    <w:p w14:paraId="57174744"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 xml:space="preserve">Жұмыстар көлемі: № </w:t>
      </w:r>
      <w:r w:rsidRPr="00C5022D">
        <w:rPr>
          <w:rFonts w:ascii="Times New Roman" w:hAnsi="Times New Roman"/>
          <w:sz w:val="24"/>
          <w:szCs w:val="24"/>
        </w:rPr>
        <w:t>ZT</w:t>
      </w:r>
      <w:r w:rsidRPr="00C5022D">
        <w:rPr>
          <w:rFonts w:ascii="Times New Roman" w:hAnsi="Times New Roman"/>
          <w:sz w:val="24"/>
          <w:szCs w:val="24"/>
          <w:lang w:val="ru-RU"/>
        </w:rPr>
        <w:t xml:space="preserve">-2 бағалау ұңғымасы  (каротаж және бұрғылап тесу), жобалық тереңдігі  2000 м. </w:t>
      </w:r>
    </w:p>
    <w:p w14:paraId="3315CEA6"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Орындаушы Операциялар учаскесінде  ұңғыма бұрғылау, күрделі жөндеу, айдау, сынау барысында кабельде каротаждау және/немесе бұрғылап тесу бойынша тиімді қызмет көрсету мақсатында жабдық, білікті қызметкерлер және материалдар беруге міндеттенеді.</w:t>
      </w:r>
    </w:p>
    <w:p w14:paraId="66A59310"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Орындаушы Тапсырысшы берген бағдарламаларға және рәсімдерге сәйкес Қызмет көрсетеді. Тапсырысшы кез келген уақытта бағдарламалар мен рәсімдерді өзгерту және ұңғымада Қызметтерді тоқтату құқығын өзіне қалдырады. Орындаушының жабдығын пайдалану бойынша жұмыс рәсімдерін Орындаушы береді.</w:t>
      </w:r>
    </w:p>
    <w:p w14:paraId="7907C811"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Орындаушы өз жабдығын бұрғылау алаңына жеткізу және дереу кері қайтару үшін жауапты болады. Тапсырысшы ескерілмеген немесе қандай да бір себептер бойынша алаңда қалдырылған Орындаушы жабдығының бірліктері үшін жауапты болмайды.</w:t>
      </w:r>
    </w:p>
    <w:p w14:paraId="3A932CA9"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Орындаушы «Жамбыл Петролеум» ЖШС-ны қанағаттандыратын жабдықтың, білікті қызметкерлердің және жұмыстардың ұйымдастырылуы бар екендігін растайды және жоғарыда аталған жұмыстарды орындау үшін қажетті жабдық, қызметкерлер және материалдар ұсынады, жұмыстар аймағына дейін жұмылдыруды ескере отырып жұмыстар құнын көрсетеді.  Орындаушы нормативтік талаптарға сәйкес қызметкерлерді өз есебінен қорғаныш киімімен қамтамасыз етуге міндетті.</w:t>
      </w:r>
    </w:p>
    <w:p w14:paraId="3B252C3B"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 xml:space="preserve">Орындаушы </w:t>
      </w:r>
      <w:r w:rsidRPr="00C5022D">
        <w:rPr>
          <w:rFonts w:ascii="Times New Roman" w:hAnsi="Times New Roman"/>
          <w:sz w:val="24"/>
          <w:szCs w:val="24"/>
        </w:rPr>
        <w:t>ISO</w:t>
      </w:r>
      <w:r w:rsidRPr="00C5022D">
        <w:rPr>
          <w:rFonts w:ascii="Times New Roman" w:hAnsi="Times New Roman"/>
          <w:sz w:val="24"/>
          <w:szCs w:val="24"/>
          <w:lang w:val="ru-RU"/>
        </w:rPr>
        <w:t xml:space="preserve"> 9000 немесе ұқсас стандарттарға сәйкес сапаны қамтамасыз ету жүйесі туралы егжей-тегжейлі ақпарат беруге тиіс. Сонымен қатар Сапа саласындағы саясат, Сапаны қамтамасыз ету саясаты және Сапаны қамтамасыз ету саясаты ұсынылуға тиіс.</w:t>
      </w:r>
    </w:p>
    <w:p w14:paraId="1C1EAF4C"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Орындаушы бүкіл негізгі жабдықтың сертификатталғанын, сыналғанын және инспекцияланғанын көрсетуге тиіс. Барлық негізгі жабдыққа сертификаттар болуға немесе оны пайдалану басталғанға дейін алынуға тиіс.</w:t>
      </w:r>
    </w:p>
    <w:p w14:paraId="6037C49C"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Қазақстан Республикасы Маңғыстау облысындағы Баутино порты жұмыстар жүргізу базасы болып табылады.</w:t>
      </w:r>
    </w:p>
    <w:p w14:paraId="567E71E2" w14:textId="77777777" w:rsidR="00B30632" w:rsidRPr="00C5022D" w:rsidRDefault="00B30632" w:rsidP="00B30632">
      <w:pPr>
        <w:rPr>
          <w:rFonts w:ascii="Times New Roman" w:hAnsi="Times New Roman"/>
          <w:sz w:val="24"/>
          <w:szCs w:val="24"/>
          <w:lang w:val="ru-RU"/>
        </w:rPr>
      </w:pPr>
    </w:p>
    <w:p w14:paraId="4BE3C371" w14:textId="77777777" w:rsidR="00B30632" w:rsidRPr="00C5022D" w:rsidRDefault="00B30632" w:rsidP="00B30632">
      <w:pPr>
        <w:rPr>
          <w:rFonts w:ascii="Times New Roman" w:hAnsi="Times New Roman"/>
          <w:b/>
          <w:sz w:val="24"/>
          <w:szCs w:val="24"/>
          <w:lang w:val="ru-RU"/>
        </w:rPr>
      </w:pPr>
      <w:r w:rsidRPr="00C5022D">
        <w:rPr>
          <w:rFonts w:ascii="Times New Roman" w:hAnsi="Times New Roman"/>
          <w:b/>
          <w:sz w:val="24"/>
          <w:szCs w:val="24"/>
        </w:rPr>
        <w:t>I</w:t>
      </w:r>
      <w:r w:rsidRPr="00C5022D">
        <w:rPr>
          <w:rFonts w:ascii="Times New Roman" w:hAnsi="Times New Roman"/>
          <w:b/>
          <w:sz w:val="24"/>
          <w:szCs w:val="24"/>
          <w:lang w:val="ru-RU"/>
        </w:rPr>
        <w:t xml:space="preserve">-БӨЛІМ. ҰҢҒЫМА ТУРАЛЫ НЕГІЗГІ ДЕРЕКТЕР </w:t>
      </w:r>
    </w:p>
    <w:p w14:paraId="7BCDA5CE" w14:textId="77777777" w:rsidR="00B30632" w:rsidRPr="00C5022D" w:rsidRDefault="00B30632" w:rsidP="00B30632">
      <w:pPr>
        <w:rPr>
          <w:rFonts w:ascii="Times New Roman" w:hAnsi="Times New Roman"/>
          <w:sz w:val="24"/>
          <w:szCs w:val="24"/>
          <w:lang w:val="ru-RU"/>
        </w:rPr>
      </w:pPr>
    </w:p>
    <w:p w14:paraId="1B5ED549" w14:textId="77777777" w:rsidR="00B30632" w:rsidRPr="00C5022D" w:rsidRDefault="00B30632" w:rsidP="00B30632">
      <w:pPr>
        <w:rPr>
          <w:rFonts w:ascii="Times New Roman" w:hAnsi="Times New Roman"/>
          <w:b/>
          <w:sz w:val="24"/>
          <w:szCs w:val="24"/>
          <w:lang w:val="ru-RU"/>
        </w:rPr>
      </w:pPr>
      <w:r w:rsidRPr="00C5022D">
        <w:rPr>
          <w:rFonts w:ascii="Times New Roman" w:hAnsi="Times New Roman"/>
          <w:b/>
          <w:sz w:val="24"/>
          <w:szCs w:val="24"/>
          <w:lang w:val="ru-RU"/>
        </w:rPr>
        <w:t>ЖАЛПЫ МӘЛІМЕТТЕР</w:t>
      </w:r>
    </w:p>
    <w:p w14:paraId="20291854"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Учаске</w:t>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t xml:space="preserve">                                   Жамбыл</w:t>
      </w:r>
    </w:p>
    <w:p w14:paraId="63971AF1"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Ұңғымалардың бұрғылау мақсаты және арналуы</w:t>
      </w:r>
      <w:r w:rsidRPr="00C5022D">
        <w:rPr>
          <w:rFonts w:ascii="Times New Roman" w:hAnsi="Times New Roman"/>
          <w:sz w:val="24"/>
          <w:szCs w:val="24"/>
          <w:lang w:val="ru-RU"/>
        </w:rPr>
        <w:tab/>
      </w:r>
      <w:r w:rsidRPr="00C5022D">
        <w:rPr>
          <w:rFonts w:ascii="Times New Roman" w:hAnsi="Times New Roman"/>
          <w:sz w:val="24"/>
          <w:szCs w:val="24"/>
        </w:rPr>
        <w:t>ZT</w:t>
      </w:r>
      <w:r w:rsidRPr="00C5022D">
        <w:rPr>
          <w:rFonts w:ascii="Times New Roman" w:hAnsi="Times New Roman"/>
          <w:sz w:val="24"/>
          <w:szCs w:val="24"/>
          <w:lang w:val="ru-RU"/>
        </w:rPr>
        <w:t>-2 бағалау</w:t>
      </w:r>
    </w:p>
    <w:p w14:paraId="36F173E1"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 xml:space="preserve">Ұңғыма саны              </w:t>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t xml:space="preserve">1 </w:t>
      </w:r>
    </w:p>
    <w:p w14:paraId="67F760E4"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Жобалық тереңдік                                                              12000 м</w:t>
      </w:r>
    </w:p>
    <w:p w14:paraId="184D0916"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 xml:space="preserve">                                                                                               </w:t>
      </w:r>
    </w:p>
    <w:p w14:paraId="5E6246F0"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 xml:space="preserve">Жобалық деңгейжиек </w:t>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t xml:space="preserve">           </w:t>
      </w:r>
      <w:r w:rsidRPr="00C5022D">
        <w:rPr>
          <w:rFonts w:ascii="Times New Roman" w:hAnsi="Times New Roman"/>
          <w:sz w:val="24"/>
          <w:szCs w:val="24"/>
        </w:rPr>
        <w:t>P</w:t>
      </w:r>
      <w:r w:rsidRPr="00C5022D">
        <w:rPr>
          <w:rFonts w:ascii="Times New Roman" w:hAnsi="Times New Roman"/>
          <w:sz w:val="24"/>
          <w:szCs w:val="24"/>
          <w:lang w:val="ru-RU"/>
        </w:rPr>
        <w:t>1</w:t>
      </w:r>
      <w:r w:rsidRPr="00C5022D">
        <w:rPr>
          <w:rFonts w:ascii="Times New Roman" w:hAnsi="Times New Roman"/>
          <w:sz w:val="24"/>
          <w:szCs w:val="24"/>
        </w:rPr>
        <w:t>kg</w:t>
      </w:r>
      <w:r w:rsidRPr="00C5022D">
        <w:rPr>
          <w:rFonts w:ascii="Times New Roman" w:hAnsi="Times New Roman"/>
          <w:sz w:val="24"/>
          <w:szCs w:val="24"/>
          <w:lang w:val="ru-RU"/>
        </w:rPr>
        <w:t xml:space="preserve"> тұз шөгінділері</w:t>
      </w:r>
    </w:p>
    <w:p w14:paraId="7B485CFF"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 xml:space="preserve">                                                                                               </w:t>
      </w:r>
    </w:p>
    <w:p w14:paraId="22248D7D"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 xml:space="preserve">Ұңғыма түрі             </w:t>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t xml:space="preserve"> </w:t>
      </w:r>
      <w:r w:rsidRPr="00C5022D">
        <w:rPr>
          <w:rFonts w:ascii="Times New Roman" w:hAnsi="Times New Roman"/>
          <w:sz w:val="24"/>
          <w:szCs w:val="24"/>
          <w:lang w:val="ru-RU"/>
        </w:rPr>
        <w:tab/>
        <w:t>триас шөгінділерінің төбесі</w:t>
      </w:r>
    </w:p>
    <w:p w14:paraId="6F54A8C8"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Сынау деңгейжиектерінің саны:</w:t>
      </w:r>
    </w:p>
    <w:p w14:paraId="1DDBFF96"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бағана да</w:t>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t xml:space="preserve">                         шамамен 4 объект</w:t>
      </w:r>
    </w:p>
    <w:p w14:paraId="1BE8EBF2"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 xml:space="preserve">Бұрғылау тәсілі </w:t>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t xml:space="preserve">           ВСП, </w:t>
      </w:r>
      <w:r w:rsidRPr="00C5022D">
        <w:rPr>
          <w:rFonts w:ascii="Times New Roman" w:hAnsi="Times New Roman"/>
          <w:sz w:val="24"/>
          <w:szCs w:val="24"/>
        </w:rPr>
        <w:t>BOMCO</w:t>
      </w:r>
      <w:r w:rsidRPr="00C5022D">
        <w:rPr>
          <w:rFonts w:ascii="Times New Roman" w:hAnsi="Times New Roman"/>
          <w:sz w:val="24"/>
          <w:szCs w:val="24"/>
          <w:lang w:val="ru-RU"/>
        </w:rPr>
        <w:t xml:space="preserve"> </w:t>
      </w:r>
      <w:r w:rsidRPr="00C5022D">
        <w:rPr>
          <w:rFonts w:ascii="Times New Roman" w:hAnsi="Times New Roman"/>
          <w:sz w:val="24"/>
          <w:szCs w:val="24"/>
        </w:rPr>
        <w:t>JC</w:t>
      </w:r>
      <w:r w:rsidRPr="00C5022D">
        <w:rPr>
          <w:rFonts w:ascii="Times New Roman" w:hAnsi="Times New Roman"/>
          <w:sz w:val="24"/>
          <w:szCs w:val="24"/>
          <w:lang w:val="ru-RU"/>
        </w:rPr>
        <w:t>70</w:t>
      </w:r>
      <w:r w:rsidRPr="00C5022D">
        <w:rPr>
          <w:rFonts w:ascii="Times New Roman" w:hAnsi="Times New Roman"/>
          <w:sz w:val="24"/>
          <w:szCs w:val="24"/>
        </w:rPr>
        <w:t>DB</w:t>
      </w:r>
      <w:r w:rsidRPr="00C5022D">
        <w:rPr>
          <w:rFonts w:ascii="Times New Roman" w:hAnsi="Times New Roman"/>
          <w:sz w:val="24"/>
          <w:szCs w:val="24"/>
          <w:lang w:val="ru-RU"/>
        </w:rPr>
        <w:t>,1-1/2"</w:t>
      </w:r>
    </w:p>
    <w:p w14:paraId="51B05D35"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 xml:space="preserve">         45кВт гидравликалық мотордан жетегі бар</w:t>
      </w:r>
    </w:p>
    <w:p w14:paraId="75F4A03A"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 xml:space="preserve">Пайдалану бағана ының диаметрі,  </w:t>
      </w:r>
      <w:r w:rsidRPr="00C5022D">
        <w:rPr>
          <w:rFonts w:ascii="Times New Roman" w:hAnsi="Times New Roman"/>
          <w:sz w:val="24"/>
          <w:szCs w:val="24"/>
          <w:lang w:val="ru-RU"/>
        </w:rPr>
        <w:tab/>
      </w:r>
      <w:r w:rsidRPr="00C5022D">
        <w:rPr>
          <w:rFonts w:ascii="Times New Roman" w:hAnsi="Times New Roman"/>
          <w:sz w:val="24"/>
          <w:szCs w:val="24"/>
          <w:lang w:val="ru-RU"/>
        </w:rPr>
        <w:tab/>
        <w:t xml:space="preserve">                  </w:t>
      </w:r>
      <w:smartTag w:uri="urn:schemas-microsoft-com:office:smarttags" w:element="metricconverter">
        <w:smartTagPr>
          <w:attr w:name="ProductID" w:val="177,8 мм"/>
        </w:smartTagPr>
        <w:r w:rsidRPr="00C5022D">
          <w:rPr>
            <w:rFonts w:ascii="Times New Roman" w:hAnsi="Times New Roman"/>
            <w:sz w:val="24"/>
            <w:szCs w:val="24"/>
            <w:lang w:val="ru-RU"/>
          </w:rPr>
          <w:t>177,8 мм</w:t>
        </w:r>
      </w:smartTag>
    </w:p>
    <w:p w14:paraId="44B3D971"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Бұрғылау қондырғысының сыныбы</w:t>
      </w:r>
      <w:r w:rsidRPr="00C5022D">
        <w:rPr>
          <w:rFonts w:ascii="Times New Roman" w:hAnsi="Times New Roman"/>
          <w:sz w:val="24"/>
          <w:szCs w:val="24"/>
          <w:lang w:val="ru-RU"/>
        </w:rPr>
        <w:tab/>
      </w:r>
      <w:r w:rsidRPr="00C5022D">
        <w:rPr>
          <w:rFonts w:ascii="Times New Roman" w:hAnsi="Times New Roman"/>
          <w:sz w:val="24"/>
          <w:szCs w:val="24"/>
          <w:lang w:val="ru-RU"/>
        </w:rPr>
        <w:tab/>
        <w:t xml:space="preserve">      Ашық, </w:t>
      </w:r>
      <w:r w:rsidRPr="00C5022D">
        <w:rPr>
          <w:rFonts w:ascii="Times New Roman" w:hAnsi="Times New Roman"/>
          <w:sz w:val="24"/>
          <w:szCs w:val="24"/>
        </w:rPr>
        <w:t>API</w:t>
      </w:r>
      <w:r w:rsidRPr="00C5022D">
        <w:rPr>
          <w:rFonts w:ascii="Times New Roman" w:hAnsi="Times New Roman"/>
          <w:sz w:val="24"/>
          <w:szCs w:val="24"/>
          <w:lang w:val="ru-RU"/>
        </w:rPr>
        <w:t xml:space="preserve"> 4</w:t>
      </w:r>
      <w:r w:rsidRPr="00C5022D">
        <w:rPr>
          <w:rFonts w:ascii="Times New Roman" w:hAnsi="Times New Roman"/>
          <w:sz w:val="24"/>
          <w:szCs w:val="24"/>
        </w:rPr>
        <w:t>F</w:t>
      </w:r>
      <w:r w:rsidRPr="00C5022D">
        <w:rPr>
          <w:rFonts w:ascii="Times New Roman" w:hAnsi="Times New Roman"/>
          <w:sz w:val="24"/>
          <w:szCs w:val="24"/>
          <w:lang w:val="ru-RU"/>
        </w:rPr>
        <w:t xml:space="preserve"> ерекшелімі бойынша</w:t>
      </w:r>
    </w:p>
    <w:p w14:paraId="42A98E01"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 xml:space="preserve">                                                                                         К үлгісіндегі конструкция </w:t>
      </w:r>
    </w:p>
    <w:p w14:paraId="7DB9A0EA"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 xml:space="preserve">жетек түрі </w:t>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t xml:space="preserve">                </w:t>
      </w:r>
      <w:r w:rsidRPr="00C5022D">
        <w:rPr>
          <w:rFonts w:ascii="Times New Roman" w:hAnsi="Times New Roman"/>
          <w:sz w:val="24"/>
          <w:szCs w:val="24"/>
          <w:lang w:val="ru-RU"/>
        </w:rPr>
        <w:tab/>
        <w:t xml:space="preserve"> дизельді</w:t>
      </w:r>
    </w:p>
    <w:p w14:paraId="555F2811"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рұқсат етілетін жүктеме, кН.</w:t>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t xml:space="preserve">             4500</w:t>
      </w:r>
    </w:p>
    <w:p w14:paraId="3E910624"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бұрғылау диапазоны, м.</w:t>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t xml:space="preserve"> 0-2000</w:t>
      </w:r>
    </w:p>
    <w:p w14:paraId="5CA5777B"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тальдік жүйе жарағы</w:t>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t xml:space="preserve">             6х7</w:t>
      </w:r>
    </w:p>
    <w:p w14:paraId="52E592CF"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ротордың өту диаметрі, мм</w:t>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t xml:space="preserve">                        950</w:t>
      </w:r>
    </w:p>
    <w:p w14:paraId="4C3DE2F8"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рұқсат етілетін ротор үстеліне жүктеме, кН.</w:t>
      </w:r>
      <w:r w:rsidRPr="00C5022D">
        <w:rPr>
          <w:rFonts w:ascii="Times New Roman" w:hAnsi="Times New Roman"/>
          <w:sz w:val="24"/>
          <w:szCs w:val="24"/>
          <w:lang w:val="ru-RU"/>
        </w:rPr>
        <w:tab/>
      </w:r>
      <w:r w:rsidRPr="00C5022D">
        <w:rPr>
          <w:rFonts w:ascii="Times New Roman" w:hAnsi="Times New Roman"/>
          <w:sz w:val="24"/>
          <w:szCs w:val="24"/>
          <w:lang w:val="ru-RU"/>
        </w:rPr>
        <w:tab/>
        <w:t xml:space="preserve"> 4500</w:t>
      </w:r>
    </w:p>
    <w:p w14:paraId="7D3920C7"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бұрғылау сораптарының саны, кем емес</w:t>
      </w:r>
      <w:r w:rsidRPr="00C5022D">
        <w:rPr>
          <w:rFonts w:ascii="Times New Roman" w:hAnsi="Times New Roman"/>
          <w:sz w:val="24"/>
          <w:szCs w:val="24"/>
          <w:lang w:val="ru-RU"/>
        </w:rPr>
        <w:tab/>
      </w:r>
      <w:r w:rsidRPr="00C5022D">
        <w:rPr>
          <w:rFonts w:ascii="Times New Roman" w:hAnsi="Times New Roman"/>
          <w:sz w:val="24"/>
          <w:szCs w:val="24"/>
          <w:lang w:val="ru-RU"/>
        </w:rPr>
        <w:tab/>
        <w:t xml:space="preserve">             2</w:t>
      </w:r>
    </w:p>
    <w:p w14:paraId="13AB6696"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игеру биіктігі, кем емес, м.</w:t>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t xml:space="preserve">            6,0</w:t>
      </w:r>
    </w:p>
    <w:p w14:paraId="318B385F"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Монтаждау түрі</w:t>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t xml:space="preserve"> бастапқы</w:t>
      </w:r>
    </w:p>
    <w:p w14:paraId="44FE70F9"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 xml:space="preserve">Жергілікті жердің бедері </w:t>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t xml:space="preserve"> теңіз</w:t>
      </w:r>
    </w:p>
    <w:p w14:paraId="7040DFD7"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Ауа температурасы 0С:</w:t>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r>
    </w:p>
    <w:p w14:paraId="03D81DB7"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ең жоғары жазғы</w:t>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t xml:space="preserve">             40 0С</w:t>
      </w:r>
    </w:p>
    <w:p w14:paraId="14F8AA75"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ең төменгі қысқы</w:t>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t xml:space="preserve">                         - 30 0С</w:t>
      </w:r>
    </w:p>
    <w:p w14:paraId="22B00E17"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Желдің ең жоғары жылдамдығы, м/сек.</w:t>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t xml:space="preserve"> 25</w:t>
      </w:r>
    </w:p>
    <w:p w14:paraId="57195C0D"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Сумен жабдықтау:</w:t>
      </w:r>
    </w:p>
    <w:p w14:paraId="02ED3472"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техникалық мұқтаждықтар үшін</w:t>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t>тұщытылған борт сыртындағы теңіз</w:t>
      </w:r>
    </w:p>
    <w:p w14:paraId="6101A518"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 xml:space="preserve">                                                                                              суы</w:t>
      </w:r>
    </w:p>
    <w:p w14:paraId="172785F4"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тұрмыстық мұқтаждықтар үшін</w:t>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t>цистернада жеткізіледі</w:t>
      </w:r>
    </w:p>
    <w:p w14:paraId="624AB243"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Жол (теңіздегі жол):</w:t>
      </w:r>
    </w:p>
    <w:p w14:paraId="66A59F43"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Баутино портына дейін ұзақтығы, км</w:t>
      </w:r>
      <w:r w:rsidRPr="00C5022D">
        <w:rPr>
          <w:rFonts w:ascii="Times New Roman" w:hAnsi="Times New Roman"/>
          <w:sz w:val="24"/>
          <w:szCs w:val="24"/>
          <w:lang w:val="ru-RU"/>
        </w:rPr>
        <w:tab/>
      </w:r>
      <w:r w:rsidRPr="00C5022D">
        <w:rPr>
          <w:rFonts w:ascii="Times New Roman" w:hAnsi="Times New Roman"/>
          <w:sz w:val="24"/>
          <w:szCs w:val="24"/>
          <w:lang w:val="ru-RU"/>
        </w:rPr>
        <w:tab/>
      </w:r>
      <w:r w:rsidRPr="00C5022D">
        <w:rPr>
          <w:rFonts w:ascii="Times New Roman" w:hAnsi="Times New Roman"/>
          <w:sz w:val="24"/>
          <w:szCs w:val="24"/>
          <w:lang w:val="ru-RU"/>
        </w:rPr>
        <w:tab/>
        <w:t>200-қа жуық</w:t>
      </w:r>
      <w:r w:rsidRPr="00C5022D">
        <w:rPr>
          <w:rFonts w:ascii="Times New Roman" w:hAnsi="Times New Roman"/>
          <w:sz w:val="24"/>
          <w:szCs w:val="24"/>
          <w:lang w:val="ru-RU"/>
        </w:rPr>
        <w:tab/>
      </w:r>
      <w:r w:rsidRPr="00C5022D">
        <w:rPr>
          <w:rFonts w:ascii="Times New Roman" w:hAnsi="Times New Roman"/>
          <w:sz w:val="24"/>
          <w:szCs w:val="24"/>
          <w:lang w:val="ru-RU"/>
        </w:rPr>
        <w:tab/>
        <w:t xml:space="preserve">            </w:t>
      </w:r>
    </w:p>
    <w:p w14:paraId="7ADBAEE5"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 xml:space="preserve">Бұрғылаудың геологиялық-технологиялық </w:t>
      </w:r>
    </w:p>
    <w:p w14:paraId="58D17410"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параметрлерін бақылау жөніндегі далалық зертхана</w:t>
      </w:r>
      <w:r w:rsidRPr="00C5022D">
        <w:rPr>
          <w:rFonts w:ascii="Times New Roman" w:hAnsi="Times New Roman"/>
          <w:sz w:val="24"/>
          <w:szCs w:val="24"/>
          <w:lang w:val="ru-RU"/>
        </w:rPr>
        <w:tab/>
        <w:t>СГТ станциясы, бүкіл құрылыс</w:t>
      </w:r>
    </w:p>
    <w:p w14:paraId="765E60CD"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 xml:space="preserve">                                                                                               кезеңіне.</w:t>
      </w:r>
    </w:p>
    <w:p w14:paraId="1DB49442" w14:textId="77777777" w:rsidR="00B30632" w:rsidRPr="00C5022D" w:rsidRDefault="00B30632" w:rsidP="00B30632">
      <w:pPr>
        <w:rPr>
          <w:rFonts w:ascii="Times New Roman" w:hAnsi="Times New Roman"/>
          <w:b/>
          <w:sz w:val="24"/>
          <w:szCs w:val="24"/>
          <w:lang w:val="ru-RU"/>
        </w:rPr>
      </w:pPr>
      <w:r w:rsidRPr="00C5022D">
        <w:rPr>
          <w:rFonts w:ascii="Times New Roman" w:hAnsi="Times New Roman"/>
          <w:b/>
          <w:sz w:val="24"/>
          <w:szCs w:val="24"/>
          <w:lang w:val="ru-RU"/>
        </w:rPr>
        <w:t>Қызмет ету аумағы</w:t>
      </w:r>
    </w:p>
    <w:p w14:paraId="33A85E27" w14:textId="77777777" w:rsidR="00B30632" w:rsidRPr="00C5022D" w:rsidRDefault="00B30632" w:rsidP="00B4559B">
      <w:pPr>
        <w:ind w:left="0" w:firstLine="0"/>
        <w:rPr>
          <w:rFonts w:ascii="Times New Roman" w:hAnsi="Times New Roman"/>
          <w:sz w:val="24"/>
          <w:szCs w:val="24"/>
          <w:lang w:val="ru-RU"/>
        </w:rPr>
      </w:pPr>
      <w:r w:rsidRPr="00C5022D">
        <w:rPr>
          <w:rFonts w:ascii="Times New Roman" w:hAnsi="Times New Roman"/>
          <w:sz w:val="24"/>
          <w:szCs w:val="24"/>
          <w:lang w:val="ru-RU"/>
        </w:rPr>
        <w:t xml:space="preserve">Зерттелетін Жамбыл учаскесі Каспий теңізі қайраңы қазақстандық секторының солтүстік бөлігінде орналасқан және мынадай теңіз блоктарын қамтиды: </w:t>
      </w:r>
      <w:r w:rsidRPr="00C5022D">
        <w:rPr>
          <w:rFonts w:ascii="Times New Roman" w:hAnsi="Times New Roman"/>
          <w:sz w:val="24"/>
          <w:szCs w:val="24"/>
        </w:rPr>
        <w:t>K</w:t>
      </w:r>
      <w:r w:rsidRPr="00C5022D">
        <w:rPr>
          <w:rFonts w:ascii="Times New Roman" w:hAnsi="Times New Roman"/>
          <w:sz w:val="24"/>
          <w:szCs w:val="24"/>
          <w:lang w:val="ru-RU"/>
        </w:rPr>
        <w:t>-</w:t>
      </w:r>
      <w:r w:rsidRPr="00C5022D">
        <w:rPr>
          <w:rFonts w:ascii="Times New Roman" w:hAnsi="Times New Roman"/>
          <w:sz w:val="24"/>
          <w:szCs w:val="24"/>
        </w:rPr>
        <w:t>IV</w:t>
      </w:r>
      <w:r w:rsidRPr="00C5022D">
        <w:rPr>
          <w:rFonts w:ascii="Times New Roman" w:hAnsi="Times New Roman"/>
          <w:sz w:val="24"/>
          <w:szCs w:val="24"/>
          <w:lang w:val="ru-RU"/>
        </w:rPr>
        <w:t xml:space="preserve">-16 (ішінара), </w:t>
      </w:r>
      <w:r w:rsidRPr="00C5022D">
        <w:rPr>
          <w:rFonts w:ascii="Times New Roman" w:hAnsi="Times New Roman"/>
          <w:sz w:val="24"/>
          <w:szCs w:val="24"/>
        </w:rPr>
        <w:t>K</w:t>
      </w:r>
      <w:r w:rsidRPr="00C5022D">
        <w:rPr>
          <w:rFonts w:ascii="Times New Roman" w:hAnsi="Times New Roman"/>
          <w:sz w:val="24"/>
          <w:szCs w:val="24"/>
          <w:lang w:val="ru-RU"/>
        </w:rPr>
        <w:t>-</w:t>
      </w:r>
      <w:r w:rsidRPr="00C5022D">
        <w:rPr>
          <w:rFonts w:ascii="Times New Roman" w:hAnsi="Times New Roman"/>
          <w:sz w:val="24"/>
          <w:szCs w:val="24"/>
        </w:rPr>
        <w:t>V</w:t>
      </w:r>
      <w:r w:rsidRPr="00C5022D">
        <w:rPr>
          <w:rFonts w:ascii="Times New Roman" w:hAnsi="Times New Roman"/>
          <w:sz w:val="24"/>
          <w:szCs w:val="24"/>
          <w:lang w:val="ru-RU"/>
        </w:rPr>
        <w:t xml:space="preserve">-13 (ішінара), 14 (ішінара), 15 (ішінара), </w:t>
      </w:r>
      <w:r w:rsidRPr="00C5022D">
        <w:rPr>
          <w:rFonts w:ascii="Times New Roman" w:hAnsi="Times New Roman"/>
          <w:sz w:val="24"/>
          <w:szCs w:val="24"/>
        </w:rPr>
        <w:t>K</w:t>
      </w:r>
      <w:r w:rsidRPr="00C5022D">
        <w:rPr>
          <w:rFonts w:ascii="Times New Roman" w:hAnsi="Times New Roman"/>
          <w:sz w:val="24"/>
          <w:szCs w:val="24"/>
          <w:lang w:val="ru-RU"/>
        </w:rPr>
        <w:t>-</w:t>
      </w:r>
      <w:r w:rsidRPr="00C5022D">
        <w:rPr>
          <w:rFonts w:ascii="Times New Roman" w:hAnsi="Times New Roman"/>
          <w:sz w:val="24"/>
          <w:szCs w:val="24"/>
        </w:rPr>
        <w:t>IX</w:t>
      </w:r>
      <w:r w:rsidRPr="00C5022D">
        <w:rPr>
          <w:rFonts w:ascii="Times New Roman" w:hAnsi="Times New Roman"/>
          <w:sz w:val="24"/>
          <w:szCs w:val="24"/>
          <w:lang w:val="ru-RU"/>
        </w:rPr>
        <w:t xml:space="preserve">-4 (ішінара), </w:t>
      </w:r>
      <w:r w:rsidRPr="00C5022D">
        <w:rPr>
          <w:rFonts w:ascii="Times New Roman" w:hAnsi="Times New Roman"/>
          <w:sz w:val="24"/>
          <w:szCs w:val="24"/>
        </w:rPr>
        <w:t>K</w:t>
      </w:r>
      <w:r w:rsidRPr="00C5022D">
        <w:rPr>
          <w:rFonts w:ascii="Times New Roman" w:hAnsi="Times New Roman"/>
          <w:sz w:val="24"/>
          <w:szCs w:val="24"/>
          <w:lang w:val="ru-RU"/>
        </w:rPr>
        <w:t>-</w:t>
      </w:r>
      <w:r w:rsidRPr="00C5022D">
        <w:rPr>
          <w:rFonts w:ascii="Times New Roman" w:hAnsi="Times New Roman"/>
          <w:sz w:val="24"/>
          <w:szCs w:val="24"/>
        </w:rPr>
        <w:t>X</w:t>
      </w:r>
      <w:r w:rsidRPr="00C5022D">
        <w:rPr>
          <w:rFonts w:ascii="Times New Roman" w:hAnsi="Times New Roman"/>
          <w:sz w:val="24"/>
          <w:szCs w:val="24"/>
          <w:lang w:val="ru-RU"/>
        </w:rPr>
        <w:t xml:space="preserve">-1 (ішінара), 2 (ішінара), 3 (ішінара), жалпы ауданы  – 1935 ш. км. Әкімшілік жағынан аумақ Қазақстан Республикасының Атырау облысына жатады. </w:t>
      </w:r>
    </w:p>
    <w:p w14:paraId="5D30BE28" w14:textId="77777777" w:rsidR="00B30632" w:rsidRPr="00C5022D" w:rsidRDefault="00B30632" w:rsidP="00B4559B">
      <w:pPr>
        <w:ind w:left="0" w:firstLine="0"/>
        <w:rPr>
          <w:rFonts w:ascii="Times New Roman" w:hAnsi="Times New Roman"/>
          <w:sz w:val="24"/>
          <w:szCs w:val="24"/>
          <w:lang w:val="ru-RU"/>
        </w:rPr>
      </w:pPr>
      <w:r w:rsidRPr="00C5022D">
        <w:rPr>
          <w:rFonts w:ascii="Times New Roman" w:hAnsi="Times New Roman"/>
          <w:sz w:val="24"/>
          <w:szCs w:val="24"/>
          <w:lang w:val="ru-RU"/>
        </w:rPr>
        <w:t xml:space="preserve">Атырау (180 шақырым), Астрахань (130 шақырым) және Баутино (200 шақырым) кемелер үшін ең жақын порттар болып табылады. Ганюшкино кенті (110 шақырым) құрлықтағы ең жақын елді мекен болып табылады. Учаскенің ортасынан жағалауға дейінгі арақашықтық – </w:t>
      </w:r>
      <w:smartTag w:uri="urn:schemas-microsoft-com:office:smarttags" w:element="metricconverter">
        <w:smartTagPr>
          <w:attr w:name="ProductID" w:val="60 км"/>
        </w:smartTagPr>
        <w:r w:rsidRPr="00C5022D">
          <w:rPr>
            <w:rFonts w:ascii="Times New Roman" w:hAnsi="Times New Roman"/>
            <w:sz w:val="24"/>
            <w:szCs w:val="24"/>
            <w:lang w:val="ru-RU"/>
          </w:rPr>
          <w:t>60 км</w:t>
        </w:r>
      </w:smartTag>
      <w:r w:rsidRPr="00C5022D">
        <w:rPr>
          <w:rFonts w:ascii="Times New Roman" w:hAnsi="Times New Roman"/>
          <w:sz w:val="24"/>
          <w:szCs w:val="24"/>
          <w:lang w:val="ru-RU"/>
        </w:rPr>
        <w:t>.</w:t>
      </w:r>
    </w:p>
    <w:p w14:paraId="31FBE304" w14:textId="77777777" w:rsidR="00B30632" w:rsidRPr="00C5022D" w:rsidRDefault="00B30632" w:rsidP="00B30632">
      <w:pPr>
        <w:rPr>
          <w:rFonts w:ascii="Times New Roman" w:hAnsi="Times New Roman"/>
          <w:sz w:val="24"/>
          <w:szCs w:val="24"/>
          <w:lang w:val="ru-RU"/>
        </w:rPr>
      </w:pPr>
    </w:p>
    <w:p w14:paraId="2740EC2B" w14:textId="77777777" w:rsidR="00B30632" w:rsidRPr="00C5022D" w:rsidRDefault="00B30632" w:rsidP="00B30632">
      <w:pPr>
        <w:rPr>
          <w:rFonts w:ascii="Times New Roman" w:hAnsi="Times New Roman"/>
          <w:b/>
          <w:sz w:val="24"/>
          <w:szCs w:val="24"/>
          <w:lang w:val="ru-RU"/>
        </w:rPr>
      </w:pPr>
      <w:r w:rsidRPr="00C5022D">
        <w:rPr>
          <w:rFonts w:ascii="Times New Roman" w:hAnsi="Times New Roman"/>
          <w:b/>
          <w:sz w:val="24"/>
          <w:szCs w:val="24"/>
        </w:rPr>
        <w:t>ZT</w:t>
      </w:r>
      <w:r w:rsidRPr="00C5022D">
        <w:rPr>
          <w:rFonts w:ascii="Times New Roman" w:hAnsi="Times New Roman"/>
          <w:b/>
          <w:sz w:val="24"/>
          <w:szCs w:val="24"/>
          <w:lang w:val="ru-RU"/>
        </w:rPr>
        <w:t>-2 ұңғымасының құрылымы</w:t>
      </w:r>
    </w:p>
    <w:p w14:paraId="00B0EDB0" w14:textId="77777777" w:rsidR="00B30632" w:rsidRPr="00C5022D" w:rsidRDefault="00B30632" w:rsidP="00B4559B">
      <w:pPr>
        <w:ind w:left="0" w:firstLine="0"/>
        <w:rPr>
          <w:rFonts w:ascii="Times New Roman" w:hAnsi="Times New Roman"/>
          <w:sz w:val="24"/>
          <w:szCs w:val="24"/>
          <w:lang w:val="ru-RU"/>
        </w:rPr>
      </w:pPr>
      <w:r w:rsidRPr="00C5022D">
        <w:rPr>
          <w:rFonts w:ascii="Times New Roman" w:hAnsi="Times New Roman"/>
          <w:sz w:val="24"/>
          <w:szCs w:val="24"/>
          <w:lang w:val="ru-RU"/>
        </w:rPr>
        <w:t>Ұңғыма құрылымы ашылатын жыныстардың негізгі кешендеріндегі геологиялық-технологиялық ерекшеліктерді, сондай-ақ қойнауқаттық қысымдар мен қойнауқаттар гидрожарылыстарының қысымдарын ескере отырып таңдалды. Ұңғымалардың мынадай құрылымы қабылданды:</w:t>
      </w:r>
    </w:p>
    <w:p w14:paraId="1E9B3808" w14:textId="77777777" w:rsidR="00B30632" w:rsidRPr="00C5022D" w:rsidRDefault="00B30632" w:rsidP="00B30632">
      <w:pPr>
        <w:rPr>
          <w:rFonts w:ascii="Times New Roman" w:hAnsi="Times New Roman"/>
          <w:sz w:val="24"/>
          <w:szCs w:val="24"/>
          <w:lang w:val="ru-RU"/>
        </w:rPr>
      </w:pPr>
    </w:p>
    <w:p w14:paraId="43C13C23" w14:textId="77777777" w:rsidR="00B30632" w:rsidRPr="00C5022D" w:rsidRDefault="00B30632" w:rsidP="00B4559B">
      <w:pPr>
        <w:ind w:left="0" w:firstLine="0"/>
        <w:rPr>
          <w:rFonts w:ascii="Times New Roman" w:hAnsi="Times New Roman"/>
          <w:sz w:val="24"/>
          <w:szCs w:val="24"/>
          <w:lang w:val="ru-RU"/>
        </w:rPr>
      </w:pPr>
      <w:r w:rsidRPr="00C5022D">
        <w:rPr>
          <w:rFonts w:ascii="Times New Roman" w:hAnsi="Times New Roman"/>
          <w:sz w:val="24"/>
          <w:szCs w:val="24"/>
          <w:u w:val="single"/>
          <w:lang w:val="ru-RU"/>
        </w:rPr>
        <w:t xml:space="preserve">Бағыты – </w:t>
      </w:r>
      <w:smartTag w:uri="urn:schemas-microsoft-com:office:smarttags" w:element="metricconverter">
        <w:smartTagPr>
          <w:attr w:name="ProductID" w:val="762 мм"/>
        </w:smartTagPr>
        <w:r w:rsidRPr="00C5022D">
          <w:rPr>
            <w:rFonts w:ascii="Times New Roman" w:hAnsi="Times New Roman"/>
            <w:sz w:val="24"/>
            <w:szCs w:val="24"/>
            <w:u w:val="single"/>
            <w:lang w:val="ru-RU"/>
          </w:rPr>
          <w:t>762 мм</w:t>
        </w:r>
      </w:smartTag>
      <w:r w:rsidRPr="00C5022D">
        <w:rPr>
          <w:rFonts w:ascii="Times New Roman" w:hAnsi="Times New Roman"/>
          <w:sz w:val="24"/>
          <w:szCs w:val="24"/>
          <w:u w:val="single"/>
          <w:lang w:val="ru-RU"/>
        </w:rPr>
        <w:t xml:space="preserve"> (</w:t>
      </w:r>
      <w:smartTag w:uri="urn:schemas-microsoft-com:office:smarttags" w:element="metricconverter">
        <w:smartTagPr>
          <w:attr w:name="ProductID" w:val="30”"/>
        </w:smartTagPr>
        <w:r w:rsidRPr="00C5022D">
          <w:rPr>
            <w:rFonts w:ascii="Times New Roman" w:hAnsi="Times New Roman"/>
            <w:sz w:val="24"/>
            <w:szCs w:val="24"/>
            <w:u w:val="single"/>
            <w:lang w:val="ru-RU"/>
          </w:rPr>
          <w:t>30”</w:t>
        </w:r>
      </w:smartTag>
      <w:r w:rsidRPr="00C5022D">
        <w:rPr>
          <w:rFonts w:ascii="Times New Roman" w:hAnsi="Times New Roman"/>
          <w:sz w:val="24"/>
          <w:szCs w:val="24"/>
          <w:u w:val="single"/>
          <w:lang w:val="ru-RU"/>
        </w:rPr>
        <w:t>)</w:t>
      </w:r>
      <w:r w:rsidRPr="00C5022D">
        <w:rPr>
          <w:rFonts w:ascii="Times New Roman" w:hAnsi="Times New Roman"/>
          <w:sz w:val="24"/>
          <w:szCs w:val="24"/>
          <w:lang w:val="ru-RU"/>
        </w:rPr>
        <w:t xml:space="preserve">,  ұңғыма сағасын шайылудан сақтандыру мақсатында </w:t>
      </w:r>
      <w:smartTag w:uri="urn:schemas-microsoft-com:office:smarttags" w:element="metricconverter">
        <w:smartTagPr>
          <w:attr w:name="ProductID" w:val="100 м"/>
        </w:smartTagPr>
        <w:r w:rsidRPr="00C5022D">
          <w:rPr>
            <w:rFonts w:ascii="Times New Roman" w:hAnsi="Times New Roman"/>
            <w:sz w:val="24"/>
            <w:szCs w:val="24"/>
            <w:lang w:val="ru-RU"/>
          </w:rPr>
          <w:t>100 м</w:t>
        </w:r>
      </w:smartTag>
      <w:r w:rsidRPr="00C5022D">
        <w:rPr>
          <w:rFonts w:ascii="Times New Roman" w:hAnsi="Times New Roman"/>
          <w:sz w:val="24"/>
          <w:szCs w:val="24"/>
          <w:lang w:val="ru-RU"/>
        </w:rPr>
        <w:t xml:space="preserve"> тереңдікке түсіріледі.</w:t>
      </w:r>
    </w:p>
    <w:p w14:paraId="672CD6A7" w14:textId="77777777" w:rsidR="00B30632" w:rsidRPr="00C5022D" w:rsidRDefault="00B30632" w:rsidP="00B4559B">
      <w:pPr>
        <w:ind w:left="0" w:firstLine="0"/>
        <w:rPr>
          <w:rFonts w:ascii="Times New Roman" w:hAnsi="Times New Roman"/>
          <w:sz w:val="24"/>
          <w:szCs w:val="24"/>
          <w:lang w:val="ru-RU"/>
        </w:rPr>
      </w:pPr>
      <w:r w:rsidRPr="00C5022D">
        <w:rPr>
          <w:rFonts w:ascii="Times New Roman" w:hAnsi="Times New Roman"/>
          <w:sz w:val="24"/>
          <w:szCs w:val="24"/>
          <w:u w:val="single"/>
          <w:lang w:val="ru-RU"/>
        </w:rPr>
        <w:t xml:space="preserve">Кондуктор – </w:t>
      </w:r>
      <w:smartTag w:uri="urn:schemas-microsoft-com:office:smarttags" w:element="metricconverter">
        <w:smartTagPr>
          <w:attr w:name="ProductID" w:val="339,7 мм"/>
        </w:smartTagPr>
        <w:r w:rsidRPr="00C5022D">
          <w:rPr>
            <w:rFonts w:ascii="Times New Roman" w:hAnsi="Times New Roman"/>
            <w:sz w:val="24"/>
            <w:szCs w:val="24"/>
            <w:u w:val="single"/>
            <w:lang w:val="ru-RU"/>
          </w:rPr>
          <w:t>339,7 мм</w:t>
        </w:r>
      </w:smartTag>
      <w:r w:rsidRPr="00C5022D">
        <w:rPr>
          <w:rFonts w:ascii="Times New Roman" w:hAnsi="Times New Roman"/>
          <w:sz w:val="24"/>
          <w:szCs w:val="24"/>
          <w:u w:val="single"/>
          <w:lang w:val="ru-RU"/>
        </w:rPr>
        <w:t xml:space="preserve"> (13 3/8”),</w:t>
      </w:r>
      <w:r w:rsidRPr="00C5022D">
        <w:rPr>
          <w:rFonts w:ascii="Times New Roman" w:hAnsi="Times New Roman"/>
          <w:sz w:val="24"/>
          <w:szCs w:val="24"/>
          <w:lang w:val="ru-RU"/>
        </w:rPr>
        <w:t xml:space="preserve"> бор жүйесі неоген, ширек және жоғары бөлігінің тұрақсыз шөгінділерін жабу үшін 690 м тереңдікке түсіріледі. Саға 13-5/8” </w:t>
      </w:r>
      <w:r w:rsidRPr="00C5022D">
        <w:rPr>
          <w:rFonts w:ascii="Times New Roman" w:hAnsi="Times New Roman"/>
          <w:sz w:val="24"/>
          <w:szCs w:val="24"/>
        </w:rPr>
        <w:t>x</w:t>
      </w:r>
      <w:r w:rsidRPr="00C5022D">
        <w:rPr>
          <w:rFonts w:ascii="Times New Roman" w:hAnsi="Times New Roman"/>
          <w:sz w:val="24"/>
          <w:szCs w:val="24"/>
          <w:lang w:val="ru-RU"/>
        </w:rPr>
        <w:t xml:space="preserve"> 10</w:t>
      </w:r>
      <w:r w:rsidRPr="00C5022D">
        <w:rPr>
          <w:rFonts w:ascii="Times New Roman" w:hAnsi="Times New Roman"/>
          <w:sz w:val="24"/>
          <w:szCs w:val="24"/>
        </w:rPr>
        <w:t>M</w:t>
      </w:r>
      <w:r w:rsidRPr="00C5022D">
        <w:rPr>
          <w:rFonts w:ascii="Times New Roman" w:hAnsi="Times New Roman"/>
          <w:sz w:val="24"/>
          <w:szCs w:val="24"/>
          <w:lang w:val="ru-RU"/>
        </w:rPr>
        <w:t xml:space="preserve">шығарындыға қарсы превентормен жабдықталады, жұмыс қысымы 10,000 </w:t>
      </w:r>
      <w:r w:rsidRPr="00C5022D">
        <w:rPr>
          <w:rFonts w:ascii="Times New Roman" w:hAnsi="Times New Roman"/>
          <w:sz w:val="24"/>
          <w:szCs w:val="24"/>
        </w:rPr>
        <w:t>psi</w:t>
      </w:r>
      <w:r w:rsidRPr="00C5022D">
        <w:rPr>
          <w:rFonts w:ascii="Times New Roman" w:hAnsi="Times New Roman"/>
          <w:sz w:val="24"/>
          <w:szCs w:val="24"/>
          <w:lang w:val="ru-RU"/>
        </w:rPr>
        <w:t xml:space="preserve">. Диаметрі  </w:t>
      </w:r>
      <w:smartTag w:uri="urn:schemas-microsoft-com:office:smarttags" w:element="metricconverter">
        <w:smartTagPr>
          <w:attr w:name="ProductID" w:val="406,4 мм"/>
        </w:smartTagPr>
        <w:r w:rsidRPr="00C5022D">
          <w:rPr>
            <w:rFonts w:ascii="Times New Roman" w:hAnsi="Times New Roman"/>
            <w:sz w:val="24"/>
            <w:szCs w:val="24"/>
            <w:lang w:val="ru-RU"/>
          </w:rPr>
          <w:t>406,4 мм</w:t>
        </w:r>
      </w:smartTag>
      <w:r w:rsidRPr="00C5022D">
        <w:rPr>
          <w:rFonts w:ascii="Times New Roman" w:hAnsi="Times New Roman"/>
          <w:sz w:val="24"/>
          <w:szCs w:val="24"/>
          <w:lang w:val="ru-RU"/>
        </w:rPr>
        <w:t xml:space="preserve"> қашаумен 100-690 м аралығында бұрғылау.</w:t>
      </w:r>
    </w:p>
    <w:p w14:paraId="3E33B536" w14:textId="77777777" w:rsidR="00B30632" w:rsidRPr="00C5022D" w:rsidRDefault="00B30632" w:rsidP="00B4559B">
      <w:pPr>
        <w:ind w:left="0" w:firstLine="0"/>
        <w:rPr>
          <w:rFonts w:ascii="Times New Roman" w:hAnsi="Times New Roman"/>
          <w:sz w:val="24"/>
          <w:szCs w:val="24"/>
          <w:lang w:val="ru-RU"/>
        </w:rPr>
      </w:pPr>
      <w:r w:rsidRPr="00C5022D">
        <w:rPr>
          <w:rFonts w:ascii="Times New Roman" w:hAnsi="Times New Roman"/>
          <w:sz w:val="24"/>
          <w:szCs w:val="24"/>
          <w:u w:val="single"/>
          <w:lang w:val="ru-RU"/>
        </w:rPr>
        <w:t xml:space="preserve">Пайдалану бағанасы – </w:t>
      </w:r>
      <w:smartTag w:uri="urn:schemas-microsoft-com:office:smarttags" w:element="metricconverter">
        <w:smartTagPr>
          <w:attr w:name="ProductID" w:val="244,5 мм"/>
        </w:smartTagPr>
        <w:r w:rsidRPr="00C5022D">
          <w:rPr>
            <w:rFonts w:ascii="Times New Roman" w:hAnsi="Times New Roman"/>
            <w:sz w:val="24"/>
            <w:szCs w:val="24"/>
            <w:u w:val="single"/>
            <w:lang w:val="ru-RU"/>
          </w:rPr>
          <w:t>244,5 мм</w:t>
        </w:r>
      </w:smartTag>
      <w:r w:rsidRPr="00C5022D">
        <w:rPr>
          <w:rFonts w:ascii="Times New Roman" w:hAnsi="Times New Roman"/>
          <w:sz w:val="24"/>
          <w:szCs w:val="24"/>
          <w:u w:val="single"/>
          <w:lang w:val="ru-RU"/>
        </w:rPr>
        <w:t xml:space="preserve"> (9 5/8”),</w:t>
      </w:r>
      <w:r w:rsidRPr="00C5022D">
        <w:rPr>
          <w:rFonts w:ascii="Times New Roman" w:hAnsi="Times New Roman"/>
          <w:sz w:val="24"/>
          <w:szCs w:val="24"/>
          <w:lang w:val="ru-RU"/>
        </w:rPr>
        <w:t xml:space="preserve"> шөгуге және опырылып құлауға бейім төменгі бор және жоғарғы юра шөгінділерін жабу, сондай-ақ сулы деңгейжиектерді оқшаулау мақсатында жоғарғы юра тығыз әктастары жабынына 1200 м тереңдікке түсіріледі. Ұңғыма сағасы 13 5/8", жұмыс қысымы 10000 </w:t>
      </w:r>
      <w:r w:rsidRPr="00C5022D">
        <w:rPr>
          <w:rFonts w:ascii="Times New Roman" w:hAnsi="Times New Roman"/>
          <w:sz w:val="24"/>
          <w:szCs w:val="24"/>
        </w:rPr>
        <w:t>psi</w:t>
      </w:r>
      <w:r w:rsidRPr="00C5022D">
        <w:rPr>
          <w:rFonts w:ascii="Times New Roman" w:hAnsi="Times New Roman"/>
          <w:sz w:val="24"/>
          <w:szCs w:val="24"/>
          <w:lang w:val="ru-RU"/>
        </w:rPr>
        <w:t xml:space="preserve"> шығарындыға қарсы жабдық жиынтығымен  (2 бұрандакескіштік превенторды және жұмыс қысымы  5000 </w:t>
      </w:r>
      <w:r w:rsidRPr="00C5022D">
        <w:rPr>
          <w:rFonts w:ascii="Times New Roman" w:hAnsi="Times New Roman"/>
          <w:sz w:val="24"/>
          <w:szCs w:val="24"/>
        </w:rPr>
        <w:t>psi</w:t>
      </w:r>
      <w:r w:rsidRPr="00C5022D">
        <w:rPr>
          <w:rFonts w:ascii="Times New Roman" w:hAnsi="Times New Roman"/>
          <w:sz w:val="24"/>
          <w:szCs w:val="24"/>
          <w:lang w:val="ru-RU"/>
        </w:rPr>
        <w:t xml:space="preserve">  әмбебап 1 превенторды қамтиды) жабдықталады. Диаметрі </w:t>
      </w:r>
      <w:smartTag w:uri="urn:schemas-microsoft-com:office:smarttags" w:element="metricconverter">
        <w:smartTagPr>
          <w:attr w:name="ProductID" w:val="311,2 мм"/>
        </w:smartTagPr>
        <w:r w:rsidRPr="00C5022D">
          <w:rPr>
            <w:rFonts w:ascii="Times New Roman" w:hAnsi="Times New Roman"/>
            <w:sz w:val="24"/>
            <w:szCs w:val="24"/>
            <w:lang w:val="ru-RU"/>
          </w:rPr>
          <w:t>311,2 мм</w:t>
        </w:r>
      </w:smartTag>
      <w:r w:rsidRPr="00C5022D">
        <w:rPr>
          <w:rFonts w:ascii="Times New Roman" w:hAnsi="Times New Roman"/>
          <w:sz w:val="24"/>
          <w:szCs w:val="24"/>
          <w:lang w:val="ru-RU"/>
        </w:rPr>
        <w:t xml:space="preserve"> қашаумен 690-1200 м аралығында бұрғылау.</w:t>
      </w:r>
    </w:p>
    <w:p w14:paraId="60BBABB6" w14:textId="77777777" w:rsidR="00B30632" w:rsidRPr="00C5022D" w:rsidRDefault="00B30632" w:rsidP="00B4559B">
      <w:pPr>
        <w:ind w:left="0" w:firstLine="0"/>
        <w:rPr>
          <w:rFonts w:ascii="Times New Roman" w:hAnsi="Times New Roman"/>
          <w:sz w:val="24"/>
          <w:szCs w:val="24"/>
          <w:lang w:val="ru-RU"/>
        </w:rPr>
      </w:pPr>
      <w:r w:rsidRPr="00C5022D">
        <w:rPr>
          <w:rFonts w:ascii="Times New Roman" w:hAnsi="Times New Roman"/>
          <w:sz w:val="24"/>
          <w:szCs w:val="24"/>
          <w:u w:val="single"/>
          <w:lang w:val="ru-RU"/>
        </w:rPr>
        <w:t xml:space="preserve">Пайдалану құйыры – </w:t>
      </w:r>
      <w:smartTag w:uri="urn:schemas-microsoft-com:office:smarttags" w:element="metricconverter">
        <w:smartTagPr>
          <w:attr w:name="ProductID" w:val="177,8 мм"/>
        </w:smartTagPr>
        <w:r w:rsidRPr="00C5022D">
          <w:rPr>
            <w:rFonts w:ascii="Times New Roman" w:hAnsi="Times New Roman"/>
            <w:sz w:val="24"/>
            <w:szCs w:val="24"/>
            <w:u w:val="single"/>
            <w:lang w:val="ru-RU"/>
          </w:rPr>
          <w:t>177,8 мм</w:t>
        </w:r>
      </w:smartTag>
      <w:r w:rsidRPr="00C5022D">
        <w:rPr>
          <w:rFonts w:ascii="Times New Roman" w:hAnsi="Times New Roman"/>
          <w:sz w:val="24"/>
          <w:szCs w:val="24"/>
          <w:u w:val="single"/>
          <w:lang w:val="ru-RU"/>
        </w:rPr>
        <w:t xml:space="preserve"> (</w:t>
      </w:r>
      <w:smartTag w:uri="urn:schemas-microsoft-com:office:smarttags" w:element="metricconverter">
        <w:smartTagPr>
          <w:attr w:name="ProductID" w:val="7’"/>
        </w:smartTagPr>
        <w:r w:rsidRPr="00C5022D">
          <w:rPr>
            <w:rFonts w:ascii="Times New Roman" w:hAnsi="Times New Roman"/>
            <w:sz w:val="24"/>
            <w:szCs w:val="24"/>
            <w:u w:val="single"/>
            <w:lang w:val="ru-RU"/>
          </w:rPr>
          <w:t>7’</w:t>
        </w:r>
      </w:smartTag>
      <w:r w:rsidRPr="00C5022D">
        <w:rPr>
          <w:rFonts w:ascii="Times New Roman" w:hAnsi="Times New Roman"/>
          <w:sz w:val="24"/>
          <w:szCs w:val="24"/>
          <w:u w:val="single"/>
          <w:lang w:val="ru-RU"/>
        </w:rPr>
        <w:t>)</w:t>
      </w:r>
      <w:r w:rsidRPr="00C5022D">
        <w:rPr>
          <w:rFonts w:ascii="Times New Roman" w:hAnsi="Times New Roman"/>
          <w:sz w:val="24"/>
          <w:szCs w:val="24"/>
          <w:lang w:val="ru-RU"/>
        </w:rPr>
        <w:t xml:space="preserve">, орта юра, жоғарғы триастың өнімді деңгейжиектерін ажырату және ұңғыманы сынау және ұңғыманы жою мақсатында 1100-2000 м аралығында түсіріледі. КСШ кеніштері табылған жағдайда түсіріледі. Диаметрі  </w:t>
      </w:r>
      <w:smartTag w:uri="urn:schemas-microsoft-com:office:smarttags" w:element="metricconverter">
        <w:smartTagPr>
          <w:attr w:name="ProductID" w:val="215,9 мм"/>
        </w:smartTagPr>
        <w:r w:rsidRPr="00C5022D">
          <w:rPr>
            <w:rFonts w:ascii="Times New Roman" w:hAnsi="Times New Roman"/>
            <w:sz w:val="24"/>
            <w:szCs w:val="24"/>
            <w:lang w:val="ru-RU"/>
          </w:rPr>
          <w:t>215,9 мм</w:t>
        </w:r>
      </w:smartTag>
      <w:r w:rsidRPr="00C5022D">
        <w:rPr>
          <w:rFonts w:ascii="Times New Roman" w:hAnsi="Times New Roman"/>
          <w:sz w:val="24"/>
          <w:szCs w:val="24"/>
          <w:lang w:val="ru-RU"/>
        </w:rPr>
        <w:t xml:space="preserve"> қашаумен 1200-2000 м аралығында бұрғылау.</w:t>
      </w:r>
    </w:p>
    <w:p w14:paraId="1AB74FD1" w14:textId="77777777" w:rsidR="00B30632" w:rsidRPr="00C5022D" w:rsidRDefault="00B30632" w:rsidP="00B4559B">
      <w:pPr>
        <w:ind w:left="0" w:firstLine="0"/>
        <w:rPr>
          <w:rFonts w:ascii="Times New Roman" w:hAnsi="Times New Roman"/>
          <w:sz w:val="24"/>
          <w:szCs w:val="24"/>
          <w:lang w:val="ru-RU"/>
        </w:rPr>
      </w:pPr>
      <w:r w:rsidRPr="00C5022D">
        <w:rPr>
          <w:rFonts w:ascii="Times New Roman" w:hAnsi="Times New Roman"/>
          <w:sz w:val="24"/>
          <w:szCs w:val="24"/>
          <w:lang w:val="ru-RU"/>
        </w:rPr>
        <w:t>Ұңғыма сағасы 35,0х340х245  бастиегі мен АФК 6В-80/65-700 К2 бұрқақты арматурасымен жабдықталады.</w:t>
      </w:r>
    </w:p>
    <w:p w14:paraId="057DD195" w14:textId="77777777" w:rsidR="00B30632" w:rsidRPr="00C5022D" w:rsidRDefault="00B30632" w:rsidP="00B30632">
      <w:pPr>
        <w:rPr>
          <w:rFonts w:ascii="Times New Roman" w:hAnsi="Times New Roman"/>
          <w:sz w:val="24"/>
          <w:szCs w:val="24"/>
          <w:lang w:val="ru-RU"/>
        </w:rPr>
      </w:pPr>
    </w:p>
    <w:p w14:paraId="46DDEDA3" w14:textId="77777777" w:rsidR="00B30632" w:rsidRPr="00C5022D" w:rsidRDefault="00B30632" w:rsidP="00B30632">
      <w:pPr>
        <w:rPr>
          <w:rFonts w:ascii="Times New Roman" w:hAnsi="Times New Roman"/>
          <w:b/>
          <w:sz w:val="24"/>
          <w:szCs w:val="24"/>
          <w:lang w:val="ru-RU"/>
        </w:rPr>
      </w:pPr>
      <w:r w:rsidRPr="00C5022D">
        <w:rPr>
          <w:rFonts w:ascii="Times New Roman" w:hAnsi="Times New Roman"/>
          <w:b/>
          <w:sz w:val="24"/>
          <w:szCs w:val="24"/>
          <w:lang w:val="ru-RU"/>
        </w:rPr>
        <w:t xml:space="preserve"> </w:t>
      </w:r>
      <w:r w:rsidRPr="00C5022D">
        <w:rPr>
          <w:rFonts w:ascii="Times New Roman" w:hAnsi="Times New Roman"/>
          <w:b/>
          <w:sz w:val="24"/>
          <w:szCs w:val="24"/>
        </w:rPr>
        <w:t>II</w:t>
      </w:r>
      <w:r w:rsidRPr="00C5022D">
        <w:rPr>
          <w:rFonts w:ascii="Times New Roman" w:hAnsi="Times New Roman"/>
          <w:b/>
          <w:sz w:val="24"/>
          <w:szCs w:val="24"/>
          <w:lang w:val="ru-RU"/>
        </w:rPr>
        <w:t xml:space="preserve"> БӨЛІМ. Техникалық ерекшелім және талаптар: </w:t>
      </w:r>
    </w:p>
    <w:p w14:paraId="4AF25C02" w14:textId="77777777" w:rsidR="00B30632" w:rsidRPr="00C5022D" w:rsidRDefault="00B30632" w:rsidP="00B30632">
      <w:pPr>
        <w:rPr>
          <w:rFonts w:ascii="Times New Roman" w:hAnsi="Times New Roman"/>
          <w:sz w:val="24"/>
          <w:szCs w:val="24"/>
          <w:lang w:val="ru-RU"/>
        </w:rPr>
      </w:pPr>
    </w:p>
    <w:p w14:paraId="4EC091BE" w14:textId="77777777" w:rsidR="00B30632" w:rsidRPr="00C5022D" w:rsidRDefault="00B30632" w:rsidP="00B4559B">
      <w:pPr>
        <w:ind w:left="0" w:firstLine="0"/>
        <w:rPr>
          <w:rFonts w:ascii="Times New Roman" w:hAnsi="Times New Roman"/>
          <w:sz w:val="24"/>
          <w:szCs w:val="24"/>
          <w:lang w:val="ru-RU"/>
        </w:rPr>
      </w:pPr>
      <w:r w:rsidRPr="00C5022D">
        <w:rPr>
          <w:rFonts w:ascii="Times New Roman" w:hAnsi="Times New Roman"/>
          <w:sz w:val="24"/>
          <w:szCs w:val="24"/>
          <w:lang w:val="ru-RU"/>
        </w:rPr>
        <w:t>Компанияның пікірі бойынша төменде берілген техникалық алғышарттар мен талаптар конкурстың техникалық алғышарттарына сәйкес каротаждық зерттеулерді және/немесе бұрғылап тесуді орындауға қойылатын минималдық талаптар болып табылады.</w:t>
      </w:r>
    </w:p>
    <w:p w14:paraId="6B10E480" w14:textId="77777777" w:rsidR="004A2A90" w:rsidRPr="00C5022D" w:rsidRDefault="004A2A90" w:rsidP="00B30632">
      <w:pPr>
        <w:rPr>
          <w:rFonts w:ascii="Times New Roman" w:hAnsi="Times New Roman"/>
          <w:b/>
          <w:sz w:val="24"/>
          <w:szCs w:val="24"/>
          <w:lang w:val="ru-RU"/>
        </w:rPr>
      </w:pPr>
    </w:p>
    <w:p w14:paraId="4CA3F7C5" w14:textId="77777777" w:rsidR="00B30632" w:rsidRPr="00C5022D" w:rsidRDefault="00B30632" w:rsidP="00B30632">
      <w:pPr>
        <w:rPr>
          <w:rFonts w:ascii="Times New Roman" w:hAnsi="Times New Roman"/>
          <w:b/>
          <w:sz w:val="24"/>
          <w:szCs w:val="24"/>
          <w:lang w:val="ru-RU"/>
        </w:rPr>
      </w:pPr>
      <w:r w:rsidRPr="00C5022D">
        <w:rPr>
          <w:rFonts w:ascii="Times New Roman" w:hAnsi="Times New Roman"/>
          <w:b/>
          <w:sz w:val="24"/>
          <w:szCs w:val="24"/>
          <w:lang w:val="ru-RU"/>
        </w:rPr>
        <w:t>Каротаждық станция</w:t>
      </w:r>
    </w:p>
    <w:p w14:paraId="496520ED" w14:textId="77777777" w:rsidR="00B30632" w:rsidRPr="00C5022D" w:rsidRDefault="00B30632" w:rsidP="00B4559B">
      <w:pPr>
        <w:ind w:left="0" w:firstLine="0"/>
        <w:rPr>
          <w:rFonts w:ascii="Times New Roman" w:hAnsi="Times New Roman"/>
          <w:sz w:val="24"/>
          <w:szCs w:val="24"/>
          <w:lang w:val="ru-RU"/>
        </w:rPr>
      </w:pPr>
      <w:r w:rsidRPr="00C5022D">
        <w:rPr>
          <w:rFonts w:ascii="Times New Roman" w:hAnsi="Times New Roman"/>
          <w:sz w:val="24"/>
          <w:szCs w:val="24"/>
          <w:lang w:val="ru-RU"/>
        </w:rPr>
        <w:t xml:space="preserve">Арнаулы негізге қондырылған, ең үлкен тереңдігі </w:t>
      </w:r>
      <w:smartTag w:uri="urn:schemas-microsoft-com:office:smarttags" w:element="metricconverter">
        <w:smartTagPr>
          <w:attr w:name="ProductID" w:val="6 000 метр"/>
        </w:smartTagPr>
        <w:r w:rsidRPr="00C5022D">
          <w:rPr>
            <w:rFonts w:ascii="Times New Roman" w:hAnsi="Times New Roman"/>
            <w:sz w:val="24"/>
            <w:szCs w:val="24"/>
            <w:lang w:val="ru-RU"/>
          </w:rPr>
          <w:t>6</w:t>
        </w:r>
        <w:r w:rsidRPr="00C5022D">
          <w:rPr>
            <w:rFonts w:ascii="Times New Roman" w:hAnsi="Times New Roman"/>
            <w:sz w:val="24"/>
            <w:szCs w:val="24"/>
          </w:rPr>
          <w:t> </w:t>
        </w:r>
        <w:r w:rsidRPr="00C5022D">
          <w:rPr>
            <w:rFonts w:ascii="Times New Roman" w:hAnsi="Times New Roman"/>
            <w:sz w:val="24"/>
            <w:szCs w:val="24"/>
            <w:lang w:val="ru-RU"/>
          </w:rPr>
          <w:t>000 метр</w:t>
        </w:r>
      </w:smartTag>
      <w:r w:rsidRPr="00C5022D">
        <w:rPr>
          <w:rFonts w:ascii="Times New Roman" w:hAnsi="Times New Roman"/>
          <w:sz w:val="24"/>
          <w:szCs w:val="24"/>
          <w:lang w:val="ru-RU"/>
        </w:rPr>
        <w:t xml:space="preserve"> мұнай және газ ұңғымаларында геофизикалық зерттеулер жүргізуге арналған, ауа баптағышы мен кептіргіші бар, үлкен жүк көтеруге қабілетті автоматтандырылған каротаждық станция  (орнатпалы  және шегенделмеген ұңғымаларда каротаж жүргізу). Каротаждық станция:</w:t>
      </w:r>
    </w:p>
    <w:p w14:paraId="47ACEE34" w14:textId="77777777" w:rsidR="00B30632" w:rsidRPr="00C5022D" w:rsidRDefault="00B30632" w:rsidP="00B4559B">
      <w:pPr>
        <w:pStyle w:val="afd"/>
        <w:numPr>
          <w:ilvl w:val="0"/>
          <w:numId w:val="69"/>
        </w:numPr>
        <w:rPr>
          <w:rFonts w:ascii="Times New Roman" w:hAnsi="Times New Roman"/>
          <w:sz w:val="24"/>
          <w:szCs w:val="24"/>
          <w:lang w:val="ru-RU"/>
        </w:rPr>
      </w:pPr>
      <w:r w:rsidRPr="00C5022D">
        <w:rPr>
          <w:rFonts w:ascii="Times New Roman" w:hAnsi="Times New Roman"/>
          <w:sz w:val="24"/>
          <w:szCs w:val="24"/>
          <w:lang w:val="ru-RU"/>
        </w:rPr>
        <w:t>АМИ нақты уақыт масштабында деректерді стандартты шығару/метрлік жүйе бойынша 1:100, 1:200, 1:500, 1:1000 тереңдік масштабы кезінде аналогтік шығарумен;</w:t>
      </w:r>
    </w:p>
    <w:p w14:paraId="503B0D04" w14:textId="77777777" w:rsidR="00B30632" w:rsidRPr="00C5022D" w:rsidRDefault="00B30632" w:rsidP="00B4559B">
      <w:pPr>
        <w:pStyle w:val="afd"/>
        <w:numPr>
          <w:ilvl w:val="0"/>
          <w:numId w:val="69"/>
        </w:numPr>
        <w:rPr>
          <w:rFonts w:ascii="Times New Roman" w:hAnsi="Times New Roman"/>
          <w:sz w:val="24"/>
          <w:szCs w:val="24"/>
          <w:lang w:val="ru-RU"/>
        </w:rPr>
      </w:pPr>
      <w:r w:rsidRPr="00C5022D">
        <w:rPr>
          <w:rFonts w:ascii="Times New Roman" w:hAnsi="Times New Roman"/>
          <w:sz w:val="24"/>
          <w:szCs w:val="24"/>
          <w:lang w:val="ru-RU"/>
        </w:rPr>
        <w:t>барлық диаграммаларда жылдамдық қисықтары мен кабелдің тартылысын тіркеу құрылғысымен;</w:t>
      </w:r>
    </w:p>
    <w:p w14:paraId="046F4147" w14:textId="77777777" w:rsidR="00B30632" w:rsidRPr="00C5022D" w:rsidRDefault="00B30632" w:rsidP="00B4559B">
      <w:pPr>
        <w:pStyle w:val="afd"/>
        <w:numPr>
          <w:ilvl w:val="0"/>
          <w:numId w:val="69"/>
        </w:numPr>
        <w:rPr>
          <w:rFonts w:ascii="Times New Roman" w:hAnsi="Times New Roman"/>
          <w:sz w:val="24"/>
          <w:szCs w:val="24"/>
          <w:lang w:val="ru-RU"/>
        </w:rPr>
      </w:pPr>
      <w:r w:rsidRPr="00C5022D">
        <w:rPr>
          <w:rFonts w:ascii="Times New Roman" w:hAnsi="Times New Roman"/>
          <w:sz w:val="24"/>
          <w:szCs w:val="24"/>
          <w:lang w:val="ru-RU"/>
        </w:rPr>
        <w:t>таспалар мен қатты тасығыштарда өңделмеген деректерді сақтауға арналған құрылғымен;</w:t>
      </w:r>
    </w:p>
    <w:p w14:paraId="3B27E6B5" w14:textId="77777777" w:rsidR="00B30632" w:rsidRPr="00C5022D" w:rsidRDefault="00B30632" w:rsidP="00B4559B">
      <w:pPr>
        <w:pStyle w:val="afd"/>
        <w:numPr>
          <w:ilvl w:val="0"/>
          <w:numId w:val="69"/>
        </w:numPr>
        <w:rPr>
          <w:rFonts w:ascii="Times New Roman" w:hAnsi="Times New Roman"/>
          <w:sz w:val="24"/>
          <w:szCs w:val="24"/>
          <w:lang w:val="ru-RU"/>
        </w:rPr>
      </w:pPr>
      <w:r w:rsidRPr="00C5022D">
        <w:rPr>
          <w:rFonts w:ascii="Times New Roman" w:hAnsi="Times New Roman"/>
          <w:sz w:val="24"/>
          <w:szCs w:val="24"/>
          <w:lang w:val="ru-RU"/>
        </w:rPr>
        <w:t>каротаждық диаграммалар үшін автоматты режимде ұңғымалар мен қоршаған ортаның әсерін түзету опциясымен;</w:t>
      </w:r>
    </w:p>
    <w:p w14:paraId="04CA8426" w14:textId="77777777" w:rsidR="00B30632" w:rsidRPr="00C5022D" w:rsidRDefault="00B30632" w:rsidP="00B4559B">
      <w:pPr>
        <w:pStyle w:val="afd"/>
        <w:numPr>
          <w:ilvl w:val="0"/>
          <w:numId w:val="69"/>
        </w:numPr>
        <w:rPr>
          <w:rFonts w:ascii="Times New Roman" w:hAnsi="Times New Roman"/>
          <w:sz w:val="24"/>
          <w:szCs w:val="24"/>
          <w:lang w:val="ru-RU"/>
        </w:rPr>
      </w:pPr>
      <w:r w:rsidRPr="00C5022D">
        <w:rPr>
          <w:rFonts w:ascii="Times New Roman" w:hAnsi="Times New Roman"/>
          <w:sz w:val="24"/>
          <w:szCs w:val="24"/>
          <w:lang w:val="ru-RU"/>
        </w:rPr>
        <w:t>деректерді қайта жаңғырту, тереңдік бойынша келісу, қайта калибрлеу, біріктіру, топтастыру кезінде орташа мәнді алу, деректерді таңдау және т.б. құрылғысымен;</w:t>
      </w:r>
    </w:p>
    <w:p w14:paraId="683C69D6" w14:textId="77777777" w:rsidR="00B30632" w:rsidRPr="00C5022D" w:rsidRDefault="00B30632" w:rsidP="00B4559B">
      <w:pPr>
        <w:pStyle w:val="afd"/>
        <w:numPr>
          <w:ilvl w:val="0"/>
          <w:numId w:val="69"/>
        </w:numPr>
        <w:rPr>
          <w:rFonts w:ascii="Times New Roman" w:hAnsi="Times New Roman"/>
          <w:sz w:val="24"/>
          <w:szCs w:val="24"/>
          <w:lang w:val="ru-RU"/>
        </w:rPr>
      </w:pPr>
      <w:r w:rsidRPr="00C5022D">
        <w:rPr>
          <w:rFonts w:ascii="Times New Roman" w:hAnsi="Times New Roman"/>
          <w:sz w:val="24"/>
          <w:szCs w:val="24"/>
          <w:lang w:val="ru-RU"/>
        </w:rPr>
        <w:t>ұңғыма алаңынан алынған деректерді өңдеу, қоршаған орта жағдайы мен мүмкіндіктерді түсндіру құрылғысымен;</w:t>
      </w:r>
    </w:p>
    <w:p w14:paraId="70B5343F" w14:textId="77777777" w:rsidR="00B30632" w:rsidRPr="00C5022D" w:rsidRDefault="00B30632" w:rsidP="00B4559B">
      <w:pPr>
        <w:pStyle w:val="afd"/>
        <w:numPr>
          <w:ilvl w:val="0"/>
          <w:numId w:val="69"/>
        </w:numPr>
        <w:rPr>
          <w:rFonts w:ascii="Times New Roman" w:hAnsi="Times New Roman"/>
          <w:sz w:val="24"/>
          <w:szCs w:val="24"/>
          <w:lang w:val="ru-RU"/>
        </w:rPr>
      </w:pPr>
      <w:r w:rsidRPr="00C5022D">
        <w:rPr>
          <w:rFonts w:ascii="Times New Roman" w:hAnsi="Times New Roman"/>
          <w:sz w:val="24"/>
          <w:szCs w:val="24"/>
          <w:lang w:val="ru-RU"/>
        </w:rPr>
        <w:t xml:space="preserve">деректер тіркеу жүйесінде және шеткері жабдықта (таспалы қатқыл дискте) 100 % резервпен. </w:t>
      </w:r>
    </w:p>
    <w:p w14:paraId="72A2383D" w14:textId="77777777" w:rsidR="00B30632" w:rsidRPr="00C5022D" w:rsidRDefault="00B30632" w:rsidP="00B30632">
      <w:pPr>
        <w:rPr>
          <w:rFonts w:ascii="Times New Roman" w:hAnsi="Times New Roman"/>
          <w:sz w:val="24"/>
          <w:szCs w:val="24"/>
          <w:lang w:val="ru-RU"/>
        </w:rPr>
      </w:pPr>
    </w:p>
    <w:p w14:paraId="545476F7"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Каротаждық диаграмалардың түсіндірмелеріне қойылатын талаптар.</w:t>
      </w:r>
    </w:p>
    <w:p w14:paraId="4764D6D8" w14:textId="77777777" w:rsidR="00B30632" w:rsidRPr="00C5022D" w:rsidRDefault="00B30632" w:rsidP="00B4559B">
      <w:pPr>
        <w:ind w:left="0" w:firstLine="0"/>
        <w:rPr>
          <w:rFonts w:ascii="Times New Roman" w:hAnsi="Times New Roman"/>
          <w:sz w:val="24"/>
          <w:szCs w:val="24"/>
          <w:lang w:val="ru-RU"/>
        </w:rPr>
      </w:pPr>
      <w:r w:rsidRPr="00C5022D">
        <w:rPr>
          <w:rFonts w:ascii="Times New Roman" w:hAnsi="Times New Roman"/>
          <w:sz w:val="24"/>
          <w:szCs w:val="24"/>
          <w:lang w:val="ru-RU"/>
        </w:rPr>
        <w:t xml:space="preserve">Есептік нақты меншікті кедергі - </w:t>
      </w:r>
      <w:r w:rsidRPr="00C5022D">
        <w:rPr>
          <w:rFonts w:ascii="Times New Roman" w:hAnsi="Times New Roman"/>
          <w:sz w:val="24"/>
          <w:szCs w:val="24"/>
        </w:rPr>
        <w:t>Rt</w:t>
      </w:r>
      <w:r w:rsidRPr="00C5022D">
        <w:rPr>
          <w:rFonts w:ascii="Times New Roman" w:hAnsi="Times New Roman"/>
          <w:sz w:val="24"/>
          <w:szCs w:val="24"/>
          <w:lang w:val="ru-RU"/>
        </w:rPr>
        <w:t xml:space="preserve">, </w:t>
      </w:r>
      <w:r w:rsidRPr="00C5022D">
        <w:rPr>
          <w:rFonts w:ascii="Times New Roman" w:hAnsi="Times New Roman"/>
          <w:sz w:val="24"/>
          <w:szCs w:val="24"/>
        </w:rPr>
        <w:t>RXO</w:t>
      </w:r>
      <w:r w:rsidRPr="00C5022D">
        <w:rPr>
          <w:rFonts w:ascii="Times New Roman" w:hAnsi="Times New Roman"/>
          <w:sz w:val="24"/>
          <w:szCs w:val="24"/>
          <w:lang w:val="ru-RU"/>
        </w:rPr>
        <w:t xml:space="preserve">, </w:t>
      </w:r>
      <w:r w:rsidRPr="00C5022D">
        <w:rPr>
          <w:rFonts w:ascii="Times New Roman" w:hAnsi="Times New Roman"/>
          <w:sz w:val="24"/>
          <w:szCs w:val="24"/>
        </w:rPr>
        <w:t>Rm</w:t>
      </w:r>
      <w:r w:rsidRPr="00C5022D">
        <w:rPr>
          <w:rFonts w:ascii="Times New Roman" w:hAnsi="Times New Roman"/>
          <w:sz w:val="24"/>
          <w:szCs w:val="24"/>
          <w:lang w:val="ru-RU"/>
        </w:rPr>
        <w:t xml:space="preserve">, </w:t>
      </w:r>
      <w:r w:rsidRPr="00C5022D">
        <w:rPr>
          <w:rFonts w:ascii="Times New Roman" w:hAnsi="Times New Roman"/>
          <w:sz w:val="24"/>
          <w:szCs w:val="24"/>
        </w:rPr>
        <w:t>Rmf</w:t>
      </w:r>
      <w:r w:rsidRPr="00C5022D">
        <w:rPr>
          <w:rFonts w:ascii="Times New Roman" w:hAnsi="Times New Roman"/>
          <w:sz w:val="24"/>
          <w:szCs w:val="24"/>
          <w:lang w:val="ru-RU"/>
        </w:rPr>
        <w:t xml:space="preserve">, </w:t>
      </w:r>
      <w:r w:rsidRPr="00C5022D">
        <w:rPr>
          <w:rFonts w:ascii="Times New Roman" w:hAnsi="Times New Roman"/>
          <w:sz w:val="24"/>
          <w:szCs w:val="24"/>
        </w:rPr>
        <w:t>Rw</w:t>
      </w:r>
      <w:r w:rsidRPr="00C5022D">
        <w:rPr>
          <w:rFonts w:ascii="Times New Roman" w:hAnsi="Times New Roman"/>
          <w:sz w:val="24"/>
          <w:szCs w:val="24"/>
          <w:lang w:val="ru-RU"/>
        </w:rPr>
        <w:t xml:space="preserve">, сүзіндінің ену диаметрі, бұрғылау ерітіндісінің ену диаметрі , АМИ стандартты схемалары және </w:t>
      </w:r>
      <w:r w:rsidRPr="00C5022D">
        <w:rPr>
          <w:rFonts w:ascii="Times New Roman" w:hAnsi="Times New Roman"/>
          <w:sz w:val="24"/>
          <w:szCs w:val="24"/>
        </w:rPr>
        <w:t>ASCII</w:t>
      </w:r>
      <w:r w:rsidRPr="00C5022D">
        <w:rPr>
          <w:rFonts w:ascii="Times New Roman" w:hAnsi="Times New Roman"/>
          <w:sz w:val="24"/>
          <w:szCs w:val="24"/>
          <w:lang w:val="ru-RU"/>
        </w:rPr>
        <w:t xml:space="preserve"> файлдары бойынша кеуектілік, саздылық,  өткізгіштік, мұнайлылық, сулылық. Диаграмаларды шұғыл бағалау. Көп функциялы қойнауқат сынағышты немесе модульдік динамикалық қойнауқат сынағышты пайдалана отырып зерттеу нәтижелерін сапалы түсіндіру. </w:t>
      </w:r>
    </w:p>
    <w:p w14:paraId="44C3F0AC" w14:textId="77777777" w:rsidR="004A2A90" w:rsidRPr="00C5022D" w:rsidRDefault="004A2A90" w:rsidP="00B30632">
      <w:pPr>
        <w:rPr>
          <w:rFonts w:ascii="Times New Roman" w:hAnsi="Times New Roman"/>
          <w:b/>
          <w:sz w:val="24"/>
          <w:szCs w:val="24"/>
          <w:lang w:val="ru-RU"/>
        </w:rPr>
      </w:pPr>
    </w:p>
    <w:p w14:paraId="0292F2A4" w14:textId="77777777" w:rsidR="00B30632" w:rsidRPr="00C5022D" w:rsidRDefault="00B30632" w:rsidP="00B30632">
      <w:pPr>
        <w:rPr>
          <w:rFonts w:ascii="Times New Roman" w:hAnsi="Times New Roman"/>
          <w:b/>
          <w:sz w:val="24"/>
          <w:szCs w:val="24"/>
          <w:lang w:val="ru-RU"/>
        </w:rPr>
      </w:pPr>
      <w:r w:rsidRPr="00C5022D">
        <w:rPr>
          <w:rFonts w:ascii="Times New Roman" w:hAnsi="Times New Roman"/>
          <w:b/>
          <w:sz w:val="24"/>
          <w:szCs w:val="24"/>
          <w:lang w:val="ru-RU"/>
        </w:rPr>
        <w:t>Орындаушының персоналы</w:t>
      </w:r>
    </w:p>
    <w:p w14:paraId="5A732CB5" w14:textId="77777777" w:rsidR="00B30632" w:rsidRPr="00C5022D" w:rsidRDefault="00B30632" w:rsidP="00B4559B">
      <w:pPr>
        <w:ind w:left="0" w:firstLine="0"/>
        <w:rPr>
          <w:rFonts w:ascii="Times New Roman" w:hAnsi="Times New Roman"/>
          <w:sz w:val="24"/>
          <w:szCs w:val="24"/>
          <w:lang w:val="ru-RU"/>
        </w:rPr>
      </w:pPr>
      <w:r w:rsidRPr="00C5022D">
        <w:rPr>
          <w:rFonts w:ascii="Times New Roman" w:hAnsi="Times New Roman"/>
          <w:sz w:val="24"/>
          <w:szCs w:val="24"/>
          <w:lang w:val="ru-RU"/>
        </w:rPr>
        <w:t xml:space="preserve">ОРЫНДАУШЫ озық мұнай өндіру  тәжірибесіне сәйкес жалпы мағынаны шектеусіз тәуелсіз кабельде каротажды және/немесе бұрғылап тесуді орындау үшін қажетті барлық персоналды жұмыстарды жүргізу орнына ұсынуға тиіс. </w:t>
      </w:r>
    </w:p>
    <w:p w14:paraId="2BF4D80B" w14:textId="77777777" w:rsidR="004A2A90" w:rsidRPr="00C5022D" w:rsidRDefault="004A2A90" w:rsidP="00B30632">
      <w:pPr>
        <w:rPr>
          <w:rFonts w:ascii="Times New Roman" w:hAnsi="Times New Roman"/>
          <w:sz w:val="24"/>
          <w:szCs w:val="24"/>
          <w:lang w:val="ru-RU"/>
        </w:rPr>
      </w:pPr>
    </w:p>
    <w:p w14:paraId="0F86FF44" w14:textId="77777777" w:rsidR="00B30632" w:rsidRPr="00C5022D" w:rsidRDefault="00B30632" w:rsidP="00B30632">
      <w:pPr>
        <w:rPr>
          <w:rFonts w:ascii="Times New Roman" w:hAnsi="Times New Roman"/>
          <w:b/>
          <w:sz w:val="24"/>
          <w:szCs w:val="24"/>
          <w:lang w:val="ru-RU"/>
        </w:rPr>
      </w:pPr>
      <w:r w:rsidRPr="00C5022D">
        <w:rPr>
          <w:rFonts w:ascii="Times New Roman" w:hAnsi="Times New Roman"/>
          <w:b/>
          <w:sz w:val="24"/>
          <w:szCs w:val="24"/>
          <w:lang w:val="ru-RU"/>
        </w:rPr>
        <w:t>Тапсырысшы ұсынатын жабдық, материалдар және қызметтер (төменде).</w:t>
      </w:r>
    </w:p>
    <w:p w14:paraId="48FB8036" w14:textId="77777777" w:rsidR="00B30632" w:rsidRPr="00C5022D" w:rsidRDefault="00B30632" w:rsidP="00B4559B">
      <w:pPr>
        <w:ind w:left="0" w:firstLine="0"/>
        <w:rPr>
          <w:rFonts w:ascii="Times New Roman" w:hAnsi="Times New Roman"/>
          <w:sz w:val="24"/>
          <w:szCs w:val="24"/>
          <w:lang w:val="ru-RU"/>
        </w:rPr>
      </w:pPr>
      <w:r w:rsidRPr="00C5022D">
        <w:rPr>
          <w:rFonts w:ascii="Times New Roman" w:hAnsi="Times New Roman"/>
          <w:sz w:val="24"/>
          <w:szCs w:val="24"/>
          <w:lang w:val="ru-RU"/>
        </w:rPr>
        <w:t>Жұмыс жүргізілетін орын, оның ішінде рұқсаттамалар, жұмыс жүргізу орнын белгілеу және ұңғыманы Жұмысқа дайындау.</w:t>
      </w:r>
    </w:p>
    <w:p w14:paraId="73726D68"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Орындаушы персоналына арналған тұрғын жай және тамақтандыру.</w:t>
      </w:r>
    </w:p>
    <w:p w14:paraId="07DC2E2A" w14:textId="77777777" w:rsidR="00B30632" w:rsidRPr="00C5022D" w:rsidRDefault="00B30632" w:rsidP="00B4559B">
      <w:pPr>
        <w:ind w:left="0" w:firstLine="0"/>
        <w:rPr>
          <w:rFonts w:ascii="Times New Roman" w:hAnsi="Times New Roman"/>
          <w:sz w:val="24"/>
          <w:szCs w:val="24"/>
          <w:lang w:val="ru-RU"/>
        </w:rPr>
      </w:pPr>
      <w:r w:rsidRPr="00C5022D">
        <w:rPr>
          <w:rFonts w:ascii="Times New Roman" w:hAnsi="Times New Roman"/>
          <w:sz w:val="24"/>
          <w:szCs w:val="24"/>
          <w:lang w:val="ru-RU"/>
        </w:rPr>
        <w:t>Тапсырысшымен арадағы  уағдаластыққа сәйкес ОРЫНДАУШЫНЫҢ офистерімен және базаларымен байланыс жасау үшін халықаралық телефон желісін пайдалану.</w:t>
      </w:r>
    </w:p>
    <w:p w14:paraId="24E3ACA5" w14:textId="77777777" w:rsidR="00B30632" w:rsidRPr="00C5022D" w:rsidRDefault="00B30632" w:rsidP="00B4559B">
      <w:pPr>
        <w:ind w:left="0" w:firstLine="0"/>
        <w:rPr>
          <w:rFonts w:ascii="Times New Roman" w:hAnsi="Times New Roman"/>
          <w:sz w:val="24"/>
          <w:szCs w:val="24"/>
          <w:lang w:val="ru-RU"/>
        </w:rPr>
      </w:pPr>
      <w:r w:rsidRPr="00C5022D">
        <w:rPr>
          <w:rFonts w:ascii="Times New Roman" w:hAnsi="Times New Roman"/>
          <w:sz w:val="24"/>
          <w:szCs w:val="24"/>
          <w:lang w:val="ru-RU"/>
        </w:rPr>
        <w:t>Өнім берушінің Қызметтерді орындауы үшін қажетті электр қуаты, жылу, энергия, дизельдік отын және майлар, қысымдалған ауа, бұрғылау алаңында тұщы су, бұрғылау алаңы, шығыран немесе діңгек.</w:t>
      </w:r>
    </w:p>
    <w:p w14:paraId="4D62EFEF"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Шұғыл медициналық көмек және медициналық эвакуация;</w:t>
      </w:r>
    </w:p>
    <w:p w14:paraId="679B944A" w14:textId="77777777" w:rsidR="00B30632" w:rsidRPr="00C5022D" w:rsidRDefault="00B30632" w:rsidP="00B30632">
      <w:pPr>
        <w:rPr>
          <w:rFonts w:ascii="Times New Roman" w:hAnsi="Times New Roman"/>
          <w:sz w:val="24"/>
          <w:szCs w:val="24"/>
          <w:lang w:val="ru-RU"/>
        </w:rPr>
      </w:pPr>
    </w:p>
    <w:p w14:paraId="5694CD5F" w14:textId="77777777" w:rsidR="00B30632" w:rsidRPr="00C5022D" w:rsidRDefault="00B30632" w:rsidP="00B30632">
      <w:pPr>
        <w:rPr>
          <w:rFonts w:ascii="Times New Roman" w:hAnsi="Times New Roman"/>
          <w:b/>
          <w:sz w:val="24"/>
          <w:szCs w:val="24"/>
          <w:lang w:val="ru-RU"/>
        </w:rPr>
      </w:pPr>
      <w:r w:rsidRPr="00C5022D">
        <w:rPr>
          <w:rFonts w:ascii="Times New Roman" w:hAnsi="Times New Roman"/>
          <w:b/>
          <w:sz w:val="24"/>
          <w:szCs w:val="24"/>
          <w:lang w:val="ru-RU"/>
        </w:rPr>
        <w:t>Орындаушы ұсынатын жабдық, материалдар және қызметтер.</w:t>
      </w:r>
    </w:p>
    <w:p w14:paraId="2597A455"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Төменде берілген баптарға сәйкес жабдық.</w:t>
      </w:r>
    </w:p>
    <w:p w14:paraId="45881D28"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Төменде берілген баптарға сәйкес персонал.</w:t>
      </w:r>
    </w:p>
    <w:p w14:paraId="11D35DED" w14:textId="77777777" w:rsidR="00B30632" w:rsidRPr="00C5022D" w:rsidRDefault="00B30632" w:rsidP="00B4559B">
      <w:pPr>
        <w:ind w:left="0" w:firstLine="0"/>
        <w:rPr>
          <w:rFonts w:ascii="Times New Roman" w:hAnsi="Times New Roman"/>
          <w:sz w:val="24"/>
          <w:szCs w:val="24"/>
          <w:lang w:val="ru-RU"/>
        </w:rPr>
      </w:pPr>
      <w:r w:rsidRPr="00C5022D">
        <w:rPr>
          <w:rFonts w:ascii="Times New Roman" w:hAnsi="Times New Roman"/>
          <w:sz w:val="24"/>
          <w:szCs w:val="24"/>
          <w:lang w:val="ru-RU"/>
        </w:rPr>
        <w:t>Озық мұнай кәсіпшілігі тәжірибесіне сәйкес ОРЫНДАУШЫНЫҢ персоналы үшін қорғаныш киім және ЖҚҚ.</w:t>
      </w:r>
    </w:p>
    <w:p w14:paraId="74C71121" w14:textId="77777777" w:rsidR="00B30632" w:rsidRPr="00C5022D" w:rsidRDefault="00B30632" w:rsidP="00B4559B">
      <w:pPr>
        <w:ind w:left="0" w:firstLine="0"/>
        <w:rPr>
          <w:rFonts w:ascii="Times New Roman" w:hAnsi="Times New Roman"/>
          <w:sz w:val="24"/>
          <w:szCs w:val="24"/>
          <w:lang w:val="ru-RU"/>
        </w:rPr>
      </w:pPr>
      <w:r w:rsidRPr="00C5022D">
        <w:rPr>
          <w:rFonts w:ascii="Times New Roman" w:hAnsi="Times New Roman"/>
          <w:sz w:val="24"/>
          <w:szCs w:val="24"/>
          <w:lang w:val="ru-RU"/>
        </w:rPr>
        <w:t>ОРЫНДАУШЫНЫҢ барлық жабдығына техникалық қызмет көрсету және жөндеу, ОРЫНДАУШЫНЫҢ жабдығын үздіксіз пайдалану үшін қажетті шығыс материалдарын, қосалқы бөлшектерді және қажетті қызметтерді беру.</w:t>
      </w:r>
    </w:p>
    <w:p w14:paraId="13E91C7F"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ОРЫНДАУШЫНЫҢ барлық жабдығы үшін қосалқы бөлшектер.</w:t>
      </w:r>
    </w:p>
    <w:p w14:paraId="70F6F133"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Станцияны жұмылдыру және кері жұмылдыру.</w:t>
      </w:r>
    </w:p>
    <w:p w14:paraId="4C903327"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ББҚ-дан шет жерде ОРЫНДАУШЫНЫҢ персоналына арналған барлық медициналық қызметтер.</w:t>
      </w:r>
    </w:p>
    <w:p w14:paraId="5307424C" w14:textId="77777777" w:rsidR="00B30632" w:rsidRPr="00C5022D" w:rsidRDefault="00B30632" w:rsidP="00B30632">
      <w:pPr>
        <w:rPr>
          <w:rFonts w:ascii="Times New Roman" w:hAnsi="Times New Roman"/>
          <w:sz w:val="24"/>
          <w:szCs w:val="24"/>
          <w:lang w:val="ru-RU"/>
        </w:rPr>
      </w:pPr>
    </w:p>
    <w:p w14:paraId="1B01BD09" w14:textId="77777777" w:rsidR="004A2A90" w:rsidRPr="00B37D93" w:rsidRDefault="004A2A90" w:rsidP="00B30632">
      <w:pPr>
        <w:rPr>
          <w:rFonts w:ascii="Times New Roman" w:hAnsi="Times New Roman"/>
          <w:sz w:val="24"/>
          <w:szCs w:val="24"/>
          <w:lang w:val="ru-RU"/>
        </w:rPr>
        <w:sectPr w:rsidR="004A2A90" w:rsidRPr="00B37D93" w:rsidSect="0075036F">
          <w:pgSz w:w="11906" w:h="16838"/>
          <w:pgMar w:top="567" w:right="851" w:bottom="1134" w:left="1276" w:header="709" w:footer="709" w:gutter="0"/>
          <w:cols w:space="720"/>
          <w:docGrid w:linePitch="272"/>
        </w:sectPr>
      </w:pPr>
    </w:p>
    <w:p w14:paraId="5887435C" w14:textId="415CAA65" w:rsidR="00B30632" w:rsidRPr="00C5022D" w:rsidRDefault="00B30632" w:rsidP="00B30632">
      <w:pPr>
        <w:rPr>
          <w:rFonts w:ascii="Times New Roman" w:hAnsi="Times New Roman"/>
          <w:b/>
          <w:sz w:val="24"/>
          <w:szCs w:val="24"/>
          <w:lang w:val="ru-RU"/>
        </w:rPr>
      </w:pPr>
      <w:r w:rsidRPr="00C5022D">
        <w:rPr>
          <w:rFonts w:ascii="Times New Roman" w:hAnsi="Times New Roman"/>
          <w:b/>
          <w:sz w:val="24"/>
          <w:szCs w:val="24"/>
        </w:rPr>
        <w:t>III</w:t>
      </w:r>
      <w:r w:rsidRPr="00C5022D">
        <w:rPr>
          <w:rFonts w:ascii="Times New Roman" w:hAnsi="Times New Roman"/>
          <w:b/>
          <w:sz w:val="24"/>
          <w:szCs w:val="24"/>
          <w:lang w:val="ru-RU"/>
        </w:rPr>
        <w:t xml:space="preserve"> БӨЛІМ. БОЛЖАМДЫ ЖҰМЫС КӨЛЕМІ</w:t>
      </w:r>
    </w:p>
    <w:p w14:paraId="583013E3" w14:textId="77777777" w:rsidR="00B30632" w:rsidRPr="00C5022D" w:rsidRDefault="00B30632" w:rsidP="00B30632">
      <w:pPr>
        <w:rPr>
          <w:rFonts w:ascii="Times New Roman" w:hAnsi="Times New Roman"/>
          <w:b/>
          <w:sz w:val="24"/>
          <w:szCs w:val="24"/>
          <w:lang w:val="ru-RU"/>
        </w:rPr>
      </w:pPr>
      <w:r w:rsidRPr="00C5022D">
        <w:rPr>
          <w:rFonts w:ascii="Times New Roman" w:hAnsi="Times New Roman"/>
          <w:b/>
          <w:sz w:val="24"/>
          <w:szCs w:val="24"/>
          <w:lang w:val="ru-RU"/>
        </w:rPr>
        <w:t>ҰГЗ түрлері, масштабтары және аралықтары</w:t>
      </w:r>
    </w:p>
    <w:p w14:paraId="4777C1C8" w14:textId="77777777" w:rsidR="00B30632" w:rsidRPr="00C5022D" w:rsidRDefault="00B30632" w:rsidP="00B30632">
      <w:pPr>
        <w:rPr>
          <w:rFonts w:ascii="Times New Roman" w:hAnsi="Times New Roman"/>
          <w:b/>
          <w:sz w:val="24"/>
          <w:szCs w:val="24"/>
          <w:lang w:val="ru-RU"/>
        </w:rPr>
      </w:pPr>
    </w:p>
    <w:p w14:paraId="5851F916" w14:textId="77777777" w:rsidR="00B30632" w:rsidRPr="00C5022D" w:rsidRDefault="00B30632" w:rsidP="00B30632">
      <w:pPr>
        <w:rPr>
          <w:rFonts w:ascii="Times New Roman" w:hAnsi="Times New Roman"/>
          <w:b/>
          <w:sz w:val="24"/>
          <w:szCs w:val="24"/>
        </w:rPr>
      </w:pPr>
      <w:r w:rsidRPr="00C5022D">
        <w:rPr>
          <w:rFonts w:ascii="Times New Roman" w:hAnsi="Times New Roman"/>
          <w:b/>
          <w:sz w:val="24"/>
          <w:szCs w:val="24"/>
        </w:rPr>
        <w:t>ZT-2 ұңғымасын геофизикалық зерттеу</w:t>
      </w:r>
    </w:p>
    <w:tbl>
      <w:tblPr>
        <w:tblW w:w="5246" w:type="pct"/>
        <w:jc w:val="center"/>
        <w:tblLayout w:type="fixed"/>
        <w:tblLook w:val="00A0" w:firstRow="1" w:lastRow="0" w:firstColumn="1" w:lastColumn="0" w:noHBand="0" w:noVBand="0"/>
      </w:tblPr>
      <w:tblGrid>
        <w:gridCol w:w="9918"/>
        <w:gridCol w:w="1674"/>
        <w:gridCol w:w="1795"/>
        <w:gridCol w:w="2484"/>
      </w:tblGrid>
      <w:tr w:rsidR="00B30632" w:rsidRPr="00C5022D" w14:paraId="12B73B0A" w14:textId="77777777" w:rsidTr="004A2A90">
        <w:trPr>
          <w:trHeight w:val="247"/>
          <w:jc w:val="center"/>
        </w:trPr>
        <w:tc>
          <w:tcPr>
            <w:tcW w:w="9918" w:type="dxa"/>
            <w:vMerge w:val="restart"/>
            <w:tcBorders>
              <w:top w:val="single" w:sz="4" w:space="0" w:color="auto"/>
              <w:left w:val="single" w:sz="4" w:space="0" w:color="auto"/>
              <w:bottom w:val="single" w:sz="4" w:space="0" w:color="auto"/>
              <w:right w:val="single" w:sz="4" w:space="0" w:color="auto"/>
            </w:tcBorders>
            <w:noWrap/>
            <w:vAlign w:val="center"/>
          </w:tcPr>
          <w:p w14:paraId="5BCD9C41" w14:textId="77777777" w:rsidR="00B30632" w:rsidRPr="00C5022D" w:rsidRDefault="00B30632" w:rsidP="00B30632">
            <w:pPr>
              <w:rPr>
                <w:rFonts w:ascii="Times New Roman" w:hAnsi="Times New Roman"/>
                <w:b/>
                <w:sz w:val="22"/>
                <w:szCs w:val="24"/>
              </w:rPr>
            </w:pPr>
            <w:r w:rsidRPr="00C5022D">
              <w:rPr>
                <w:rFonts w:ascii="Times New Roman" w:hAnsi="Times New Roman"/>
                <w:b/>
                <w:sz w:val="22"/>
                <w:szCs w:val="24"/>
              </w:rPr>
              <w:t>Зерттеудің атауы</w:t>
            </w:r>
          </w:p>
        </w:tc>
        <w:tc>
          <w:tcPr>
            <w:tcW w:w="5953" w:type="dxa"/>
            <w:gridSpan w:val="3"/>
            <w:tcBorders>
              <w:top w:val="single" w:sz="4" w:space="0" w:color="auto"/>
              <w:left w:val="single" w:sz="4" w:space="0" w:color="auto"/>
              <w:bottom w:val="single" w:sz="4" w:space="0" w:color="auto"/>
              <w:right w:val="single" w:sz="4" w:space="0" w:color="auto"/>
            </w:tcBorders>
            <w:noWrap/>
            <w:vAlign w:val="center"/>
          </w:tcPr>
          <w:p w14:paraId="79F04C97" w14:textId="77777777" w:rsidR="00B30632" w:rsidRPr="00C5022D" w:rsidRDefault="00B30632" w:rsidP="00B30632">
            <w:pPr>
              <w:rPr>
                <w:rFonts w:ascii="Times New Roman" w:hAnsi="Times New Roman"/>
                <w:b/>
                <w:sz w:val="22"/>
                <w:szCs w:val="24"/>
              </w:rPr>
            </w:pPr>
            <w:r w:rsidRPr="00C5022D">
              <w:rPr>
                <w:rFonts w:ascii="Times New Roman" w:hAnsi="Times New Roman"/>
                <w:b/>
                <w:sz w:val="22"/>
                <w:szCs w:val="24"/>
              </w:rPr>
              <w:t xml:space="preserve">Өлшеулер жүргізу </w:t>
            </w:r>
          </w:p>
        </w:tc>
      </w:tr>
      <w:tr w:rsidR="00B30632" w:rsidRPr="00C5022D" w14:paraId="7FE779FA" w14:textId="77777777" w:rsidTr="004A2A90">
        <w:trPr>
          <w:trHeight w:val="23"/>
          <w:jc w:val="center"/>
        </w:trPr>
        <w:tc>
          <w:tcPr>
            <w:tcW w:w="9918" w:type="dxa"/>
            <w:vMerge/>
            <w:tcBorders>
              <w:top w:val="single" w:sz="4" w:space="0" w:color="auto"/>
              <w:left w:val="single" w:sz="4" w:space="0" w:color="auto"/>
              <w:bottom w:val="single" w:sz="4" w:space="0" w:color="auto"/>
              <w:right w:val="single" w:sz="4" w:space="0" w:color="auto"/>
            </w:tcBorders>
            <w:vAlign w:val="center"/>
          </w:tcPr>
          <w:p w14:paraId="1A609D9E" w14:textId="77777777" w:rsidR="00B30632" w:rsidRPr="00C5022D" w:rsidRDefault="00B30632" w:rsidP="00B30632">
            <w:pPr>
              <w:rPr>
                <w:rFonts w:ascii="Times New Roman" w:hAnsi="Times New Roman"/>
                <w:b/>
                <w:sz w:val="22"/>
                <w:szCs w:val="24"/>
              </w:rPr>
            </w:pPr>
          </w:p>
        </w:tc>
        <w:tc>
          <w:tcPr>
            <w:tcW w:w="1674" w:type="dxa"/>
            <w:vMerge w:val="restart"/>
            <w:tcBorders>
              <w:top w:val="single" w:sz="4" w:space="0" w:color="auto"/>
              <w:left w:val="single" w:sz="4" w:space="0" w:color="auto"/>
              <w:bottom w:val="single" w:sz="4" w:space="0" w:color="auto"/>
              <w:right w:val="single" w:sz="4" w:space="0" w:color="auto"/>
            </w:tcBorders>
            <w:vAlign w:val="center"/>
          </w:tcPr>
          <w:p w14:paraId="078B659B" w14:textId="77777777" w:rsidR="00B30632" w:rsidRPr="00C5022D" w:rsidRDefault="00B30632" w:rsidP="00B30632">
            <w:pPr>
              <w:rPr>
                <w:rFonts w:ascii="Times New Roman" w:hAnsi="Times New Roman"/>
                <w:b/>
                <w:sz w:val="22"/>
                <w:szCs w:val="24"/>
              </w:rPr>
            </w:pPr>
            <w:r w:rsidRPr="00C5022D">
              <w:rPr>
                <w:rFonts w:ascii="Times New Roman" w:hAnsi="Times New Roman"/>
                <w:b/>
                <w:sz w:val="22"/>
                <w:szCs w:val="24"/>
              </w:rPr>
              <w:t>Масштаб</w:t>
            </w:r>
          </w:p>
        </w:tc>
        <w:tc>
          <w:tcPr>
            <w:tcW w:w="4279" w:type="dxa"/>
            <w:gridSpan w:val="2"/>
            <w:tcBorders>
              <w:top w:val="single" w:sz="4" w:space="0" w:color="auto"/>
              <w:left w:val="single" w:sz="4" w:space="0" w:color="auto"/>
              <w:bottom w:val="single" w:sz="4" w:space="0" w:color="auto"/>
              <w:right w:val="single" w:sz="4" w:space="0" w:color="auto"/>
            </w:tcBorders>
            <w:noWrap/>
            <w:vAlign w:val="bottom"/>
          </w:tcPr>
          <w:p w14:paraId="09C5AF6C" w14:textId="77777777" w:rsidR="00B30632" w:rsidRPr="00C5022D" w:rsidRDefault="00B30632" w:rsidP="00B30632">
            <w:pPr>
              <w:rPr>
                <w:rFonts w:ascii="Times New Roman" w:hAnsi="Times New Roman"/>
                <w:b/>
                <w:sz w:val="22"/>
                <w:szCs w:val="24"/>
              </w:rPr>
            </w:pPr>
            <w:r w:rsidRPr="00C5022D">
              <w:rPr>
                <w:rFonts w:ascii="Times New Roman" w:hAnsi="Times New Roman"/>
                <w:b/>
                <w:sz w:val="22"/>
                <w:szCs w:val="24"/>
              </w:rPr>
              <w:t xml:space="preserve"> аралықта, м</w:t>
            </w:r>
          </w:p>
        </w:tc>
      </w:tr>
      <w:tr w:rsidR="00B30632" w:rsidRPr="00C5022D" w14:paraId="28516E03" w14:textId="77777777" w:rsidTr="004A2A90">
        <w:trPr>
          <w:trHeight w:val="357"/>
          <w:jc w:val="center"/>
        </w:trPr>
        <w:tc>
          <w:tcPr>
            <w:tcW w:w="9918" w:type="dxa"/>
            <w:vMerge/>
            <w:tcBorders>
              <w:top w:val="single" w:sz="4" w:space="0" w:color="auto"/>
              <w:left w:val="single" w:sz="4" w:space="0" w:color="auto"/>
              <w:bottom w:val="single" w:sz="4" w:space="0" w:color="auto"/>
              <w:right w:val="single" w:sz="4" w:space="0" w:color="auto"/>
            </w:tcBorders>
            <w:vAlign w:val="center"/>
          </w:tcPr>
          <w:p w14:paraId="6E3F716A" w14:textId="77777777" w:rsidR="00B30632" w:rsidRPr="00C5022D" w:rsidRDefault="00B30632" w:rsidP="00B30632">
            <w:pPr>
              <w:rPr>
                <w:rFonts w:ascii="Times New Roman" w:hAnsi="Times New Roman"/>
                <w:b/>
                <w:sz w:val="22"/>
                <w:szCs w:val="24"/>
              </w:rPr>
            </w:pPr>
          </w:p>
        </w:tc>
        <w:tc>
          <w:tcPr>
            <w:tcW w:w="1674" w:type="dxa"/>
            <w:vMerge/>
            <w:tcBorders>
              <w:top w:val="single" w:sz="4" w:space="0" w:color="auto"/>
              <w:left w:val="single" w:sz="4" w:space="0" w:color="auto"/>
              <w:bottom w:val="single" w:sz="4" w:space="0" w:color="auto"/>
              <w:right w:val="single" w:sz="4" w:space="0" w:color="auto"/>
            </w:tcBorders>
            <w:vAlign w:val="center"/>
          </w:tcPr>
          <w:p w14:paraId="12EEEA9E" w14:textId="77777777" w:rsidR="00B30632" w:rsidRPr="00C5022D" w:rsidRDefault="00B30632" w:rsidP="00B30632">
            <w:pPr>
              <w:rPr>
                <w:rFonts w:ascii="Times New Roman" w:hAnsi="Times New Roman"/>
                <w:b/>
                <w:sz w:val="22"/>
                <w:szCs w:val="24"/>
              </w:rPr>
            </w:pPr>
          </w:p>
        </w:tc>
        <w:tc>
          <w:tcPr>
            <w:tcW w:w="1795" w:type="dxa"/>
            <w:tcBorders>
              <w:top w:val="single" w:sz="4" w:space="0" w:color="auto"/>
              <w:left w:val="single" w:sz="4" w:space="0" w:color="auto"/>
              <w:bottom w:val="single" w:sz="4" w:space="0" w:color="auto"/>
              <w:right w:val="single" w:sz="4" w:space="0" w:color="auto"/>
            </w:tcBorders>
            <w:noWrap/>
            <w:vAlign w:val="bottom"/>
          </w:tcPr>
          <w:p w14:paraId="72AB73A8" w14:textId="77777777" w:rsidR="00B30632" w:rsidRPr="00C5022D" w:rsidRDefault="00B30632" w:rsidP="00B30632">
            <w:pPr>
              <w:rPr>
                <w:rFonts w:ascii="Times New Roman" w:hAnsi="Times New Roman"/>
                <w:b/>
                <w:sz w:val="22"/>
                <w:szCs w:val="24"/>
              </w:rPr>
            </w:pPr>
            <w:r w:rsidRPr="00C5022D">
              <w:rPr>
                <w:rFonts w:ascii="Times New Roman" w:hAnsi="Times New Roman"/>
                <w:b/>
                <w:sz w:val="22"/>
                <w:szCs w:val="24"/>
              </w:rPr>
              <w:t xml:space="preserve">бастап </w:t>
            </w:r>
          </w:p>
          <w:p w14:paraId="3680E014" w14:textId="77777777" w:rsidR="00B30632" w:rsidRPr="00C5022D" w:rsidRDefault="00B30632" w:rsidP="00B30632">
            <w:pPr>
              <w:rPr>
                <w:rFonts w:ascii="Times New Roman" w:hAnsi="Times New Roman"/>
                <w:b/>
                <w:sz w:val="22"/>
                <w:szCs w:val="24"/>
              </w:rPr>
            </w:pPr>
            <w:r w:rsidRPr="00C5022D">
              <w:rPr>
                <w:rFonts w:ascii="Times New Roman" w:hAnsi="Times New Roman"/>
                <w:b/>
                <w:sz w:val="22"/>
                <w:szCs w:val="24"/>
              </w:rPr>
              <w:t>(жоғарғы)</w:t>
            </w:r>
          </w:p>
        </w:tc>
        <w:tc>
          <w:tcPr>
            <w:tcW w:w="2484" w:type="dxa"/>
            <w:tcBorders>
              <w:top w:val="single" w:sz="4" w:space="0" w:color="auto"/>
              <w:left w:val="single" w:sz="4" w:space="0" w:color="auto"/>
              <w:bottom w:val="single" w:sz="4" w:space="0" w:color="auto"/>
              <w:right w:val="single" w:sz="4" w:space="0" w:color="auto"/>
            </w:tcBorders>
            <w:noWrap/>
            <w:vAlign w:val="bottom"/>
          </w:tcPr>
          <w:p w14:paraId="09213669" w14:textId="77777777" w:rsidR="00B30632" w:rsidRPr="00C5022D" w:rsidRDefault="00B30632" w:rsidP="00B30632">
            <w:pPr>
              <w:rPr>
                <w:rFonts w:ascii="Times New Roman" w:hAnsi="Times New Roman"/>
                <w:b/>
                <w:sz w:val="22"/>
                <w:szCs w:val="24"/>
              </w:rPr>
            </w:pPr>
            <w:r w:rsidRPr="00C5022D">
              <w:rPr>
                <w:rFonts w:ascii="Times New Roman" w:hAnsi="Times New Roman"/>
                <w:b/>
                <w:sz w:val="22"/>
                <w:szCs w:val="24"/>
              </w:rPr>
              <w:t xml:space="preserve">дейін </w:t>
            </w:r>
          </w:p>
          <w:p w14:paraId="5A311723" w14:textId="77777777" w:rsidR="00B30632" w:rsidRPr="00C5022D" w:rsidRDefault="00B30632" w:rsidP="00B30632">
            <w:pPr>
              <w:rPr>
                <w:rFonts w:ascii="Times New Roman" w:hAnsi="Times New Roman"/>
                <w:b/>
                <w:sz w:val="22"/>
                <w:szCs w:val="24"/>
              </w:rPr>
            </w:pPr>
            <w:r w:rsidRPr="00C5022D">
              <w:rPr>
                <w:rFonts w:ascii="Times New Roman" w:hAnsi="Times New Roman"/>
                <w:b/>
                <w:sz w:val="22"/>
                <w:szCs w:val="24"/>
              </w:rPr>
              <w:t>(төменгі)</w:t>
            </w:r>
          </w:p>
        </w:tc>
      </w:tr>
      <w:tr w:rsidR="00B30632" w:rsidRPr="00C5022D" w14:paraId="2C94E064" w14:textId="77777777" w:rsidTr="004A2A90">
        <w:trPr>
          <w:trHeight w:val="23"/>
          <w:jc w:val="center"/>
        </w:trPr>
        <w:tc>
          <w:tcPr>
            <w:tcW w:w="9918" w:type="dxa"/>
            <w:tcBorders>
              <w:top w:val="single" w:sz="4" w:space="0" w:color="auto"/>
              <w:left w:val="single" w:sz="4" w:space="0" w:color="auto"/>
              <w:bottom w:val="single" w:sz="4" w:space="0" w:color="auto"/>
              <w:right w:val="single" w:sz="4" w:space="0" w:color="auto"/>
            </w:tcBorders>
            <w:noWrap/>
            <w:vAlign w:val="center"/>
          </w:tcPr>
          <w:p w14:paraId="56F629D4" w14:textId="77777777" w:rsidR="00B30632" w:rsidRPr="00C5022D" w:rsidRDefault="00B30632" w:rsidP="00B30632">
            <w:pPr>
              <w:rPr>
                <w:rFonts w:ascii="Times New Roman" w:hAnsi="Times New Roman"/>
                <w:b/>
                <w:sz w:val="22"/>
                <w:szCs w:val="24"/>
              </w:rPr>
            </w:pPr>
            <w:r w:rsidRPr="00C5022D">
              <w:rPr>
                <w:rFonts w:ascii="Times New Roman" w:hAnsi="Times New Roman"/>
                <w:b/>
                <w:sz w:val="22"/>
                <w:szCs w:val="24"/>
              </w:rPr>
              <w:t>1</w:t>
            </w:r>
          </w:p>
        </w:tc>
        <w:tc>
          <w:tcPr>
            <w:tcW w:w="1674" w:type="dxa"/>
            <w:tcBorders>
              <w:top w:val="single" w:sz="4" w:space="0" w:color="auto"/>
              <w:left w:val="single" w:sz="4" w:space="0" w:color="auto"/>
              <w:bottom w:val="single" w:sz="4" w:space="0" w:color="auto"/>
              <w:right w:val="single" w:sz="4" w:space="0" w:color="auto"/>
            </w:tcBorders>
            <w:noWrap/>
            <w:vAlign w:val="center"/>
          </w:tcPr>
          <w:p w14:paraId="3CAF8175" w14:textId="77777777" w:rsidR="00B30632" w:rsidRPr="00C5022D" w:rsidRDefault="00B30632" w:rsidP="00B30632">
            <w:pPr>
              <w:rPr>
                <w:rFonts w:ascii="Times New Roman" w:hAnsi="Times New Roman"/>
                <w:b/>
                <w:sz w:val="22"/>
                <w:szCs w:val="24"/>
              </w:rPr>
            </w:pPr>
            <w:r w:rsidRPr="00C5022D">
              <w:rPr>
                <w:rFonts w:ascii="Times New Roman" w:hAnsi="Times New Roman"/>
                <w:b/>
                <w:sz w:val="22"/>
                <w:szCs w:val="24"/>
              </w:rPr>
              <w:t>2</w:t>
            </w:r>
          </w:p>
        </w:tc>
        <w:tc>
          <w:tcPr>
            <w:tcW w:w="1795" w:type="dxa"/>
            <w:tcBorders>
              <w:top w:val="single" w:sz="4" w:space="0" w:color="auto"/>
              <w:left w:val="single" w:sz="4" w:space="0" w:color="auto"/>
              <w:bottom w:val="single" w:sz="4" w:space="0" w:color="auto"/>
              <w:right w:val="single" w:sz="4" w:space="0" w:color="auto"/>
            </w:tcBorders>
            <w:noWrap/>
            <w:vAlign w:val="center"/>
          </w:tcPr>
          <w:p w14:paraId="34063E5F" w14:textId="77777777" w:rsidR="00B30632" w:rsidRPr="00C5022D" w:rsidRDefault="00B30632" w:rsidP="00B30632">
            <w:pPr>
              <w:rPr>
                <w:rFonts w:ascii="Times New Roman" w:hAnsi="Times New Roman"/>
                <w:b/>
                <w:sz w:val="22"/>
                <w:szCs w:val="24"/>
              </w:rPr>
            </w:pPr>
            <w:r w:rsidRPr="00C5022D">
              <w:rPr>
                <w:rFonts w:ascii="Times New Roman" w:hAnsi="Times New Roman"/>
                <w:b/>
                <w:sz w:val="22"/>
                <w:szCs w:val="24"/>
              </w:rPr>
              <w:t>3</w:t>
            </w:r>
          </w:p>
        </w:tc>
        <w:tc>
          <w:tcPr>
            <w:tcW w:w="2484" w:type="dxa"/>
            <w:tcBorders>
              <w:top w:val="single" w:sz="4" w:space="0" w:color="auto"/>
              <w:left w:val="single" w:sz="4" w:space="0" w:color="auto"/>
              <w:bottom w:val="single" w:sz="4" w:space="0" w:color="auto"/>
              <w:right w:val="single" w:sz="4" w:space="0" w:color="auto"/>
            </w:tcBorders>
            <w:noWrap/>
            <w:vAlign w:val="center"/>
          </w:tcPr>
          <w:p w14:paraId="6E938652" w14:textId="77777777" w:rsidR="00B30632" w:rsidRPr="00C5022D" w:rsidRDefault="00B30632" w:rsidP="00B30632">
            <w:pPr>
              <w:rPr>
                <w:rFonts w:ascii="Times New Roman" w:hAnsi="Times New Roman"/>
                <w:b/>
                <w:sz w:val="22"/>
                <w:szCs w:val="24"/>
              </w:rPr>
            </w:pPr>
            <w:r w:rsidRPr="00C5022D">
              <w:rPr>
                <w:rFonts w:ascii="Times New Roman" w:hAnsi="Times New Roman"/>
                <w:b/>
                <w:sz w:val="22"/>
                <w:szCs w:val="24"/>
              </w:rPr>
              <w:t>4</w:t>
            </w:r>
          </w:p>
        </w:tc>
      </w:tr>
      <w:tr w:rsidR="00B30632" w:rsidRPr="00C5022D" w14:paraId="0720FD35" w14:textId="77777777" w:rsidTr="004A2A90">
        <w:trPr>
          <w:jc w:val="center"/>
        </w:trPr>
        <w:tc>
          <w:tcPr>
            <w:tcW w:w="9918" w:type="dxa"/>
            <w:vMerge w:val="restart"/>
            <w:tcBorders>
              <w:top w:val="single" w:sz="4" w:space="0" w:color="auto"/>
              <w:left w:val="single" w:sz="4" w:space="0" w:color="auto"/>
              <w:bottom w:val="single" w:sz="4" w:space="0" w:color="auto"/>
              <w:right w:val="single" w:sz="4" w:space="0" w:color="auto"/>
            </w:tcBorders>
          </w:tcPr>
          <w:p w14:paraId="667125AE" w14:textId="77777777" w:rsidR="00B30632" w:rsidRPr="00C5022D" w:rsidRDefault="00B30632" w:rsidP="00B4559B">
            <w:pPr>
              <w:ind w:left="0" w:firstLine="0"/>
              <w:rPr>
                <w:rFonts w:ascii="Times New Roman" w:hAnsi="Times New Roman"/>
                <w:sz w:val="22"/>
                <w:szCs w:val="24"/>
              </w:rPr>
            </w:pPr>
            <w:r w:rsidRPr="00C5022D">
              <w:rPr>
                <w:rFonts w:ascii="Times New Roman" w:hAnsi="Times New Roman"/>
                <w:sz w:val="22"/>
                <w:szCs w:val="24"/>
              </w:rPr>
              <w:t xml:space="preserve">1. ГК, кеуектілікті анықтауға арналған Нейтро-нейтрон гамма каротаж, радиоактивті каротаж, Гамма-спектрометрлік каротаж (4 және одан көп элементтерді анықтау); Гамма-гамма-тегістікті каротаж, бойлық және көлденең толқындардың аралығын жазуға мүмкіндік беретін Акустикалық каротаж (Кең жолақты акустикалық каротаж), </w:t>
            </w:r>
          </w:p>
          <w:p w14:paraId="1DBF7DBF" w14:textId="77777777" w:rsidR="00B30632" w:rsidRPr="00C5022D" w:rsidRDefault="00B30632" w:rsidP="00B4559B">
            <w:pPr>
              <w:ind w:left="0" w:firstLine="0"/>
              <w:rPr>
                <w:rFonts w:ascii="Times New Roman" w:hAnsi="Times New Roman"/>
                <w:sz w:val="22"/>
                <w:szCs w:val="24"/>
              </w:rPr>
            </w:pPr>
            <w:r w:rsidRPr="00C5022D">
              <w:rPr>
                <w:rFonts w:ascii="Times New Roman" w:hAnsi="Times New Roman"/>
                <w:sz w:val="22"/>
                <w:szCs w:val="24"/>
              </w:rPr>
              <w:t>ПС, Микробүйіржақ каротажы немесе микросфералық фокустелген каротаж, Фокустелген бүйіржақ каротажы, Кең жолақты акустикалық каротаж немесе индукциялық каротаж (3 және одан көп қисықтарды)</w:t>
            </w:r>
          </w:p>
          <w:p w14:paraId="5647D3B0" w14:textId="77777777" w:rsidR="00B30632" w:rsidRPr="00C5022D" w:rsidRDefault="00B30632" w:rsidP="00B4559B">
            <w:pPr>
              <w:ind w:left="0" w:firstLine="0"/>
              <w:rPr>
                <w:rFonts w:ascii="Times New Roman" w:hAnsi="Times New Roman"/>
                <w:sz w:val="22"/>
                <w:szCs w:val="24"/>
              </w:rPr>
            </w:pPr>
            <w:r w:rsidRPr="00C5022D">
              <w:rPr>
                <w:rFonts w:ascii="Times New Roman" w:hAnsi="Times New Roman"/>
                <w:sz w:val="22"/>
                <w:szCs w:val="24"/>
              </w:rPr>
              <w:t>Кавернометрия (көп иінтіректі зондпен (4 иінтіректі)),, Профилеметрия, ұңғыма оқпаны бойынша Термометрия, Инклинометрия.</w:t>
            </w:r>
          </w:p>
        </w:tc>
        <w:tc>
          <w:tcPr>
            <w:tcW w:w="1674" w:type="dxa"/>
            <w:vMerge w:val="restart"/>
            <w:tcBorders>
              <w:top w:val="single" w:sz="4" w:space="0" w:color="auto"/>
              <w:left w:val="single" w:sz="4" w:space="0" w:color="auto"/>
              <w:bottom w:val="single" w:sz="4" w:space="0" w:color="auto"/>
              <w:right w:val="single" w:sz="4" w:space="0" w:color="auto"/>
            </w:tcBorders>
          </w:tcPr>
          <w:p w14:paraId="1C90F5D5" w14:textId="77777777" w:rsidR="00B30632" w:rsidRPr="00C5022D" w:rsidRDefault="00B30632" w:rsidP="00B30632">
            <w:pPr>
              <w:rPr>
                <w:rFonts w:ascii="Times New Roman" w:hAnsi="Times New Roman"/>
                <w:sz w:val="22"/>
                <w:szCs w:val="24"/>
              </w:rPr>
            </w:pPr>
          </w:p>
          <w:p w14:paraId="0033BFA1" w14:textId="77777777" w:rsidR="00B30632" w:rsidRPr="00C5022D" w:rsidRDefault="00B30632" w:rsidP="00B30632">
            <w:pPr>
              <w:rPr>
                <w:rFonts w:ascii="Times New Roman" w:hAnsi="Times New Roman"/>
                <w:sz w:val="22"/>
                <w:szCs w:val="24"/>
              </w:rPr>
            </w:pPr>
          </w:p>
          <w:p w14:paraId="5C4B2F65" w14:textId="77777777" w:rsidR="00B30632" w:rsidRPr="00C5022D" w:rsidRDefault="00B30632" w:rsidP="00B30632">
            <w:pPr>
              <w:rPr>
                <w:rFonts w:ascii="Times New Roman" w:hAnsi="Times New Roman"/>
                <w:sz w:val="22"/>
                <w:szCs w:val="24"/>
              </w:rPr>
            </w:pPr>
            <w:r w:rsidRPr="00C5022D">
              <w:rPr>
                <w:rFonts w:ascii="Times New Roman" w:hAnsi="Times New Roman"/>
                <w:sz w:val="22"/>
                <w:szCs w:val="24"/>
              </w:rPr>
              <w:t>1:500</w:t>
            </w:r>
          </w:p>
          <w:p w14:paraId="4B662077" w14:textId="77777777" w:rsidR="00B30632" w:rsidRPr="00C5022D" w:rsidRDefault="00B30632" w:rsidP="00B30632">
            <w:pPr>
              <w:rPr>
                <w:rFonts w:ascii="Times New Roman" w:hAnsi="Times New Roman"/>
                <w:sz w:val="22"/>
                <w:szCs w:val="24"/>
              </w:rPr>
            </w:pPr>
            <w:r w:rsidRPr="00C5022D">
              <w:rPr>
                <w:rFonts w:ascii="Times New Roman" w:hAnsi="Times New Roman"/>
                <w:sz w:val="22"/>
                <w:szCs w:val="24"/>
              </w:rPr>
              <w:t>1:200</w:t>
            </w:r>
            <w:r w:rsidRPr="00C5022D">
              <w:rPr>
                <w:rFonts w:ascii="Times New Roman" w:hAnsi="Times New Roman"/>
                <w:sz w:val="22"/>
                <w:szCs w:val="24"/>
              </w:rPr>
              <w:br/>
            </w:r>
          </w:p>
          <w:p w14:paraId="27F8573D" w14:textId="77777777" w:rsidR="00B30632" w:rsidRPr="00C5022D" w:rsidRDefault="00B30632" w:rsidP="00B30632">
            <w:pPr>
              <w:rPr>
                <w:rFonts w:ascii="Times New Roman" w:hAnsi="Times New Roman"/>
                <w:sz w:val="22"/>
                <w:szCs w:val="24"/>
              </w:rPr>
            </w:pPr>
          </w:p>
        </w:tc>
        <w:tc>
          <w:tcPr>
            <w:tcW w:w="1795" w:type="dxa"/>
            <w:tcBorders>
              <w:top w:val="single" w:sz="4" w:space="0" w:color="auto"/>
              <w:left w:val="single" w:sz="4" w:space="0" w:color="auto"/>
              <w:bottom w:val="single" w:sz="4" w:space="0" w:color="auto"/>
              <w:right w:val="single" w:sz="4" w:space="0" w:color="auto"/>
            </w:tcBorders>
            <w:noWrap/>
          </w:tcPr>
          <w:p w14:paraId="7D37891C" w14:textId="77777777" w:rsidR="00B30632" w:rsidRPr="00C5022D" w:rsidRDefault="00B30632" w:rsidP="00B30632">
            <w:pPr>
              <w:rPr>
                <w:rFonts w:ascii="Times New Roman" w:hAnsi="Times New Roman"/>
                <w:sz w:val="22"/>
                <w:szCs w:val="24"/>
              </w:rPr>
            </w:pPr>
            <w:r w:rsidRPr="00C5022D">
              <w:rPr>
                <w:rFonts w:ascii="Times New Roman" w:hAnsi="Times New Roman"/>
                <w:sz w:val="22"/>
                <w:szCs w:val="24"/>
              </w:rPr>
              <w:t>0</w:t>
            </w:r>
          </w:p>
        </w:tc>
        <w:tc>
          <w:tcPr>
            <w:tcW w:w="2484" w:type="dxa"/>
            <w:tcBorders>
              <w:top w:val="single" w:sz="4" w:space="0" w:color="auto"/>
              <w:left w:val="single" w:sz="4" w:space="0" w:color="auto"/>
              <w:bottom w:val="single" w:sz="4" w:space="0" w:color="auto"/>
              <w:right w:val="single" w:sz="4" w:space="0" w:color="auto"/>
            </w:tcBorders>
            <w:noWrap/>
          </w:tcPr>
          <w:p w14:paraId="56940216" w14:textId="77777777" w:rsidR="00B30632" w:rsidRPr="00C5022D" w:rsidRDefault="00B30632" w:rsidP="00B30632">
            <w:pPr>
              <w:rPr>
                <w:rFonts w:ascii="Times New Roman" w:hAnsi="Times New Roman"/>
                <w:sz w:val="22"/>
                <w:szCs w:val="24"/>
              </w:rPr>
            </w:pPr>
            <w:r w:rsidRPr="00C5022D">
              <w:rPr>
                <w:rFonts w:ascii="Times New Roman" w:hAnsi="Times New Roman"/>
                <w:sz w:val="22"/>
                <w:szCs w:val="24"/>
              </w:rPr>
              <w:t>100</w:t>
            </w:r>
          </w:p>
        </w:tc>
      </w:tr>
      <w:tr w:rsidR="00B30632" w:rsidRPr="00C5022D" w14:paraId="2F880C86" w14:textId="77777777" w:rsidTr="004A2A90">
        <w:trPr>
          <w:trHeight w:val="914"/>
          <w:jc w:val="center"/>
        </w:trPr>
        <w:tc>
          <w:tcPr>
            <w:tcW w:w="9918" w:type="dxa"/>
            <w:vMerge/>
            <w:tcBorders>
              <w:top w:val="single" w:sz="4" w:space="0" w:color="auto"/>
              <w:left w:val="single" w:sz="4" w:space="0" w:color="auto"/>
              <w:bottom w:val="single" w:sz="4" w:space="0" w:color="auto"/>
              <w:right w:val="single" w:sz="4" w:space="0" w:color="auto"/>
            </w:tcBorders>
            <w:vAlign w:val="center"/>
          </w:tcPr>
          <w:p w14:paraId="179E8D5C" w14:textId="77777777" w:rsidR="00B30632" w:rsidRPr="00C5022D" w:rsidRDefault="00B30632" w:rsidP="00B30632">
            <w:pPr>
              <w:rPr>
                <w:rFonts w:ascii="Times New Roman" w:hAnsi="Times New Roman"/>
                <w:sz w:val="22"/>
                <w:szCs w:val="24"/>
              </w:rPr>
            </w:pPr>
          </w:p>
        </w:tc>
        <w:tc>
          <w:tcPr>
            <w:tcW w:w="1674" w:type="dxa"/>
            <w:vMerge/>
            <w:tcBorders>
              <w:top w:val="single" w:sz="4" w:space="0" w:color="auto"/>
              <w:left w:val="single" w:sz="4" w:space="0" w:color="auto"/>
              <w:bottom w:val="single" w:sz="4" w:space="0" w:color="auto"/>
              <w:right w:val="single" w:sz="4" w:space="0" w:color="auto"/>
            </w:tcBorders>
            <w:vAlign w:val="center"/>
          </w:tcPr>
          <w:p w14:paraId="38A1B141" w14:textId="77777777" w:rsidR="00B30632" w:rsidRPr="00C5022D" w:rsidRDefault="00B30632" w:rsidP="00B30632">
            <w:pPr>
              <w:rPr>
                <w:rFonts w:ascii="Times New Roman" w:hAnsi="Times New Roman"/>
                <w:sz w:val="22"/>
                <w:szCs w:val="24"/>
              </w:rPr>
            </w:pPr>
          </w:p>
        </w:tc>
        <w:tc>
          <w:tcPr>
            <w:tcW w:w="1795" w:type="dxa"/>
            <w:tcBorders>
              <w:top w:val="single" w:sz="4" w:space="0" w:color="auto"/>
              <w:left w:val="single" w:sz="4" w:space="0" w:color="auto"/>
              <w:bottom w:val="single" w:sz="4" w:space="0" w:color="auto"/>
              <w:right w:val="single" w:sz="4" w:space="0" w:color="auto"/>
            </w:tcBorders>
            <w:noWrap/>
          </w:tcPr>
          <w:p w14:paraId="2E19D23F" w14:textId="77777777" w:rsidR="00B30632" w:rsidRPr="00C5022D" w:rsidRDefault="00B30632" w:rsidP="00B30632">
            <w:pPr>
              <w:rPr>
                <w:rFonts w:ascii="Times New Roman" w:hAnsi="Times New Roman"/>
                <w:sz w:val="22"/>
                <w:szCs w:val="24"/>
              </w:rPr>
            </w:pPr>
            <w:r w:rsidRPr="00C5022D">
              <w:rPr>
                <w:rFonts w:ascii="Times New Roman" w:hAnsi="Times New Roman"/>
                <w:sz w:val="22"/>
                <w:szCs w:val="24"/>
              </w:rPr>
              <w:t>100</w:t>
            </w:r>
          </w:p>
        </w:tc>
        <w:tc>
          <w:tcPr>
            <w:tcW w:w="2484" w:type="dxa"/>
            <w:tcBorders>
              <w:top w:val="single" w:sz="4" w:space="0" w:color="auto"/>
              <w:left w:val="single" w:sz="4" w:space="0" w:color="auto"/>
              <w:bottom w:val="single" w:sz="4" w:space="0" w:color="auto"/>
              <w:right w:val="single" w:sz="4" w:space="0" w:color="auto"/>
            </w:tcBorders>
            <w:noWrap/>
          </w:tcPr>
          <w:p w14:paraId="2FA3873D" w14:textId="77777777" w:rsidR="00B30632" w:rsidRPr="00C5022D" w:rsidRDefault="00B30632" w:rsidP="00B30632">
            <w:pPr>
              <w:rPr>
                <w:rFonts w:ascii="Times New Roman" w:hAnsi="Times New Roman"/>
                <w:sz w:val="22"/>
                <w:szCs w:val="24"/>
              </w:rPr>
            </w:pPr>
            <w:r w:rsidRPr="00C5022D">
              <w:rPr>
                <w:rFonts w:ascii="Times New Roman" w:hAnsi="Times New Roman"/>
                <w:sz w:val="22"/>
                <w:szCs w:val="24"/>
              </w:rPr>
              <w:t>690</w:t>
            </w:r>
          </w:p>
        </w:tc>
      </w:tr>
      <w:tr w:rsidR="00B30632" w:rsidRPr="00C5022D" w14:paraId="0075C23E" w14:textId="77777777" w:rsidTr="004A2A90">
        <w:trPr>
          <w:trHeight w:val="1294"/>
          <w:jc w:val="center"/>
        </w:trPr>
        <w:tc>
          <w:tcPr>
            <w:tcW w:w="9918" w:type="dxa"/>
            <w:vMerge w:val="restart"/>
            <w:tcBorders>
              <w:top w:val="single" w:sz="4" w:space="0" w:color="auto"/>
              <w:left w:val="single" w:sz="4" w:space="0" w:color="auto"/>
              <w:right w:val="single" w:sz="4" w:space="0" w:color="auto"/>
            </w:tcBorders>
          </w:tcPr>
          <w:p w14:paraId="11553099" w14:textId="77777777" w:rsidR="00B30632" w:rsidRPr="00C5022D" w:rsidRDefault="00B30632" w:rsidP="00B4559B">
            <w:pPr>
              <w:ind w:left="0" w:firstLine="0"/>
              <w:rPr>
                <w:rFonts w:ascii="Times New Roman" w:hAnsi="Times New Roman"/>
                <w:sz w:val="22"/>
                <w:szCs w:val="24"/>
              </w:rPr>
            </w:pPr>
            <w:r w:rsidRPr="00C5022D">
              <w:rPr>
                <w:rFonts w:ascii="Times New Roman" w:hAnsi="Times New Roman"/>
                <w:sz w:val="22"/>
                <w:szCs w:val="24"/>
              </w:rPr>
              <w:t>2. ГК, кеуектілікті анықтауға арналған Нейтро-нейтрон гамма каротаж, радиоактивті каротаж; Гамма-спектрометрлік каротаж (4 және одан көп элементтерді анықтау); Гамма-гамма тығыздықты каротаж; бойлық және көлденең толқындардың аралығын жазуға мүмкіндік беретін Акустикалық каротаж (Кең жолақты акустикалық каротаж), ПС, Микробүйіржақ каротажы немесе микросфералық фокустелген каротаж Фокустелген бүйіржақ каротажы, индукциялық каротаж көп зондты индукциялық каротаж (3 және одан көп қисықтарды), Кавернометрия (көп иінтіректі зондпен), Профилеметрия,</w:t>
            </w:r>
            <w:r w:rsidRPr="00C5022D">
              <w:rPr>
                <w:rFonts w:ascii="Times New Roman" w:hAnsi="Times New Roman"/>
                <w:sz w:val="22"/>
                <w:szCs w:val="24"/>
              </w:rPr>
              <w:br/>
              <w:t>ұңғыма оқпаны бойынша Термометрия, Инклинометрия.</w:t>
            </w:r>
          </w:p>
        </w:tc>
        <w:tc>
          <w:tcPr>
            <w:tcW w:w="1674" w:type="dxa"/>
            <w:tcBorders>
              <w:top w:val="single" w:sz="4" w:space="0" w:color="auto"/>
              <w:left w:val="single" w:sz="4" w:space="0" w:color="auto"/>
              <w:bottom w:val="single" w:sz="4" w:space="0" w:color="auto"/>
              <w:right w:val="single" w:sz="4" w:space="0" w:color="auto"/>
            </w:tcBorders>
          </w:tcPr>
          <w:p w14:paraId="0C360EBD" w14:textId="77777777" w:rsidR="00B30632" w:rsidRPr="00C5022D" w:rsidRDefault="00B30632" w:rsidP="00B30632">
            <w:pPr>
              <w:rPr>
                <w:rFonts w:ascii="Times New Roman" w:hAnsi="Times New Roman"/>
                <w:sz w:val="22"/>
                <w:szCs w:val="24"/>
              </w:rPr>
            </w:pPr>
          </w:p>
          <w:p w14:paraId="10E02222" w14:textId="77777777" w:rsidR="00B30632" w:rsidRPr="00C5022D" w:rsidRDefault="00B30632" w:rsidP="00B30632">
            <w:pPr>
              <w:rPr>
                <w:rFonts w:ascii="Times New Roman" w:hAnsi="Times New Roman"/>
                <w:sz w:val="22"/>
                <w:szCs w:val="24"/>
              </w:rPr>
            </w:pPr>
            <w:r w:rsidRPr="00C5022D">
              <w:rPr>
                <w:rFonts w:ascii="Times New Roman" w:hAnsi="Times New Roman"/>
                <w:sz w:val="22"/>
                <w:szCs w:val="24"/>
              </w:rPr>
              <w:t>1:500</w:t>
            </w:r>
          </w:p>
          <w:p w14:paraId="018A320B" w14:textId="77777777" w:rsidR="00B30632" w:rsidRPr="00C5022D" w:rsidRDefault="00B30632" w:rsidP="00B30632">
            <w:pPr>
              <w:rPr>
                <w:rFonts w:ascii="Times New Roman" w:hAnsi="Times New Roman"/>
                <w:sz w:val="22"/>
                <w:szCs w:val="24"/>
              </w:rPr>
            </w:pPr>
            <w:r w:rsidRPr="00C5022D">
              <w:rPr>
                <w:rFonts w:ascii="Times New Roman" w:hAnsi="Times New Roman"/>
                <w:sz w:val="22"/>
                <w:szCs w:val="24"/>
              </w:rPr>
              <w:t>1:200</w:t>
            </w:r>
          </w:p>
        </w:tc>
        <w:tc>
          <w:tcPr>
            <w:tcW w:w="1795" w:type="dxa"/>
            <w:tcBorders>
              <w:top w:val="single" w:sz="4" w:space="0" w:color="auto"/>
              <w:left w:val="single" w:sz="4" w:space="0" w:color="auto"/>
              <w:right w:val="single" w:sz="4" w:space="0" w:color="auto"/>
            </w:tcBorders>
            <w:noWrap/>
          </w:tcPr>
          <w:p w14:paraId="2DAE929C" w14:textId="77777777" w:rsidR="00B30632" w:rsidRPr="00C5022D" w:rsidRDefault="00B30632" w:rsidP="00B30632">
            <w:pPr>
              <w:rPr>
                <w:rFonts w:ascii="Times New Roman" w:hAnsi="Times New Roman"/>
                <w:sz w:val="22"/>
                <w:szCs w:val="24"/>
              </w:rPr>
            </w:pPr>
            <w:r w:rsidRPr="00C5022D">
              <w:rPr>
                <w:rFonts w:ascii="Times New Roman" w:hAnsi="Times New Roman"/>
                <w:sz w:val="22"/>
                <w:szCs w:val="24"/>
              </w:rPr>
              <w:t>100</w:t>
            </w:r>
          </w:p>
          <w:p w14:paraId="1D3B3082" w14:textId="77777777" w:rsidR="00B30632" w:rsidRPr="00C5022D" w:rsidRDefault="00B30632" w:rsidP="00B30632">
            <w:pPr>
              <w:rPr>
                <w:rFonts w:ascii="Times New Roman" w:hAnsi="Times New Roman"/>
                <w:sz w:val="22"/>
                <w:szCs w:val="24"/>
              </w:rPr>
            </w:pPr>
            <w:r w:rsidRPr="00C5022D">
              <w:rPr>
                <w:rFonts w:ascii="Times New Roman" w:hAnsi="Times New Roman"/>
                <w:sz w:val="22"/>
                <w:szCs w:val="24"/>
              </w:rPr>
              <w:t> </w:t>
            </w:r>
          </w:p>
        </w:tc>
        <w:tc>
          <w:tcPr>
            <w:tcW w:w="2484" w:type="dxa"/>
            <w:tcBorders>
              <w:top w:val="single" w:sz="4" w:space="0" w:color="auto"/>
              <w:left w:val="single" w:sz="4" w:space="0" w:color="auto"/>
              <w:right w:val="single" w:sz="4" w:space="0" w:color="auto"/>
            </w:tcBorders>
            <w:noWrap/>
          </w:tcPr>
          <w:p w14:paraId="02C0B54C" w14:textId="77777777" w:rsidR="00B30632" w:rsidRPr="00C5022D" w:rsidRDefault="00B30632" w:rsidP="00B30632">
            <w:pPr>
              <w:rPr>
                <w:rFonts w:ascii="Times New Roman" w:hAnsi="Times New Roman"/>
                <w:sz w:val="22"/>
                <w:szCs w:val="24"/>
              </w:rPr>
            </w:pPr>
            <w:r w:rsidRPr="00C5022D">
              <w:rPr>
                <w:rFonts w:ascii="Times New Roman" w:hAnsi="Times New Roman"/>
                <w:sz w:val="22"/>
                <w:szCs w:val="24"/>
              </w:rPr>
              <w:t>690</w:t>
            </w:r>
          </w:p>
          <w:p w14:paraId="35F7DA12" w14:textId="77777777" w:rsidR="00B30632" w:rsidRPr="00C5022D" w:rsidRDefault="00B30632" w:rsidP="00B30632">
            <w:pPr>
              <w:rPr>
                <w:rFonts w:ascii="Times New Roman" w:hAnsi="Times New Roman"/>
                <w:sz w:val="22"/>
                <w:szCs w:val="24"/>
              </w:rPr>
            </w:pPr>
            <w:r w:rsidRPr="00C5022D">
              <w:rPr>
                <w:rFonts w:ascii="Times New Roman" w:hAnsi="Times New Roman"/>
                <w:sz w:val="22"/>
                <w:szCs w:val="24"/>
              </w:rPr>
              <w:t> </w:t>
            </w:r>
          </w:p>
        </w:tc>
      </w:tr>
      <w:tr w:rsidR="00B30632" w:rsidRPr="00C5022D" w14:paraId="1EFBAA93" w14:textId="77777777" w:rsidTr="004A2A90">
        <w:trPr>
          <w:trHeight w:val="806"/>
          <w:jc w:val="center"/>
        </w:trPr>
        <w:tc>
          <w:tcPr>
            <w:tcW w:w="9918" w:type="dxa"/>
            <w:vMerge/>
            <w:tcBorders>
              <w:left w:val="single" w:sz="4" w:space="0" w:color="auto"/>
              <w:right w:val="single" w:sz="4" w:space="0" w:color="auto"/>
            </w:tcBorders>
          </w:tcPr>
          <w:p w14:paraId="40A98137" w14:textId="77777777" w:rsidR="00B30632" w:rsidRPr="00C5022D" w:rsidRDefault="00B30632" w:rsidP="00B30632">
            <w:pPr>
              <w:rPr>
                <w:rFonts w:ascii="Times New Roman" w:hAnsi="Times New Roman"/>
                <w:sz w:val="22"/>
                <w:szCs w:val="24"/>
              </w:rPr>
            </w:pPr>
          </w:p>
        </w:tc>
        <w:tc>
          <w:tcPr>
            <w:tcW w:w="1674" w:type="dxa"/>
            <w:tcBorders>
              <w:top w:val="single" w:sz="4" w:space="0" w:color="auto"/>
              <w:left w:val="single" w:sz="4" w:space="0" w:color="auto"/>
              <w:bottom w:val="single" w:sz="4" w:space="0" w:color="auto"/>
              <w:right w:val="single" w:sz="4" w:space="0" w:color="auto"/>
            </w:tcBorders>
          </w:tcPr>
          <w:p w14:paraId="41CEF9C4" w14:textId="77777777" w:rsidR="00B30632" w:rsidRPr="00C5022D" w:rsidRDefault="00B30632" w:rsidP="00B30632">
            <w:pPr>
              <w:rPr>
                <w:rFonts w:ascii="Times New Roman" w:hAnsi="Times New Roman"/>
                <w:sz w:val="22"/>
                <w:szCs w:val="24"/>
              </w:rPr>
            </w:pPr>
          </w:p>
        </w:tc>
        <w:tc>
          <w:tcPr>
            <w:tcW w:w="1795" w:type="dxa"/>
            <w:tcBorders>
              <w:top w:val="single" w:sz="4" w:space="0" w:color="auto"/>
              <w:left w:val="single" w:sz="4" w:space="0" w:color="auto"/>
              <w:right w:val="single" w:sz="4" w:space="0" w:color="auto"/>
            </w:tcBorders>
            <w:noWrap/>
          </w:tcPr>
          <w:p w14:paraId="3C50B0E4" w14:textId="77777777" w:rsidR="00B30632" w:rsidRPr="00C5022D" w:rsidRDefault="00B30632" w:rsidP="00B30632">
            <w:pPr>
              <w:rPr>
                <w:rFonts w:ascii="Times New Roman" w:hAnsi="Times New Roman"/>
                <w:sz w:val="22"/>
                <w:szCs w:val="24"/>
              </w:rPr>
            </w:pPr>
            <w:r w:rsidRPr="00C5022D">
              <w:rPr>
                <w:rFonts w:ascii="Times New Roman" w:hAnsi="Times New Roman"/>
                <w:sz w:val="22"/>
                <w:szCs w:val="24"/>
              </w:rPr>
              <w:t> </w:t>
            </w:r>
          </w:p>
          <w:p w14:paraId="7E9EE8C0" w14:textId="77777777" w:rsidR="00B30632" w:rsidRPr="00C5022D" w:rsidRDefault="00B30632" w:rsidP="00B30632">
            <w:pPr>
              <w:rPr>
                <w:rFonts w:ascii="Times New Roman" w:hAnsi="Times New Roman"/>
                <w:sz w:val="22"/>
                <w:szCs w:val="24"/>
              </w:rPr>
            </w:pPr>
            <w:r w:rsidRPr="00C5022D">
              <w:rPr>
                <w:rFonts w:ascii="Times New Roman" w:hAnsi="Times New Roman"/>
                <w:sz w:val="22"/>
                <w:szCs w:val="24"/>
              </w:rPr>
              <w:t> </w:t>
            </w:r>
          </w:p>
        </w:tc>
        <w:tc>
          <w:tcPr>
            <w:tcW w:w="2484" w:type="dxa"/>
            <w:tcBorders>
              <w:top w:val="single" w:sz="4" w:space="0" w:color="auto"/>
              <w:left w:val="single" w:sz="4" w:space="0" w:color="auto"/>
              <w:right w:val="single" w:sz="4" w:space="0" w:color="auto"/>
            </w:tcBorders>
            <w:noWrap/>
          </w:tcPr>
          <w:p w14:paraId="31540A5B" w14:textId="77777777" w:rsidR="00B30632" w:rsidRPr="00C5022D" w:rsidRDefault="00B30632" w:rsidP="00B30632">
            <w:pPr>
              <w:rPr>
                <w:rFonts w:ascii="Times New Roman" w:hAnsi="Times New Roman"/>
                <w:sz w:val="22"/>
                <w:szCs w:val="24"/>
              </w:rPr>
            </w:pPr>
            <w:r w:rsidRPr="00C5022D">
              <w:rPr>
                <w:rFonts w:ascii="Times New Roman" w:hAnsi="Times New Roman"/>
                <w:sz w:val="22"/>
                <w:szCs w:val="24"/>
              </w:rPr>
              <w:t> </w:t>
            </w:r>
          </w:p>
          <w:p w14:paraId="001E2199" w14:textId="77777777" w:rsidR="00B30632" w:rsidRPr="00C5022D" w:rsidRDefault="00B30632" w:rsidP="00B30632">
            <w:pPr>
              <w:rPr>
                <w:rFonts w:ascii="Times New Roman" w:hAnsi="Times New Roman"/>
                <w:sz w:val="22"/>
                <w:szCs w:val="24"/>
              </w:rPr>
            </w:pPr>
            <w:r w:rsidRPr="00C5022D">
              <w:rPr>
                <w:rFonts w:ascii="Times New Roman" w:hAnsi="Times New Roman"/>
                <w:sz w:val="22"/>
                <w:szCs w:val="24"/>
              </w:rPr>
              <w:t> </w:t>
            </w:r>
          </w:p>
        </w:tc>
      </w:tr>
      <w:tr w:rsidR="00B30632" w:rsidRPr="00C5022D" w14:paraId="77C78859" w14:textId="77777777" w:rsidTr="004A2A90">
        <w:trPr>
          <w:trHeight w:val="363"/>
          <w:jc w:val="center"/>
        </w:trPr>
        <w:tc>
          <w:tcPr>
            <w:tcW w:w="9918" w:type="dxa"/>
            <w:tcBorders>
              <w:top w:val="single" w:sz="4" w:space="0" w:color="auto"/>
              <w:left w:val="single" w:sz="4" w:space="0" w:color="auto"/>
              <w:bottom w:val="single" w:sz="4" w:space="0" w:color="auto"/>
              <w:right w:val="nil"/>
            </w:tcBorders>
            <w:noWrap/>
          </w:tcPr>
          <w:p w14:paraId="37CB8187" w14:textId="77777777" w:rsidR="00B30632" w:rsidRPr="00C5022D" w:rsidRDefault="00B30632" w:rsidP="00B4559B">
            <w:pPr>
              <w:ind w:left="0" w:firstLine="0"/>
              <w:rPr>
                <w:rFonts w:ascii="Times New Roman" w:hAnsi="Times New Roman"/>
                <w:sz w:val="22"/>
                <w:szCs w:val="24"/>
              </w:rPr>
            </w:pPr>
            <w:r w:rsidRPr="00C5022D">
              <w:rPr>
                <w:rFonts w:ascii="Times New Roman" w:hAnsi="Times New Roman"/>
                <w:sz w:val="22"/>
                <w:szCs w:val="24"/>
              </w:rPr>
              <w:t>3. Ядролық-магниттік резонанс (каротаж Т2 режимінде, опционалды Т1 режимінде Тапсырысшымен көрсетілген 6 нүктеде) ;</w:t>
            </w:r>
            <w:r w:rsidRPr="00C5022D">
              <w:rPr>
                <w:rFonts w:ascii="Times New Roman" w:hAnsi="Times New Roman"/>
                <w:sz w:val="22"/>
                <w:szCs w:val="24"/>
              </w:rPr>
              <w:br/>
              <w:t>Көп иінді Ұңғыма қабырғасын микросканерлеу (жыныстардың кедергі контрастарын өлшеуге негізделген каротаж әдісі);</w:t>
            </w:r>
          </w:p>
          <w:p w14:paraId="1534DBC8" w14:textId="77777777" w:rsidR="00B30632" w:rsidRPr="00C5022D" w:rsidRDefault="00B30632" w:rsidP="00B30632">
            <w:pPr>
              <w:rPr>
                <w:rFonts w:ascii="Times New Roman" w:hAnsi="Times New Roman"/>
                <w:sz w:val="22"/>
                <w:szCs w:val="24"/>
              </w:rPr>
            </w:pPr>
          </w:p>
        </w:tc>
        <w:tc>
          <w:tcPr>
            <w:tcW w:w="1674" w:type="dxa"/>
            <w:tcBorders>
              <w:top w:val="single" w:sz="4" w:space="0" w:color="auto"/>
              <w:left w:val="single" w:sz="4" w:space="0" w:color="auto"/>
              <w:bottom w:val="single" w:sz="4" w:space="0" w:color="auto"/>
              <w:right w:val="nil"/>
            </w:tcBorders>
            <w:noWrap/>
          </w:tcPr>
          <w:p w14:paraId="27E042ED" w14:textId="77777777" w:rsidR="00B30632" w:rsidRPr="00C5022D" w:rsidRDefault="00B30632" w:rsidP="00B30632">
            <w:pPr>
              <w:rPr>
                <w:rFonts w:ascii="Times New Roman" w:hAnsi="Times New Roman"/>
                <w:sz w:val="22"/>
                <w:szCs w:val="24"/>
              </w:rPr>
            </w:pPr>
            <w:r w:rsidRPr="00C5022D">
              <w:rPr>
                <w:rFonts w:ascii="Times New Roman" w:hAnsi="Times New Roman"/>
                <w:sz w:val="22"/>
                <w:szCs w:val="24"/>
              </w:rPr>
              <w:t> </w:t>
            </w:r>
          </w:p>
          <w:p w14:paraId="61744B92" w14:textId="77777777" w:rsidR="00B30632" w:rsidRPr="00C5022D" w:rsidRDefault="00B30632" w:rsidP="00B30632">
            <w:pPr>
              <w:rPr>
                <w:rFonts w:ascii="Times New Roman" w:hAnsi="Times New Roman"/>
                <w:sz w:val="22"/>
                <w:szCs w:val="24"/>
              </w:rPr>
            </w:pPr>
            <w:r w:rsidRPr="00C5022D">
              <w:rPr>
                <w:rFonts w:ascii="Times New Roman" w:hAnsi="Times New Roman"/>
                <w:sz w:val="22"/>
                <w:szCs w:val="24"/>
              </w:rPr>
              <w:t>1:200</w:t>
            </w:r>
          </w:p>
        </w:tc>
        <w:tc>
          <w:tcPr>
            <w:tcW w:w="4279" w:type="dxa"/>
            <w:gridSpan w:val="2"/>
            <w:tcBorders>
              <w:top w:val="single" w:sz="4" w:space="0" w:color="auto"/>
              <w:left w:val="single" w:sz="4" w:space="0" w:color="auto"/>
              <w:bottom w:val="single" w:sz="4" w:space="0" w:color="auto"/>
              <w:right w:val="single" w:sz="4" w:space="0" w:color="auto"/>
            </w:tcBorders>
            <w:noWrap/>
          </w:tcPr>
          <w:p w14:paraId="45841933" w14:textId="77777777" w:rsidR="00B30632" w:rsidRPr="00C5022D" w:rsidRDefault="00B30632" w:rsidP="00B4559B">
            <w:pPr>
              <w:ind w:left="0" w:firstLine="0"/>
              <w:rPr>
                <w:rFonts w:ascii="Times New Roman" w:hAnsi="Times New Roman"/>
                <w:sz w:val="22"/>
                <w:szCs w:val="24"/>
              </w:rPr>
            </w:pPr>
            <w:r w:rsidRPr="00C5022D">
              <w:rPr>
                <w:rFonts w:ascii="Times New Roman" w:hAnsi="Times New Roman"/>
                <w:sz w:val="22"/>
                <w:szCs w:val="24"/>
              </w:rPr>
              <w:t>Өнімді қойнауқаттар аралығында (1200-2000 м, 1200-690 м аралығында).*</w:t>
            </w:r>
          </w:p>
        </w:tc>
      </w:tr>
      <w:tr w:rsidR="00B30632" w:rsidRPr="00C5022D" w14:paraId="42508E6A" w14:textId="77777777" w:rsidTr="004A2A90">
        <w:trPr>
          <w:trHeight w:val="464"/>
          <w:jc w:val="center"/>
        </w:trPr>
        <w:tc>
          <w:tcPr>
            <w:tcW w:w="9918" w:type="dxa"/>
            <w:tcBorders>
              <w:top w:val="single" w:sz="4" w:space="0" w:color="auto"/>
              <w:left w:val="single" w:sz="4" w:space="0" w:color="auto"/>
              <w:bottom w:val="single" w:sz="4" w:space="0" w:color="auto"/>
              <w:right w:val="single" w:sz="4" w:space="0" w:color="auto"/>
            </w:tcBorders>
          </w:tcPr>
          <w:p w14:paraId="3CC6C1D5" w14:textId="77777777" w:rsidR="00B30632" w:rsidRPr="00C5022D" w:rsidRDefault="00B30632" w:rsidP="00B4559B">
            <w:pPr>
              <w:ind w:left="0" w:firstLine="0"/>
              <w:rPr>
                <w:rFonts w:ascii="Times New Roman" w:hAnsi="Times New Roman"/>
                <w:sz w:val="22"/>
                <w:szCs w:val="24"/>
              </w:rPr>
            </w:pPr>
            <w:r w:rsidRPr="00C5022D">
              <w:rPr>
                <w:rFonts w:ascii="Times New Roman" w:hAnsi="Times New Roman"/>
                <w:sz w:val="22"/>
                <w:szCs w:val="24"/>
              </w:rPr>
              <w:t>4. Вертикаль сейсмикалық профильдеу. (Бұрғылаудың аяқталуына қарай).</w:t>
            </w:r>
          </w:p>
        </w:tc>
        <w:tc>
          <w:tcPr>
            <w:tcW w:w="1674" w:type="dxa"/>
            <w:tcBorders>
              <w:top w:val="single" w:sz="4" w:space="0" w:color="auto"/>
              <w:left w:val="single" w:sz="4" w:space="0" w:color="auto"/>
              <w:bottom w:val="single" w:sz="4" w:space="0" w:color="auto"/>
              <w:right w:val="single" w:sz="4" w:space="0" w:color="auto"/>
            </w:tcBorders>
            <w:noWrap/>
          </w:tcPr>
          <w:p w14:paraId="3006D9D4" w14:textId="77777777" w:rsidR="00B30632" w:rsidRPr="00C5022D" w:rsidRDefault="00B30632" w:rsidP="00B30632">
            <w:pPr>
              <w:rPr>
                <w:rFonts w:ascii="Times New Roman" w:hAnsi="Times New Roman"/>
                <w:sz w:val="22"/>
                <w:szCs w:val="24"/>
              </w:rPr>
            </w:pPr>
          </w:p>
          <w:p w14:paraId="11DF5E81" w14:textId="77777777" w:rsidR="00B30632" w:rsidRPr="00C5022D" w:rsidRDefault="00B30632" w:rsidP="00B30632">
            <w:pPr>
              <w:rPr>
                <w:rFonts w:ascii="Times New Roman" w:hAnsi="Times New Roman"/>
                <w:sz w:val="22"/>
                <w:szCs w:val="24"/>
              </w:rPr>
            </w:pPr>
            <w:r w:rsidRPr="00C5022D">
              <w:rPr>
                <w:rFonts w:ascii="Times New Roman" w:hAnsi="Times New Roman"/>
                <w:sz w:val="22"/>
                <w:szCs w:val="24"/>
              </w:rPr>
              <w:t>1:500</w:t>
            </w:r>
          </w:p>
        </w:tc>
        <w:tc>
          <w:tcPr>
            <w:tcW w:w="1795" w:type="dxa"/>
            <w:tcBorders>
              <w:top w:val="single" w:sz="4" w:space="0" w:color="auto"/>
              <w:left w:val="single" w:sz="4" w:space="0" w:color="auto"/>
              <w:bottom w:val="single" w:sz="4" w:space="0" w:color="auto"/>
              <w:right w:val="single" w:sz="4" w:space="0" w:color="auto"/>
            </w:tcBorders>
            <w:noWrap/>
          </w:tcPr>
          <w:p w14:paraId="41392F17" w14:textId="77777777" w:rsidR="00B30632" w:rsidRPr="00C5022D" w:rsidRDefault="00B30632" w:rsidP="00B30632">
            <w:pPr>
              <w:rPr>
                <w:rFonts w:ascii="Times New Roman" w:hAnsi="Times New Roman"/>
                <w:sz w:val="22"/>
                <w:szCs w:val="24"/>
              </w:rPr>
            </w:pPr>
          </w:p>
          <w:p w14:paraId="49D04FFC" w14:textId="77777777" w:rsidR="00B30632" w:rsidRPr="00C5022D" w:rsidRDefault="00B30632" w:rsidP="00B30632">
            <w:pPr>
              <w:rPr>
                <w:rFonts w:ascii="Times New Roman" w:hAnsi="Times New Roman"/>
                <w:sz w:val="22"/>
                <w:szCs w:val="24"/>
              </w:rPr>
            </w:pPr>
            <w:r w:rsidRPr="00C5022D">
              <w:rPr>
                <w:rFonts w:ascii="Times New Roman" w:hAnsi="Times New Roman"/>
                <w:sz w:val="22"/>
                <w:szCs w:val="24"/>
              </w:rPr>
              <w:t>0</w:t>
            </w:r>
          </w:p>
        </w:tc>
        <w:tc>
          <w:tcPr>
            <w:tcW w:w="2484" w:type="dxa"/>
            <w:tcBorders>
              <w:top w:val="single" w:sz="4" w:space="0" w:color="auto"/>
              <w:left w:val="single" w:sz="4" w:space="0" w:color="auto"/>
              <w:bottom w:val="single" w:sz="4" w:space="0" w:color="auto"/>
              <w:right w:val="single" w:sz="4" w:space="0" w:color="auto"/>
            </w:tcBorders>
            <w:noWrap/>
          </w:tcPr>
          <w:p w14:paraId="57994D17" w14:textId="77777777" w:rsidR="00B30632" w:rsidRPr="00C5022D" w:rsidRDefault="00B30632" w:rsidP="00B30632">
            <w:pPr>
              <w:rPr>
                <w:rFonts w:ascii="Times New Roman" w:hAnsi="Times New Roman"/>
                <w:sz w:val="22"/>
                <w:szCs w:val="24"/>
              </w:rPr>
            </w:pPr>
          </w:p>
          <w:p w14:paraId="2F2F3D54" w14:textId="77777777" w:rsidR="00B30632" w:rsidRPr="00C5022D" w:rsidRDefault="00B30632" w:rsidP="00B30632">
            <w:pPr>
              <w:rPr>
                <w:rFonts w:ascii="Times New Roman" w:hAnsi="Times New Roman"/>
                <w:sz w:val="22"/>
                <w:szCs w:val="24"/>
              </w:rPr>
            </w:pPr>
            <w:r w:rsidRPr="00C5022D">
              <w:rPr>
                <w:rFonts w:ascii="Times New Roman" w:hAnsi="Times New Roman"/>
                <w:sz w:val="22"/>
                <w:szCs w:val="24"/>
              </w:rPr>
              <w:t>2000</w:t>
            </w:r>
          </w:p>
        </w:tc>
      </w:tr>
      <w:tr w:rsidR="00B30632" w:rsidRPr="00C5022D" w14:paraId="7F2099E8" w14:textId="77777777" w:rsidTr="004A2A90">
        <w:trPr>
          <w:jc w:val="center"/>
        </w:trPr>
        <w:tc>
          <w:tcPr>
            <w:tcW w:w="9918" w:type="dxa"/>
            <w:vMerge w:val="restart"/>
            <w:tcBorders>
              <w:top w:val="single" w:sz="4" w:space="0" w:color="auto"/>
              <w:left w:val="single" w:sz="4" w:space="0" w:color="auto"/>
              <w:bottom w:val="single" w:sz="4" w:space="0" w:color="auto"/>
              <w:right w:val="single" w:sz="4" w:space="0" w:color="auto"/>
            </w:tcBorders>
          </w:tcPr>
          <w:p w14:paraId="27745C9D" w14:textId="77777777" w:rsidR="00B30632" w:rsidRPr="00C5022D" w:rsidRDefault="00B30632" w:rsidP="00B4559B">
            <w:pPr>
              <w:ind w:left="0" w:firstLine="0"/>
              <w:rPr>
                <w:rFonts w:ascii="Times New Roman" w:hAnsi="Times New Roman"/>
                <w:sz w:val="22"/>
                <w:szCs w:val="24"/>
                <w:lang w:val="ru-RU"/>
              </w:rPr>
            </w:pPr>
            <w:r w:rsidRPr="00C5022D">
              <w:rPr>
                <w:rFonts w:ascii="Times New Roman" w:hAnsi="Times New Roman"/>
                <w:sz w:val="22"/>
                <w:szCs w:val="24"/>
                <w:lang w:val="ru-RU"/>
              </w:rPr>
              <w:t>5. Акустикалық цементометрия және бағананың техникалық жағдайы. Бағана-цемент және бағана-жыныс байналыстарындағы цементтің сапасын бағалау үшін ультадыбысты каротаж, шамамен 8 кабельде ТКО</w:t>
            </w:r>
          </w:p>
        </w:tc>
        <w:tc>
          <w:tcPr>
            <w:tcW w:w="1674" w:type="dxa"/>
            <w:tcBorders>
              <w:top w:val="single" w:sz="4" w:space="0" w:color="auto"/>
              <w:left w:val="single" w:sz="4" w:space="0" w:color="auto"/>
              <w:bottom w:val="single" w:sz="4" w:space="0" w:color="auto"/>
              <w:right w:val="single" w:sz="4" w:space="0" w:color="auto"/>
            </w:tcBorders>
            <w:noWrap/>
          </w:tcPr>
          <w:p w14:paraId="3611C04A" w14:textId="77777777" w:rsidR="00B30632" w:rsidRPr="00C5022D" w:rsidRDefault="00B30632" w:rsidP="00B30632">
            <w:pPr>
              <w:rPr>
                <w:rFonts w:ascii="Times New Roman" w:hAnsi="Times New Roman"/>
                <w:sz w:val="22"/>
                <w:szCs w:val="24"/>
              </w:rPr>
            </w:pPr>
            <w:r w:rsidRPr="00C5022D">
              <w:rPr>
                <w:rFonts w:ascii="Times New Roman" w:hAnsi="Times New Roman"/>
                <w:sz w:val="22"/>
                <w:szCs w:val="24"/>
              </w:rPr>
              <w:t>1:500</w:t>
            </w:r>
          </w:p>
        </w:tc>
        <w:tc>
          <w:tcPr>
            <w:tcW w:w="1795" w:type="dxa"/>
            <w:tcBorders>
              <w:top w:val="single" w:sz="4" w:space="0" w:color="auto"/>
              <w:left w:val="single" w:sz="4" w:space="0" w:color="auto"/>
              <w:bottom w:val="single" w:sz="4" w:space="0" w:color="auto"/>
              <w:right w:val="single" w:sz="4" w:space="0" w:color="auto"/>
            </w:tcBorders>
            <w:noWrap/>
          </w:tcPr>
          <w:p w14:paraId="620A94C6" w14:textId="77777777" w:rsidR="00B30632" w:rsidRPr="00C5022D" w:rsidRDefault="00B30632" w:rsidP="00B30632">
            <w:pPr>
              <w:rPr>
                <w:rFonts w:ascii="Times New Roman" w:hAnsi="Times New Roman"/>
                <w:sz w:val="22"/>
                <w:szCs w:val="24"/>
              </w:rPr>
            </w:pPr>
            <w:r w:rsidRPr="00C5022D">
              <w:rPr>
                <w:rFonts w:ascii="Times New Roman" w:hAnsi="Times New Roman"/>
                <w:sz w:val="22"/>
                <w:szCs w:val="24"/>
              </w:rPr>
              <w:t>0</w:t>
            </w:r>
          </w:p>
        </w:tc>
        <w:tc>
          <w:tcPr>
            <w:tcW w:w="2484" w:type="dxa"/>
            <w:tcBorders>
              <w:top w:val="single" w:sz="4" w:space="0" w:color="auto"/>
              <w:left w:val="single" w:sz="4" w:space="0" w:color="auto"/>
              <w:bottom w:val="single" w:sz="4" w:space="0" w:color="auto"/>
              <w:right w:val="single" w:sz="4" w:space="0" w:color="auto"/>
            </w:tcBorders>
            <w:noWrap/>
          </w:tcPr>
          <w:p w14:paraId="4AFA4B1E" w14:textId="77777777" w:rsidR="00B30632" w:rsidRPr="00C5022D" w:rsidRDefault="00B30632" w:rsidP="00B30632">
            <w:pPr>
              <w:rPr>
                <w:rFonts w:ascii="Times New Roman" w:hAnsi="Times New Roman"/>
                <w:sz w:val="22"/>
                <w:szCs w:val="24"/>
              </w:rPr>
            </w:pPr>
            <w:r w:rsidRPr="00C5022D">
              <w:rPr>
                <w:rFonts w:ascii="Times New Roman" w:hAnsi="Times New Roman"/>
                <w:sz w:val="22"/>
                <w:szCs w:val="24"/>
              </w:rPr>
              <w:t>690</w:t>
            </w:r>
          </w:p>
        </w:tc>
      </w:tr>
      <w:tr w:rsidR="00B30632" w:rsidRPr="00C5022D" w14:paraId="431CCC96" w14:textId="77777777" w:rsidTr="004A2A90">
        <w:trPr>
          <w:jc w:val="center"/>
        </w:trPr>
        <w:tc>
          <w:tcPr>
            <w:tcW w:w="9918" w:type="dxa"/>
            <w:vMerge/>
            <w:tcBorders>
              <w:top w:val="single" w:sz="4" w:space="0" w:color="auto"/>
              <w:left w:val="single" w:sz="4" w:space="0" w:color="auto"/>
              <w:bottom w:val="single" w:sz="4" w:space="0" w:color="auto"/>
              <w:right w:val="single" w:sz="4" w:space="0" w:color="auto"/>
            </w:tcBorders>
            <w:vAlign w:val="center"/>
          </w:tcPr>
          <w:p w14:paraId="20BD5B95" w14:textId="77777777" w:rsidR="00B30632" w:rsidRPr="00C5022D" w:rsidRDefault="00B30632" w:rsidP="00B30632">
            <w:pPr>
              <w:rPr>
                <w:rFonts w:ascii="Times New Roman" w:hAnsi="Times New Roman"/>
                <w:sz w:val="22"/>
                <w:szCs w:val="24"/>
              </w:rPr>
            </w:pPr>
          </w:p>
        </w:tc>
        <w:tc>
          <w:tcPr>
            <w:tcW w:w="1674" w:type="dxa"/>
            <w:tcBorders>
              <w:top w:val="single" w:sz="4" w:space="0" w:color="auto"/>
              <w:left w:val="single" w:sz="4" w:space="0" w:color="auto"/>
              <w:bottom w:val="single" w:sz="4" w:space="0" w:color="auto"/>
              <w:right w:val="single" w:sz="4" w:space="0" w:color="auto"/>
            </w:tcBorders>
            <w:noWrap/>
          </w:tcPr>
          <w:p w14:paraId="1B6F382D" w14:textId="77777777" w:rsidR="00B30632" w:rsidRPr="00C5022D" w:rsidRDefault="00B30632" w:rsidP="00B30632">
            <w:pPr>
              <w:rPr>
                <w:rFonts w:ascii="Times New Roman" w:hAnsi="Times New Roman"/>
                <w:sz w:val="22"/>
                <w:szCs w:val="24"/>
              </w:rPr>
            </w:pPr>
            <w:r w:rsidRPr="00C5022D">
              <w:rPr>
                <w:rFonts w:ascii="Times New Roman" w:hAnsi="Times New Roman"/>
                <w:sz w:val="22"/>
                <w:szCs w:val="24"/>
              </w:rPr>
              <w:t>1:200</w:t>
            </w:r>
          </w:p>
        </w:tc>
        <w:tc>
          <w:tcPr>
            <w:tcW w:w="1795" w:type="dxa"/>
            <w:tcBorders>
              <w:top w:val="single" w:sz="4" w:space="0" w:color="auto"/>
              <w:left w:val="single" w:sz="4" w:space="0" w:color="auto"/>
              <w:bottom w:val="single" w:sz="4" w:space="0" w:color="auto"/>
              <w:right w:val="single" w:sz="4" w:space="0" w:color="auto"/>
            </w:tcBorders>
            <w:noWrap/>
          </w:tcPr>
          <w:p w14:paraId="14CAD00C" w14:textId="77777777" w:rsidR="00B30632" w:rsidRPr="00C5022D" w:rsidRDefault="00B30632" w:rsidP="00B30632">
            <w:pPr>
              <w:rPr>
                <w:rFonts w:ascii="Times New Roman" w:hAnsi="Times New Roman"/>
                <w:sz w:val="22"/>
                <w:szCs w:val="24"/>
              </w:rPr>
            </w:pPr>
            <w:r w:rsidRPr="00C5022D">
              <w:rPr>
                <w:rFonts w:ascii="Times New Roman" w:hAnsi="Times New Roman"/>
                <w:sz w:val="22"/>
                <w:szCs w:val="24"/>
              </w:rPr>
              <w:t>0</w:t>
            </w:r>
          </w:p>
          <w:p w14:paraId="439C0A97" w14:textId="77777777" w:rsidR="00B30632" w:rsidRPr="00C5022D" w:rsidRDefault="00B30632" w:rsidP="00B30632">
            <w:pPr>
              <w:rPr>
                <w:rFonts w:ascii="Times New Roman" w:hAnsi="Times New Roman"/>
                <w:sz w:val="22"/>
                <w:szCs w:val="24"/>
              </w:rPr>
            </w:pPr>
            <w:r w:rsidRPr="00C5022D">
              <w:rPr>
                <w:rFonts w:ascii="Times New Roman" w:hAnsi="Times New Roman"/>
                <w:sz w:val="22"/>
                <w:szCs w:val="24"/>
              </w:rPr>
              <w:t>1100</w:t>
            </w:r>
          </w:p>
        </w:tc>
        <w:tc>
          <w:tcPr>
            <w:tcW w:w="2484" w:type="dxa"/>
            <w:tcBorders>
              <w:top w:val="single" w:sz="4" w:space="0" w:color="auto"/>
              <w:left w:val="single" w:sz="4" w:space="0" w:color="auto"/>
              <w:bottom w:val="single" w:sz="4" w:space="0" w:color="auto"/>
              <w:right w:val="single" w:sz="4" w:space="0" w:color="auto"/>
            </w:tcBorders>
            <w:noWrap/>
          </w:tcPr>
          <w:p w14:paraId="544F1F77" w14:textId="77777777" w:rsidR="00B30632" w:rsidRPr="00C5022D" w:rsidRDefault="00B30632" w:rsidP="00B30632">
            <w:pPr>
              <w:rPr>
                <w:rFonts w:ascii="Times New Roman" w:hAnsi="Times New Roman"/>
                <w:sz w:val="22"/>
                <w:szCs w:val="24"/>
              </w:rPr>
            </w:pPr>
            <w:r w:rsidRPr="00C5022D">
              <w:rPr>
                <w:rFonts w:ascii="Times New Roman" w:hAnsi="Times New Roman"/>
                <w:sz w:val="22"/>
                <w:szCs w:val="24"/>
              </w:rPr>
              <w:t>1200</w:t>
            </w:r>
          </w:p>
          <w:p w14:paraId="7A77058C" w14:textId="77777777" w:rsidR="00B30632" w:rsidRPr="00C5022D" w:rsidRDefault="00B30632" w:rsidP="00B30632">
            <w:pPr>
              <w:rPr>
                <w:rFonts w:ascii="Times New Roman" w:hAnsi="Times New Roman"/>
                <w:sz w:val="22"/>
                <w:szCs w:val="24"/>
              </w:rPr>
            </w:pPr>
            <w:r w:rsidRPr="00C5022D">
              <w:rPr>
                <w:rFonts w:ascii="Times New Roman" w:hAnsi="Times New Roman"/>
                <w:sz w:val="22"/>
                <w:szCs w:val="24"/>
              </w:rPr>
              <w:t>2000</w:t>
            </w:r>
          </w:p>
        </w:tc>
      </w:tr>
      <w:tr w:rsidR="00B30632" w:rsidRPr="00C5022D" w14:paraId="4F11F13C" w14:textId="77777777" w:rsidTr="004A2A90">
        <w:trPr>
          <w:jc w:val="center"/>
        </w:trPr>
        <w:tc>
          <w:tcPr>
            <w:tcW w:w="9918" w:type="dxa"/>
            <w:tcBorders>
              <w:top w:val="single" w:sz="4" w:space="0" w:color="auto"/>
              <w:left w:val="single" w:sz="4" w:space="0" w:color="auto"/>
              <w:bottom w:val="single" w:sz="4" w:space="0" w:color="auto"/>
              <w:right w:val="single" w:sz="4" w:space="0" w:color="auto"/>
            </w:tcBorders>
          </w:tcPr>
          <w:p w14:paraId="521DBCB4" w14:textId="77777777" w:rsidR="00B30632" w:rsidRPr="00C5022D" w:rsidRDefault="00B30632" w:rsidP="00B4559B">
            <w:pPr>
              <w:ind w:left="0" w:firstLine="0"/>
              <w:rPr>
                <w:rFonts w:ascii="Times New Roman" w:hAnsi="Times New Roman"/>
                <w:sz w:val="22"/>
                <w:szCs w:val="24"/>
              </w:rPr>
            </w:pPr>
            <w:r w:rsidRPr="00C5022D">
              <w:rPr>
                <w:rFonts w:ascii="Times New Roman" w:hAnsi="Times New Roman"/>
                <w:sz w:val="22"/>
                <w:szCs w:val="24"/>
              </w:rPr>
              <w:t>6. Бұрғылап тесу аралығына байламдауға арналған ГК, Бұрғылап тесуге дейін және кейін ЖЛ.</w:t>
            </w:r>
          </w:p>
          <w:p w14:paraId="59DD15A3" w14:textId="77777777" w:rsidR="00B30632" w:rsidRPr="00C5022D" w:rsidRDefault="00B30632" w:rsidP="00B4559B">
            <w:pPr>
              <w:ind w:left="0" w:firstLine="0"/>
              <w:rPr>
                <w:rFonts w:ascii="Times New Roman" w:hAnsi="Times New Roman"/>
                <w:sz w:val="22"/>
                <w:szCs w:val="24"/>
              </w:rPr>
            </w:pPr>
            <w:r w:rsidRPr="00C5022D">
              <w:rPr>
                <w:rFonts w:ascii="Times New Roman" w:hAnsi="Times New Roman"/>
                <w:sz w:val="22"/>
                <w:szCs w:val="24"/>
              </w:rPr>
              <w:t>Кумулятивтік зарядтармен бұрғылап тесу (зарядтар тығыздығы -16-18 тесік/м. Кабельде болжамды 14 кабельдегі ТКО).</w:t>
            </w:r>
          </w:p>
        </w:tc>
        <w:tc>
          <w:tcPr>
            <w:tcW w:w="1674" w:type="dxa"/>
            <w:tcBorders>
              <w:top w:val="single" w:sz="4" w:space="0" w:color="auto"/>
              <w:left w:val="single" w:sz="4" w:space="0" w:color="auto"/>
              <w:bottom w:val="single" w:sz="4" w:space="0" w:color="auto"/>
              <w:right w:val="single" w:sz="4" w:space="0" w:color="auto"/>
            </w:tcBorders>
          </w:tcPr>
          <w:p w14:paraId="1193FCAA" w14:textId="77777777" w:rsidR="00B30632" w:rsidRPr="00C5022D" w:rsidRDefault="00B30632" w:rsidP="00B4559B">
            <w:pPr>
              <w:ind w:left="0" w:firstLine="0"/>
              <w:rPr>
                <w:rFonts w:ascii="Times New Roman" w:hAnsi="Times New Roman"/>
                <w:sz w:val="22"/>
                <w:szCs w:val="24"/>
              </w:rPr>
            </w:pPr>
            <w:r w:rsidRPr="00C5022D">
              <w:rPr>
                <w:rFonts w:ascii="Times New Roman" w:hAnsi="Times New Roman"/>
                <w:sz w:val="22"/>
                <w:szCs w:val="24"/>
              </w:rPr>
              <w:t>     1:200</w:t>
            </w:r>
          </w:p>
          <w:p w14:paraId="7550AF31" w14:textId="77777777" w:rsidR="00B30632" w:rsidRPr="00C5022D" w:rsidRDefault="00B30632" w:rsidP="00B30632">
            <w:pPr>
              <w:rPr>
                <w:rFonts w:ascii="Times New Roman" w:hAnsi="Times New Roman"/>
                <w:sz w:val="22"/>
                <w:szCs w:val="24"/>
              </w:rPr>
            </w:pPr>
          </w:p>
          <w:p w14:paraId="335DD5CD" w14:textId="77777777" w:rsidR="00B30632" w:rsidRPr="00C5022D" w:rsidRDefault="00B30632" w:rsidP="00B4559B">
            <w:pPr>
              <w:ind w:left="0" w:firstLine="0"/>
              <w:rPr>
                <w:rFonts w:ascii="Times New Roman" w:hAnsi="Times New Roman"/>
                <w:sz w:val="22"/>
                <w:szCs w:val="24"/>
              </w:rPr>
            </w:pPr>
            <w:r w:rsidRPr="00C5022D">
              <w:rPr>
                <w:rFonts w:ascii="Times New Roman" w:hAnsi="Times New Roman"/>
                <w:sz w:val="22"/>
                <w:szCs w:val="24"/>
              </w:rPr>
              <w:t>Бағдарлы қуат -    70 м</w:t>
            </w:r>
          </w:p>
        </w:tc>
        <w:tc>
          <w:tcPr>
            <w:tcW w:w="4279" w:type="dxa"/>
            <w:gridSpan w:val="2"/>
            <w:tcBorders>
              <w:top w:val="single" w:sz="4" w:space="0" w:color="auto"/>
              <w:left w:val="single" w:sz="4" w:space="0" w:color="auto"/>
              <w:bottom w:val="single" w:sz="4" w:space="0" w:color="auto"/>
              <w:right w:val="single" w:sz="4" w:space="0" w:color="auto"/>
            </w:tcBorders>
          </w:tcPr>
          <w:p w14:paraId="31DFDBA3" w14:textId="77777777" w:rsidR="00B30632" w:rsidRPr="00C5022D" w:rsidRDefault="00B30632" w:rsidP="00B30632">
            <w:pPr>
              <w:rPr>
                <w:rFonts w:ascii="Times New Roman" w:hAnsi="Times New Roman"/>
                <w:sz w:val="22"/>
                <w:szCs w:val="24"/>
              </w:rPr>
            </w:pPr>
            <w:r w:rsidRPr="00C5022D">
              <w:rPr>
                <w:rFonts w:ascii="Times New Roman" w:hAnsi="Times New Roman"/>
                <w:sz w:val="22"/>
                <w:szCs w:val="24"/>
              </w:rPr>
              <w:t> </w:t>
            </w:r>
          </w:p>
          <w:p w14:paraId="73F9BE99" w14:textId="77777777" w:rsidR="00B30632" w:rsidRPr="00C5022D" w:rsidRDefault="00B30632" w:rsidP="00B4559B">
            <w:pPr>
              <w:ind w:left="0" w:firstLine="0"/>
              <w:rPr>
                <w:rFonts w:ascii="Times New Roman" w:hAnsi="Times New Roman"/>
                <w:sz w:val="22"/>
                <w:szCs w:val="24"/>
              </w:rPr>
            </w:pPr>
            <w:r w:rsidRPr="00C5022D">
              <w:rPr>
                <w:rFonts w:ascii="Times New Roman" w:hAnsi="Times New Roman"/>
                <w:sz w:val="22"/>
                <w:szCs w:val="24"/>
              </w:rPr>
              <w:t>Зерттеулер сынаудың әрбір объектісінде жүргізіледі (жеке жұмыс жоспары бойынша). </w:t>
            </w:r>
          </w:p>
        </w:tc>
      </w:tr>
      <w:tr w:rsidR="00B30632" w:rsidRPr="00C5022D" w14:paraId="64AC36A2" w14:textId="77777777" w:rsidTr="004A2A90">
        <w:trPr>
          <w:trHeight w:val="1072"/>
          <w:jc w:val="center"/>
        </w:trPr>
        <w:tc>
          <w:tcPr>
            <w:tcW w:w="9918" w:type="dxa"/>
            <w:tcBorders>
              <w:top w:val="single" w:sz="4" w:space="0" w:color="auto"/>
              <w:left w:val="single" w:sz="4" w:space="0" w:color="auto"/>
              <w:right w:val="single" w:sz="4" w:space="0" w:color="auto"/>
            </w:tcBorders>
            <w:noWrap/>
          </w:tcPr>
          <w:p w14:paraId="7E607C29" w14:textId="77777777" w:rsidR="00B30632" w:rsidRPr="00C5022D" w:rsidRDefault="00B30632" w:rsidP="00B4559B">
            <w:pPr>
              <w:ind w:left="0" w:firstLine="0"/>
              <w:rPr>
                <w:rFonts w:ascii="Times New Roman" w:hAnsi="Times New Roman"/>
                <w:sz w:val="22"/>
                <w:szCs w:val="24"/>
              </w:rPr>
            </w:pPr>
            <w:r w:rsidRPr="00C5022D">
              <w:rPr>
                <w:rFonts w:ascii="Times New Roman" w:hAnsi="Times New Roman"/>
                <w:sz w:val="22"/>
                <w:szCs w:val="24"/>
              </w:rPr>
              <w:t>7. Сынау барысында өнімді интервалдарды зерттеу: ГК, ЖЛ, электр бергіштермен ылғалды өлшеу, тығыздықты өлшеу,  манометрия, шығысты өлшеу, сезімталдығы жоғары термометрия. Шамамен 6 кабельде немесе сымд ТКО (Тапсырысшымен анықталады).</w:t>
            </w:r>
          </w:p>
        </w:tc>
        <w:tc>
          <w:tcPr>
            <w:tcW w:w="5953" w:type="dxa"/>
            <w:gridSpan w:val="3"/>
            <w:vMerge w:val="restart"/>
            <w:tcBorders>
              <w:top w:val="single" w:sz="4" w:space="0" w:color="auto"/>
              <w:left w:val="single" w:sz="4" w:space="0" w:color="auto"/>
              <w:bottom w:val="single" w:sz="4" w:space="0" w:color="auto"/>
              <w:right w:val="single" w:sz="4" w:space="0" w:color="auto"/>
            </w:tcBorders>
          </w:tcPr>
          <w:p w14:paraId="40CAC986" w14:textId="77777777" w:rsidR="00B30632" w:rsidRPr="00C5022D" w:rsidRDefault="00B30632" w:rsidP="00B4559B">
            <w:pPr>
              <w:ind w:left="0" w:firstLine="0"/>
              <w:rPr>
                <w:rFonts w:ascii="Times New Roman" w:hAnsi="Times New Roman"/>
                <w:sz w:val="22"/>
                <w:szCs w:val="24"/>
              </w:rPr>
            </w:pPr>
            <w:r w:rsidRPr="00C5022D">
              <w:rPr>
                <w:rFonts w:ascii="Times New Roman" w:hAnsi="Times New Roman"/>
                <w:sz w:val="22"/>
                <w:szCs w:val="24"/>
              </w:rPr>
              <w:t>Зерттеулер сынақ объектілерінің әрқайсысында жүргізіледі (жеке жұмыс жоспары бойынша). 4 объектіні сынау жоспарланған.</w:t>
            </w:r>
          </w:p>
          <w:p w14:paraId="3EA1EA74" w14:textId="77777777" w:rsidR="00B30632" w:rsidRPr="00C5022D" w:rsidRDefault="00B30632" w:rsidP="00B4559B">
            <w:pPr>
              <w:ind w:left="0" w:firstLine="0"/>
              <w:rPr>
                <w:rFonts w:ascii="Times New Roman" w:hAnsi="Times New Roman"/>
                <w:sz w:val="22"/>
                <w:szCs w:val="24"/>
              </w:rPr>
            </w:pPr>
            <w:r w:rsidRPr="00C5022D">
              <w:rPr>
                <w:rFonts w:ascii="Times New Roman" w:hAnsi="Times New Roman"/>
                <w:sz w:val="22"/>
                <w:szCs w:val="24"/>
              </w:rPr>
              <w:t>Жұмыстар объектілерді сынау аяқталған және толық жою орындалған соң жүргізіледі (жеке жұмыс жоспары бойынша).</w:t>
            </w:r>
          </w:p>
        </w:tc>
      </w:tr>
      <w:tr w:rsidR="00B30632" w:rsidRPr="00C5022D" w14:paraId="74A0D5A1" w14:textId="77777777" w:rsidTr="004A2A90">
        <w:trPr>
          <w:trHeight w:val="90"/>
          <w:jc w:val="center"/>
        </w:trPr>
        <w:tc>
          <w:tcPr>
            <w:tcW w:w="9918" w:type="dxa"/>
            <w:tcBorders>
              <w:top w:val="single" w:sz="4" w:space="0" w:color="auto"/>
              <w:left w:val="single" w:sz="4" w:space="0" w:color="auto"/>
              <w:bottom w:val="single" w:sz="4" w:space="0" w:color="auto"/>
              <w:right w:val="single" w:sz="4" w:space="0" w:color="auto"/>
            </w:tcBorders>
            <w:noWrap/>
          </w:tcPr>
          <w:p w14:paraId="3DB8E488" w14:textId="77777777" w:rsidR="00B30632" w:rsidRPr="00C5022D" w:rsidRDefault="00B30632" w:rsidP="00B4559B">
            <w:pPr>
              <w:ind w:left="0" w:firstLine="0"/>
              <w:rPr>
                <w:rFonts w:ascii="Times New Roman" w:hAnsi="Times New Roman"/>
                <w:sz w:val="22"/>
                <w:szCs w:val="24"/>
              </w:rPr>
            </w:pPr>
            <w:r w:rsidRPr="00C5022D">
              <w:rPr>
                <w:rFonts w:ascii="Times New Roman" w:hAnsi="Times New Roman"/>
                <w:sz w:val="22"/>
                <w:szCs w:val="24"/>
              </w:rPr>
              <w:t>8. Сынау интервалдарын оқшаулау және жоюға байланысты жұмыстар кезіндегі каротаж бойынша жұмыстар (аталған жұмыстар кезінде Ықтимал жеткізуші ЖЛ (бұдан әрі – жалғастырғыш локаторы), ГК және құрал-саймандарды ұсынады).</w:t>
            </w:r>
          </w:p>
        </w:tc>
        <w:tc>
          <w:tcPr>
            <w:tcW w:w="5953" w:type="dxa"/>
            <w:gridSpan w:val="3"/>
            <w:vMerge/>
            <w:tcBorders>
              <w:top w:val="single" w:sz="4" w:space="0" w:color="auto"/>
              <w:left w:val="single" w:sz="4" w:space="0" w:color="auto"/>
              <w:bottom w:val="single" w:sz="4" w:space="0" w:color="auto"/>
              <w:right w:val="single" w:sz="4" w:space="0" w:color="auto"/>
            </w:tcBorders>
            <w:vAlign w:val="center"/>
          </w:tcPr>
          <w:p w14:paraId="7923FCA9" w14:textId="77777777" w:rsidR="00B30632" w:rsidRPr="00C5022D" w:rsidRDefault="00B30632" w:rsidP="00B30632">
            <w:pPr>
              <w:rPr>
                <w:rFonts w:ascii="Times New Roman" w:hAnsi="Times New Roman"/>
                <w:sz w:val="22"/>
                <w:szCs w:val="24"/>
              </w:rPr>
            </w:pPr>
          </w:p>
        </w:tc>
      </w:tr>
      <w:tr w:rsidR="00B30632" w:rsidRPr="00C5022D" w14:paraId="69062A45" w14:textId="77777777" w:rsidTr="004A2A90">
        <w:trPr>
          <w:trHeight w:val="90"/>
          <w:jc w:val="center"/>
        </w:trPr>
        <w:tc>
          <w:tcPr>
            <w:tcW w:w="9918" w:type="dxa"/>
            <w:tcBorders>
              <w:top w:val="single" w:sz="4" w:space="0" w:color="auto"/>
              <w:left w:val="single" w:sz="4" w:space="0" w:color="auto"/>
              <w:bottom w:val="single" w:sz="4" w:space="0" w:color="auto"/>
              <w:right w:val="single" w:sz="4" w:space="0" w:color="auto"/>
            </w:tcBorders>
            <w:noWrap/>
          </w:tcPr>
          <w:p w14:paraId="5930739A" w14:textId="77777777" w:rsidR="00B30632" w:rsidRPr="00C5022D" w:rsidRDefault="00B30632" w:rsidP="00B30632">
            <w:pPr>
              <w:rPr>
                <w:rFonts w:ascii="Times New Roman" w:hAnsi="Times New Roman"/>
                <w:sz w:val="22"/>
                <w:szCs w:val="24"/>
              </w:rPr>
            </w:pPr>
            <w:r w:rsidRPr="00C5022D">
              <w:rPr>
                <w:rFonts w:ascii="Times New Roman" w:hAnsi="Times New Roman"/>
                <w:sz w:val="22"/>
                <w:szCs w:val="24"/>
              </w:rPr>
              <w:t>9. Диэлектрлі  каротаж (опционалды)*</w:t>
            </w:r>
          </w:p>
        </w:tc>
        <w:tc>
          <w:tcPr>
            <w:tcW w:w="5953" w:type="dxa"/>
            <w:gridSpan w:val="3"/>
            <w:tcBorders>
              <w:top w:val="single" w:sz="4" w:space="0" w:color="auto"/>
              <w:left w:val="single" w:sz="4" w:space="0" w:color="auto"/>
              <w:bottom w:val="single" w:sz="4" w:space="0" w:color="auto"/>
              <w:right w:val="single" w:sz="4" w:space="0" w:color="auto"/>
            </w:tcBorders>
            <w:vAlign w:val="center"/>
          </w:tcPr>
          <w:p w14:paraId="32CFCD5D" w14:textId="77777777" w:rsidR="00B30632" w:rsidRPr="00C5022D" w:rsidRDefault="00B30632" w:rsidP="00B4559B">
            <w:pPr>
              <w:ind w:left="0" w:firstLine="0"/>
              <w:rPr>
                <w:rFonts w:ascii="Times New Roman" w:hAnsi="Times New Roman"/>
                <w:sz w:val="22"/>
                <w:szCs w:val="24"/>
              </w:rPr>
            </w:pPr>
            <w:r w:rsidRPr="00C5022D">
              <w:rPr>
                <w:rFonts w:ascii="Times New Roman" w:hAnsi="Times New Roman"/>
                <w:sz w:val="22"/>
                <w:szCs w:val="24"/>
              </w:rPr>
              <w:t>200 м өнімді бөлігінде (2 түсіру -1 түсіру 1600м дейін және одан аз тереңдікке (100м жазба), 2 түсіру 1000м дейін және одаз аз тереңдікке (100м жазба)</w:t>
            </w:r>
          </w:p>
        </w:tc>
      </w:tr>
      <w:tr w:rsidR="00B30632" w:rsidRPr="00C5022D" w14:paraId="0157B6D5" w14:textId="77777777" w:rsidTr="004A2A90">
        <w:trPr>
          <w:trHeight w:val="90"/>
          <w:jc w:val="center"/>
        </w:trPr>
        <w:tc>
          <w:tcPr>
            <w:tcW w:w="9918" w:type="dxa"/>
            <w:tcBorders>
              <w:top w:val="single" w:sz="4" w:space="0" w:color="auto"/>
              <w:left w:val="single" w:sz="4" w:space="0" w:color="auto"/>
              <w:bottom w:val="single" w:sz="4" w:space="0" w:color="auto"/>
              <w:right w:val="single" w:sz="4" w:space="0" w:color="auto"/>
            </w:tcBorders>
            <w:noWrap/>
          </w:tcPr>
          <w:p w14:paraId="2C908FD4" w14:textId="77777777" w:rsidR="00B30632" w:rsidRPr="00C5022D" w:rsidRDefault="00B30632" w:rsidP="00B30632">
            <w:pPr>
              <w:rPr>
                <w:rFonts w:ascii="Times New Roman" w:hAnsi="Times New Roman"/>
                <w:sz w:val="22"/>
                <w:szCs w:val="24"/>
              </w:rPr>
            </w:pPr>
            <w:r w:rsidRPr="00C5022D">
              <w:rPr>
                <w:rFonts w:ascii="Times New Roman" w:hAnsi="Times New Roman"/>
                <w:sz w:val="22"/>
                <w:szCs w:val="24"/>
              </w:rPr>
              <w:t xml:space="preserve">10. Қысым градиенттерін өлшеу </w:t>
            </w:r>
          </w:p>
        </w:tc>
        <w:tc>
          <w:tcPr>
            <w:tcW w:w="5953" w:type="dxa"/>
            <w:gridSpan w:val="3"/>
            <w:tcBorders>
              <w:top w:val="single" w:sz="4" w:space="0" w:color="auto"/>
              <w:left w:val="single" w:sz="4" w:space="0" w:color="auto"/>
              <w:bottom w:val="single" w:sz="4" w:space="0" w:color="auto"/>
              <w:right w:val="single" w:sz="4" w:space="0" w:color="auto"/>
            </w:tcBorders>
            <w:vAlign w:val="center"/>
          </w:tcPr>
          <w:p w14:paraId="40EA8E09" w14:textId="77777777" w:rsidR="00B30632" w:rsidRPr="00C5022D" w:rsidRDefault="00B30632" w:rsidP="00B4559B">
            <w:pPr>
              <w:ind w:left="0" w:firstLine="0"/>
              <w:rPr>
                <w:rFonts w:ascii="Times New Roman" w:hAnsi="Times New Roman"/>
                <w:sz w:val="22"/>
                <w:szCs w:val="24"/>
              </w:rPr>
            </w:pPr>
            <w:r w:rsidRPr="00C5022D">
              <w:rPr>
                <w:rFonts w:ascii="Times New Roman" w:hAnsi="Times New Roman"/>
                <w:sz w:val="22"/>
                <w:szCs w:val="24"/>
              </w:rPr>
              <w:t>Өнімді аралықтарда (690-1200м аралығында 30 нүктеден аспайды, 1200-2000м аралығында 30 және одан көп нүктелер). Әрбір нүктедегі өлшеу уақыты 15мин. Сораптың жұмысының жалпы уақыты   - 900 мин.</w:t>
            </w:r>
          </w:p>
        </w:tc>
      </w:tr>
      <w:tr w:rsidR="00B30632" w:rsidRPr="00C5022D" w14:paraId="5F59A32C" w14:textId="77777777" w:rsidTr="004A2A90">
        <w:trPr>
          <w:trHeight w:val="1335"/>
          <w:jc w:val="center"/>
        </w:trPr>
        <w:tc>
          <w:tcPr>
            <w:tcW w:w="9918" w:type="dxa"/>
            <w:tcBorders>
              <w:top w:val="single" w:sz="4" w:space="0" w:color="auto"/>
              <w:left w:val="single" w:sz="4" w:space="0" w:color="auto"/>
              <w:bottom w:val="single" w:sz="4" w:space="0" w:color="auto"/>
              <w:right w:val="single" w:sz="4" w:space="0" w:color="auto"/>
            </w:tcBorders>
            <w:noWrap/>
          </w:tcPr>
          <w:p w14:paraId="1D0DA867" w14:textId="77777777" w:rsidR="00B30632" w:rsidRPr="00C5022D" w:rsidRDefault="00B30632" w:rsidP="00B30632">
            <w:pPr>
              <w:rPr>
                <w:rFonts w:ascii="Times New Roman" w:hAnsi="Times New Roman"/>
                <w:sz w:val="22"/>
                <w:szCs w:val="24"/>
              </w:rPr>
            </w:pPr>
            <w:r w:rsidRPr="00C5022D">
              <w:rPr>
                <w:rFonts w:ascii="Times New Roman" w:hAnsi="Times New Roman"/>
                <w:sz w:val="22"/>
                <w:szCs w:val="24"/>
              </w:rPr>
              <w:t>11. Қойнауқат флюидтерін кабельде сұрыптау</w:t>
            </w:r>
          </w:p>
        </w:tc>
        <w:tc>
          <w:tcPr>
            <w:tcW w:w="5953" w:type="dxa"/>
            <w:gridSpan w:val="3"/>
            <w:tcBorders>
              <w:top w:val="single" w:sz="4" w:space="0" w:color="auto"/>
              <w:left w:val="single" w:sz="4" w:space="0" w:color="auto"/>
              <w:bottom w:val="single" w:sz="4" w:space="0" w:color="auto"/>
              <w:right w:val="single" w:sz="4" w:space="0" w:color="auto"/>
            </w:tcBorders>
            <w:vAlign w:val="center"/>
          </w:tcPr>
          <w:p w14:paraId="3002328A" w14:textId="77777777" w:rsidR="00B30632" w:rsidRPr="00C5022D" w:rsidRDefault="00B30632" w:rsidP="00B4559B">
            <w:pPr>
              <w:ind w:left="0" w:firstLine="0"/>
              <w:rPr>
                <w:rFonts w:ascii="Times New Roman" w:hAnsi="Times New Roman"/>
                <w:sz w:val="22"/>
                <w:szCs w:val="24"/>
              </w:rPr>
            </w:pPr>
            <w:r w:rsidRPr="00C5022D">
              <w:rPr>
                <w:rFonts w:ascii="Times New Roman" w:hAnsi="Times New Roman"/>
                <w:sz w:val="22"/>
                <w:szCs w:val="24"/>
              </w:rPr>
              <w:t>12 сынамадан аспайды(6 сынама 690-1200м аралығында сынама алу нүктесінде сынама алумен ең кемінде 2 сағат, 6 сынама 1200-2000м аралығында сынама алу нүктесінде сынама алумен ең кемінде 2 сағат). Каротаж сорабының жұмысының жалпы уақыты   24 сағаттан аспайды.</w:t>
            </w:r>
          </w:p>
        </w:tc>
      </w:tr>
      <w:tr w:rsidR="00B30632" w:rsidRPr="00C5022D" w14:paraId="56D4CD5A" w14:textId="77777777" w:rsidTr="004A2A90">
        <w:trPr>
          <w:trHeight w:val="70"/>
          <w:jc w:val="center"/>
        </w:trPr>
        <w:tc>
          <w:tcPr>
            <w:tcW w:w="9918" w:type="dxa"/>
            <w:tcBorders>
              <w:top w:val="single" w:sz="4" w:space="0" w:color="auto"/>
              <w:left w:val="single" w:sz="4" w:space="0" w:color="auto"/>
              <w:bottom w:val="single" w:sz="4" w:space="0" w:color="auto"/>
              <w:right w:val="single" w:sz="4" w:space="0" w:color="auto"/>
            </w:tcBorders>
            <w:noWrap/>
          </w:tcPr>
          <w:p w14:paraId="0CD5B8AD" w14:textId="77777777" w:rsidR="00B30632" w:rsidRPr="00C5022D" w:rsidRDefault="00B30632" w:rsidP="00B30632">
            <w:pPr>
              <w:rPr>
                <w:rFonts w:ascii="Times New Roman" w:hAnsi="Times New Roman"/>
                <w:sz w:val="22"/>
                <w:szCs w:val="24"/>
              </w:rPr>
            </w:pPr>
            <w:r w:rsidRPr="00C5022D">
              <w:rPr>
                <w:rFonts w:ascii="Times New Roman" w:hAnsi="Times New Roman"/>
                <w:sz w:val="22"/>
                <w:szCs w:val="24"/>
              </w:rPr>
              <w:t>12. Екі пакер құрастыруының мини ҚҚС (Mini DST)</w:t>
            </w:r>
          </w:p>
        </w:tc>
        <w:tc>
          <w:tcPr>
            <w:tcW w:w="5953" w:type="dxa"/>
            <w:gridSpan w:val="3"/>
            <w:tcBorders>
              <w:top w:val="single" w:sz="4" w:space="0" w:color="auto"/>
              <w:left w:val="single" w:sz="4" w:space="0" w:color="auto"/>
              <w:bottom w:val="single" w:sz="4" w:space="0" w:color="auto"/>
              <w:right w:val="single" w:sz="4" w:space="0" w:color="auto"/>
            </w:tcBorders>
            <w:vAlign w:val="center"/>
          </w:tcPr>
          <w:p w14:paraId="7E1A6D01" w14:textId="77777777" w:rsidR="00B30632" w:rsidRPr="00C5022D" w:rsidRDefault="00B30632" w:rsidP="00B4559B">
            <w:pPr>
              <w:ind w:left="0" w:firstLine="0"/>
              <w:rPr>
                <w:rFonts w:ascii="Times New Roman" w:hAnsi="Times New Roman"/>
                <w:sz w:val="22"/>
                <w:szCs w:val="24"/>
              </w:rPr>
            </w:pPr>
            <w:r w:rsidRPr="00C5022D">
              <w:rPr>
                <w:rFonts w:ascii="Times New Roman" w:hAnsi="Times New Roman"/>
                <w:sz w:val="22"/>
                <w:szCs w:val="24"/>
              </w:rPr>
              <w:t xml:space="preserve">Мини DST 2 аралықта жүргізіледі - 1200-2000 аралығында. Жалпы ұзақтығы 72 сағат. </w:t>
            </w:r>
          </w:p>
        </w:tc>
      </w:tr>
    </w:tbl>
    <w:p w14:paraId="3CD6D7A1" w14:textId="77777777" w:rsidR="00B30632" w:rsidRPr="00C5022D" w:rsidRDefault="00B30632" w:rsidP="00B30632">
      <w:pPr>
        <w:rPr>
          <w:rFonts w:ascii="Times New Roman" w:hAnsi="Times New Roman"/>
          <w:b/>
          <w:sz w:val="22"/>
          <w:szCs w:val="24"/>
        </w:rPr>
      </w:pPr>
      <w:r w:rsidRPr="00C5022D">
        <w:rPr>
          <w:rFonts w:ascii="Times New Roman" w:hAnsi="Times New Roman"/>
          <w:b/>
          <w:sz w:val="22"/>
          <w:szCs w:val="24"/>
        </w:rPr>
        <w:t>Ескерту:</w:t>
      </w:r>
    </w:p>
    <w:p w14:paraId="191AFE7A" w14:textId="77777777" w:rsidR="00B30632" w:rsidRPr="00C5022D" w:rsidRDefault="00B30632" w:rsidP="00B30632">
      <w:pPr>
        <w:rPr>
          <w:rFonts w:ascii="Times New Roman" w:hAnsi="Times New Roman"/>
          <w:i/>
          <w:szCs w:val="24"/>
        </w:rPr>
      </w:pPr>
      <w:r w:rsidRPr="00C5022D">
        <w:rPr>
          <w:rFonts w:ascii="Times New Roman" w:hAnsi="Times New Roman"/>
          <w:sz w:val="22"/>
          <w:szCs w:val="24"/>
        </w:rPr>
        <w:t>1</w:t>
      </w:r>
      <w:r w:rsidRPr="00C5022D">
        <w:rPr>
          <w:rFonts w:ascii="Times New Roman" w:hAnsi="Times New Roman"/>
          <w:i/>
          <w:szCs w:val="24"/>
        </w:rPr>
        <w:t>. Жоғарыда аталған геофизикалық зерттеулердің көлемі, аралығы, сондай-ақ түрлері ұңғыманың нақты қимасын ескере отырып және Тапсырысшының рұқсатымен ғана түзетілуі мүмкін.</w:t>
      </w:r>
    </w:p>
    <w:p w14:paraId="3BA150A2" w14:textId="77777777" w:rsidR="00B30632" w:rsidRPr="00C5022D" w:rsidRDefault="00B30632" w:rsidP="00B30632">
      <w:pPr>
        <w:rPr>
          <w:rFonts w:ascii="Times New Roman" w:hAnsi="Times New Roman"/>
          <w:i/>
          <w:szCs w:val="24"/>
        </w:rPr>
      </w:pPr>
      <w:r w:rsidRPr="00C5022D">
        <w:rPr>
          <w:rFonts w:ascii="Times New Roman" w:hAnsi="Times New Roman"/>
          <w:i/>
          <w:szCs w:val="24"/>
        </w:rPr>
        <w:t>2. Тапсырысшының геологиялық қызметі ұңғыма салу барысында ҰГЗ жүргізуге арналған ұңғыма кенжарын түзетіп отырады.</w:t>
      </w:r>
    </w:p>
    <w:p w14:paraId="369F272D" w14:textId="77777777" w:rsidR="00B30632" w:rsidRPr="00C5022D" w:rsidRDefault="00B30632" w:rsidP="00B30632">
      <w:pPr>
        <w:rPr>
          <w:rFonts w:ascii="Times New Roman" w:hAnsi="Times New Roman"/>
          <w:i/>
          <w:szCs w:val="24"/>
        </w:rPr>
      </w:pPr>
      <w:r w:rsidRPr="00C5022D">
        <w:rPr>
          <w:rFonts w:ascii="Times New Roman" w:hAnsi="Times New Roman"/>
          <w:i/>
          <w:szCs w:val="24"/>
        </w:rPr>
        <w:t>3. * тендер үшін –Ықтимал жеткізушінің ұсынымында аталған зерттеудің болмауы (диэлектрлі каротаж)  ұсынылған конкурс ұсынымын қабылдамауға критерий болып табылмады.</w:t>
      </w:r>
    </w:p>
    <w:p w14:paraId="05D547D8" w14:textId="77777777" w:rsidR="004A2A90" w:rsidRPr="00C5022D" w:rsidRDefault="004A2A90" w:rsidP="00B30632">
      <w:pPr>
        <w:rPr>
          <w:rFonts w:ascii="Times New Roman" w:hAnsi="Times New Roman"/>
          <w:b/>
          <w:sz w:val="24"/>
          <w:szCs w:val="24"/>
        </w:rPr>
        <w:sectPr w:rsidR="004A2A90" w:rsidRPr="00C5022D" w:rsidSect="004A2A90">
          <w:pgSz w:w="16838" w:h="11906" w:orient="landscape"/>
          <w:pgMar w:top="851" w:right="1134" w:bottom="1276" w:left="567" w:header="709" w:footer="709" w:gutter="0"/>
          <w:cols w:space="720"/>
          <w:docGrid w:linePitch="272"/>
        </w:sectPr>
      </w:pPr>
    </w:p>
    <w:p w14:paraId="12AEB866" w14:textId="2CBDBBAB" w:rsidR="00B30632" w:rsidRPr="00C5022D" w:rsidRDefault="00B30632" w:rsidP="00B30632">
      <w:pPr>
        <w:rPr>
          <w:rFonts w:ascii="Times New Roman" w:hAnsi="Times New Roman"/>
          <w:b/>
          <w:sz w:val="24"/>
          <w:szCs w:val="24"/>
        </w:rPr>
      </w:pPr>
    </w:p>
    <w:p w14:paraId="53E4ECBB" w14:textId="77777777" w:rsidR="00B30632" w:rsidRPr="00C5022D" w:rsidRDefault="00B30632" w:rsidP="00B30632">
      <w:pPr>
        <w:rPr>
          <w:rFonts w:ascii="Times New Roman" w:hAnsi="Times New Roman"/>
          <w:b/>
          <w:i/>
          <w:sz w:val="24"/>
          <w:szCs w:val="24"/>
        </w:rPr>
      </w:pPr>
      <w:r w:rsidRPr="00C5022D">
        <w:rPr>
          <w:rFonts w:ascii="Times New Roman" w:hAnsi="Times New Roman"/>
          <w:b/>
          <w:i/>
          <w:sz w:val="24"/>
          <w:szCs w:val="24"/>
        </w:rPr>
        <w:t xml:space="preserve">Қызметтерді көрсету кезеңділігі. </w:t>
      </w:r>
    </w:p>
    <w:p w14:paraId="105AAD4F" w14:textId="77777777" w:rsidR="00B30632" w:rsidRPr="00C5022D" w:rsidRDefault="00B30632" w:rsidP="00B30632">
      <w:pPr>
        <w:rPr>
          <w:rFonts w:ascii="Times New Roman" w:hAnsi="Times New Roman"/>
          <w:b/>
          <w:i/>
          <w:sz w:val="24"/>
          <w:szCs w:val="24"/>
        </w:rPr>
      </w:pPr>
      <w:r w:rsidRPr="00C5022D">
        <w:rPr>
          <w:rFonts w:ascii="Times New Roman" w:hAnsi="Times New Roman"/>
          <w:b/>
          <w:i/>
          <w:sz w:val="24"/>
          <w:szCs w:val="24"/>
        </w:rPr>
        <w:t xml:space="preserve">Бірінші кезең –каротаждық станцияны жұмылдыру. </w:t>
      </w:r>
    </w:p>
    <w:p w14:paraId="01B76E58" w14:textId="77777777" w:rsidR="00B30632" w:rsidRPr="00C5022D" w:rsidRDefault="00B30632" w:rsidP="00B30632">
      <w:pPr>
        <w:rPr>
          <w:rFonts w:ascii="Times New Roman" w:hAnsi="Times New Roman"/>
          <w:b/>
          <w:i/>
          <w:sz w:val="24"/>
          <w:szCs w:val="24"/>
        </w:rPr>
      </w:pPr>
      <w:r w:rsidRPr="00C5022D">
        <w:rPr>
          <w:rFonts w:ascii="Times New Roman" w:hAnsi="Times New Roman"/>
          <w:b/>
          <w:i/>
          <w:sz w:val="24"/>
          <w:szCs w:val="24"/>
        </w:rPr>
        <w:t xml:space="preserve">Екінші кезең – ашық оқпанда диаметрі 16” және орнатпалы бағана ада диаметрі 13 3/8” кондуктор үшін каротаж жүргізу. </w:t>
      </w:r>
    </w:p>
    <w:p w14:paraId="7510D3BF" w14:textId="77777777" w:rsidR="00B30632" w:rsidRPr="00C5022D" w:rsidRDefault="00B30632" w:rsidP="00B30632">
      <w:pPr>
        <w:rPr>
          <w:rFonts w:ascii="Times New Roman" w:hAnsi="Times New Roman"/>
          <w:b/>
          <w:i/>
          <w:sz w:val="24"/>
          <w:szCs w:val="24"/>
        </w:rPr>
      </w:pPr>
      <w:r w:rsidRPr="00C5022D">
        <w:rPr>
          <w:rFonts w:ascii="Times New Roman" w:hAnsi="Times New Roman"/>
          <w:b/>
          <w:i/>
          <w:sz w:val="24"/>
          <w:szCs w:val="24"/>
        </w:rPr>
        <w:t>Үшінші кезең – тесу диаметрі 12 1/4” болатын ашық оқпанда және диаметрі 9 5/8” пайдалану бағанасында каротаж жүргізу.</w:t>
      </w:r>
    </w:p>
    <w:p w14:paraId="219845EB" w14:textId="77777777" w:rsidR="00B30632" w:rsidRPr="00C5022D" w:rsidRDefault="00B30632" w:rsidP="00B30632">
      <w:pPr>
        <w:rPr>
          <w:rFonts w:ascii="Times New Roman" w:hAnsi="Times New Roman"/>
          <w:b/>
          <w:i/>
          <w:sz w:val="24"/>
          <w:szCs w:val="24"/>
        </w:rPr>
      </w:pPr>
      <w:r w:rsidRPr="00C5022D">
        <w:rPr>
          <w:rFonts w:ascii="Times New Roman" w:hAnsi="Times New Roman"/>
          <w:b/>
          <w:i/>
          <w:sz w:val="24"/>
          <w:szCs w:val="24"/>
        </w:rPr>
        <w:t xml:space="preserve">Төртінші кезең – тесу диаметрі 8 1/2” ашық оқпанда және диаметрі 7” пайдалану артқы ілмекте каротаж жүргізу. </w:t>
      </w:r>
    </w:p>
    <w:p w14:paraId="69BF18C4" w14:textId="77777777" w:rsidR="00B30632" w:rsidRPr="00C5022D" w:rsidRDefault="00B30632" w:rsidP="00B30632">
      <w:pPr>
        <w:rPr>
          <w:rFonts w:ascii="Times New Roman" w:hAnsi="Times New Roman"/>
          <w:b/>
          <w:i/>
          <w:sz w:val="24"/>
          <w:szCs w:val="24"/>
        </w:rPr>
      </w:pPr>
      <w:r w:rsidRPr="00C5022D">
        <w:rPr>
          <w:rFonts w:ascii="Times New Roman" w:hAnsi="Times New Roman"/>
          <w:b/>
          <w:i/>
          <w:sz w:val="24"/>
          <w:szCs w:val="24"/>
        </w:rPr>
        <w:t xml:space="preserve">Бесінші кезең – ұңғыманы сынау кезінде ҰГЗ қызметтері. </w:t>
      </w:r>
    </w:p>
    <w:p w14:paraId="63261395" w14:textId="77777777" w:rsidR="00B30632" w:rsidRPr="00C5022D" w:rsidRDefault="00B30632" w:rsidP="00B30632">
      <w:pPr>
        <w:rPr>
          <w:rFonts w:ascii="Times New Roman" w:hAnsi="Times New Roman"/>
          <w:b/>
          <w:i/>
          <w:sz w:val="24"/>
          <w:szCs w:val="24"/>
        </w:rPr>
      </w:pPr>
      <w:r w:rsidRPr="00C5022D">
        <w:rPr>
          <w:rFonts w:ascii="Times New Roman" w:hAnsi="Times New Roman"/>
          <w:b/>
          <w:i/>
          <w:sz w:val="24"/>
          <w:szCs w:val="24"/>
        </w:rPr>
        <w:t>Алтыншы кезең – Ұңғыманы жою кезінде ҰГЗ қызметтері.</w:t>
      </w:r>
    </w:p>
    <w:p w14:paraId="46CA290C" w14:textId="77777777" w:rsidR="00B30632" w:rsidRPr="00C5022D" w:rsidRDefault="00B30632" w:rsidP="00B30632">
      <w:pPr>
        <w:rPr>
          <w:rFonts w:ascii="Times New Roman" w:hAnsi="Times New Roman"/>
          <w:b/>
          <w:i/>
          <w:sz w:val="24"/>
          <w:szCs w:val="24"/>
        </w:rPr>
      </w:pPr>
      <w:r w:rsidRPr="00C5022D">
        <w:rPr>
          <w:rFonts w:ascii="Times New Roman" w:hAnsi="Times New Roman"/>
          <w:b/>
          <w:i/>
          <w:sz w:val="24"/>
          <w:szCs w:val="24"/>
        </w:rPr>
        <w:t>Жетінші кезең – Ұңғымадан кері жұмылдыру.</w:t>
      </w:r>
    </w:p>
    <w:p w14:paraId="54959D1B" w14:textId="77777777" w:rsidR="00B30632" w:rsidRPr="00C5022D" w:rsidRDefault="00B30632" w:rsidP="00B30632">
      <w:pPr>
        <w:rPr>
          <w:rFonts w:ascii="Times New Roman" w:hAnsi="Times New Roman"/>
          <w:sz w:val="24"/>
          <w:szCs w:val="24"/>
        </w:rPr>
      </w:pPr>
    </w:p>
    <w:p w14:paraId="0AB8F64B" w14:textId="77777777" w:rsidR="00B30632" w:rsidRPr="00C5022D" w:rsidRDefault="00B30632" w:rsidP="004A2A90">
      <w:pPr>
        <w:ind w:left="0" w:firstLine="0"/>
        <w:rPr>
          <w:rFonts w:ascii="Times New Roman" w:hAnsi="Times New Roman"/>
          <w:b/>
          <w:sz w:val="24"/>
          <w:szCs w:val="24"/>
        </w:rPr>
      </w:pPr>
      <w:r w:rsidRPr="00C5022D">
        <w:rPr>
          <w:rFonts w:ascii="Times New Roman" w:hAnsi="Times New Roman"/>
          <w:b/>
          <w:sz w:val="24"/>
          <w:szCs w:val="24"/>
        </w:rPr>
        <w:t xml:space="preserve">Төмендегі ұңғыма үшін ашық оқпандағы каротаж алдыңғы аралықты жабу жазбасын 50 метрге ескеріп, келесі аралықтарда әрбір орнатпалы бағананы  түсіру алдында жүргізіледі: </w:t>
      </w:r>
    </w:p>
    <w:p w14:paraId="74CD5AC8" w14:textId="77777777" w:rsidR="00B30632" w:rsidRPr="00C5022D" w:rsidRDefault="00B30632" w:rsidP="004A2A90">
      <w:pPr>
        <w:ind w:left="0" w:firstLine="0"/>
        <w:rPr>
          <w:rFonts w:ascii="Times New Roman" w:hAnsi="Times New Roman"/>
          <w:b/>
          <w:sz w:val="24"/>
          <w:szCs w:val="24"/>
        </w:rPr>
      </w:pPr>
      <w:r w:rsidRPr="00C5022D">
        <w:rPr>
          <w:rFonts w:ascii="Times New Roman" w:hAnsi="Times New Roman"/>
          <w:b/>
          <w:sz w:val="24"/>
          <w:szCs w:val="24"/>
        </w:rPr>
        <w:t>ZT-2: 0-690 м; 100-690 м; 690-1200 м и 1200-2000 м.</w:t>
      </w:r>
    </w:p>
    <w:p w14:paraId="0520AC10" w14:textId="77777777" w:rsidR="00B30632" w:rsidRPr="00C5022D" w:rsidRDefault="00B30632" w:rsidP="00B30632">
      <w:pPr>
        <w:rPr>
          <w:rFonts w:ascii="Times New Roman" w:hAnsi="Times New Roman"/>
          <w:sz w:val="24"/>
          <w:szCs w:val="24"/>
        </w:rPr>
      </w:pPr>
      <w:r w:rsidRPr="00C5022D">
        <w:rPr>
          <w:rFonts w:ascii="Times New Roman" w:eastAsia="Batang" w:hAnsi="Times New Roman"/>
          <w:sz w:val="24"/>
          <w:szCs w:val="24"/>
        </w:rPr>
        <w:t>Каротаждық диаграмалардың далалық басылымдарында кем дегенде мынадай ақпарат қамтылуға тиіс:</w:t>
      </w:r>
    </w:p>
    <w:tbl>
      <w:tblPr>
        <w:tblW w:w="9075"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CellMar>
          <w:left w:w="72" w:type="dxa"/>
          <w:right w:w="72" w:type="dxa"/>
        </w:tblCellMar>
        <w:tblLook w:val="00A0" w:firstRow="1" w:lastRow="0" w:firstColumn="1" w:lastColumn="0" w:noHBand="0" w:noVBand="0"/>
      </w:tblPr>
      <w:tblGrid>
        <w:gridCol w:w="2030"/>
        <w:gridCol w:w="7045"/>
      </w:tblGrid>
      <w:tr w:rsidR="00B30632" w:rsidRPr="00C5022D" w14:paraId="24A0B88D" w14:textId="77777777" w:rsidTr="00B30632">
        <w:trPr>
          <w:cantSplit/>
          <w:tblHeader/>
        </w:trPr>
        <w:tc>
          <w:tcPr>
            <w:tcW w:w="2030" w:type="dxa"/>
            <w:tcBorders>
              <w:top w:val="single" w:sz="4" w:space="0" w:color="auto"/>
              <w:left w:val="single" w:sz="4" w:space="0" w:color="auto"/>
              <w:bottom w:val="dotted" w:sz="4" w:space="0" w:color="auto"/>
              <w:right w:val="single" w:sz="4" w:space="0" w:color="auto"/>
            </w:tcBorders>
          </w:tcPr>
          <w:p w14:paraId="51758999" w14:textId="77777777" w:rsidR="00B30632" w:rsidRPr="00C5022D" w:rsidRDefault="00B30632" w:rsidP="004A2A90">
            <w:pPr>
              <w:ind w:left="0" w:firstLine="0"/>
              <w:rPr>
                <w:rFonts w:ascii="Times New Roman" w:hAnsi="Times New Roman"/>
                <w:b/>
                <w:sz w:val="24"/>
                <w:szCs w:val="24"/>
              </w:rPr>
            </w:pPr>
            <w:r w:rsidRPr="00C5022D">
              <w:rPr>
                <w:rFonts w:ascii="Times New Roman" w:eastAsia="Batang" w:hAnsi="Times New Roman"/>
                <w:b/>
                <w:sz w:val="24"/>
                <w:szCs w:val="24"/>
              </w:rPr>
              <w:t>Ұңғыма орналасқан орын/атауы</w:t>
            </w:r>
          </w:p>
          <w:p w14:paraId="252C9DBB" w14:textId="77777777" w:rsidR="00B30632" w:rsidRPr="00C5022D" w:rsidRDefault="00B30632" w:rsidP="00B30632">
            <w:pPr>
              <w:rPr>
                <w:rFonts w:ascii="Times New Roman" w:hAnsi="Times New Roman"/>
                <w:b/>
                <w:sz w:val="24"/>
                <w:szCs w:val="24"/>
              </w:rPr>
            </w:pPr>
          </w:p>
        </w:tc>
        <w:tc>
          <w:tcPr>
            <w:tcW w:w="7045" w:type="dxa"/>
            <w:tcBorders>
              <w:top w:val="single" w:sz="4" w:space="0" w:color="auto"/>
              <w:left w:val="single" w:sz="4" w:space="0" w:color="auto"/>
              <w:bottom w:val="dotted" w:sz="4" w:space="0" w:color="auto"/>
              <w:right w:val="single" w:sz="4" w:space="0" w:color="auto"/>
            </w:tcBorders>
          </w:tcPr>
          <w:p w14:paraId="3BABDF08" w14:textId="77777777" w:rsidR="00B30632" w:rsidRPr="00C5022D" w:rsidRDefault="00B30632" w:rsidP="00B30632">
            <w:pPr>
              <w:rPr>
                <w:rFonts w:ascii="Times New Roman" w:hAnsi="Times New Roman"/>
                <w:b/>
                <w:sz w:val="24"/>
                <w:szCs w:val="24"/>
              </w:rPr>
            </w:pPr>
            <w:r w:rsidRPr="00C5022D">
              <w:rPr>
                <w:rFonts w:ascii="Times New Roman" w:eastAsia="Batang" w:hAnsi="Times New Roman"/>
                <w:b/>
                <w:sz w:val="24"/>
                <w:szCs w:val="24"/>
              </w:rPr>
              <w:t>UTM бойынша бағыттар ендігі мен бойлығы немесе координаттары</w:t>
            </w:r>
          </w:p>
          <w:p w14:paraId="4B98166A" w14:textId="77777777" w:rsidR="00B30632" w:rsidRPr="00C5022D" w:rsidRDefault="00B30632" w:rsidP="004A2A90">
            <w:pPr>
              <w:ind w:left="0" w:firstLine="0"/>
              <w:rPr>
                <w:rFonts w:ascii="Times New Roman" w:hAnsi="Times New Roman"/>
                <w:b/>
                <w:sz w:val="24"/>
                <w:szCs w:val="24"/>
              </w:rPr>
            </w:pPr>
            <w:r w:rsidRPr="00C5022D">
              <w:rPr>
                <w:rFonts w:ascii="Times New Roman" w:eastAsia="Batang" w:hAnsi="Times New Roman"/>
                <w:b/>
                <w:sz w:val="24"/>
                <w:szCs w:val="24"/>
              </w:rPr>
              <w:t>(Меркатордың әмбебап көлденең проекциясы)</w:t>
            </w:r>
          </w:p>
        </w:tc>
      </w:tr>
      <w:tr w:rsidR="00B30632" w:rsidRPr="00C5022D" w14:paraId="1319E27A" w14:textId="77777777" w:rsidTr="00B30632">
        <w:trPr>
          <w:cantSplit/>
        </w:trPr>
        <w:tc>
          <w:tcPr>
            <w:tcW w:w="2030" w:type="dxa"/>
            <w:tcBorders>
              <w:top w:val="dotted" w:sz="4" w:space="0" w:color="auto"/>
              <w:left w:val="single" w:sz="4" w:space="0" w:color="auto"/>
              <w:bottom w:val="dotted" w:sz="4" w:space="0" w:color="auto"/>
              <w:right w:val="single" w:sz="4" w:space="0" w:color="auto"/>
            </w:tcBorders>
          </w:tcPr>
          <w:p w14:paraId="44D4BD1C" w14:textId="77777777" w:rsidR="00B30632" w:rsidRPr="00C5022D" w:rsidRDefault="00B30632" w:rsidP="004A2A90">
            <w:pPr>
              <w:ind w:left="0" w:firstLine="0"/>
              <w:rPr>
                <w:rFonts w:ascii="Times New Roman" w:eastAsia="Batang" w:hAnsi="Times New Roman"/>
                <w:sz w:val="24"/>
                <w:szCs w:val="24"/>
              </w:rPr>
            </w:pPr>
            <w:r w:rsidRPr="00C5022D">
              <w:rPr>
                <w:rFonts w:ascii="Times New Roman" w:eastAsia="Batang" w:hAnsi="Times New Roman"/>
                <w:sz w:val="24"/>
                <w:szCs w:val="24"/>
              </w:rPr>
              <w:t>Күні</w:t>
            </w:r>
          </w:p>
        </w:tc>
        <w:tc>
          <w:tcPr>
            <w:tcW w:w="7045" w:type="dxa"/>
            <w:tcBorders>
              <w:top w:val="dotted" w:sz="4" w:space="0" w:color="auto"/>
              <w:left w:val="single" w:sz="4" w:space="0" w:color="auto"/>
              <w:bottom w:val="dotted" w:sz="4" w:space="0" w:color="auto"/>
              <w:right w:val="single" w:sz="4" w:space="0" w:color="auto"/>
            </w:tcBorders>
          </w:tcPr>
          <w:p w14:paraId="3067A461" w14:textId="77777777" w:rsidR="00B30632" w:rsidRPr="00C5022D" w:rsidRDefault="00B30632" w:rsidP="004A2A90">
            <w:pPr>
              <w:ind w:left="0" w:firstLine="0"/>
              <w:rPr>
                <w:rFonts w:ascii="Times New Roman" w:eastAsia="Batang" w:hAnsi="Times New Roman"/>
                <w:sz w:val="24"/>
                <w:szCs w:val="24"/>
              </w:rPr>
            </w:pPr>
            <w:r w:rsidRPr="00C5022D">
              <w:rPr>
                <w:rFonts w:ascii="Times New Roman" w:eastAsia="Batang" w:hAnsi="Times New Roman"/>
                <w:sz w:val="24"/>
                <w:szCs w:val="24"/>
              </w:rPr>
              <w:t>Жылы – күні - айы.</w:t>
            </w:r>
          </w:p>
        </w:tc>
      </w:tr>
      <w:tr w:rsidR="00B30632" w:rsidRPr="00C5022D" w14:paraId="0938873C" w14:textId="77777777" w:rsidTr="00B30632">
        <w:trPr>
          <w:cantSplit/>
        </w:trPr>
        <w:tc>
          <w:tcPr>
            <w:tcW w:w="2030" w:type="dxa"/>
            <w:tcBorders>
              <w:top w:val="dotted" w:sz="4" w:space="0" w:color="auto"/>
              <w:left w:val="single" w:sz="4" w:space="0" w:color="auto"/>
              <w:bottom w:val="dotted" w:sz="4" w:space="0" w:color="auto"/>
              <w:right w:val="single" w:sz="4" w:space="0" w:color="auto"/>
            </w:tcBorders>
          </w:tcPr>
          <w:p w14:paraId="63120F80" w14:textId="77777777" w:rsidR="00B30632" w:rsidRPr="00C5022D" w:rsidRDefault="00B30632" w:rsidP="004A2A90">
            <w:pPr>
              <w:ind w:left="0" w:firstLine="0"/>
              <w:rPr>
                <w:rFonts w:ascii="Times New Roman" w:eastAsia="Batang" w:hAnsi="Times New Roman"/>
                <w:sz w:val="24"/>
                <w:szCs w:val="24"/>
              </w:rPr>
            </w:pPr>
            <w:r w:rsidRPr="00C5022D">
              <w:rPr>
                <w:rFonts w:ascii="Times New Roman" w:eastAsia="Batang" w:hAnsi="Times New Roman"/>
                <w:sz w:val="24"/>
                <w:szCs w:val="24"/>
              </w:rPr>
              <w:t xml:space="preserve">Абсолюттік биіктік </w:t>
            </w:r>
          </w:p>
        </w:tc>
        <w:tc>
          <w:tcPr>
            <w:tcW w:w="7045" w:type="dxa"/>
            <w:tcBorders>
              <w:top w:val="dotted" w:sz="4" w:space="0" w:color="auto"/>
              <w:left w:val="single" w:sz="4" w:space="0" w:color="auto"/>
              <w:bottom w:val="dotted" w:sz="4" w:space="0" w:color="auto"/>
              <w:right w:val="single" w:sz="4" w:space="0" w:color="auto"/>
            </w:tcBorders>
          </w:tcPr>
          <w:p w14:paraId="46E98FA5" w14:textId="77777777" w:rsidR="00B30632" w:rsidRPr="00C5022D" w:rsidRDefault="00B30632" w:rsidP="004A2A90">
            <w:pPr>
              <w:ind w:left="0" w:firstLine="0"/>
              <w:rPr>
                <w:rFonts w:ascii="Times New Roman" w:eastAsia="Batang" w:hAnsi="Times New Roman"/>
                <w:sz w:val="24"/>
                <w:szCs w:val="24"/>
              </w:rPr>
            </w:pPr>
            <w:r w:rsidRPr="00C5022D">
              <w:rPr>
                <w:rFonts w:ascii="Times New Roman" w:eastAsia="Batang" w:hAnsi="Times New Roman"/>
                <w:sz w:val="24"/>
                <w:szCs w:val="24"/>
              </w:rPr>
              <w:t xml:space="preserve">Бұрғылау алаңының теңіздің орташа деңгейінен және жер деңгейінен биіктігі </w:t>
            </w:r>
          </w:p>
        </w:tc>
      </w:tr>
      <w:tr w:rsidR="00B30632" w:rsidRPr="00C5022D" w14:paraId="3835FEB9" w14:textId="77777777" w:rsidTr="00B30632">
        <w:trPr>
          <w:cantSplit/>
        </w:trPr>
        <w:tc>
          <w:tcPr>
            <w:tcW w:w="2030" w:type="dxa"/>
            <w:tcBorders>
              <w:top w:val="dotted" w:sz="4" w:space="0" w:color="auto"/>
              <w:left w:val="single" w:sz="4" w:space="0" w:color="auto"/>
              <w:bottom w:val="dotted" w:sz="4" w:space="0" w:color="auto"/>
              <w:right w:val="single" w:sz="4" w:space="0" w:color="auto"/>
            </w:tcBorders>
          </w:tcPr>
          <w:p w14:paraId="58A8B78D" w14:textId="77777777" w:rsidR="00B30632" w:rsidRPr="00C5022D" w:rsidRDefault="00B30632" w:rsidP="004A2A90">
            <w:pPr>
              <w:ind w:left="0" w:firstLine="0"/>
              <w:rPr>
                <w:rFonts w:ascii="Times New Roman" w:eastAsia="Batang" w:hAnsi="Times New Roman"/>
                <w:sz w:val="24"/>
                <w:szCs w:val="24"/>
              </w:rPr>
            </w:pPr>
            <w:r w:rsidRPr="00C5022D">
              <w:rPr>
                <w:rFonts w:ascii="Times New Roman" w:eastAsia="Batang" w:hAnsi="Times New Roman"/>
                <w:sz w:val="24"/>
                <w:szCs w:val="24"/>
              </w:rPr>
              <w:t xml:space="preserve">Жер белгісі </w:t>
            </w:r>
          </w:p>
        </w:tc>
        <w:tc>
          <w:tcPr>
            <w:tcW w:w="7045" w:type="dxa"/>
            <w:tcBorders>
              <w:top w:val="dotted" w:sz="4" w:space="0" w:color="auto"/>
              <w:left w:val="single" w:sz="4" w:space="0" w:color="auto"/>
              <w:bottom w:val="dotted" w:sz="4" w:space="0" w:color="auto"/>
              <w:right w:val="single" w:sz="4" w:space="0" w:color="auto"/>
            </w:tcBorders>
          </w:tcPr>
          <w:p w14:paraId="5B96833F" w14:textId="77777777" w:rsidR="00B30632" w:rsidRPr="00C5022D" w:rsidRDefault="00B30632" w:rsidP="00B30632">
            <w:pPr>
              <w:rPr>
                <w:rFonts w:ascii="Times New Roman" w:eastAsia="Batang" w:hAnsi="Times New Roman"/>
                <w:sz w:val="24"/>
                <w:szCs w:val="24"/>
              </w:rPr>
            </w:pPr>
            <w:r w:rsidRPr="00C5022D">
              <w:rPr>
                <w:rFonts w:ascii="Times New Roman" w:eastAsia="Batang" w:hAnsi="Times New Roman"/>
                <w:sz w:val="24"/>
                <w:szCs w:val="24"/>
              </w:rPr>
              <w:t xml:space="preserve">Теңіздің орташа деңгейінің үстіндегі жер белгісі. </w:t>
            </w:r>
          </w:p>
        </w:tc>
      </w:tr>
      <w:tr w:rsidR="00B30632" w:rsidRPr="00C5022D" w14:paraId="483F32B4" w14:textId="77777777" w:rsidTr="00B30632">
        <w:trPr>
          <w:cantSplit/>
        </w:trPr>
        <w:tc>
          <w:tcPr>
            <w:tcW w:w="2030" w:type="dxa"/>
            <w:tcBorders>
              <w:top w:val="dotted" w:sz="4" w:space="0" w:color="auto"/>
              <w:left w:val="single" w:sz="4" w:space="0" w:color="auto"/>
              <w:bottom w:val="dotted" w:sz="4" w:space="0" w:color="auto"/>
              <w:right w:val="single" w:sz="4" w:space="0" w:color="auto"/>
            </w:tcBorders>
          </w:tcPr>
          <w:p w14:paraId="0A79DC32" w14:textId="77777777" w:rsidR="00B30632" w:rsidRPr="00C5022D" w:rsidRDefault="00B30632" w:rsidP="00B30632">
            <w:pPr>
              <w:rPr>
                <w:rFonts w:ascii="Times New Roman" w:eastAsia="Batang" w:hAnsi="Times New Roman"/>
                <w:sz w:val="24"/>
                <w:szCs w:val="24"/>
              </w:rPr>
            </w:pPr>
            <w:r w:rsidRPr="00C5022D">
              <w:rPr>
                <w:rFonts w:ascii="Times New Roman" w:eastAsia="Batang" w:hAnsi="Times New Roman"/>
                <w:sz w:val="24"/>
                <w:szCs w:val="24"/>
              </w:rPr>
              <w:t xml:space="preserve">Рейс нөмірі </w:t>
            </w:r>
          </w:p>
        </w:tc>
        <w:tc>
          <w:tcPr>
            <w:tcW w:w="7045" w:type="dxa"/>
            <w:tcBorders>
              <w:top w:val="dotted" w:sz="4" w:space="0" w:color="auto"/>
              <w:left w:val="single" w:sz="4" w:space="0" w:color="auto"/>
              <w:bottom w:val="dotted" w:sz="4" w:space="0" w:color="auto"/>
              <w:right w:val="single" w:sz="4" w:space="0" w:color="auto"/>
            </w:tcBorders>
          </w:tcPr>
          <w:p w14:paraId="00012D9B" w14:textId="77777777" w:rsidR="00B30632" w:rsidRPr="00C5022D" w:rsidRDefault="00B30632" w:rsidP="00B30632">
            <w:pPr>
              <w:rPr>
                <w:rFonts w:ascii="Times New Roman" w:eastAsia="Batang" w:hAnsi="Times New Roman"/>
                <w:sz w:val="24"/>
                <w:szCs w:val="24"/>
              </w:rPr>
            </w:pPr>
            <w:r w:rsidRPr="00C5022D">
              <w:rPr>
                <w:rFonts w:ascii="Times New Roman" w:eastAsia="Batang" w:hAnsi="Times New Roman"/>
                <w:sz w:val="24"/>
                <w:szCs w:val="24"/>
              </w:rPr>
              <w:t xml:space="preserve">Осы ұңғымадағы түсірунің реттік нөмірі. </w:t>
            </w:r>
          </w:p>
        </w:tc>
      </w:tr>
      <w:tr w:rsidR="00B30632" w:rsidRPr="00C668E3" w14:paraId="00917743" w14:textId="77777777" w:rsidTr="00B30632">
        <w:trPr>
          <w:cantSplit/>
        </w:trPr>
        <w:tc>
          <w:tcPr>
            <w:tcW w:w="2030" w:type="dxa"/>
            <w:tcBorders>
              <w:top w:val="dotted" w:sz="4" w:space="0" w:color="auto"/>
              <w:left w:val="single" w:sz="4" w:space="0" w:color="auto"/>
              <w:bottom w:val="dotted" w:sz="4" w:space="0" w:color="auto"/>
              <w:right w:val="single" w:sz="4" w:space="0" w:color="auto"/>
            </w:tcBorders>
          </w:tcPr>
          <w:p w14:paraId="3B89015A" w14:textId="77777777" w:rsidR="00B30632" w:rsidRPr="00C5022D" w:rsidRDefault="00B30632" w:rsidP="00B30632">
            <w:pPr>
              <w:rPr>
                <w:rFonts w:ascii="Times New Roman" w:eastAsia="Batang" w:hAnsi="Times New Roman"/>
                <w:sz w:val="24"/>
                <w:szCs w:val="24"/>
              </w:rPr>
            </w:pPr>
            <w:r w:rsidRPr="00C5022D">
              <w:rPr>
                <w:rFonts w:ascii="Times New Roman" w:eastAsia="Batang" w:hAnsi="Times New Roman"/>
                <w:sz w:val="24"/>
                <w:szCs w:val="24"/>
              </w:rPr>
              <w:t xml:space="preserve">Ұңғыма тереңдігі </w:t>
            </w:r>
          </w:p>
        </w:tc>
        <w:tc>
          <w:tcPr>
            <w:tcW w:w="7045" w:type="dxa"/>
            <w:tcBorders>
              <w:top w:val="dotted" w:sz="4" w:space="0" w:color="auto"/>
              <w:left w:val="single" w:sz="4" w:space="0" w:color="auto"/>
              <w:bottom w:val="dotted" w:sz="4" w:space="0" w:color="auto"/>
              <w:right w:val="single" w:sz="4" w:space="0" w:color="auto"/>
            </w:tcBorders>
          </w:tcPr>
          <w:p w14:paraId="1205B8DB" w14:textId="77777777" w:rsidR="00B30632" w:rsidRPr="00C5022D" w:rsidRDefault="00B30632" w:rsidP="00B30632">
            <w:pPr>
              <w:rPr>
                <w:rFonts w:ascii="Times New Roman" w:eastAsia="Batang" w:hAnsi="Times New Roman"/>
                <w:sz w:val="24"/>
                <w:szCs w:val="24"/>
                <w:lang w:val="ru-RU"/>
              </w:rPr>
            </w:pPr>
            <w:r w:rsidRPr="00C5022D">
              <w:rPr>
                <w:rFonts w:ascii="Times New Roman" w:eastAsia="Batang" w:hAnsi="Times New Roman"/>
                <w:sz w:val="24"/>
                <w:szCs w:val="24"/>
                <w:lang w:val="ru-RU"/>
              </w:rPr>
              <w:t>КОМПАНИЯ каротажға дейін берген ұңғыманың жалпы тереңдігі.</w:t>
            </w:r>
          </w:p>
        </w:tc>
      </w:tr>
      <w:tr w:rsidR="00B30632" w:rsidRPr="00C5022D" w14:paraId="0673C736" w14:textId="77777777" w:rsidTr="00B30632">
        <w:trPr>
          <w:cantSplit/>
        </w:trPr>
        <w:tc>
          <w:tcPr>
            <w:tcW w:w="2030" w:type="dxa"/>
            <w:tcBorders>
              <w:top w:val="dotted" w:sz="4" w:space="0" w:color="auto"/>
              <w:left w:val="single" w:sz="4" w:space="0" w:color="auto"/>
              <w:bottom w:val="dotted" w:sz="4" w:space="0" w:color="auto"/>
              <w:right w:val="single" w:sz="4" w:space="0" w:color="auto"/>
            </w:tcBorders>
          </w:tcPr>
          <w:p w14:paraId="679906AD" w14:textId="77777777" w:rsidR="00B30632" w:rsidRPr="00C5022D" w:rsidRDefault="00B30632" w:rsidP="004A2A90">
            <w:pPr>
              <w:ind w:left="0" w:firstLine="0"/>
              <w:rPr>
                <w:rFonts w:ascii="Times New Roman" w:eastAsia="Batang" w:hAnsi="Times New Roman"/>
                <w:sz w:val="24"/>
                <w:szCs w:val="24"/>
              </w:rPr>
            </w:pPr>
            <w:r w:rsidRPr="00C5022D">
              <w:rPr>
                <w:rFonts w:ascii="Times New Roman" w:eastAsia="Batang" w:hAnsi="Times New Roman"/>
                <w:sz w:val="24"/>
                <w:szCs w:val="24"/>
              </w:rPr>
              <w:t>Каротаждық аспапты түсіру тереңдігі</w:t>
            </w:r>
          </w:p>
        </w:tc>
        <w:tc>
          <w:tcPr>
            <w:tcW w:w="7045" w:type="dxa"/>
            <w:tcBorders>
              <w:top w:val="dotted" w:sz="4" w:space="0" w:color="auto"/>
              <w:left w:val="single" w:sz="4" w:space="0" w:color="auto"/>
              <w:bottom w:val="dotted" w:sz="4" w:space="0" w:color="auto"/>
              <w:right w:val="single" w:sz="4" w:space="0" w:color="auto"/>
            </w:tcBorders>
          </w:tcPr>
          <w:p w14:paraId="74A203AC" w14:textId="77777777" w:rsidR="00B30632" w:rsidRPr="00C5022D" w:rsidRDefault="00B30632" w:rsidP="004A2A90">
            <w:pPr>
              <w:ind w:left="0" w:firstLine="0"/>
              <w:rPr>
                <w:rFonts w:ascii="Times New Roman" w:eastAsia="Batang" w:hAnsi="Times New Roman"/>
                <w:sz w:val="24"/>
                <w:szCs w:val="24"/>
              </w:rPr>
            </w:pPr>
            <w:r w:rsidRPr="00C5022D">
              <w:rPr>
                <w:rFonts w:ascii="Times New Roman" w:eastAsia="Batang" w:hAnsi="Times New Roman"/>
                <w:sz w:val="24"/>
                <w:szCs w:val="24"/>
              </w:rPr>
              <w:t xml:space="preserve">Каротаждық аспаптың рейсі кезінде қол жеткізілген, каротаждық кабель арқылы өлшенген максималды тереңдік. </w:t>
            </w:r>
          </w:p>
        </w:tc>
      </w:tr>
      <w:tr w:rsidR="00B30632" w:rsidRPr="00C5022D" w14:paraId="79D7E060" w14:textId="77777777" w:rsidTr="00B30632">
        <w:trPr>
          <w:cantSplit/>
        </w:trPr>
        <w:tc>
          <w:tcPr>
            <w:tcW w:w="2030" w:type="dxa"/>
            <w:tcBorders>
              <w:top w:val="dotted" w:sz="4" w:space="0" w:color="auto"/>
              <w:left w:val="single" w:sz="4" w:space="0" w:color="auto"/>
              <w:bottom w:val="dotted" w:sz="4" w:space="0" w:color="auto"/>
              <w:right w:val="single" w:sz="4" w:space="0" w:color="auto"/>
            </w:tcBorders>
          </w:tcPr>
          <w:p w14:paraId="22AE217C" w14:textId="77777777" w:rsidR="00B30632" w:rsidRPr="00C5022D" w:rsidRDefault="00B30632" w:rsidP="004A2A90">
            <w:pPr>
              <w:ind w:left="0" w:firstLine="0"/>
              <w:rPr>
                <w:rFonts w:ascii="Times New Roman" w:eastAsia="Batang" w:hAnsi="Times New Roman"/>
                <w:sz w:val="24"/>
                <w:szCs w:val="24"/>
              </w:rPr>
            </w:pPr>
            <w:r w:rsidRPr="00C5022D">
              <w:rPr>
                <w:rFonts w:ascii="Times New Roman" w:eastAsia="Batang" w:hAnsi="Times New Roman"/>
                <w:sz w:val="24"/>
                <w:szCs w:val="24"/>
              </w:rPr>
              <w:t>Каротаждық аспаптың төменгі</w:t>
            </w:r>
          </w:p>
          <w:p w14:paraId="0D4754BD" w14:textId="77777777" w:rsidR="00B30632" w:rsidRPr="00C5022D" w:rsidRDefault="00B30632" w:rsidP="00B30632">
            <w:pPr>
              <w:rPr>
                <w:rFonts w:ascii="Times New Roman" w:eastAsia="Batang" w:hAnsi="Times New Roman"/>
                <w:sz w:val="24"/>
                <w:szCs w:val="24"/>
              </w:rPr>
            </w:pPr>
            <w:r w:rsidRPr="00C5022D">
              <w:rPr>
                <w:rFonts w:ascii="Times New Roman" w:eastAsia="Batang" w:hAnsi="Times New Roman"/>
                <w:sz w:val="24"/>
                <w:szCs w:val="24"/>
              </w:rPr>
              <w:t xml:space="preserve">аралығы </w:t>
            </w:r>
          </w:p>
        </w:tc>
        <w:tc>
          <w:tcPr>
            <w:tcW w:w="7045" w:type="dxa"/>
            <w:tcBorders>
              <w:top w:val="dotted" w:sz="4" w:space="0" w:color="auto"/>
              <w:left w:val="single" w:sz="4" w:space="0" w:color="auto"/>
              <w:bottom w:val="dotted" w:sz="4" w:space="0" w:color="auto"/>
              <w:right w:val="single" w:sz="4" w:space="0" w:color="auto"/>
            </w:tcBorders>
          </w:tcPr>
          <w:p w14:paraId="048A7D1A" w14:textId="77777777" w:rsidR="00B30632" w:rsidRPr="00C5022D" w:rsidRDefault="00B30632" w:rsidP="00B30632">
            <w:pPr>
              <w:rPr>
                <w:rFonts w:ascii="Times New Roman" w:eastAsia="Batang" w:hAnsi="Times New Roman"/>
                <w:sz w:val="24"/>
                <w:szCs w:val="24"/>
              </w:rPr>
            </w:pPr>
            <w:r w:rsidRPr="00C5022D">
              <w:rPr>
                <w:rFonts w:ascii="Times New Roman" w:eastAsia="Batang" w:hAnsi="Times New Roman"/>
                <w:sz w:val="24"/>
                <w:szCs w:val="24"/>
              </w:rPr>
              <w:t>Каротаждық аспаптың рейсі кезінде түсірілген ең терең қойнауқат</w:t>
            </w:r>
          </w:p>
          <w:p w14:paraId="4FEE08E4" w14:textId="77777777" w:rsidR="00B30632" w:rsidRPr="00C5022D" w:rsidRDefault="00B30632" w:rsidP="004A2A90">
            <w:pPr>
              <w:ind w:left="0" w:firstLine="0"/>
              <w:rPr>
                <w:rFonts w:ascii="Times New Roman" w:eastAsia="Batang" w:hAnsi="Times New Roman"/>
                <w:sz w:val="24"/>
                <w:szCs w:val="24"/>
              </w:rPr>
            </w:pPr>
          </w:p>
        </w:tc>
      </w:tr>
      <w:tr w:rsidR="00B30632" w:rsidRPr="00C5022D" w14:paraId="285F6710" w14:textId="77777777" w:rsidTr="00B30632">
        <w:trPr>
          <w:cantSplit/>
        </w:trPr>
        <w:tc>
          <w:tcPr>
            <w:tcW w:w="2030" w:type="dxa"/>
            <w:tcBorders>
              <w:top w:val="dotted" w:sz="4" w:space="0" w:color="auto"/>
              <w:left w:val="single" w:sz="4" w:space="0" w:color="auto"/>
              <w:bottom w:val="dotted" w:sz="4" w:space="0" w:color="auto"/>
              <w:right w:val="single" w:sz="4" w:space="0" w:color="auto"/>
            </w:tcBorders>
          </w:tcPr>
          <w:p w14:paraId="69C7C300" w14:textId="77777777" w:rsidR="00B30632" w:rsidRPr="00C5022D" w:rsidRDefault="00B30632" w:rsidP="004A2A90">
            <w:pPr>
              <w:ind w:left="0" w:firstLine="0"/>
              <w:rPr>
                <w:rFonts w:ascii="Times New Roman" w:eastAsia="Batang" w:hAnsi="Times New Roman"/>
                <w:sz w:val="24"/>
                <w:szCs w:val="24"/>
              </w:rPr>
            </w:pPr>
            <w:r w:rsidRPr="00C5022D">
              <w:rPr>
                <w:rFonts w:ascii="Times New Roman" w:eastAsia="Batang" w:hAnsi="Times New Roman"/>
                <w:sz w:val="24"/>
                <w:szCs w:val="24"/>
              </w:rPr>
              <w:t>Каротаждық аспаптың жоғарғы</w:t>
            </w:r>
          </w:p>
          <w:p w14:paraId="2F90C838" w14:textId="77777777" w:rsidR="00B30632" w:rsidRPr="00C5022D" w:rsidRDefault="00B30632" w:rsidP="00B30632">
            <w:pPr>
              <w:rPr>
                <w:rFonts w:ascii="Times New Roman" w:eastAsia="Batang" w:hAnsi="Times New Roman"/>
                <w:sz w:val="24"/>
                <w:szCs w:val="24"/>
              </w:rPr>
            </w:pPr>
            <w:r w:rsidRPr="00C5022D">
              <w:rPr>
                <w:rFonts w:ascii="Times New Roman" w:eastAsia="Batang" w:hAnsi="Times New Roman"/>
                <w:sz w:val="24"/>
                <w:szCs w:val="24"/>
              </w:rPr>
              <w:t>аралығы</w:t>
            </w:r>
          </w:p>
        </w:tc>
        <w:tc>
          <w:tcPr>
            <w:tcW w:w="7045" w:type="dxa"/>
            <w:tcBorders>
              <w:top w:val="dotted" w:sz="4" w:space="0" w:color="auto"/>
              <w:left w:val="single" w:sz="4" w:space="0" w:color="auto"/>
              <w:bottom w:val="dotted" w:sz="4" w:space="0" w:color="auto"/>
              <w:right w:val="single" w:sz="4" w:space="0" w:color="auto"/>
            </w:tcBorders>
          </w:tcPr>
          <w:p w14:paraId="605DD16D" w14:textId="77777777" w:rsidR="00B30632" w:rsidRPr="00C5022D" w:rsidRDefault="00B30632" w:rsidP="00B30632">
            <w:pPr>
              <w:rPr>
                <w:rFonts w:ascii="Times New Roman" w:eastAsia="Batang" w:hAnsi="Times New Roman"/>
                <w:sz w:val="24"/>
                <w:szCs w:val="24"/>
              </w:rPr>
            </w:pPr>
            <w:r w:rsidRPr="00C5022D">
              <w:rPr>
                <w:rFonts w:ascii="Times New Roman" w:eastAsia="Batang" w:hAnsi="Times New Roman"/>
                <w:sz w:val="24"/>
                <w:szCs w:val="24"/>
              </w:rPr>
              <w:t>Каротаждық аспаптың рейсі кезінде түсірілген бетке ең жақын  қойнауқат</w:t>
            </w:r>
          </w:p>
          <w:p w14:paraId="0A382E93" w14:textId="77777777" w:rsidR="00B30632" w:rsidRPr="00C5022D" w:rsidRDefault="00B30632" w:rsidP="004A2A90">
            <w:pPr>
              <w:ind w:left="0" w:firstLine="0"/>
              <w:rPr>
                <w:rFonts w:ascii="Times New Roman" w:eastAsia="Batang" w:hAnsi="Times New Roman"/>
                <w:sz w:val="24"/>
                <w:szCs w:val="24"/>
              </w:rPr>
            </w:pPr>
          </w:p>
        </w:tc>
      </w:tr>
      <w:tr w:rsidR="00B30632" w:rsidRPr="00C5022D" w14:paraId="3D0187CB" w14:textId="77777777" w:rsidTr="00B30632">
        <w:trPr>
          <w:cantSplit/>
        </w:trPr>
        <w:tc>
          <w:tcPr>
            <w:tcW w:w="2030" w:type="dxa"/>
            <w:tcBorders>
              <w:top w:val="dotted" w:sz="4" w:space="0" w:color="auto"/>
              <w:left w:val="single" w:sz="4" w:space="0" w:color="auto"/>
              <w:bottom w:val="dotted" w:sz="4" w:space="0" w:color="auto"/>
              <w:right w:val="single" w:sz="4" w:space="0" w:color="auto"/>
            </w:tcBorders>
          </w:tcPr>
          <w:p w14:paraId="6F01AA59" w14:textId="77777777" w:rsidR="00B30632" w:rsidRPr="00C5022D" w:rsidRDefault="00B30632" w:rsidP="004A2A90">
            <w:pPr>
              <w:ind w:left="0" w:firstLine="0"/>
              <w:rPr>
                <w:rFonts w:ascii="Times New Roman" w:hAnsi="Times New Roman"/>
                <w:sz w:val="24"/>
                <w:szCs w:val="24"/>
              </w:rPr>
            </w:pPr>
            <w:r w:rsidRPr="00C5022D">
              <w:rPr>
                <w:rFonts w:ascii="Times New Roman" w:eastAsia="Batang" w:hAnsi="Times New Roman"/>
                <w:sz w:val="24"/>
                <w:szCs w:val="24"/>
              </w:rPr>
              <w:t xml:space="preserve">Орнатпалы бағананы орнату диаметрі және тереңдігі </w:t>
            </w:r>
          </w:p>
        </w:tc>
        <w:tc>
          <w:tcPr>
            <w:tcW w:w="7045" w:type="dxa"/>
            <w:tcBorders>
              <w:top w:val="dotted" w:sz="4" w:space="0" w:color="auto"/>
              <w:left w:val="single" w:sz="4" w:space="0" w:color="auto"/>
              <w:bottom w:val="dotted" w:sz="4" w:space="0" w:color="auto"/>
              <w:right w:val="single" w:sz="4" w:space="0" w:color="auto"/>
            </w:tcBorders>
          </w:tcPr>
          <w:p w14:paraId="2DF11ADC" w14:textId="77777777" w:rsidR="00B30632" w:rsidRPr="00C5022D" w:rsidRDefault="00B30632" w:rsidP="004A2A90">
            <w:pPr>
              <w:ind w:left="0" w:firstLine="0"/>
              <w:rPr>
                <w:rFonts w:ascii="Times New Roman" w:eastAsia="Batang" w:hAnsi="Times New Roman"/>
                <w:sz w:val="24"/>
                <w:szCs w:val="24"/>
              </w:rPr>
            </w:pPr>
            <w:r w:rsidRPr="00C5022D">
              <w:rPr>
                <w:rFonts w:ascii="Times New Roman" w:eastAsia="Batang" w:hAnsi="Times New Roman"/>
                <w:sz w:val="24"/>
                <w:szCs w:val="24"/>
              </w:rPr>
              <w:t xml:space="preserve">Орнатпалы бағананы  соңғы түсіру кезінде ТАПСЫРЫСШЫ берген орнатпалы бағана мен орнатпалы бағана табанының диаметрі және тереңдігі. </w:t>
            </w:r>
          </w:p>
          <w:p w14:paraId="15A02D96" w14:textId="77777777" w:rsidR="00B30632" w:rsidRPr="00C5022D" w:rsidRDefault="00B30632" w:rsidP="00B30632">
            <w:pPr>
              <w:rPr>
                <w:rFonts w:ascii="Times New Roman" w:eastAsia="Batang" w:hAnsi="Times New Roman"/>
                <w:sz w:val="24"/>
                <w:szCs w:val="24"/>
              </w:rPr>
            </w:pPr>
          </w:p>
        </w:tc>
      </w:tr>
      <w:tr w:rsidR="00B30632" w:rsidRPr="00C5022D" w14:paraId="6FCA8839" w14:textId="77777777" w:rsidTr="00B30632">
        <w:trPr>
          <w:cantSplit/>
        </w:trPr>
        <w:tc>
          <w:tcPr>
            <w:tcW w:w="2030" w:type="dxa"/>
            <w:tcBorders>
              <w:top w:val="dotted" w:sz="4" w:space="0" w:color="auto"/>
              <w:left w:val="single" w:sz="4" w:space="0" w:color="auto"/>
              <w:bottom w:val="dotted" w:sz="4" w:space="0" w:color="auto"/>
              <w:right w:val="single" w:sz="4" w:space="0" w:color="auto"/>
            </w:tcBorders>
          </w:tcPr>
          <w:p w14:paraId="7EC34857" w14:textId="77777777" w:rsidR="00B30632" w:rsidRPr="00C5022D" w:rsidRDefault="00B30632" w:rsidP="004A2A90">
            <w:pPr>
              <w:ind w:left="0" w:firstLine="0"/>
              <w:rPr>
                <w:rFonts w:ascii="Times New Roman" w:eastAsia="Batang" w:hAnsi="Times New Roman"/>
                <w:sz w:val="24"/>
                <w:szCs w:val="24"/>
              </w:rPr>
            </w:pPr>
            <w:r w:rsidRPr="00C5022D">
              <w:rPr>
                <w:rFonts w:ascii="Times New Roman" w:eastAsia="Batang" w:hAnsi="Times New Roman"/>
                <w:sz w:val="24"/>
                <w:szCs w:val="24"/>
              </w:rPr>
              <w:t>Орнатпалы бағананы орнатудың нақты тереңдігі</w:t>
            </w:r>
          </w:p>
        </w:tc>
        <w:tc>
          <w:tcPr>
            <w:tcW w:w="7045" w:type="dxa"/>
            <w:tcBorders>
              <w:top w:val="dotted" w:sz="4" w:space="0" w:color="auto"/>
              <w:left w:val="single" w:sz="4" w:space="0" w:color="auto"/>
              <w:bottom w:val="dotted" w:sz="4" w:space="0" w:color="auto"/>
              <w:right w:val="single" w:sz="4" w:space="0" w:color="auto"/>
            </w:tcBorders>
          </w:tcPr>
          <w:p w14:paraId="24BB2A64" w14:textId="77777777" w:rsidR="00B30632" w:rsidRPr="00C5022D" w:rsidRDefault="00B30632" w:rsidP="00B30632">
            <w:pPr>
              <w:rPr>
                <w:rFonts w:ascii="Times New Roman" w:eastAsia="Batang" w:hAnsi="Times New Roman"/>
                <w:sz w:val="24"/>
                <w:szCs w:val="24"/>
              </w:rPr>
            </w:pPr>
            <w:r w:rsidRPr="00C5022D">
              <w:rPr>
                <w:rFonts w:ascii="Times New Roman" w:eastAsia="Batang" w:hAnsi="Times New Roman"/>
                <w:sz w:val="24"/>
                <w:szCs w:val="24"/>
              </w:rPr>
              <w:t xml:space="preserve">Каротаждық аспап өлшеген орнатпалы  бағана  табанын орнату тереңдігі </w:t>
            </w:r>
          </w:p>
          <w:p w14:paraId="3B5610AD" w14:textId="77777777" w:rsidR="00B30632" w:rsidRPr="00C5022D" w:rsidRDefault="00B30632" w:rsidP="004A2A90">
            <w:pPr>
              <w:ind w:left="0" w:firstLine="0"/>
              <w:rPr>
                <w:rFonts w:ascii="Times New Roman" w:eastAsia="Batang" w:hAnsi="Times New Roman"/>
                <w:sz w:val="24"/>
                <w:szCs w:val="24"/>
              </w:rPr>
            </w:pPr>
          </w:p>
        </w:tc>
      </w:tr>
      <w:tr w:rsidR="00B30632" w:rsidRPr="00C5022D" w14:paraId="416615C6" w14:textId="77777777" w:rsidTr="00B30632">
        <w:trPr>
          <w:cantSplit/>
        </w:trPr>
        <w:tc>
          <w:tcPr>
            <w:tcW w:w="2030" w:type="dxa"/>
            <w:tcBorders>
              <w:top w:val="dotted" w:sz="4" w:space="0" w:color="auto"/>
              <w:left w:val="single" w:sz="4" w:space="0" w:color="auto"/>
              <w:bottom w:val="dotted" w:sz="4" w:space="0" w:color="auto"/>
              <w:right w:val="single" w:sz="4" w:space="0" w:color="auto"/>
            </w:tcBorders>
          </w:tcPr>
          <w:p w14:paraId="47D8E892" w14:textId="77777777" w:rsidR="00B30632" w:rsidRPr="00C5022D" w:rsidRDefault="00B30632" w:rsidP="004A2A90">
            <w:pPr>
              <w:ind w:left="0" w:firstLine="0"/>
              <w:rPr>
                <w:rFonts w:ascii="Times New Roman" w:eastAsia="Batang" w:hAnsi="Times New Roman"/>
                <w:sz w:val="24"/>
                <w:szCs w:val="24"/>
              </w:rPr>
            </w:pPr>
            <w:r w:rsidRPr="00C5022D">
              <w:rPr>
                <w:rFonts w:ascii="Times New Roman" w:eastAsia="Batang" w:hAnsi="Times New Roman"/>
                <w:sz w:val="24"/>
                <w:szCs w:val="24"/>
              </w:rPr>
              <w:t xml:space="preserve">Қашаудың диаметрі </w:t>
            </w:r>
          </w:p>
        </w:tc>
        <w:tc>
          <w:tcPr>
            <w:tcW w:w="7045" w:type="dxa"/>
            <w:tcBorders>
              <w:top w:val="dotted" w:sz="4" w:space="0" w:color="auto"/>
              <w:left w:val="single" w:sz="4" w:space="0" w:color="auto"/>
              <w:bottom w:val="dotted" w:sz="4" w:space="0" w:color="auto"/>
              <w:right w:val="single" w:sz="4" w:space="0" w:color="auto"/>
            </w:tcBorders>
          </w:tcPr>
          <w:p w14:paraId="675EF83C" w14:textId="77777777" w:rsidR="00B30632" w:rsidRPr="00C5022D" w:rsidRDefault="00B30632" w:rsidP="004A2A90">
            <w:pPr>
              <w:ind w:left="0" w:firstLine="0"/>
              <w:rPr>
                <w:rFonts w:ascii="Times New Roman" w:eastAsia="Batang" w:hAnsi="Times New Roman"/>
                <w:sz w:val="24"/>
                <w:szCs w:val="24"/>
              </w:rPr>
            </w:pPr>
            <w:r w:rsidRPr="00C5022D">
              <w:rPr>
                <w:rFonts w:ascii="Times New Roman" w:eastAsia="Batang" w:hAnsi="Times New Roman"/>
                <w:sz w:val="24"/>
                <w:szCs w:val="24"/>
              </w:rPr>
              <w:t xml:space="preserve">Каротаж жүргізілген ашық ұңғыма оқпаны қашауының номиналдық диаметрі </w:t>
            </w:r>
          </w:p>
        </w:tc>
      </w:tr>
      <w:tr w:rsidR="00B30632" w:rsidRPr="00C5022D" w14:paraId="43A3BE97" w14:textId="77777777" w:rsidTr="00B30632">
        <w:trPr>
          <w:cantSplit/>
        </w:trPr>
        <w:tc>
          <w:tcPr>
            <w:tcW w:w="2030" w:type="dxa"/>
            <w:tcBorders>
              <w:top w:val="dotted" w:sz="4" w:space="0" w:color="auto"/>
              <w:left w:val="single" w:sz="4" w:space="0" w:color="auto"/>
              <w:bottom w:val="dotted" w:sz="4" w:space="0" w:color="auto"/>
              <w:right w:val="single" w:sz="4" w:space="0" w:color="auto"/>
            </w:tcBorders>
          </w:tcPr>
          <w:p w14:paraId="045E3010" w14:textId="77777777" w:rsidR="00B30632" w:rsidRPr="00C5022D" w:rsidRDefault="00B30632" w:rsidP="004A2A90">
            <w:pPr>
              <w:ind w:left="0" w:firstLine="0"/>
              <w:rPr>
                <w:rFonts w:ascii="Times New Roman" w:eastAsia="Batang" w:hAnsi="Times New Roman"/>
                <w:sz w:val="24"/>
                <w:szCs w:val="24"/>
              </w:rPr>
            </w:pPr>
            <w:r w:rsidRPr="00C5022D">
              <w:rPr>
                <w:rFonts w:ascii="Times New Roman" w:eastAsia="Batang" w:hAnsi="Times New Roman"/>
                <w:sz w:val="24"/>
                <w:szCs w:val="24"/>
              </w:rPr>
              <w:t xml:space="preserve">Флюид сипаттамасы </w:t>
            </w:r>
          </w:p>
        </w:tc>
        <w:tc>
          <w:tcPr>
            <w:tcW w:w="7045" w:type="dxa"/>
            <w:tcBorders>
              <w:top w:val="dotted" w:sz="4" w:space="0" w:color="auto"/>
              <w:left w:val="single" w:sz="4" w:space="0" w:color="auto"/>
              <w:bottom w:val="dotted" w:sz="4" w:space="0" w:color="auto"/>
              <w:right w:val="single" w:sz="4" w:space="0" w:color="auto"/>
            </w:tcBorders>
          </w:tcPr>
          <w:p w14:paraId="2C669534" w14:textId="77777777" w:rsidR="00B30632" w:rsidRPr="00C5022D" w:rsidRDefault="00B30632" w:rsidP="004A2A90">
            <w:pPr>
              <w:ind w:left="0" w:firstLine="0"/>
              <w:rPr>
                <w:rFonts w:ascii="Times New Roman" w:eastAsia="Batang" w:hAnsi="Times New Roman"/>
                <w:sz w:val="24"/>
                <w:szCs w:val="24"/>
              </w:rPr>
            </w:pPr>
            <w:r w:rsidRPr="00C5022D">
              <w:rPr>
                <w:rFonts w:ascii="Times New Roman" w:eastAsia="Batang" w:hAnsi="Times New Roman"/>
                <w:sz w:val="24"/>
                <w:szCs w:val="24"/>
              </w:rPr>
              <w:t xml:space="preserve">Ұңғымадағы флюид түрі, тығыздығы, тұтқырлығы, рН деңгейі, бұрғылау ерітіндісін сіңіруі және ұңғымадағы сұйықтық деңгейі </w:t>
            </w:r>
          </w:p>
          <w:p w14:paraId="7676B8FD" w14:textId="77777777" w:rsidR="00B30632" w:rsidRPr="00C5022D" w:rsidRDefault="00B30632" w:rsidP="00B30632">
            <w:pPr>
              <w:rPr>
                <w:rFonts w:ascii="Times New Roman" w:eastAsia="Batang" w:hAnsi="Times New Roman"/>
                <w:sz w:val="24"/>
                <w:szCs w:val="24"/>
              </w:rPr>
            </w:pPr>
          </w:p>
        </w:tc>
      </w:tr>
      <w:tr w:rsidR="00B30632" w:rsidRPr="00C5022D" w14:paraId="0EBDA8DA" w14:textId="77777777" w:rsidTr="00B30632">
        <w:trPr>
          <w:cantSplit/>
        </w:trPr>
        <w:tc>
          <w:tcPr>
            <w:tcW w:w="2030" w:type="dxa"/>
            <w:tcBorders>
              <w:top w:val="dotted" w:sz="4" w:space="0" w:color="auto"/>
              <w:left w:val="single" w:sz="4" w:space="0" w:color="auto"/>
              <w:bottom w:val="dotted" w:sz="4" w:space="0" w:color="auto"/>
              <w:right w:val="single" w:sz="4" w:space="0" w:color="auto"/>
            </w:tcBorders>
          </w:tcPr>
          <w:p w14:paraId="7BD38A48" w14:textId="77777777" w:rsidR="00B30632" w:rsidRPr="00C5022D" w:rsidRDefault="00B30632" w:rsidP="004A2A90">
            <w:pPr>
              <w:ind w:left="0" w:firstLine="0"/>
              <w:rPr>
                <w:rFonts w:ascii="Times New Roman" w:eastAsia="Batang" w:hAnsi="Times New Roman"/>
                <w:sz w:val="24"/>
                <w:szCs w:val="24"/>
              </w:rPr>
            </w:pPr>
            <w:r w:rsidRPr="00C5022D">
              <w:rPr>
                <w:rFonts w:ascii="Times New Roman" w:eastAsia="Batang" w:hAnsi="Times New Roman"/>
                <w:sz w:val="24"/>
                <w:szCs w:val="24"/>
              </w:rPr>
              <w:t xml:space="preserve">Бұрғылау сұйықтығының меншікті кедергісі </w:t>
            </w:r>
          </w:p>
        </w:tc>
        <w:tc>
          <w:tcPr>
            <w:tcW w:w="7045" w:type="dxa"/>
            <w:tcBorders>
              <w:top w:val="dotted" w:sz="4" w:space="0" w:color="auto"/>
              <w:left w:val="single" w:sz="4" w:space="0" w:color="auto"/>
              <w:bottom w:val="dotted" w:sz="4" w:space="0" w:color="auto"/>
              <w:right w:val="single" w:sz="4" w:space="0" w:color="auto"/>
            </w:tcBorders>
          </w:tcPr>
          <w:p w14:paraId="7D6CEDC7" w14:textId="77777777" w:rsidR="00B30632" w:rsidRPr="00C5022D" w:rsidRDefault="00B30632" w:rsidP="004A2A90">
            <w:pPr>
              <w:ind w:left="0" w:firstLine="0"/>
              <w:rPr>
                <w:rFonts w:ascii="Times New Roman" w:eastAsia="Batang" w:hAnsi="Times New Roman"/>
                <w:sz w:val="24"/>
                <w:szCs w:val="24"/>
              </w:rPr>
            </w:pPr>
            <w:r w:rsidRPr="00C5022D">
              <w:rPr>
                <w:rFonts w:ascii="Times New Roman" w:eastAsia="Batang" w:hAnsi="Times New Roman"/>
                <w:sz w:val="24"/>
                <w:szCs w:val="24"/>
              </w:rPr>
              <w:t>Rm – resistivity in mud – бұрғылау сұйықтығының меншікті кедергісі. Шығарынды құбыр бұрғылау сұйықтығы сынамасының көзі болуға тиіс.</w:t>
            </w:r>
          </w:p>
          <w:p w14:paraId="56EAF4C9" w14:textId="77777777" w:rsidR="00B30632" w:rsidRPr="00C5022D" w:rsidRDefault="00B30632" w:rsidP="00B30632">
            <w:pPr>
              <w:rPr>
                <w:rFonts w:ascii="Times New Roman" w:eastAsia="Batang" w:hAnsi="Times New Roman"/>
                <w:sz w:val="24"/>
                <w:szCs w:val="24"/>
              </w:rPr>
            </w:pPr>
            <w:r w:rsidRPr="00C5022D">
              <w:rPr>
                <w:rFonts w:ascii="Times New Roman" w:eastAsia="Batang" w:hAnsi="Times New Roman"/>
                <w:sz w:val="24"/>
                <w:szCs w:val="24"/>
              </w:rPr>
              <w:t xml:space="preserve"> </w:t>
            </w:r>
          </w:p>
        </w:tc>
      </w:tr>
      <w:tr w:rsidR="00B30632" w:rsidRPr="00C5022D" w14:paraId="41447D59" w14:textId="77777777" w:rsidTr="00B30632">
        <w:trPr>
          <w:cantSplit/>
        </w:trPr>
        <w:tc>
          <w:tcPr>
            <w:tcW w:w="2030" w:type="dxa"/>
            <w:tcBorders>
              <w:top w:val="dotted" w:sz="4" w:space="0" w:color="auto"/>
              <w:left w:val="single" w:sz="4" w:space="0" w:color="auto"/>
              <w:bottom w:val="dotted" w:sz="4" w:space="0" w:color="auto"/>
              <w:right w:val="single" w:sz="4" w:space="0" w:color="auto"/>
            </w:tcBorders>
          </w:tcPr>
          <w:p w14:paraId="1D0360E7" w14:textId="77777777" w:rsidR="00B30632" w:rsidRPr="00C5022D" w:rsidRDefault="00B30632" w:rsidP="004A2A90">
            <w:pPr>
              <w:ind w:left="0" w:firstLine="0"/>
              <w:rPr>
                <w:rFonts w:ascii="Times New Roman" w:eastAsia="Batang" w:hAnsi="Times New Roman"/>
                <w:sz w:val="24"/>
                <w:szCs w:val="24"/>
              </w:rPr>
            </w:pPr>
            <w:r w:rsidRPr="00C5022D">
              <w:rPr>
                <w:rFonts w:ascii="Times New Roman" w:eastAsia="Batang" w:hAnsi="Times New Roman"/>
                <w:sz w:val="24"/>
                <w:szCs w:val="24"/>
              </w:rPr>
              <w:t>Бұрғылау сұйықтығы сүзіндісінің меншікті кедергісі</w:t>
            </w:r>
          </w:p>
          <w:p w14:paraId="25A9501E" w14:textId="77777777" w:rsidR="00B30632" w:rsidRPr="00C5022D" w:rsidRDefault="00B30632" w:rsidP="00B30632">
            <w:pPr>
              <w:rPr>
                <w:rFonts w:ascii="Times New Roman" w:eastAsia="Batang" w:hAnsi="Times New Roman"/>
                <w:sz w:val="24"/>
                <w:szCs w:val="24"/>
              </w:rPr>
            </w:pPr>
          </w:p>
        </w:tc>
        <w:tc>
          <w:tcPr>
            <w:tcW w:w="7045" w:type="dxa"/>
            <w:tcBorders>
              <w:top w:val="dotted" w:sz="4" w:space="0" w:color="auto"/>
              <w:left w:val="single" w:sz="4" w:space="0" w:color="auto"/>
              <w:bottom w:val="dotted" w:sz="4" w:space="0" w:color="auto"/>
              <w:right w:val="single" w:sz="4" w:space="0" w:color="auto"/>
            </w:tcBorders>
          </w:tcPr>
          <w:p w14:paraId="6B734C56" w14:textId="77777777" w:rsidR="00B30632" w:rsidRPr="00C5022D" w:rsidRDefault="00B30632" w:rsidP="004A2A90">
            <w:pPr>
              <w:ind w:left="0" w:firstLine="0"/>
              <w:rPr>
                <w:rFonts w:ascii="Times New Roman" w:eastAsia="Batang" w:hAnsi="Times New Roman"/>
                <w:sz w:val="24"/>
                <w:szCs w:val="24"/>
              </w:rPr>
            </w:pPr>
            <w:r w:rsidRPr="00C5022D">
              <w:rPr>
                <w:rFonts w:ascii="Times New Roman" w:eastAsia="Batang" w:hAnsi="Times New Roman"/>
                <w:sz w:val="24"/>
                <w:szCs w:val="24"/>
              </w:rPr>
              <w:t xml:space="preserve">Rmf – resistivity in mud filtrate - бұрғылау сұйықтығының меншікті кедергісі. Әдетте сүзгі-баспа сынама көзі болып табылады. </w:t>
            </w:r>
          </w:p>
        </w:tc>
      </w:tr>
      <w:tr w:rsidR="00B30632" w:rsidRPr="00C5022D" w14:paraId="1981BA62" w14:textId="77777777" w:rsidTr="00B30632">
        <w:trPr>
          <w:cantSplit/>
        </w:trPr>
        <w:tc>
          <w:tcPr>
            <w:tcW w:w="2030" w:type="dxa"/>
            <w:tcBorders>
              <w:top w:val="dotted" w:sz="4" w:space="0" w:color="auto"/>
              <w:left w:val="single" w:sz="4" w:space="0" w:color="auto"/>
              <w:bottom w:val="dotted" w:sz="4" w:space="0" w:color="auto"/>
              <w:right w:val="single" w:sz="4" w:space="0" w:color="auto"/>
            </w:tcBorders>
          </w:tcPr>
          <w:p w14:paraId="7B898DC7" w14:textId="77777777" w:rsidR="00B30632" w:rsidRPr="00C5022D" w:rsidRDefault="00B30632" w:rsidP="004A2A90">
            <w:pPr>
              <w:ind w:left="0" w:firstLine="0"/>
              <w:rPr>
                <w:rFonts w:ascii="Times New Roman" w:eastAsia="Batang" w:hAnsi="Times New Roman"/>
                <w:sz w:val="24"/>
                <w:szCs w:val="24"/>
              </w:rPr>
            </w:pPr>
            <w:r w:rsidRPr="00C5022D">
              <w:rPr>
                <w:rFonts w:ascii="Times New Roman" w:eastAsia="Batang" w:hAnsi="Times New Roman"/>
                <w:sz w:val="24"/>
                <w:szCs w:val="24"/>
              </w:rPr>
              <w:t>Сүзінді қабығының меншікті кедергісі</w:t>
            </w:r>
          </w:p>
          <w:p w14:paraId="67111250" w14:textId="77777777" w:rsidR="00B30632" w:rsidRPr="00C5022D" w:rsidRDefault="00B30632" w:rsidP="00B30632">
            <w:pPr>
              <w:rPr>
                <w:rFonts w:ascii="Times New Roman" w:eastAsia="Batang" w:hAnsi="Times New Roman"/>
                <w:sz w:val="24"/>
                <w:szCs w:val="24"/>
              </w:rPr>
            </w:pPr>
          </w:p>
        </w:tc>
        <w:tc>
          <w:tcPr>
            <w:tcW w:w="7045" w:type="dxa"/>
            <w:tcBorders>
              <w:top w:val="dotted" w:sz="4" w:space="0" w:color="auto"/>
              <w:left w:val="single" w:sz="4" w:space="0" w:color="auto"/>
              <w:bottom w:val="dotted" w:sz="4" w:space="0" w:color="auto"/>
              <w:right w:val="single" w:sz="4" w:space="0" w:color="auto"/>
            </w:tcBorders>
          </w:tcPr>
          <w:p w14:paraId="14F86D31" w14:textId="77777777" w:rsidR="00B30632" w:rsidRPr="00C5022D" w:rsidRDefault="00B30632" w:rsidP="004A2A90">
            <w:pPr>
              <w:ind w:left="0" w:firstLine="0"/>
              <w:rPr>
                <w:rFonts w:ascii="Times New Roman" w:eastAsia="Batang" w:hAnsi="Times New Roman"/>
                <w:sz w:val="24"/>
                <w:szCs w:val="24"/>
              </w:rPr>
            </w:pPr>
            <w:r w:rsidRPr="00C5022D">
              <w:rPr>
                <w:rFonts w:ascii="Times New Roman" w:eastAsia="Batang" w:hAnsi="Times New Roman"/>
                <w:sz w:val="24"/>
                <w:szCs w:val="24"/>
              </w:rPr>
              <w:t>Rmc – resistivity in mud cake - бұрғылау сұйықтығының меншікті кедергісі. Әдетте сүзгі-баспа сынама көзі болып табылады.</w:t>
            </w:r>
          </w:p>
        </w:tc>
      </w:tr>
      <w:tr w:rsidR="00B30632" w:rsidRPr="00C5022D" w14:paraId="13FC2B85" w14:textId="77777777" w:rsidTr="00B30632">
        <w:trPr>
          <w:cantSplit/>
        </w:trPr>
        <w:tc>
          <w:tcPr>
            <w:tcW w:w="2030" w:type="dxa"/>
            <w:tcBorders>
              <w:top w:val="dotted" w:sz="4" w:space="0" w:color="auto"/>
              <w:left w:val="single" w:sz="4" w:space="0" w:color="auto"/>
              <w:bottom w:val="dotted" w:sz="4" w:space="0" w:color="auto"/>
              <w:right w:val="single" w:sz="4" w:space="0" w:color="auto"/>
            </w:tcBorders>
          </w:tcPr>
          <w:p w14:paraId="20D80351" w14:textId="77777777" w:rsidR="00B30632" w:rsidRPr="00C5022D" w:rsidRDefault="00B30632" w:rsidP="004A2A90">
            <w:pPr>
              <w:ind w:left="0" w:firstLine="0"/>
              <w:rPr>
                <w:rFonts w:ascii="Times New Roman" w:eastAsia="Batang" w:hAnsi="Times New Roman"/>
                <w:sz w:val="24"/>
                <w:szCs w:val="24"/>
              </w:rPr>
            </w:pPr>
            <w:r w:rsidRPr="00C5022D">
              <w:rPr>
                <w:rFonts w:ascii="Times New Roman" w:eastAsia="Batang" w:hAnsi="Times New Roman"/>
                <w:sz w:val="24"/>
                <w:szCs w:val="24"/>
              </w:rPr>
              <w:t xml:space="preserve">ВНТ кезінде Rm (Бұрғылау сұйықтығының меншікті кедергісі) (ұңғыма кенжарындағы температура) </w:t>
            </w:r>
          </w:p>
        </w:tc>
        <w:tc>
          <w:tcPr>
            <w:tcW w:w="7045" w:type="dxa"/>
            <w:tcBorders>
              <w:top w:val="dotted" w:sz="4" w:space="0" w:color="auto"/>
              <w:left w:val="single" w:sz="4" w:space="0" w:color="auto"/>
              <w:bottom w:val="dotted" w:sz="4" w:space="0" w:color="auto"/>
              <w:right w:val="single" w:sz="4" w:space="0" w:color="auto"/>
            </w:tcBorders>
          </w:tcPr>
          <w:p w14:paraId="1A03F95E" w14:textId="77777777" w:rsidR="00B30632" w:rsidRPr="00C5022D" w:rsidRDefault="00B30632" w:rsidP="004A2A90">
            <w:pPr>
              <w:ind w:left="0" w:firstLine="0"/>
              <w:rPr>
                <w:rFonts w:ascii="Times New Roman" w:eastAsia="Batang" w:hAnsi="Times New Roman"/>
                <w:sz w:val="24"/>
                <w:szCs w:val="24"/>
              </w:rPr>
            </w:pPr>
            <w:r w:rsidRPr="00C5022D">
              <w:rPr>
                <w:rFonts w:ascii="Times New Roman" w:eastAsia="Batang" w:hAnsi="Times New Roman"/>
                <w:sz w:val="24"/>
                <w:szCs w:val="24"/>
              </w:rPr>
              <w:t xml:space="preserve">Rm – resistivity in mud  - ұңғыма кенжарындағы температура кезінде бұрғылау сұйықтығының меншікті кедергісі. </w:t>
            </w:r>
          </w:p>
          <w:p w14:paraId="258254CE" w14:textId="77777777" w:rsidR="00B30632" w:rsidRPr="00C5022D" w:rsidRDefault="00B30632" w:rsidP="004A2A90">
            <w:pPr>
              <w:ind w:left="0" w:firstLine="0"/>
              <w:rPr>
                <w:rFonts w:ascii="Times New Roman" w:eastAsia="Batang" w:hAnsi="Times New Roman"/>
                <w:sz w:val="24"/>
                <w:szCs w:val="24"/>
              </w:rPr>
            </w:pPr>
          </w:p>
        </w:tc>
      </w:tr>
      <w:tr w:rsidR="00B30632" w:rsidRPr="00C5022D" w14:paraId="23EACB70" w14:textId="77777777" w:rsidTr="00B30632">
        <w:trPr>
          <w:cantSplit/>
        </w:trPr>
        <w:tc>
          <w:tcPr>
            <w:tcW w:w="2030" w:type="dxa"/>
            <w:tcBorders>
              <w:top w:val="dotted" w:sz="4" w:space="0" w:color="auto"/>
              <w:left w:val="single" w:sz="4" w:space="0" w:color="auto"/>
              <w:bottom w:val="dotted" w:sz="4" w:space="0" w:color="auto"/>
              <w:right w:val="single" w:sz="4" w:space="0" w:color="auto"/>
            </w:tcBorders>
          </w:tcPr>
          <w:p w14:paraId="4C1E4822" w14:textId="77777777" w:rsidR="00B30632" w:rsidRPr="00C5022D" w:rsidRDefault="00B30632" w:rsidP="004A2A90">
            <w:pPr>
              <w:ind w:left="0" w:firstLine="0"/>
              <w:rPr>
                <w:rFonts w:ascii="Times New Roman" w:eastAsia="Batang" w:hAnsi="Times New Roman"/>
                <w:sz w:val="24"/>
                <w:szCs w:val="24"/>
              </w:rPr>
            </w:pPr>
            <w:r w:rsidRPr="00C5022D">
              <w:rPr>
                <w:rFonts w:ascii="Times New Roman" w:eastAsia="Batang" w:hAnsi="Times New Roman"/>
                <w:sz w:val="24"/>
                <w:szCs w:val="24"/>
              </w:rPr>
              <w:t>Бұрғылау сұйықтығы айналымын тоқтату және каротажды бастау аралығындағы уақыт интервалы</w:t>
            </w:r>
          </w:p>
        </w:tc>
        <w:tc>
          <w:tcPr>
            <w:tcW w:w="7045" w:type="dxa"/>
            <w:tcBorders>
              <w:top w:val="dotted" w:sz="4" w:space="0" w:color="auto"/>
              <w:left w:val="single" w:sz="4" w:space="0" w:color="auto"/>
              <w:bottom w:val="dotted" w:sz="4" w:space="0" w:color="auto"/>
              <w:right w:val="single" w:sz="4" w:space="0" w:color="auto"/>
            </w:tcBorders>
          </w:tcPr>
          <w:p w14:paraId="40C230BF" w14:textId="77777777" w:rsidR="00B30632" w:rsidRPr="00C5022D" w:rsidRDefault="00B30632" w:rsidP="004A2A90">
            <w:pPr>
              <w:ind w:left="0" w:firstLine="0"/>
              <w:rPr>
                <w:rFonts w:ascii="Times New Roman" w:eastAsia="Batang" w:hAnsi="Times New Roman"/>
                <w:sz w:val="24"/>
                <w:szCs w:val="24"/>
              </w:rPr>
            </w:pPr>
            <w:r w:rsidRPr="00C5022D">
              <w:rPr>
                <w:rFonts w:ascii="Times New Roman" w:eastAsia="Batang" w:hAnsi="Times New Roman"/>
                <w:sz w:val="24"/>
                <w:szCs w:val="24"/>
              </w:rPr>
              <w:t xml:space="preserve">Бұрғылау сұйықтығы айналымын тоқтату және каротажды бастау аралығындағы уақыт интервалы сағатқа дейін дәлдікпен. </w:t>
            </w:r>
          </w:p>
          <w:p w14:paraId="74D4D48B" w14:textId="77777777" w:rsidR="00B30632" w:rsidRPr="00C5022D" w:rsidRDefault="00B30632" w:rsidP="00B30632">
            <w:pPr>
              <w:rPr>
                <w:rFonts w:ascii="Times New Roman" w:eastAsia="Batang" w:hAnsi="Times New Roman"/>
                <w:sz w:val="24"/>
                <w:szCs w:val="24"/>
              </w:rPr>
            </w:pPr>
          </w:p>
        </w:tc>
      </w:tr>
      <w:tr w:rsidR="00B30632" w:rsidRPr="00C5022D" w14:paraId="1761AEFE" w14:textId="77777777" w:rsidTr="00B30632">
        <w:trPr>
          <w:cantSplit/>
        </w:trPr>
        <w:tc>
          <w:tcPr>
            <w:tcW w:w="2030" w:type="dxa"/>
            <w:tcBorders>
              <w:top w:val="dotted" w:sz="4" w:space="0" w:color="auto"/>
              <w:left w:val="single" w:sz="4" w:space="0" w:color="auto"/>
              <w:bottom w:val="dotted" w:sz="4" w:space="0" w:color="auto"/>
              <w:right w:val="single" w:sz="4" w:space="0" w:color="auto"/>
            </w:tcBorders>
          </w:tcPr>
          <w:p w14:paraId="018B53BE" w14:textId="77777777" w:rsidR="00B30632" w:rsidRPr="00C5022D" w:rsidRDefault="00B30632" w:rsidP="004A2A90">
            <w:pPr>
              <w:ind w:left="0" w:hanging="77"/>
              <w:rPr>
                <w:rFonts w:ascii="Times New Roman" w:eastAsia="Batang" w:hAnsi="Times New Roman"/>
                <w:sz w:val="24"/>
                <w:szCs w:val="24"/>
              </w:rPr>
            </w:pPr>
            <w:r w:rsidRPr="00C5022D">
              <w:rPr>
                <w:rFonts w:ascii="Times New Roman" w:eastAsia="Batang" w:hAnsi="Times New Roman"/>
                <w:sz w:val="24"/>
                <w:szCs w:val="24"/>
              </w:rPr>
              <w:t xml:space="preserve">Ең жоғары температура </w:t>
            </w:r>
          </w:p>
        </w:tc>
        <w:tc>
          <w:tcPr>
            <w:tcW w:w="7045" w:type="dxa"/>
            <w:tcBorders>
              <w:top w:val="dotted" w:sz="4" w:space="0" w:color="auto"/>
              <w:left w:val="single" w:sz="4" w:space="0" w:color="auto"/>
              <w:bottom w:val="dotted" w:sz="4" w:space="0" w:color="auto"/>
              <w:right w:val="single" w:sz="4" w:space="0" w:color="auto"/>
            </w:tcBorders>
          </w:tcPr>
          <w:p w14:paraId="59186182" w14:textId="77777777" w:rsidR="00B30632" w:rsidRPr="00C5022D" w:rsidRDefault="00B30632" w:rsidP="00B30632">
            <w:pPr>
              <w:rPr>
                <w:rFonts w:ascii="Times New Roman" w:eastAsia="Batang" w:hAnsi="Times New Roman"/>
                <w:sz w:val="24"/>
                <w:szCs w:val="24"/>
              </w:rPr>
            </w:pPr>
            <w:r w:rsidRPr="00C5022D">
              <w:rPr>
                <w:rFonts w:ascii="Times New Roman" w:eastAsia="Batang" w:hAnsi="Times New Roman"/>
                <w:sz w:val="24"/>
                <w:szCs w:val="24"/>
              </w:rPr>
              <w:t xml:space="preserve">Каротаждық аспап рейсі уақытында тіркелген орташа ең жоғары температура </w:t>
            </w:r>
          </w:p>
        </w:tc>
      </w:tr>
      <w:tr w:rsidR="00B30632" w:rsidRPr="00C5022D" w14:paraId="165B9579" w14:textId="77777777" w:rsidTr="00B30632">
        <w:trPr>
          <w:cantSplit/>
        </w:trPr>
        <w:tc>
          <w:tcPr>
            <w:tcW w:w="2030" w:type="dxa"/>
            <w:tcBorders>
              <w:top w:val="dotted" w:sz="4" w:space="0" w:color="auto"/>
              <w:left w:val="single" w:sz="4" w:space="0" w:color="auto"/>
              <w:bottom w:val="dotted" w:sz="4" w:space="0" w:color="auto"/>
              <w:right w:val="single" w:sz="4" w:space="0" w:color="auto"/>
            </w:tcBorders>
          </w:tcPr>
          <w:p w14:paraId="19830165" w14:textId="77777777" w:rsidR="00B30632" w:rsidRPr="00C5022D" w:rsidRDefault="00B30632" w:rsidP="00B30632">
            <w:pPr>
              <w:rPr>
                <w:rFonts w:ascii="Times New Roman" w:eastAsia="Batang" w:hAnsi="Times New Roman"/>
                <w:sz w:val="24"/>
                <w:szCs w:val="24"/>
              </w:rPr>
            </w:pPr>
            <w:r w:rsidRPr="00C5022D">
              <w:rPr>
                <w:rFonts w:ascii="Times New Roman" w:eastAsia="Batang" w:hAnsi="Times New Roman"/>
                <w:sz w:val="24"/>
                <w:szCs w:val="24"/>
              </w:rPr>
              <w:t xml:space="preserve">Орталықтандыру </w:t>
            </w:r>
          </w:p>
        </w:tc>
        <w:tc>
          <w:tcPr>
            <w:tcW w:w="7045" w:type="dxa"/>
            <w:tcBorders>
              <w:top w:val="dotted" w:sz="4" w:space="0" w:color="auto"/>
              <w:left w:val="single" w:sz="4" w:space="0" w:color="auto"/>
              <w:bottom w:val="dotted" w:sz="4" w:space="0" w:color="auto"/>
              <w:right w:val="single" w:sz="4" w:space="0" w:color="auto"/>
            </w:tcBorders>
          </w:tcPr>
          <w:p w14:paraId="51D93F3B" w14:textId="77777777" w:rsidR="00B30632" w:rsidRPr="00C5022D" w:rsidRDefault="00B30632" w:rsidP="00B30632">
            <w:pPr>
              <w:rPr>
                <w:rFonts w:ascii="Times New Roman" w:eastAsia="Batang" w:hAnsi="Times New Roman"/>
                <w:sz w:val="24"/>
                <w:szCs w:val="24"/>
              </w:rPr>
            </w:pPr>
            <w:r w:rsidRPr="00C5022D">
              <w:rPr>
                <w:rFonts w:ascii="Times New Roman" w:eastAsia="Batang" w:hAnsi="Times New Roman"/>
                <w:sz w:val="24"/>
                <w:szCs w:val="24"/>
              </w:rPr>
              <w:t xml:space="preserve">Орталықтандыру құрылғылары туралы ақпарат </w:t>
            </w:r>
          </w:p>
        </w:tc>
      </w:tr>
      <w:tr w:rsidR="00B30632" w:rsidRPr="00C5022D" w14:paraId="0444D437" w14:textId="77777777" w:rsidTr="00B30632">
        <w:trPr>
          <w:cantSplit/>
        </w:trPr>
        <w:tc>
          <w:tcPr>
            <w:tcW w:w="2030" w:type="dxa"/>
            <w:tcBorders>
              <w:top w:val="dotted" w:sz="4" w:space="0" w:color="auto"/>
              <w:left w:val="single" w:sz="4" w:space="0" w:color="auto"/>
              <w:bottom w:val="dotted" w:sz="4" w:space="0" w:color="auto"/>
              <w:right w:val="single" w:sz="4" w:space="0" w:color="auto"/>
            </w:tcBorders>
          </w:tcPr>
          <w:p w14:paraId="52821108" w14:textId="77777777" w:rsidR="00B30632" w:rsidRPr="00C5022D" w:rsidRDefault="00B30632" w:rsidP="004A2A90">
            <w:pPr>
              <w:ind w:left="0" w:firstLine="0"/>
              <w:rPr>
                <w:rFonts w:ascii="Times New Roman" w:eastAsia="Batang" w:hAnsi="Times New Roman"/>
                <w:sz w:val="24"/>
                <w:szCs w:val="24"/>
              </w:rPr>
            </w:pPr>
            <w:r w:rsidRPr="00C5022D">
              <w:rPr>
                <w:rFonts w:ascii="Times New Roman" w:eastAsia="Batang" w:hAnsi="Times New Roman"/>
                <w:sz w:val="24"/>
                <w:szCs w:val="24"/>
              </w:rPr>
              <w:t xml:space="preserve">Орталықтандыру дәрежесі </w:t>
            </w:r>
          </w:p>
        </w:tc>
        <w:tc>
          <w:tcPr>
            <w:tcW w:w="7045" w:type="dxa"/>
            <w:tcBorders>
              <w:top w:val="dotted" w:sz="4" w:space="0" w:color="auto"/>
              <w:left w:val="single" w:sz="4" w:space="0" w:color="auto"/>
              <w:bottom w:val="dotted" w:sz="4" w:space="0" w:color="auto"/>
              <w:right w:val="single" w:sz="4" w:space="0" w:color="auto"/>
            </w:tcBorders>
          </w:tcPr>
          <w:p w14:paraId="62D44415" w14:textId="77777777" w:rsidR="00B30632" w:rsidRPr="00C5022D" w:rsidRDefault="00B30632" w:rsidP="00B30632">
            <w:pPr>
              <w:rPr>
                <w:rFonts w:ascii="Times New Roman" w:eastAsia="Batang" w:hAnsi="Times New Roman"/>
                <w:sz w:val="24"/>
                <w:szCs w:val="24"/>
              </w:rPr>
            </w:pPr>
            <w:r w:rsidRPr="00C5022D">
              <w:rPr>
                <w:rFonts w:ascii="Times New Roman" w:eastAsia="Batang" w:hAnsi="Times New Roman"/>
                <w:sz w:val="24"/>
                <w:szCs w:val="24"/>
              </w:rPr>
              <w:t>Шығарылымды орталықтандыру дәрежесі</w:t>
            </w:r>
          </w:p>
        </w:tc>
      </w:tr>
      <w:tr w:rsidR="00B30632" w:rsidRPr="00C5022D" w14:paraId="44E7658E" w14:textId="77777777" w:rsidTr="00B30632">
        <w:trPr>
          <w:cantSplit/>
        </w:trPr>
        <w:tc>
          <w:tcPr>
            <w:tcW w:w="2030" w:type="dxa"/>
            <w:tcBorders>
              <w:top w:val="dotted" w:sz="4" w:space="0" w:color="auto"/>
              <w:left w:val="single" w:sz="4" w:space="0" w:color="auto"/>
              <w:bottom w:val="dotted" w:sz="4" w:space="0" w:color="auto"/>
              <w:right w:val="single" w:sz="4" w:space="0" w:color="auto"/>
            </w:tcBorders>
          </w:tcPr>
          <w:p w14:paraId="5F8DFBC0" w14:textId="77777777" w:rsidR="00B30632" w:rsidRPr="00C5022D" w:rsidRDefault="00B30632" w:rsidP="004A2A90">
            <w:pPr>
              <w:ind w:left="0" w:firstLine="0"/>
              <w:rPr>
                <w:rFonts w:ascii="Times New Roman" w:eastAsia="Batang" w:hAnsi="Times New Roman"/>
                <w:sz w:val="24"/>
                <w:szCs w:val="24"/>
              </w:rPr>
            </w:pPr>
            <w:r w:rsidRPr="00C5022D">
              <w:rPr>
                <w:rFonts w:ascii="Times New Roman" w:eastAsia="Batang" w:hAnsi="Times New Roman"/>
                <w:sz w:val="24"/>
                <w:szCs w:val="24"/>
              </w:rPr>
              <w:t xml:space="preserve">Жабдық және аспаптар </w:t>
            </w:r>
          </w:p>
        </w:tc>
        <w:tc>
          <w:tcPr>
            <w:tcW w:w="7045" w:type="dxa"/>
            <w:tcBorders>
              <w:top w:val="dotted" w:sz="4" w:space="0" w:color="auto"/>
              <w:left w:val="single" w:sz="4" w:space="0" w:color="auto"/>
              <w:bottom w:val="dotted" w:sz="4" w:space="0" w:color="auto"/>
              <w:right w:val="single" w:sz="4" w:space="0" w:color="auto"/>
            </w:tcBorders>
          </w:tcPr>
          <w:p w14:paraId="64FFD04F" w14:textId="77777777" w:rsidR="00B30632" w:rsidRPr="00C5022D" w:rsidRDefault="00B30632" w:rsidP="00B30632">
            <w:pPr>
              <w:rPr>
                <w:rFonts w:ascii="Times New Roman" w:eastAsia="Batang" w:hAnsi="Times New Roman"/>
                <w:sz w:val="24"/>
                <w:szCs w:val="24"/>
              </w:rPr>
            </w:pPr>
            <w:r w:rsidRPr="00C5022D">
              <w:rPr>
                <w:rFonts w:ascii="Times New Roman" w:eastAsia="Batang" w:hAnsi="Times New Roman"/>
                <w:sz w:val="24"/>
                <w:szCs w:val="24"/>
              </w:rPr>
              <w:t>Актив сипаттамасы мен сериялық нөмірі немесе нөмірі (каротаждық аспап нөмірін қоса алғанда).</w:t>
            </w:r>
          </w:p>
        </w:tc>
      </w:tr>
      <w:tr w:rsidR="00B30632" w:rsidRPr="00C5022D" w14:paraId="7CB9FD83" w14:textId="77777777" w:rsidTr="00B30632">
        <w:trPr>
          <w:cantSplit/>
        </w:trPr>
        <w:tc>
          <w:tcPr>
            <w:tcW w:w="2030" w:type="dxa"/>
            <w:tcBorders>
              <w:top w:val="dotted" w:sz="4" w:space="0" w:color="auto"/>
              <w:left w:val="single" w:sz="4" w:space="0" w:color="auto"/>
              <w:bottom w:val="dotted" w:sz="4" w:space="0" w:color="auto"/>
              <w:right w:val="single" w:sz="4" w:space="0" w:color="auto"/>
            </w:tcBorders>
          </w:tcPr>
          <w:p w14:paraId="00F7CBA8" w14:textId="66CC5091" w:rsidR="004A2A90" w:rsidRPr="00C5022D" w:rsidRDefault="00B30632" w:rsidP="004A2A90">
            <w:pPr>
              <w:ind w:left="0" w:firstLine="0"/>
              <w:rPr>
                <w:rFonts w:ascii="Times New Roman" w:eastAsia="Batang" w:hAnsi="Times New Roman"/>
                <w:sz w:val="24"/>
                <w:szCs w:val="24"/>
              </w:rPr>
            </w:pPr>
            <w:r w:rsidRPr="00C5022D">
              <w:rPr>
                <w:rFonts w:ascii="Times New Roman" w:eastAsia="Batang" w:hAnsi="Times New Roman"/>
                <w:sz w:val="24"/>
                <w:szCs w:val="24"/>
              </w:rPr>
              <w:t>Ұңғыманың схе</w:t>
            </w:r>
          </w:p>
          <w:p w14:paraId="7C2FBFEA" w14:textId="77777777" w:rsidR="00B30632" w:rsidRPr="00C5022D" w:rsidRDefault="00B30632" w:rsidP="00B30632">
            <w:pPr>
              <w:rPr>
                <w:rFonts w:ascii="Times New Roman" w:eastAsia="Batang" w:hAnsi="Times New Roman"/>
                <w:sz w:val="24"/>
                <w:szCs w:val="24"/>
              </w:rPr>
            </w:pPr>
            <w:r w:rsidRPr="00C5022D">
              <w:rPr>
                <w:rFonts w:ascii="Times New Roman" w:eastAsia="Batang" w:hAnsi="Times New Roman"/>
                <w:sz w:val="24"/>
                <w:szCs w:val="24"/>
              </w:rPr>
              <w:t xml:space="preserve">малық сызбасы </w:t>
            </w:r>
          </w:p>
        </w:tc>
        <w:tc>
          <w:tcPr>
            <w:tcW w:w="7045" w:type="dxa"/>
            <w:tcBorders>
              <w:top w:val="dotted" w:sz="4" w:space="0" w:color="auto"/>
              <w:left w:val="single" w:sz="4" w:space="0" w:color="auto"/>
              <w:bottom w:val="dotted" w:sz="4" w:space="0" w:color="auto"/>
              <w:right w:val="single" w:sz="4" w:space="0" w:color="auto"/>
            </w:tcBorders>
          </w:tcPr>
          <w:p w14:paraId="0009B368" w14:textId="5AEF4E5A" w:rsidR="004A2A90" w:rsidRPr="00C5022D" w:rsidRDefault="00B30632" w:rsidP="004A2A90">
            <w:pPr>
              <w:ind w:left="0" w:firstLine="0"/>
              <w:rPr>
                <w:rFonts w:ascii="Times New Roman" w:eastAsia="Batang" w:hAnsi="Times New Roman"/>
                <w:sz w:val="24"/>
                <w:szCs w:val="24"/>
              </w:rPr>
            </w:pPr>
            <w:r w:rsidRPr="00C5022D">
              <w:rPr>
                <w:rFonts w:ascii="Times New Roman" w:eastAsia="Batang" w:hAnsi="Times New Roman"/>
                <w:sz w:val="24"/>
                <w:szCs w:val="24"/>
              </w:rPr>
              <w:t>Орнатпалы  бағана /бағана  оқпаны диаметрін, сондай-ақ тереңдік пен ауытқу бой</w:t>
            </w:r>
          </w:p>
          <w:p w14:paraId="4EE27136" w14:textId="77777777" w:rsidR="00B30632" w:rsidRPr="00C5022D" w:rsidRDefault="00B30632" w:rsidP="004A2A90">
            <w:pPr>
              <w:ind w:left="0" w:firstLine="0"/>
              <w:rPr>
                <w:rFonts w:ascii="Times New Roman" w:eastAsia="Batang" w:hAnsi="Times New Roman"/>
                <w:sz w:val="24"/>
                <w:szCs w:val="24"/>
              </w:rPr>
            </w:pPr>
            <w:r w:rsidRPr="00C5022D">
              <w:rPr>
                <w:rFonts w:ascii="Times New Roman" w:eastAsia="Batang" w:hAnsi="Times New Roman"/>
                <w:sz w:val="24"/>
                <w:szCs w:val="24"/>
              </w:rPr>
              <w:t xml:space="preserve">ынша деректерді көрсете отырып, ұңғыманың жалпы вертикаль геологиялық қимасы </w:t>
            </w:r>
          </w:p>
          <w:p w14:paraId="59440A1D" w14:textId="77777777" w:rsidR="004A2A90" w:rsidRPr="00C5022D" w:rsidRDefault="004A2A90" w:rsidP="004A2A90">
            <w:pPr>
              <w:ind w:left="0" w:firstLine="0"/>
              <w:rPr>
                <w:rFonts w:ascii="Times New Roman" w:eastAsia="Batang" w:hAnsi="Times New Roman"/>
                <w:sz w:val="24"/>
                <w:szCs w:val="24"/>
              </w:rPr>
            </w:pPr>
          </w:p>
          <w:p w14:paraId="2244F0B3" w14:textId="77777777" w:rsidR="004A2A90" w:rsidRPr="00C5022D" w:rsidRDefault="004A2A90" w:rsidP="004A2A90">
            <w:pPr>
              <w:ind w:left="0" w:firstLine="0"/>
              <w:rPr>
                <w:rFonts w:ascii="Times New Roman" w:eastAsia="Batang" w:hAnsi="Times New Roman"/>
                <w:sz w:val="24"/>
                <w:szCs w:val="24"/>
                <w:lang w:val="kk-KZ"/>
              </w:rPr>
            </w:pPr>
            <w:r w:rsidRPr="00C5022D">
              <w:rPr>
                <w:rFonts w:ascii="Times New Roman" w:eastAsia="Batang" w:hAnsi="Times New Roman"/>
                <w:sz w:val="24"/>
                <w:szCs w:val="24"/>
                <w:lang w:val="kk-KZ"/>
              </w:rPr>
              <w:t>\</w:t>
            </w:r>
          </w:p>
          <w:p w14:paraId="49D2C7A9" w14:textId="77777777" w:rsidR="004A2A90" w:rsidRPr="00C5022D" w:rsidRDefault="004A2A90" w:rsidP="004A2A90">
            <w:pPr>
              <w:ind w:left="0" w:firstLine="0"/>
              <w:rPr>
                <w:rFonts w:ascii="Times New Roman" w:eastAsia="Batang" w:hAnsi="Times New Roman"/>
                <w:sz w:val="24"/>
                <w:szCs w:val="24"/>
                <w:lang w:val="kk-KZ"/>
              </w:rPr>
            </w:pPr>
          </w:p>
          <w:p w14:paraId="601E1289" w14:textId="77777777" w:rsidR="00B30632" w:rsidRPr="00C5022D" w:rsidRDefault="00B30632" w:rsidP="00B30632">
            <w:pPr>
              <w:rPr>
                <w:rFonts w:ascii="Times New Roman" w:eastAsia="Batang" w:hAnsi="Times New Roman"/>
                <w:sz w:val="24"/>
                <w:szCs w:val="24"/>
              </w:rPr>
            </w:pPr>
          </w:p>
        </w:tc>
      </w:tr>
      <w:tr w:rsidR="00B30632" w:rsidRPr="00C5022D" w14:paraId="41D8E823" w14:textId="77777777" w:rsidTr="00B30632">
        <w:trPr>
          <w:cantSplit/>
        </w:trPr>
        <w:tc>
          <w:tcPr>
            <w:tcW w:w="2030" w:type="dxa"/>
            <w:tcBorders>
              <w:top w:val="dotted" w:sz="4" w:space="0" w:color="auto"/>
              <w:left w:val="single" w:sz="4" w:space="0" w:color="auto"/>
              <w:bottom w:val="dotted" w:sz="4" w:space="0" w:color="auto"/>
              <w:right w:val="single" w:sz="4" w:space="0" w:color="auto"/>
            </w:tcBorders>
          </w:tcPr>
          <w:p w14:paraId="063F9270" w14:textId="364286EC" w:rsidR="00B30632" w:rsidRPr="00C5022D" w:rsidRDefault="00B30632" w:rsidP="004A2A90">
            <w:pPr>
              <w:ind w:left="0" w:firstLine="0"/>
              <w:rPr>
                <w:rFonts w:ascii="Times New Roman" w:eastAsia="Batang" w:hAnsi="Times New Roman"/>
                <w:sz w:val="24"/>
                <w:szCs w:val="24"/>
              </w:rPr>
            </w:pPr>
            <w:r w:rsidRPr="00C5022D">
              <w:rPr>
                <w:rFonts w:ascii="Times New Roman" w:eastAsia="Batang" w:hAnsi="Times New Roman"/>
                <w:sz w:val="24"/>
                <w:szCs w:val="24"/>
              </w:rPr>
              <w:t>Аспаптың схемалық сызбасы</w:t>
            </w:r>
          </w:p>
        </w:tc>
        <w:tc>
          <w:tcPr>
            <w:tcW w:w="7045" w:type="dxa"/>
            <w:tcBorders>
              <w:top w:val="dotted" w:sz="4" w:space="0" w:color="auto"/>
              <w:left w:val="single" w:sz="4" w:space="0" w:color="auto"/>
              <w:bottom w:val="dotted" w:sz="4" w:space="0" w:color="auto"/>
              <w:right w:val="single" w:sz="4" w:space="0" w:color="auto"/>
            </w:tcBorders>
          </w:tcPr>
          <w:p w14:paraId="4FE1924D" w14:textId="77777777" w:rsidR="00B30632" w:rsidRPr="00C5022D" w:rsidRDefault="00B30632" w:rsidP="004A2A90">
            <w:pPr>
              <w:ind w:left="0" w:firstLine="0"/>
              <w:rPr>
                <w:rFonts w:ascii="Times New Roman" w:eastAsia="Batang" w:hAnsi="Times New Roman"/>
                <w:sz w:val="24"/>
                <w:szCs w:val="24"/>
              </w:rPr>
            </w:pPr>
            <w:r w:rsidRPr="00C5022D">
              <w:rPr>
                <w:rFonts w:ascii="Times New Roman" w:eastAsia="Batang" w:hAnsi="Times New Roman"/>
                <w:sz w:val="24"/>
                <w:szCs w:val="24"/>
              </w:rPr>
              <w:t xml:space="preserve">Мөлшерлерін көрсете отырып, аспаптарды түсірудің жалпы схемалық сызбасы </w:t>
            </w:r>
          </w:p>
          <w:p w14:paraId="1BB675FB" w14:textId="77777777" w:rsidR="00B30632" w:rsidRPr="00C5022D" w:rsidRDefault="00B30632" w:rsidP="00B30632">
            <w:pPr>
              <w:rPr>
                <w:rFonts w:ascii="Times New Roman" w:eastAsia="Batang" w:hAnsi="Times New Roman"/>
                <w:sz w:val="24"/>
                <w:szCs w:val="24"/>
              </w:rPr>
            </w:pPr>
          </w:p>
        </w:tc>
      </w:tr>
      <w:tr w:rsidR="00B30632" w:rsidRPr="00C5022D" w14:paraId="44CEDB5F" w14:textId="77777777" w:rsidTr="00B30632">
        <w:trPr>
          <w:cantSplit/>
        </w:trPr>
        <w:tc>
          <w:tcPr>
            <w:tcW w:w="2030" w:type="dxa"/>
            <w:tcBorders>
              <w:top w:val="dotted" w:sz="4" w:space="0" w:color="auto"/>
              <w:left w:val="single" w:sz="4" w:space="0" w:color="auto"/>
              <w:bottom w:val="dotted" w:sz="4" w:space="0" w:color="auto"/>
              <w:right w:val="single" w:sz="4" w:space="0" w:color="auto"/>
            </w:tcBorders>
          </w:tcPr>
          <w:p w14:paraId="394E6B45" w14:textId="77777777" w:rsidR="00B30632" w:rsidRPr="00C5022D" w:rsidRDefault="00B30632" w:rsidP="004A2A90">
            <w:pPr>
              <w:ind w:left="0" w:firstLine="0"/>
              <w:rPr>
                <w:rFonts w:ascii="Times New Roman" w:eastAsia="Batang" w:hAnsi="Times New Roman"/>
                <w:sz w:val="24"/>
                <w:szCs w:val="24"/>
              </w:rPr>
            </w:pPr>
            <w:r w:rsidRPr="00C5022D">
              <w:rPr>
                <w:rFonts w:ascii="Times New Roman" w:eastAsia="Batang" w:hAnsi="Times New Roman"/>
                <w:sz w:val="24"/>
                <w:szCs w:val="24"/>
              </w:rPr>
              <w:t xml:space="preserve">Сәйкес калибрлеу </w:t>
            </w:r>
          </w:p>
        </w:tc>
        <w:tc>
          <w:tcPr>
            <w:tcW w:w="7045" w:type="dxa"/>
            <w:tcBorders>
              <w:top w:val="dotted" w:sz="4" w:space="0" w:color="auto"/>
              <w:left w:val="single" w:sz="4" w:space="0" w:color="auto"/>
              <w:bottom w:val="dotted" w:sz="4" w:space="0" w:color="auto"/>
              <w:right w:val="single" w:sz="4" w:space="0" w:color="auto"/>
            </w:tcBorders>
          </w:tcPr>
          <w:p w14:paraId="107606C4" w14:textId="77777777" w:rsidR="00B30632" w:rsidRPr="00C5022D" w:rsidRDefault="00B30632" w:rsidP="004A2A90">
            <w:pPr>
              <w:ind w:left="0" w:firstLine="0"/>
              <w:rPr>
                <w:rFonts w:ascii="Times New Roman" w:eastAsia="Batang" w:hAnsi="Times New Roman"/>
                <w:sz w:val="24"/>
                <w:szCs w:val="24"/>
              </w:rPr>
            </w:pPr>
            <w:r w:rsidRPr="00C5022D">
              <w:rPr>
                <w:rFonts w:ascii="Times New Roman" w:eastAsia="Batang" w:hAnsi="Times New Roman"/>
                <w:sz w:val="24"/>
                <w:szCs w:val="24"/>
              </w:rPr>
              <w:t>Эталон бойынша ақпарат – түсіруге дейін және одан кейін калибрлеу</w:t>
            </w:r>
          </w:p>
          <w:p w14:paraId="1AEE58BC" w14:textId="77777777" w:rsidR="00B30632" w:rsidRPr="00C5022D" w:rsidRDefault="00B30632" w:rsidP="00B30632">
            <w:pPr>
              <w:rPr>
                <w:rFonts w:ascii="Times New Roman" w:eastAsia="Batang" w:hAnsi="Times New Roman"/>
                <w:sz w:val="24"/>
                <w:szCs w:val="24"/>
              </w:rPr>
            </w:pPr>
            <w:r w:rsidRPr="00C5022D">
              <w:rPr>
                <w:rFonts w:ascii="Times New Roman" w:eastAsia="Batang" w:hAnsi="Times New Roman"/>
                <w:sz w:val="24"/>
                <w:szCs w:val="24"/>
              </w:rPr>
              <w:t xml:space="preserve"> </w:t>
            </w:r>
          </w:p>
        </w:tc>
      </w:tr>
      <w:tr w:rsidR="00B30632" w:rsidRPr="00C5022D" w14:paraId="2FEB830F" w14:textId="77777777" w:rsidTr="00B30632">
        <w:trPr>
          <w:cantSplit/>
        </w:trPr>
        <w:tc>
          <w:tcPr>
            <w:tcW w:w="2030" w:type="dxa"/>
            <w:tcBorders>
              <w:top w:val="dotted" w:sz="4" w:space="0" w:color="auto"/>
              <w:left w:val="single" w:sz="4" w:space="0" w:color="auto"/>
              <w:bottom w:val="dotted" w:sz="4" w:space="0" w:color="auto"/>
              <w:right w:val="single" w:sz="4" w:space="0" w:color="auto"/>
            </w:tcBorders>
          </w:tcPr>
          <w:p w14:paraId="4EC29265" w14:textId="77777777" w:rsidR="00B30632" w:rsidRPr="00C5022D" w:rsidRDefault="00B30632" w:rsidP="004A2A90">
            <w:pPr>
              <w:ind w:left="0" w:firstLine="0"/>
              <w:rPr>
                <w:rFonts w:ascii="Times New Roman" w:eastAsia="Batang" w:hAnsi="Times New Roman"/>
                <w:sz w:val="24"/>
                <w:szCs w:val="24"/>
              </w:rPr>
            </w:pPr>
            <w:r w:rsidRPr="00C5022D">
              <w:rPr>
                <w:rFonts w:ascii="Times New Roman" w:eastAsia="Batang" w:hAnsi="Times New Roman"/>
                <w:sz w:val="24"/>
                <w:szCs w:val="24"/>
              </w:rPr>
              <w:t>Түсіндірмелер</w:t>
            </w:r>
          </w:p>
        </w:tc>
        <w:tc>
          <w:tcPr>
            <w:tcW w:w="7045" w:type="dxa"/>
            <w:tcBorders>
              <w:top w:val="dotted" w:sz="4" w:space="0" w:color="auto"/>
              <w:left w:val="single" w:sz="4" w:space="0" w:color="auto"/>
              <w:bottom w:val="dotted" w:sz="4" w:space="0" w:color="auto"/>
              <w:right w:val="single" w:sz="4" w:space="0" w:color="auto"/>
            </w:tcBorders>
          </w:tcPr>
          <w:p w14:paraId="19770017" w14:textId="77777777" w:rsidR="00B30632" w:rsidRPr="00C5022D" w:rsidRDefault="00B30632" w:rsidP="004A2A90">
            <w:pPr>
              <w:ind w:left="0" w:firstLine="0"/>
              <w:rPr>
                <w:rFonts w:ascii="Times New Roman" w:eastAsia="Batang" w:hAnsi="Times New Roman"/>
                <w:sz w:val="24"/>
                <w:szCs w:val="24"/>
              </w:rPr>
            </w:pPr>
            <w:r w:rsidRPr="00C5022D">
              <w:rPr>
                <w:rFonts w:ascii="Times New Roman" w:eastAsia="Batang" w:hAnsi="Times New Roman"/>
                <w:sz w:val="24"/>
                <w:szCs w:val="24"/>
              </w:rPr>
              <w:t>Түсіндірмеге әсер етуі мүмкін жабдық. Аспаптардың істен шығуы/бұзылуы, тереңдікті айқындаудағы қателіктер, экологиялық түзетулер үшін пайдаланылған бұрғылау ерітіндісін минералдау, бұрғылау аспабының тартылуы, бұрғылау ерітіндісіне қоспалар, бұрғылау ерітіндісін сіңіру және т.б.</w:t>
            </w:r>
          </w:p>
          <w:p w14:paraId="054B2C34" w14:textId="77777777" w:rsidR="00B30632" w:rsidRPr="00C5022D" w:rsidRDefault="00B30632" w:rsidP="00B30632">
            <w:pPr>
              <w:rPr>
                <w:rFonts w:ascii="Times New Roman" w:eastAsia="Batang" w:hAnsi="Times New Roman"/>
                <w:sz w:val="24"/>
                <w:szCs w:val="24"/>
              </w:rPr>
            </w:pPr>
            <w:r w:rsidRPr="00C5022D">
              <w:rPr>
                <w:rFonts w:ascii="Times New Roman" w:eastAsia="Batang" w:hAnsi="Times New Roman"/>
                <w:sz w:val="24"/>
                <w:szCs w:val="24"/>
              </w:rPr>
              <w:t xml:space="preserve">  </w:t>
            </w:r>
          </w:p>
        </w:tc>
      </w:tr>
      <w:tr w:rsidR="00B30632" w:rsidRPr="00C5022D" w14:paraId="7F6E6707" w14:textId="77777777" w:rsidTr="00B30632">
        <w:trPr>
          <w:cantSplit/>
        </w:trPr>
        <w:tc>
          <w:tcPr>
            <w:tcW w:w="2030" w:type="dxa"/>
            <w:tcBorders>
              <w:top w:val="dotted" w:sz="4" w:space="0" w:color="auto"/>
              <w:left w:val="single" w:sz="4" w:space="0" w:color="auto"/>
              <w:bottom w:val="dotted" w:sz="4" w:space="0" w:color="auto"/>
              <w:right w:val="single" w:sz="4" w:space="0" w:color="auto"/>
            </w:tcBorders>
          </w:tcPr>
          <w:p w14:paraId="790FAAD1" w14:textId="77777777" w:rsidR="00B30632" w:rsidRPr="00C5022D" w:rsidRDefault="00B30632" w:rsidP="00B30632">
            <w:pPr>
              <w:rPr>
                <w:rFonts w:ascii="Times New Roman" w:eastAsia="Batang" w:hAnsi="Times New Roman"/>
                <w:sz w:val="24"/>
                <w:szCs w:val="24"/>
              </w:rPr>
            </w:pPr>
            <w:r w:rsidRPr="00C5022D">
              <w:rPr>
                <w:rFonts w:ascii="Times New Roman" w:eastAsia="Batang" w:hAnsi="Times New Roman"/>
                <w:sz w:val="24"/>
                <w:szCs w:val="24"/>
              </w:rPr>
              <w:t xml:space="preserve">Өзге де қызметтер </w:t>
            </w:r>
          </w:p>
        </w:tc>
        <w:tc>
          <w:tcPr>
            <w:tcW w:w="7045" w:type="dxa"/>
            <w:tcBorders>
              <w:top w:val="dotted" w:sz="4" w:space="0" w:color="auto"/>
              <w:left w:val="single" w:sz="4" w:space="0" w:color="auto"/>
              <w:bottom w:val="dotted" w:sz="4" w:space="0" w:color="auto"/>
              <w:right w:val="single" w:sz="4" w:space="0" w:color="auto"/>
            </w:tcBorders>
          </w:tcPr>
          <w:p w14:paraId="691901FE" w14:textId="77777777" w:rsidR="00B30632" w:rsidRPr="00C5022D" w:rsidRDefault="00B30632" w:rsidP="00B30632">
            <w:pPr>
              <w:rPr>
                <w:rFonts w:ascii="Times New Roman" w:eastAsia="Batang" w:hAnsi="Times New Roman"/>
                <w:sz w:val="24"/>
                <w:szCs w:val="24"/>
              </w:rPr>
            </w:pPr>
            <w:r w:rsidRPr="00C5022D">
              <w:rPr>
                <w:rFonts w:ascii="Times New Roman" w:eastAsia="Batang" w:hAnsi="Times New Roman"/>
                <w:sz w:val="24"/>
                <w:szCs w:val="24"/>
              </w:rPr>
              <w:t>Орындалатын өзге де жұмыстардың сипаттамасы</w:t>
            </w:r>
          </w:p>
        </w:tc>
      </w:tr>
      <w:tr w:rsidR="00B30632" w:rsidRPr="00C5022D" w14:paraId="39BF6BB7" w14:textId="77777777" w:rsidTr="00B30632">
        <w:trPr>
          <w:cantSplit/>
        </w:trPr>
        <w:tc>
          <w:tcPr>
            <w:tcW w:w="2030" w:type="dxa"/>
            <w:tcBorders>
              <w:top w:val="dotted" w:sz="4" w:space="0" w:color="auto"/>
              <w:left w:val="single" w:sz="4" w:space="0" w:color="auto"/>
              <w:bottom w:val="dotted" w:sz="4" w:space="0" w:color="auto"/>
              <w:right w:val="single" w:sz="4" w:space="0" w:color="auto"/>
            </w:tcBorders>
          </w:tcPr>
          <w:p w14:paraId="49737E1D" w14:textId="77777777" w:rsidR="00B30632" w:rsidRPr="00C5022D" w:rsidRDefault="00B30632" w:rsidP="004A2A90">
            <w:pPr>
              <w:ind w:left="0" w:firstLine="0"/>
              <w:rPr>
                <w:rFonts w:ascii="Times New Roman" w:eastAsia="Batang" w:hAnsi="Times New Roman"/>
                <w:sz w:val="24"/>
                <w:szCs w:val="24"/>
              </w:rPr>
            </w:pPr>
            <w:r w:rsidRPr="00C5022D">
              <w:rPr>
                <w:rFonts w:ascii="Times New Roman" w:eastAsia="Batang" w:hAnsi="Times New Roman"/>
                <w:sz w:val="24"/>
                <w:szCs w:val="24"/>
              </w:rPr>
              <w:t xml:space="preserve">Тіркелді </w:t>
            </w:r>
          </w:p>
        </w:tc>
        <w:tc>
          <w:tcPr>
            <w:tcW w:w="7045" w:type="dxa"/>
            <w:tcBorders>
              <w:top w:val="dotted" w:sz="4" w:space="0" w:color="auto"/>
              <w:left w:val="single" w:sz="4" w:space="0" w:color="auto"/>
              <w:bottom w:val="dotted" w:sz="4" w:space="0" w:color="auto"/>
              <w:right w:val="single" w:sz="4" w:space="0" w:color="auto"/>
            </w:tcBorders>
          </w:tcPr>
          <w:p w14:paraId="6EBA0110" w14:textId="77777777" w:rsidR="00B30632" w:rsidRPr="00C5022D" w:rsidRDefault="00B30632" w:rsidP="00B30632">
            <w:pPr>
              <w:rPr>
                <w:rFonts w:ascii="Times New Roman" w:eastAsia="Batang" w:hAnsi="Times New Roman"/>
                <w:sz w:val="24"/>
                <w:szCs w:val="24"/>
              </w:rPr>
            </w:pPr>
            <w:r w:rsidRPr="00C5022D">
              <w:rPr>
                <w:rFonts w:ascii="Times New Roman" w:eastAsia="Batang" w:hAnsi="Times New Roman"/>
                <w:sz w:val="24"/>
                <w:szCs w:val="24"/>
              </w:rPr>
              <w:t>ОРЫНДАУШЫ ӨКІЛІНІҢ аты</w:t>
            </w:r>
          </w:p>
          <w:p w14:paraId="70C7BD8B" w14:textId="77777777" w:rsidR="00B30632" w:rsidRPr="00C5022D" w:rsidRDefault="00B30632" w:rsidP="00B30632">
            <w:pPr>
              <w:rPr>
                <w:rFonts w:ascii="Times New Roman" w:eastAsia="Batang" w:hAnsi="Times New Roman"/>
                <w:sz w:val="24"/>
                <w:szCs w:val="24"/>
              </w:rPr>
            </w:pPr>
          </w:p>
        </w:tc>
      </w:tr>
      <w:tr w:rsidR="00B30632" w:rsidRPr="00C5022D" w14:paraId="75A51A4B" w14:textId="77777777" w:rsidTr="00B30632">
        <w:trPr>
          <w:cantSplit/>
        </w:trPr>
        <w:tc>
          <w:tcPr>
            <w:tcW w:w="2030" w:type="dxa"/>
            <w:tcBorders>
              <w:top w:val="dotted" w:sz="4" w:space="0" w:color="auto"/>
              <w:left w:val="single" w:sz="4" w:space="0" w:color="auto"/>
              <w:bottom w:val="single" w:sz="4" w:space="0" w:color="auto"/>
              <w:right w:val="single" w:sz="4" w:space="0" w:color="auto"/>
            </w:tcBorders>
          </w:tcPr>
          <w:p w14:paraId="7F942CCF" w14:textId="77777777" w:rsidR="00B30632" w:rsidRPr="00C5022D" w:rsidRDefault="00B30632" w:rsidP="004A2A90">
            <w:pPr>
              <w:ind w:left="0" w:firstLine="0"/>
              <w:rPr>
                <w:rFonts w:ascii="Times New Roman" w:eastAsia="Batang" w:hAnsi="Times New Roman"/>
                <w:sz w:val="24"/>
                <w:szCs w:val="24"/>
              </w:rPr>
            </w:pPr>
            <w:r w:rsidRPr="00C5022D">
              <w:rPr>
                <w:rFonts w:ascii="Times New Roman" w:eastAsia="Batang" w:hAnsi="Times New Roman"/>
                <w:sz w:val="24"/>
                <w:szCs w:val="24"/>
              </w:rPr>
              <w:t xml:space="preserve">Расталды </w:t>
            </w:r>
          </w:p>
        </w:tc>
        <w:tc>
          <w:tcPr>
            <w:tcW w:w="7045" w:type="dxa"/>
            <w:tcBorders>
              <w:top w:val="dotted" w:sz="4" w:space="0" w:color="auto"/>
              <w:left w:val="single" w:sz="4" w:space="0" w:color="auto"/>
              <w:bottom w:val="single" w:sz="4" w:space="0" w:color="auto"/>
              <w:right w:val="single" w:sz="4" w:space="0" w:color="auto"/>
            </w:tcBorders>
          </w:tcPr>
          <w:p w14:paraId="7287FF87" w14:textId="77777777" w:rsidR="00B30632" w:rsidRPr="00C5022D" w:rsidRDefault="00B30632" w:rsidP="00B30632">
            <w:pPr>
              <w:rPr>
                <w:rFonts w:ascii="Times New Roman" w:eastAsia="Batang" w:hAnsi="Times New Roman"/>
                <w:sz w:val="24"/>
                <w:szCs w:val="24"/>
              </w:rPr>
            </w:pPr>
            <w:r w:rsidRPr="00C5022D">
              <w:rPr>
                <w:rFonts w:ascii="Times New Roman" w:eastAsia="Batang" w:hAnsi="Times New Roman"/>
                <w:sz w:val="24"/>
                <w:szCs w:val="24"/>
              </w:rPr>
              <w:t>ТАПСЫРЫСШЫ ӨКІЛІНІҢ аты</w:t>
            </w:r>
          </w:p>
          <w:p w14:paraId="6662C179" w14:textId="77777777" w:rsidR="00B30632" w:rsidRPr="00C5022D" w:rsidRDefault="00B30632" w:rsidP="00B30632">
            <w:pPr>
              <w:rPr>
                <w:rFonts w:ascii="Times New Roman" w:eastAsia="Batang" w:hAnsi="Times New Roman"/>
                <w:sz w:val="24"/>
                <w:szCs w:val="24"/>
              </w:rPr>
            </w:pPr>
          </w:p>
        </w:tc>
      </w:tr>
    </w:tbl>
    <w:p w14:paraId="59EE9932" w14:textId="77777777" w:rsidR="00B30632" w:rsidRPr="00C5022D" w:rsidRDefault="00B30632" w:rsidP="00B30632">
      <w:pPr>
        <w:rPr>
          <w:rFonts w:ascii="Times New Roman" w:hAnsi="Times New Roman"/>
          <w:b/>
          <w:sz w:val="24"/>
          <w:szCs w:val="24"/>
        </w:rPr>
      </w:pPr>
    </w:p>
    <w:p w14:paraId="3177E703" w14:textId="77777777" w:rsidR="00B30632" w:rsidRPr="00C5022D" w:rsidRDefault="00B30632" w:rsidP="00B30632">
      <w:pPr>
        <w:rPr>
          <w:rFonts w:ascii="Times New Roman" w:hAnsi="Times New Roman"/>
          <w:b/>
          <w:sz w:val="24"/>
          <w:szCs w:val="24"/>
        </w:rPr>
      </w:pPr>
      <w:r w:rsidRPr="00C5022D">
        <w:rPr>
          <w:rFonts w:ascii="Times New Roman" w:hAnsi="Times New Roman"/>
          <w:b/>
          <w:sz w:val="24"/>
          <w:szCs w:val="24"/>
        </w:rPr>
        <w:t>ЖҰМЫСТАРҒА ҚОЙЫЛАТЫН ТАЛАПТАР</w:t>
      </w:r>
    </w:p>
    <w:p w14:paraId="5FE61B61" w14:textId="77777777" w:rsidR="00B30632" w:rsidRPr="00C5022D" w:rsidRDefault="00B30632" w:rsidP="004A2A90">
      <w:pPr>
        <w:ind w:left="0" w:firstLine="0"/>
        <w:rPr>
          <w:rFonts w:ascii="Times New Roman" w:hAnsi="Times New Roman"/>
          <w:sz w:val="24"/>
          <w:szCs w:val="24"/>
        </w:rPr>
      </w:pPr>
      <w:r w:rsidRPr="00C5022D">
        <w:rPr>
          <w:rFonts w:ascii="Times New Roman" w:hAnsi="Times New Roman"/>
          <w:sz w:val="24"/>
          <w:szCs w:val="24"/>
        </w:rPr>
        <w:t xml:space="preserve">         Жалпы қуат көзінен және тәуелсіз режимде жұмыс істей алатын, ІІ-аймақта жұмыс істеуге жарамды, толық компьютерлендірілген ҰГЗ станциясы, перфораторлық станция, барлық жиынтықтаушы қосалқы бөлшектерімен және техникалық қызмет көрсетумен бірге.</w:t>
      </w:r>
    </w:p>
    <w:p w14:paraId="19B54869"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Жиынтық келесілерді қамтиды:</w:t>
      </w:r>
    </w:p>
    <w:p w14:paraId="5AA79466"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 xml:space="preserve">ББҚ өлшеміне лайықты жарылыс қауіпсіз қондырғы (ұзындығы 10-15м аспайды) </w:t>
      </w:r>
    </w:p>
    <w:p w14:paraId="69F4E5FE"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 xml:space="preserve">Үздіксіз электрмен жабдықтау жүйесі (үздіксіз қуат беру блогы) </w:t>
      </w:r>
    </w:p>
    <w:p w14:paraId="7328326A" w14:textId="77777777" w:rsidR="00B30632" w:rsidRPr="00C5022D" w:rsidRDefault="00B30632" w:rsidP="004A2A90">
      <w:pPr>
        <w:ind w:left="0" w:firstLine="0"/>
        <w:rPr>
          <w:rFonts w:ascii="Times New Roman" w:hAnsi="Times New Roman"/>
          <w:sz w:val="24"/>
          <w:szCs w:val="24"/>
        </w:rPr>
      </w:pPr>
      <w:r w:rsidRPr="00C5022D">
        <w:rPr>
          <w:rFonts w:ascii="Times New Roman" w:hAnsi="Times New Roman"/>
          <w:sz w:val="24"/>
          <w:szCs w:val="24"/>
        </w:rPr>
        <w:t xml:space="preserve">Бұрғылау алаңымен, офиспен және ең маңызды алаңдармен байланыс жасауға арналған аппараттар </w:t>
      </w:r>
    </w:p>
    <w:p w14:paraId="6822F0FC"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Деректерді Таспысырсшыға нақты уақыт тәртіптемесінде қабылдау/беру жүйесі</w:t>
      </w:r>
    </w:p>
    <w:p w14:paraId="1F83E3B8"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Дисплеилер және/немесе тіркеу құрылғылары</w:t>
      </w:r>
    </w:p>
    <w:p w14:paraId="21C3BA1A"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Принтер/сканер</w:t>
      </w:r>
    </w:p>
    <w:p w14:paraId="6CC72A05"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 xml:space="preserve">Есептер, далалық диаграмалардың басылымдары және т.б. </w:t>
      </w:r>
    </w:p>
    <w:p w14:paraId="2FA3F2F6"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 xml:space="preserve">Аспаптарға қызмет көрсетуге арналған үй-жай </w:t>
      </w:r>
    </w:p>
    <w:p w14:paraId="3FAC85A2" w14:textId="77777777" w:rsidR="00B30632" w:rsidRPr="00C5022D" w:rsidRDefault="00B30632" w:rsidP="004A2A90">
      <w:pPr>
        <w:ind w:left="0" w:firstLine="0"/>
        <w:rPr>
          <w:rFonts w:ascii="Times New Roman" w:hAnsi="Times New Roman"/>
          <w:sz w:val="24"/>
          <w:szCs w:val="24"/>
          <w:lang w:val="ru-RU"/>
        </w:rPr>
      </w:pPr>
      <w:r w:rsidRPr="00C5022D">
        <w:rPr>
          <w:rFonts w:ascii="Times New Roman" w:hAnsi="Times New Roman"/>
          <w:sz w:val="24"/>
          <w:szCs w:val="24"/>
          <w:lang w:val="ru-RU"/>
        </w:rPr>
        <w:t>Жұмыстарды орындау кезінде қолданылатын арқандар мен жүкшығырларға қажетті барлық барабандар.</w:t>
      </w:r>
    </w:p>
    <w:p w14:paraId="588F6F84" w14:textId="77777777" w:rsidR="00B30632" w:rsidRPr="00C5022D" w:rsidRDefault="00B30632" w:rsidP="004A2A90">
      <w:pPr>
        <w:ind w:left="0" w:firstLine="0"/>
        <w:rPr>
          <w:rFonts w:ascii="Times New Roman" w:hAnsi="Times New Roman"/>
          <w:sz w:val="24"/>
          <w:szCs w:val="24"/>
          <w:lang w:val="ru-RU"/>
        </w:rPr>
      </w:pPr>
    </w:p>
    <w:p w14:paraId="11B608BA"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 xml:space="preserve">Барлық деректер </w:t>
      </w:r>
      <w:r w:rsidRPr="00C5022D">
        <w:rPr>
          <w:rFonts w:ascii="Times New Roman" w:hAnsi="Times New Roman"/>
          <w:sz w:val="24"/>
          <w:szCs w:val="24"/>
        </w:rPr>
        <w:t>LAS</w:t>
      </w:r>
      <w:r w:rsidRPr="00C5022D">
        <w:rPr>
          <w:rFonts w:ascii="Times New Roman" w:hAnsi="Times New Roman"/>
          <w:sz w:val="24"/>
          <w:szCs w:val="24"/>
          <w:lang w:val="ru-RU"/>
        </w:rPr>
        <w:t xml:space="preserve"> форматта </w:t>
      </w:r>
      <w:r w:rsidRPr="00C5022D">
        <w:rPr>
          <w:rFonts w:ascii="Times New Roman" w:hAnsi="Times New Roman"/>
          <w:sz w:val="24"/>
          <w:szCs w:val="24"/>
        </w:rPr>
        <w:t>CD</w:t>
      </w:r>
      <w:r w:rsidRPr="00C5022D">
        <w:rPr>
          <w:rFonts w:ascii="Times New Roman" w:hAnsi="Times New Roman"/>
          <w:sz w:val="24"/>
          <w:szCs w:val="24"/>
          <w:lang w:val="ru-RU"/>
        </w:rPr>
        <w:t xml:space="preserve"> дискілерде алынуға тиіс.</w:t>
      </w:r>
    </w:p>
    <w:p w14:paraId="0F797F05" w14:textId="77777777" w:rsidR="00B30632" w:rsidRPr="00C5022D" w:rsidRDefault="00B30632" w:rsidP="004A2A90">
      <w:pPr>
        <w:ind w:left="0" w:firstLine="0"/>
        <w:rPr>
          <w:rFonts w:ascii="Times New Roman" w:hAnsi="Times New Roman"/>
          <w:sz w:val="24"/>
          <w:szCs w:val="24"/>
          <w:lang w:val="ru-RU"/>
        </w:rPr>
      </w:pPr>
      <w:r w:rsidRPr="00C5022D">
        <w:rPr>
          <w:rFonts w:ascii="Times New Roman" w:hAnsi="Times New Roman"/>
          <w:sz w:val="24"/>
          <w:szCs w:val="24"/>
          <w:lang w:val="ru-RU"/>
        </w:rPr>
        <w:t>Орындаушы көрсетілген деңгейде жұмыстарды дәл жүргізу мақсатында өз жабдығын калибрлеу және оған техникалық қызмет көрсету, сондай-ақ модульдік сынақ кезінде алынған қойнауқаттық флюид пен газ үлгілерінің зертханаға жеткізілуіне жауапты. Сонымен қатар ұңғыма қабырғаларын микросканерлеу нәтижелерін интерпертациялау кезінде Орындаушы бұрғылау кезінде алынған керн бағдары бойынша жүргізеді.</w:t>
      </w:r>
    </w:p>
    <w:p w14:paraId="430AA62D" w14:textId="77777777" w:rsidR="00B30632" w:rsidRPr="00C5022D" w:rsidRDefault="00B30632" w:rsidP="00B30632">
      <w:pPr>
        <w:rPr>
          <w:rFonts w:ascii="Times New Roman" w:hAnsi="Times New Roman"/>
          <w:sz w:val="24"/>
          <w:szCs w:val="24"/>
          <w:lang w:val="ru-RU"/>
        </w:rPr>
      </w:pPr>
    </w:p>
    <w:p w14:paraId="0A95F181" w14:textId="77777777" w:rsidR="00B30632" w:rsidRPr="00C5022D" w:rsidRDefault="00B30632" w:rsidP="00B30632">
      <w:pPr>
        <w:rPr>
          <w:rFonts w:ascii="Times New Roman" w:hAnsi="Times New Roman"/>
          <w:b/>
          <w:sz w:val="24"/>
          <w:szCs w:val="24"/>
          <w:lang w:val="ru-RU"/>
        </w:rPr>
      </w:pPr>
      <w:r w:rsidRPr="00C5022D">
        <w:rPr>
          <w:rFonts w:ascii="Times New Roman" w:hAnsi="Times New Roman"/>
          <w:b/>
          <w:sz w:val="24"/>
          <w:szCs w:val="24"/>
          <w:lang w:val="ru-RU"/>
        </w:rPr>
        <w:t>Ашық оқпанда каротаж жүргізу.</w:t>
      </w:r>
    </w:p>
    <w:p w14:paraId="355E9D95" w14:textId="77777777" w:rsidR="00B30632" w:rsidRPr="00C5022D" w:rsidRDefault="00B30632" w:rsidP="004A2A90">
      <w:pPr>
        <w:ind w:left="0" w:firstLine="0"/>
        <w:rPr>
          <w:rFonts w:ascii="Times New Roman" w:hAnsi="Times New Roman"/>
          <w:sz w:val="24"/>
          <w:szCs w:val="24"/>
          <w:lang w:val="ru-RU"/>
        </w:rPr>
      </w:pPr>
      <w:r w:rsidRPr="00C5022D">
        <w:rPr>
          <w:rFonts w:ascii="Times New Roman" w:hAnsi="Times New Roman"/>
          <w:sz w:val="24"/>
          <w:szCs w:val="24"/>
          <w:lang w:val="ru-RU"/>
        </w:rPr>
        <w:tab/>
        <w:t xml:space="preserve">Әрбір ұңғыманың ашық оқпанында жоғарыда көрсетілген бағдарлама бойынша алдыңғы аралықты кем дегенде 50 метрге жабу жазбасын (ҰГЗ түрлері мен аралықтары) ескере отырып, деректерді сандық түрде жаза отырып және бұрғылау станциясында аналогтік қисықтарды 1:500 масштабында (өнімді шөгінділерде 1:200 масштабында) төрт данада шығара отырып ҰГЗ жүргізіледі. Каротаждың түпкілікті деректері түсіндіруден кейін түпкілікті тұжырымдамамен бірге </w:t>
      </w:r>
      <w:r w:rsidRPr="00C5022D">
        <w:rPr>
          <w:rFonts w:ascii="Times New Roman" w:hAnsi="Times New Roman"/>
          <w:sz w:val="24"/>
          <w:szCs w:val="24"/>
        </w:rPr>
        <w:t>CD</w:t>
      </w:r>
      <w:r w:rsidRPr="00C5022D">
        <w:rPr>
          <w:rFonts w:ascii="Times New Roman" w:hAnsi="Times New Roman"/>
          <w:sz w:val="24"/>
          <w:szCs w:val="24"/>
          <w:lang w:val="ru-RU"/>
        </w:rPr>
        <w:t xml:space="preserve"> дискіде және қағазда аналогтік нысанда түрлі-түсті көшірмелер түрінде ұсынылуға тиіс. Каротаж түрлері, оларды қағаз полотнода орналастыру тәртібі мен масштабы Тапсырысшымен келісіледі.</w:t>
      </w:r>
    </w:p>
    <w:p w14:paraId="09D02E0E" w14:textId="77777777" w:rsidR="00B30632" w:rsidRPr="00C5022D" w:rsidRDefault="00B30632" w:rsidP="004A2A90">
      <w:pPr>
        <w:ind w:left="0" w:firstLine="0"/>
        <w:rPr>
          <w:rFonts w:ascii="Times New Roman" w:hAnsi="Times New Roman"/>
          <w:sz w:val="24"/>
          <w:szCs w:val="24"/>
          <w:lang w:val="ru-RU"/>
        </w:rPr>
      </w:pPr>
      <w:r w:rsidRPr="00C5022D">
        <w:rPr>
          <w:rFonts w:ascii="Times New Roman" w:hAnsi="Times New Roman"/>
          <w:sz w:val="24"/>
          <w:szCs w:val="24"/>
          <w:lang w:val="ru-RU"/>
        </w:rPr>
        <w:t>Каротаж жүргізу аралықтарының әрқайсысы бойынша қимада коллекторлардың болуы, қойнауқат аралықтары бойынша олардың кеуектілік шамасы, сипаты және қанықтық дәрежесі туралы шұғыл тұжырымдама берілуге тиіс. Шұғыл тұжырымдама барынша қысқа мерзімде шұғыл тәртіпте, бірақ каротаж аяқталған сәттен бастап 2 күннен кешіктірілмей берілуге тиіс.</w:t>
      </w:r>
    </w:p>
    <w:p w14:paraId="12838929"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Алдын ала жыныстардың қанықтығы туралы есеп 27 сағаттың ішінде ұсынылу тиіс.</w:t>
      </w:r>
    </w:p>
    <w:p w14:paraId="5B31949A" w14:textId="77777777" w:rsidR="00B30632" w:rsidRPr="00C5022D" w:rsidRDefault="00B30632" w:rsidP="004A2A90">
      <w:pPr>
        <w:ind w:left="0" w:firstLine="0"/>
        <w:rPr>
          <w:rFonts w:ascii="Times New Roman" w:hAnsi="Times New Roman"/>
          <w:sz w:val="24"/>
          <w:szCs w:val="24"/>
          <w:lang w:val="ru-RU"/>
        </w:rPr>
      </w:pPr>
      <w:r w:rsidRPr="00C5022D">
        <w:rPr>
          <w:rFonts w:ascii="Times New Roman" w:hAnsi="Times New Roman"/>
          <w:sz w:val="24"/>
          <w:szCs w:val="24"/>
          <w:lang w:val="ru-RU"/>
        </w:rPr>
        <w:t xml:space="preserve"> Әрбір ұңғыманың ҰГЗ және цементометрия деректерінің түсіндірмесі бойынша шұғыл тұжырымдама сынақ жүргізу (немесе жүргізбеу) бойынша ұсыныстармен сүйемелденуге тиіс. Тұжырымдама барынша қысқа мерзімде шұғыл тәртіпте, бірақ түпкілікті (соңғы) каротаж аяқталған сәттен бастап 72 сағаттан кешіктірілмей берілуге тиіс. </w:t>
      </w:r>
    </w:p>
    <w:p w14:paraId="181EC651" w14:textId="77777777" w:rsidR="00B30632" w:rsidRPr="00C5022D" w:rsidRDefault="00B30632" w:rsidP="004A2A90">
      <w:pPr>
        <w:ind w:left="0" w:firstLine="0"/>
        <w:rPr>
          <w:rFonts w:ascii="Times New Roman" w:hAnsi="Times New Roman"/>
          <w:sz w:val="24"/>
          <w:szCs w:val="24"/>
          <w:lang w:val="ru-RU"/>
        </w:rPr>
      </w:pPr>
      <w:r w:rsidRPr="00C5022D">
        <w:rPr>
          <w:rFonts w:ascii="Times New Roman" w:hAnsi="Times New Roman"/>
          <w:sz w:val="24"/>
          <w:szCs w:val="24"/>
          <w:lang w:val="ru-RU"/>
        </w:rPr>
        <w:t xml:space="preserve">ОРЫНДАУШЫ ұңғымада барлық берілген қисықтарды қоса алғанда, сандық деректерді </w:t>
      </w:r>
      <w:r w:rsidRPr="00C5022D">
        <w:rPr>
          <w:rFonts w:ascii="Times New Roman" w:hAnsi="Times New Roman"/>
          <w:sz w:val="24"/>
          <w:szCs w:val="24"/>
        </w:rPr>
        <w:t>LAS</w:t>
      </w:r>
      <w:r w:rsidRPr="00C5022D">
        <w:rPr>
          <w:rFonts w:ascii="Times New Roman" w:hAnsi="Times New Roman"/>
          <w:sz w:val="24"/>
          <w:szCs w:val="24"/>
          <w:lang w:val="ru-RU"/>
        </w:rPr>
        <w:t xml:space="preserve">, </w:t>
      </w:r>
      <w:r w:rsidRPr="00C5022D">
        <w:rPr>
          <w:rFonts w:ascii="Times New Roman" w:hAnsi="Times New Roman"/>
          <w:sz w:val="24"/>
          <w:szCs w:val="24"/>
        </w:rPr>
        <w:t>Adobe</w:t>
      </w:r>
      <w:r w:rsidRPr="00C5022D">
        <w:rPr>
          <w:rFonts w:ascii="Times New Roman" w:hAnsi="Times New Roman"/>
          <w:sz w:val="24"/>
          <w:szCs w:val="24"/>
          <w:lang w:val="ru-RU"/>
        </w:rPr>
        <w:t xml:space="preserve"> </w:t>
      </w:r>
      <w:r w:rsidRPr="00C5022D">
        <w:rPr>
          <w:rFonts w:ascii="Times New Roman" w:hAnsi="Times New Roman"/>
          <w:sz w:val="24"/>
          <w:szCs w:val="24"/>
        </w:rPr>
        <w:t>PDF</w:t>
      </w:r>
      <w:r w:rsidRPr="00C5022D">
        <w:rPr>
          <w:rFonts w:ascii="Times New Roman" w:hAnsi="Times New Roman"/>
          <w:sz w:val="24"/>
          <w:szCs w:val="24"/>
          <w:lang w:val="ru-RU"/>
        </w:rPr>
        <w:t xml:space="preserve"> немесе кез-келген басқа каротаж диаграммаларын көрсететін графикалық редактор  форматтарында </w:t>
      </w:r>
      <w:r w:rsidRPr="00C5022D">
        <w:rPr>
          <w:rFonts w:ascii="Times New Roman" w:hAnsi="Times New Roman"/>
          <w:sz w:val="24"/>
          <w:szCs w:val="24"/>
        </w:rPr>
        <w:t>CD</w:t>
      </w:r>
      <w:r w:rsidRPr="00C5022D">
        <w:rPr>
          <w:rFonts w:ascii="Times New Roman" w:hAnsi="Times New Roman"/>
          <w:sz w:val="24"/>
          <w:szCs w:val="24"/>
          <w:lang w:val="ru-RU"/>
        </w:rPr>
        <w:t>-дискіде тегін табыс етеді. Далалық қара-ақ түсті  деректер басылымдарының 3 көшірмесіне дейін тегін беріледі. Бұдан басқа, бастапқы және өңделген деректерді қоса алғанда,  тасығышында (таспалы қатқыл дискте) толық деректер мұрағаты табыс етіледі. ОРЫНДАУШЫНЫҢ Атыраудағы немесе Ақтаудағы Түсіндіру орталығына деректер беру ТАПСЫРЫСШЫ берген электрондық почта арқылы, сәйкесінше тегін жүзеге асырылады.</w:t>
      </w:r>
    </w:p>
    <w:p w14:paraId="6FAADA41" w14:textId="77777777" w:rsidR="00B30632" w:rsidRPr="00C5022D" w:rsidRDefault="00B30632" w:rsidP="004A2A90">
      <w:pPr>
        <w:ind w:left="0" w:firstLine="0"/>
        <w:rPr>
          <w:rFonts w:ascii="Times New Roman" w:hAnsi="Times New Roman"/>
          <w:sz w:val="24"/>
          <w:szCs w:val="24"/>
          <w:lang w:val="ru-RU"/>
        </w:rPr>
      </w:pPr>
      <w:r w:rsidRPr="00C5022D">
        <w:rPr>
          <w:rFonts w:ascii="Times New Roman" w:hAnsi="Times New Roman"/>
          <w:sz w:val="24"/>
          <w:szCs w:val="24"/>
          <w:lang w:val="ru-RU"/>
        </w:rPr>
        <w:t>ОРЫНДАУШЫ петрофизикалық орталықтардың бірінде (Атырау немесе Ақтау)  Сұйыққойманың кешенді талдауын пайдалана отырып, стандартты каротаж деректерін өңдеу мен түсіндіруді жүзеге асыруға тиіс. Түпкілікті есеп ОРЫНДАУШЫНЫҢ Түсіндіру орталығы деректерді алған күннен бастап 72 (жетпіс екі) сағаттан кешіктірілмей ұсынылуға тиіс. Алдын ала тұжырымдама бастапқы деректер алынғаннан кейін 24 сағат ішінде ұсынылуы мүмкін. Жоғары технологиялық әдістердің деректерін өңдеу мерзімдері қойылған міндеттердің күрделілігіне байланысты болады және осындай өңдеуді бастаудан бұрын ТАПСЫРЫСШЫМЕН келісіледі. ҰГЗ деректерін өңдеу бағалары  «Мөлшерлемелер кестесі. Аспаптар және жабдық» деп аталатын № 3 қосымшаға енгізілді.</w:t>
      </w:r>
    </w:p>
    <w:p w14:paraId="362BB381" w14:textId="77777777" w:rsidR="004A2A90" w:rsidRPr="00C5022D" w:rsidRDefault="004A2A90" w:rsidP="00B30632">
      <w:pPr>
        <w:rPr>
          <w:rFonts w:ascii="Times New Roman" w:hAnsi="Times New Roman"/>
          <w:b/>
          <w:sz w:val="24"/>
          <w:szCs w:val="24"/>
          <w:lang w:val="ru-RU"/>
        </w:rPr>
      </w:pPr>
    </w:p>
    <w:p w14:paraId="0883DEBC" w14:textId="77777777" w:rsidR="00B30632" w:rsidRPr="00C5022D" w:rsidRDefault="00B30632" w:rsidP="00B30632">
      <w:pPr>
        <w:rPr>
          <w:rFonts w:ascii="Times New Roman" w:hAnsi="Times New Roman"/>
          <w:b/>
          <w:sz w:val="24"/>
          <w:szCs w:val="24"/>
          <w:lang w:val="ru-RU"/>
        </w:rPr>
      </w:pPr>
      <w:r w:rsidRPr="00C5022D">
        <w:rPr>
          <w:rFonts w:ascii="Times New Roman" w:hAnsi="Times New Roman"/>
          <w:b/>
          <w:sz w:val="24"/>
          <w:szCs w:val="24"/>
          <w:lang w:val="ru-RU"/>
        </w:rPr>
        <w:t>ВЕРТИКАЛЬ сейсмикалық профильдеу және акустикалық каротаж.</w:t>
      </w:r>
    </w:p>
    <w:p w14:paraId="46049429" w14:textId="77777777" w:rsidR="00B30632" w:rsidRPr="00C5022D" w:rsidRDefault="00B30632" w:rsidP="004A2A90">
      <w:pPr>
        <w:ind w:left="0" w:firstLine="0"/>
        <w:rPr>
          <w:rFonts w:ascii="Times New Roman" w:hAnsi="Times New Roman"/>
          <w:sz w:val="24"/>
          <w:szCs w:val="24"/>
          <w:lang w:val="ru-RU"/>
        </w:rPr>
      </w:pPr>
      <w:r w:rsidRPr="00C5022D">
        <w:rPr>
          <w:rFonts w:ascii="Times New Roman" w:hAnsi="Times New Roman"/>
          <w:sz w:val="24"/>
          <w:szCs w:val="24"/>
          <w:lang w:val="ru-RU"/>
        </w:rPr>
        <w:t xml:space="preserve">№ </w:t>
      </w:r>
      <w:r w:rsidRPr="00C5022D">
        <w:rPr>
          <w:rFonts w:ascii="Times New Roman" w:hAnsi="Times New Roman"/>
          <w:sz w:val="24"/>
          <w:szCs w:val="24"/>
        </w:rPr>
        <w:t>ZT</w:t>
      </w:r>
      <w:r w:rsidRPr="00C5022D">
        <w:rPr>
          <w:rFonts w:ascii="Times New Roman" w:hAnsi="Times New Roman"/>
          <w:sz w:val="24"/>
          <w:szCs w:val="24"/>
          <w:lang w:val="ru-RU"/>
        </w:rPr>
        <w:t xml:space="preserve">-2 ұңғымасы үшін бекітілген оқпанда 2000 м жобалық тереңдікке жеткен кезде тапсырысшы таңдап алған: </w:t>
      </w:r>
      <w:r w:rsidRPr="00C5022D">
        <w:rPr>
          <w:rFonts w:ascii="Times New Roman" w:hAnsi="Times New Roman"/>
          <w:sz w:val="24"/>
          <w:szCs w:val="24"/>
        </w:rPr>
        <w:t>CS</w:t>
      </w:r>
      <w:r w:rsidRPr="00C5022D">
        <w:rPr>
          <w:rFonts w:ascii="Times New Roman" w:hAnsi="Times New Roman"/>
          <w:sz w:val="24"/>
          <w:szCs w:val="24"/>
          <w:lang w:val="ru-RU"/>
        </w:rPr>
        <w:t xml:space="preserve">технологиясы бойынша ВСП орындау жоспарланып отыр, оның қажеттілігі мен орындылығы бұрғылау деректері нәтижесінде алынған нәтижелер негізінде айқындалады. </w:t>
      </w:r>
    </w:p>
    <w:p w14:paraId="38B4B5C6" w14:textId="77777777" w:rsidR="00B30632" w:rsidRPr="00C5022D" w:rsidRDefault="00B30632" w:rsidP="004A2A90">
      <w:pPr>
        <w:ind w:left="0" w:firstLine="0"/>
        <w:rPr>
          <w:rFonts w:ascii="Times New Roman" w:hAnsi="Times New Roman"/>
          <w:sz w:val="24"/>
          <w:szCs w:val="24"/>
          <w:lang w:val="ru-RU"/>
        </w:rPr>
      </w:pPr>
      <w:r w:rsidRPr="00C5022D">
        <w:rPr>
          <w:rFonts w:ascii="Times New Roman" w:hAnsi="Times New Roman"/>
          <w:sz w:val="24"/>
          <w:szCs w:val="24"/>
          <w:lang w:val="ru-RU"/>
        </w:rPr>
        <w:t xml:space="preserve">Шағылысқан толқындардың жылдамдық қимасы мен тереңдік байламын зерттеудің стандартты міндеттерін шешу; </w:t>
      </w:r>
    </w:p>
    <w:p w14:paraId="07AE2E59" w14:textId="77777777" w:rsidR="00B30632" w:rsidRPr="00C5022D" w:rsidRDefault="00B30632" w:rsidP="004A2A90">
      <w:pPr>
        <w:ind w:left="0" w:firstLine="0"/>
        <w:rPr>
          <w:rFonts w:ascii="Times New Roman" w:hAnsi="Times New Roman"/>
          <w:sz w:val="24"/>
          <w:szCs w:val="24"/>
          <w:lang w:val="ru-RU"/>
        </w:rPr>
      </w:pPr>
      <w:r w:rsidRPr="00C5022D">
        <w:rPr>
          <w:rFonts w:ascii="Times New Roman" w:hAnsi="Times New Roman"/>
          <w:sz w:val="24"/>
          <w:szCs w:val="24"/>
          <w:lang w:val="ru-RU"/>
        </w:rPr>
        <w:t xml:space="preserve">: ПВ-1 – зерттелетін ұңғыма сағасы бағыты бойынша ВСП сейсмикалық шағылған толқындары бойынша қиманың тереңдік құрылымын нақтылау; </w:t>
      </w:r>
    </w:p>
    <w:p w14:paraId="4034AF66"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ҰГЗ, ВСП және сейсмикалық қималар деректерін байламдау;</w:t>
      </w:r>
    </w:p>
    <w:p w14:paraId="4039B632"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Ұзына бойы және көлденең толқындардың жылдамдығын есептеу;</w:t>
      </w:r>
    </w:p>
    <w:p w14:paraId="010F635A"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Қойнауқаттардың үш өлшемді акустикалық сипаттамаларын есептеу;</w:t>
      </w:r>
    </w:p>
    <w:p w14:paraId="4663163D"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Қойнауқаттар анизотропиясының параметрлерін айқындау және талдау;</w:t>
      </w:r>
    </w:p>
    <w:p w14:paraId="6258F1E2"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Ашық кеуектілікті бөлу және бағалау;</w:t>
      </w:r>
    </w:p>
    <w:p w14:paraId="09445A99"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Қойнауқаттық флюидтің қозғалғыштығын айқындау;</w:t>
      </w:r>
    </w:p>
    <w:p w14:paraId="1E545DDA" w14:textId="77777777" w:rsidR="00B30632" w:rsidRPr="00C5022D" w:rsidRDefault="00B30632" w:rsidP="00B30632">
      <w:pPr>
        <w:rPr>
          <w:rFonts w:ascii="Times New Roman" w:hAnsi="Times New Roman"/>
          <w:b/>
          <w:sz w:val="24"/>
          <w:szCs w:val="24"/>
          <w:lang w:val="ru-RU"/>
        </w:rPr>
      </w:pPr>
    </w:p>
    <w:p w14:paraId="25A12580" w14:textId="77777777" w:rsidR="00B30632" w:rsidRPr="00C5022D" w:rsidRDefault="00B30632" w:rsidP="00B30632">
      <w:pPr>
        <w:rPr>
          <w:rFonts w:ascii="Times New Roman" w:hAnsi="Times New Roman"/>
          <w:b/>
          <w:sz w:val="24"/>
          <w:szCs w:val="24"/>
          <w:lang w:val="ru-RU"/>
        </w:rPr>
      </w:pPr>
      <w:r w:rsidRPr="00C5022D">
        <w:rPr>
          <w:rFonts w:ascii="Times New Roman" w:hAnsi="Times New Roman"/>
          <w:b/>
          <w:sz w:val="24"/>
          <w:szCs w:val="24"/>
          <w:lang w:val="ru-RU"/>
        </w:rPr>
        <w:t>Тапсырысшының әлеуетті өнім берушіге қоятын негізгі талаптары:</w:t>
      </w:r>
    </w:p>
    <w:p w14:paraId="322866E8" w14:textId="77777777" w:rsidR="00B30632" w:rsidRPr="00C5022D" w:rsidRDefault="00B30632" w:rsidP="004A2A90">
      <w:pPr>
        <w:ind w:left="0" w:firstLine="0"/>
        <w:rPr>
          <w:rFonts w:ascii="Times New Roman" w:hAnsi="Times New Roman"/>
          <w:sz w:val="24"/>
          <w:szCs w:val="24"/>
          <w:lang w:val="ru-RU"/>
        </w:rPr>
      </w:pPr>
      <w:r w:rsidRPr="00C5022D">
        <w:rPr>
          <w:rFonts w:ascii="Times New Roman" w:hAnsi="Times New Roman"/>
          <w:sz w:val="24"/>
          <w:szCs w:val="24"/>
          <w:lang w:val="ru-RU"/>
        </w:rPr>
        <w:t>Жабдықтың болуы, кабельді өлшей отырып, ұңғымалық аспаптарды метрологиялық қамтамасыз ету;</w:t>
      </w:r>
    </w:p>
    <w:p w14:paraId="5300B017"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АРІ бойынша сертификатталған қоздыру көздерінің, жару құралдарының болуы.</w:t>
      </w:r>
    </w:p>
    <w:p w14:paraId="5C704C14"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АРІ бойынша сертификатталған озық геофизикалық зерттеулер технологияларының болуы;</w:t>
      </w:r>
    </w:p>
    <w:p w14:paraId="5B23806B" w14:textId="77777777" w:rsidR="00B30632" w:rsidRPr="00C5022D" w:rsidRDefault="00B30632" w:rsidP="004A2A90">
      <w:pPr>
        <w:ind w:left="0" w:firstLine="0"/>
        <w:rPr>
          <w:rFonts w:ascii="Times New Roman" w:hAnsi="Times New Roman"/>
          <w:sz w:val="24"/>
          <w:szCs w:val="24"/>
          <w:lang w:val="ru-RU"/>
        </w:rPr>
      </w:pPr>
      <w:r w:rsidRPr="00C5022D">
        <w:rPr>
          <w:rFonts w:ascii="Times New Roman" w:hAnsi="Times New Roman"/>
          <w:sz w:val="24"/>
          <w:szCs w:val="24"/>
          <w:lang w:val="ru-RU"/>
        </w:rPr>
        <w:t>Мыналардың: а) жарылыс материалдарын қолдану мен сақтауға лицензия (рұқсат), б) ұңғымаларды геофизикалық және кәсіпшілік-геофизикалық зерттеу жұмыстарына лицензия болуы.</w:t>
      </w:r>
    </w:p>
    <w:p w14:paraId="7C026AF3" w14:textId="77777777" w:rsidR="00B30632" w:rsidRPr="00C5022D" w:rsidRDefault="00B30632" w:rsidP="00B30632">
      <w:pPr>
        <w:rPr>
          <w:rFonts w:ascii="Times New Roman" w:hAnsi="Times New Roman"/>
          <w:sz w:val="24"/>
          <w:szCs w:val="24"/>
          <w:lang w:val="ru-RU"/>
        </w:rPr>
      </w:pPr>
    </w:p>
    <w:p w14:paraId="03CDE391"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ВСП жұмыстарының болжамды көлемі.</w:t>
      </w:r>
    </w:p>
    <w:p w14:paraId="0C9FEBC0" w14:textId="77777777" w:rsidR="00B30632" w:rsidRPr="00C5022D" w:rsidRDefault="00B30632" w:rsidP="00B30632">
      <w:pPr>
        <w:rPr>
          <w:rFonts w:ascii="Times New Roman" w:hAnsi="Times New Roman"/>
          <w:b/>
          <w:sz w:val="24"/>
          <w:szCs w:val="24"/>
          <w:lang w:val="ru-RU"/>
        </w:rPr>
      </w:pPr>
      <w:r w:rsidRPr="00C5022D">
        <w:rPr>
          <w:rFonts w:ascii="Times New Roman" w:hAnsi="Times New Roman"/>
          <w:b/>
          <w:sz w:val="24"/>
          <w:szCs w:val="24"/>
          <w:lang w:val="ru-RU"/>
        </w:rPr>
        <w:t>А -  деректер жинау</w:t>
      </w:r>
    </w:p>
    <w:p w14:paraId="6E23CF75"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 xml:space="preserve">ВСП далалық қызметтері. ПВ-1. Геофондар қадамы 0-2000 м интервалында </w:t>
      </w:r>
      <w:smartTag w:uri="urn:schemas-microsoft-com:office:smarttags" w:element="metricconverter">
        <w:smartTagPr>
          <w:attr w:name="ProductID" w:val="10 м"/>
        </w:smartTagPr>
        <w:r w:rsidRPr="00C5022D">
          <w:rPr>
            <w:rFonts w:ascii="Times New Roman" w:hAnsi="Times New Roman"/>
            <w:sz w:val="24"/>
            <w:szCs w:val="24"/>
            <w:lang w:val="ru-RU"/>
          </w:rPr>
          <w:t>10 м</w:t>
        </w:r>
      </w:smartTag>
      <w:r w:rsidRPr="00C5022D">
        <w:rPr>
          <w:rFonts w:ascii="Times New Roman" w:hAnsi="Times New Roman"/>
          <w:sz w:val="24"/>
          <w:szCs w:val="24"/>
          <w:lang w:val="ru-RU"/>
        </w:rPr>
        <w:t xml:space="preserve">; </w:t>
      </w:r>
    </w:p>
    <w:p w14:paraId="6EDAA9DF" w14:textId="77777777" w:rsidR="00B30632" w:rsidRPr="00C5022D" w:rsidRDefault="00B30632" w:rsidP="00B30632">
      <w:pPr>
        <w:rPr>
          <w:rFonts w:ascii="Times New Roman" w:hAnsi="Times New Roman"/>
          <w:sz w:val="24"/>
          <w:szCs w:val="24"/>
          <w:lang w:val="ru-RU"/>
        </w:rPr>
      </w:pPr>
    </w:p>
    <w:p w14:paraId="55B3BF47"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2000/7,5 = мин 267 бақылау деңгейлері (физ.нүктелер).</w:t>
      </w:r>
    </w:p>
    <w:p w14:paraId="6BBDFCF4" w14:textId="77777777" w:rsidR="00B30632" w:rsidRPr="00C5022D" w:rsidRDefault="00B30632" w:rsidP="004A2A90">
      <w:pPr>
        <w:ind w:left="0" w:firstLine="0"/>
        <w:rPr>
          <w:rFonts w:ascii="Times New Roman" w:hAnsi="Times New Roman"/>
          <w:sz w:val="24"/>
          <w:szCs w:val="24"/>
          <w:lang w:val="ru-RU"/>
        </w:rPr>
      </w:pPr>
      <w:r w:rsidRPr="00C5022D">
        <w:rPr>
          <w:rFonts w:ascii="Times New Roman" w:hAnsi="Times New Roman"/>
          <w:sz w:val="24"/>
          <w:szCs w:val="24"/>
          <w:lang w:val="ru-RU"/>
        </w:rPr>
        <w:t>Пневмокөздерді қоздыру шарттарын (сүңгу тереңдігін)  таңдау бойынша тәжірибелік қызметтерге қадағалау бақылаулары – 5 физ. нүкте.</w:t>
      </w:r>
    </w:p>
    <w:p w14:paraId="729E07A3" w14:textId="77777777" w:rsidR="00B30632" w:rsidRPr="00C5022D" w:rsidRDefault="00B30632" w:rsidP="004A2A90">
      <w:pPr>
        <w:ind w:left="0" w:firstLine="0"/>
        <w:rPr>
          <w:rFonts w:ascii="Times New Roman" w:hAnsi="Times New Roman"/>
          <w:sz w:val="24"/>
          <w:szCs w:val="24"/>
          <w:lang w:val="ru-RU"/>
        </w:rPr>
      </w:pPr>
      <w:r w:rsidRPr="00C5022D">
        <w:rPr>
          <w:rFonts w:ascii="Times New Roman" w:hAnsi="Times New Roman"/>
          <w:sz w:val="24"/>
          <w:szCs w:val="24"/>
          <w:lang w:val="ru-RU"/>
        </w:rPr>
        <w:t>Бір ұңғыма бойынша далалық деректер жинаудың барлық  болжамды көлемі – 267 физ. нүкте (деңгей).</w:t>
      </w:r>
    </w:p>
    <w:p w14:paraId="3397E0BE" w14:textId="77777777" w:rsidR="00B30632" w:rsidRPr="00C5022D" w:rsidRDefault="00B30632" w:rsidP="00B30632">
      <w:pPr>
        <w:rPr>
          <w:rFonts w:ascii="Times New Roman" w:hAnsi="Times New Roman"/>
          <w:b/>
          <w:sz w:val="24"/>
          <w:szCs w:val="24"/>
          <w:lang w:val="ru-RU"/>
        </w:rPr>
      </w:pPr>
      <w:r w:rsidRPr="00C5022D">
        <w:rPr>
          <w:rFonts w:ascii="Times New Roman" w:hAnsi="Times New Roman"/>
          <w:b/>
          <w:sz w:val="24"/>
          <w:szCs w:val="24"/>
          <w:lang w:val="ru-RU"/>
        </w:rPr>
        <w:t>Б – бір ұңғымада дайындық-қорытынды қызметтері.</w:t>
      </w:r>
    </w:p>
    <w:p w14:paraId="64959B7C" w14:textId="77777777" w:rsidR="00B30632" w:rsidRPr="00C5022D" w:rsidRDefault="00B30632" w:rsidP="004A2A90">
      <w:pPr>
        <w:ind w:left="0" w:firstLine="0"/>
        <w:rPr>
          <w:rFonts w:ascii="Times New Roman" w:hAnsi="Times New Roman"/>
          <w:sz w:val="24"/>
          <w:szCs w:val="24"/>
          <w:lang w:val="ru-RU"/>
        </w:rPr>
      </w:pPr>
      <w:r w:rsidRPr="00C5022D">
        <w:rPr>
          <w:rFonts w:ascii="Times New Roman" w:hAnsi="Times New Roman"/>
          <w:sz w:val="24"/>
          <w:szCs w:val="24"/>
          <w:lang w:val="ru-RU"/>
        </w:rPr>
        <w:t>Пневмокөздерді қоздыру шарттарын (сүңгу тереңдігін)  таңдау бойынша тәжірибелік-әдістемелік жұмыстар жүргізу.</w:t>
      </w:r>
    </w:p>
    <w:p w14:paraId="5A7AC24E" w14:textId="77777777" w:rsidR="00B30632" w:rsidRPr="00C5022D" w:rsidRDefault="00B30632" w:rsidP="00B30632">
      <w:pPr>
        <w:rPr>
          <w:rFonts w:ascii="Times New Roman" w:hAnsi="Times New Roman"/>
          <w:b/>
          <w:sz w:val="24"/>
          <w:szCs w:val="24"/>
          <w:lang w:val="ru-RU"/>
        </w:rPr>
      </w:pPr>
      <w:r w:rsidRPr="00C5022D">
        <w:rPr>
          <w:rFonts w:ascii="Times New Roman" w:hAnsi="Times New Roman"/>
          <w:b/>
          <w:sz w:val="24"/>
          <w:szCs w:val="24"/>
          <w:lang w:val="ru-RU"/>
        </w:rPr>
        <w:t>ВСП нәтижесін өңдеу және түсіндіру.</w:t>
      </w:r>
    </w:p>
    <w:p w14:paraId="327D1782"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 xml:space="preserve">Барлық үш компонент: </w:t>
      </w:r>
      <w:r w:rsidRPr="00C5022D">
        <w:rPr>
          <w:rFonts w:ascii="Times New Roman" w:hAnsi="Times New Roman"/>
          <w:sz w:val="24"/>
          <w:szCs w:val="24"/>
        </w:rPr>
        <w:t>Z</w:t>
      </w:r>
      <w:r w:rsidRPr="00C5022D">
        <w:rPr>
          <w:rFonts w:ascii="Times New Roman" w:hAnsi="Times New Roman"/>
          <w:sz w:val="24"/>
          <w:szCs w:val="24"/>
          <w:lang w:val="ru-RU"/>
        </w:rPr>
        <w:t>,</w:t>
      </w:r>
      <w:r w:rsidRPr="00C5022D">
        <w:rPr>
          <w:rFonts w:ascii="Times New Roman" w:hAnsi="Times New Roman"/>
          <w:sz w:val="24"/>
          <w:szCs w:val="24"/>
        </w:rPr>
        <w:t>X</w:t>
      </w:r>
      <w:r w:rsidRPr="00C5022D">
        <w:rPr>
          <w:rFonts w:ascii="Times New Roman" w:hAnsi="Times New Roman"/>
          <w:sz w:val="24"/>
          <w:szCs w:val="24"/>
          <w:lang w:val="ru-RU"/>
        </w:rPr>
        <w:t>,</w:t>
      </w:r>
      <w:r w:rsidRPr="00C5022D">
        <w:rPr>
          <w:rFonts w:ascii="Times New Roman" w:hAnsi="Times New Roman"/>
          <w:sz w:val="24"/>
          <w:szCs w:val="24"/>
        </w:rPr>
        <w:t>Y</w:t>
      </w:r>
      <w:r w:rsidRPr="00C5022D">
        <w:rPr>
          <w:rFonts w:ascii="Times New Roman" w:hAnsi="Times New Roman"/>
          <w:sz w:val="24"/>
          <w:szCs w:val="24"/>
          <w:lang w:val="ru-RU"/>
        </w:rPr>
        <w:t xml:space="preserve"> бойынша ақпарат өңдеуге көңіл бөлінеді.</w:t>
      </w:r>
    </w:p>
    <w:p w14:paraId="03FBA2A8"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ВСП деректерін стандартты өңдеу мынадай кесте бойынша жүргізіледі:</w:t>
      </w:r>
    </w:p>
    <w:p w14:paraId="679BC4FF"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Бастапқы деректерді енгізу;</w:t>
      </w:r>
    </w:p>
    <w:p w14:paraId="5DE14CCB"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Бақылау және геометрия тағайындау;</w:t>
      </w:r>
    </w:p>
    <w:p w14:paraId="274BDFA4"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Ұңғыма оқпанындағы ЖП айналымын түзеті (қажет болған жағдайда);</w:t>
      </w:r>
    </w:p>
    <w:p w14:paraId="24CF4C87"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 xml:space="preserve">Статикалық түзетулер енгізу (келтіру деңгейі  – минус </w:t>
      </w:r>
      <w:smartTag w:uri="urn:schemas-microsoft-com:office:smarttags" w:element="metricconverter">
        <w:smartTagPr>
          <w:attr w:name="ProductID" w:val="27 метр"/>
        </w:smartTagPr>
        <w:r w:rsidRPr="00C5022D">
          <w:rPr>
            <w:rFonts w:ascii="Times New Roman" w:hAnsi="Times New Roman"/>
            <w:sz w:val="24"/>
            <w:szCs w:val="24"/>
            <w:lang w:val="ru-RU"/>
          </w:rPr>
          <w:t>27 метр</w:t>
        </w:r>
      </w:smartTag>
      <w:r w:rsidRPr="00C5022D">
        <w:rPr>
          <w:rFonts w:ascii="Times New Roman" w:hAnsi="Times New Roman"/>
          <w:sz w:val="24"/>
          <w:szCs w:val="24"/>
          <w:lang w:val="ru-RU"/>
        </w:rPr>
        <w:t>);</w:t>
      </w:r>
    </w:p>
    <w:p w14:paraId="3FB7A87E"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Құлама толқындарды азайту;</w:t>
      </w:r>
    </w:p>
    <w:p w14:paraId="03C7AE43"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Бірінші кіріспелерді өңдеу;</w:t>
      </w:r>
    </w:p>
    <w:p w14:paraId="1E74F491"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Еселік шағылыстарды басу;</w:t>
      </w:r>
    </w:p>
    <w:p w14:paraId="07D7294F"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Өстерді бұру;</w:t>
      </w:r>
    </w:p>
    <w:p w14:paraId="64586BE0"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Дәліздік қосындылау;</w:t>
      </w:r>
    </w:p>
    <w:p w14:paraId="2F2F68B6"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Акустикалық калибрлеу;</w:t>
      </w:r>
    </w:p>
    <w:p w14:paraId="48D0DD04"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 xml:space="preserve">Синтетикалық сейсмограмма мен сейсмикалық байламды генерациялау; </w:t>
      </w:r>
    </w:p>
    <w:p w14:paraId="0FBBC690"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Акустикалық импеданс инверсиясы (таңдау бойынша);</w:t>
      </w:r>
    </w:p>
    <w:p w14:paraId="31BD2934"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ВСП-мен жерүсті сейсмикалық барлау деректер қорытындыларын салыстырау;</w:t>
      </w:r>
    </w:p>
    <w:p w14:paraId="40E26DC8"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Нәтиже шығару;</w:t>
      </w:r>
    </w:p>
    <w:p w14:paraId="499A6CD8"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Нәтижені қатты тасығышқа жазу;</w:t>
      </w:r>
    </w:p>
    <w:p w14:paraId="444E767B" w14:textId="77777777" w:rsidR="00B30632" w:rsidRPr="00C5022D" w:rsidRDefault="00B30632" w:rsidP="004A2A90">
      <w:pPr>
        <w:ind w:left="0" w:firstLine="0"/>
        <w:rPr>
          <w:rFonts w:ascii="Times New Roman" w:hAnsi="Times New Roman"/>
          <w:sz w:val="24"/>
          <w:szCs w:val="24"/>
          <w:lang w:val="ru-RU"/>
        </w:rPr>
      </w:pPr>
      <w:r w:rsidRPr="00C5022D">
        <w:rPr>
          <w:rFonts w:ascii="Times New Roman" w:hAnsi="Times New Roman"/>
          <w:sz w:val="24"/>
          <w:szCs w:val="24"/>
          <w:lang w:val="ru-RU"/>
        </w:rPr>
        <w:t>«Ұңғыма сағасы – ПВ1» жолақтары бойынша ВСП көшпелі тереңдік және уақытша қималарын есептеу.</w:t>
      </w:r>
    </w:p>
    <w:p w14:paraId="112428A0" w14:textId="77777777" w:rsidR="00B30632" w:rsidRPr="00C5022D" w:rsidRDefault="00B30632" w:rsidP="00B30632">
      <w:pPr>
        <w:rPr>
          <w:rFonts w:ascii="Times New Roman" w:hAnsi="Times New Roman"/>
          <w:sz w:val="24"/>
          <w:szCs w:val="24"/>
          <w:lang w:val="ru-RU"/>
        </w:rPr>
      </w:pPr>
    </w:p>
    <w:p w14:paraId="333730BB" w14:textId="77777777" w:rsidR="00B30632" w:rsidRPr="00C5022D" w:rsidRDefault="00B30632" w:rsidP="00B30632">
      <w:pPr>
        <w:rPr>
          <w:rFonts w:ascii="Times New Roman" w:hAnsi="Times New Roman"/>
          <w:b/>
          <w:sz w:val="24"/>
          <w:szCs w:val="24"/>
          <w:lang w:val="ru-RU"/>
        </w:rPr>
      </w:pPr>
      <w:r w:rsidRPr="00C5022D">
        <w:rPr>
          <w:rFonts w:ascii="Times New Roman" w:hAnsi="Times New Roman"/>
          <w:b/>
          <w:sz w:val="24"/>
          <w:szCs w:val="24"/>
          <w:lang w:val="ru-RU"/>
        </w:rPr>
        <w:t>ВСП жұмыстарының күтілетін нәтижесі.</w:t>
      </w:r>
    </w:p>
    <w:p w14:paraId="67554F05" w14:textId="77777777" w:rsidR="00B30632" w:rsidRPr="00C5022D" w:rsidRDefault="00B30632" w:rsidP="004A2A90">
      <w:pPr>
        <w:ind w:left="0" w:firstLine="0"/>
        <w:rPr>
          <w:rFonts w:ascii="Times New Roman" w:hAnsi="Times New Roman"/>
          <w:sz w:val="24"/>
          <w:szCs w:val="24"/>
          <w:lang w:val="ru-RU"/>
        </w:rPr>
      </w:pPr>
      <w:r w:rsidRPr="00C5022D">
        <w:rPr>
          <w:rFonts w:ascii="Times New Roman" w:hAnsi="Times New Roman"/>
          <w:sz w:val="24"/>
          <w:szCs w:val="24"/>
          <w:lang w:val="ru-RU"/>
        </w:rPr>
        <w:t>Ұңғыма ауданында Р ұзына бойы толқынының жылдамдық сипаттамалары (орташа, интервалдық жылдамдықтар);</w:t>
      </w:r>
    </w:p>
    <w:p w14:paraId="4EC571E5" w14:textId="77777777" w:rsidR="00B30632" w:rsidRPr="00C5022D" w:rsidRDefault="00B30632" w:rsidP="004A2A90">
      <w:pPr>
        <w:ind w:left="0" w:firstLine="0"/>
        <w:rPr>
          <w:rFonts w:ascii="Times New Roman" w:hAnsi="Times New Roman"/>
          <w:sz w:val="24"/>
          <w:szCs w:val="24"/>
          <w:lang w:val="ru-RU"/>
        </w:rPr>
      </w:pPr>
      <w:r w:rsidRPr="00C5022D">
        <w:rPr>
          <w:rFonts w:ascii="Times New Roman" w:hAnsi="Times New Roman"/>
          <w:sz w:val="24"/>
          <w:szCs w:val="24"/>
          <w:lang w:val="ru-RU"/>
        </w:rPr>
        <w:t>Ұңғыма ауданында Р</w:t>
      </w:r>
      <w:r w:rsidRPr="00C5022D">
        <w:rPr>
          <w:rFonts w:ascii="Times New Roman" w:hAnsi="Times New Roman"/>
          <w:sz w:val="24"/>
          <w:szCs w:val="24"/>
        </w:rPr>
        <w:t>S</w:t>
      </w:r>
      <w:r w:rsidRPr="00C5022D">
        <w:rPr>
          <w:rFonts w:ascii="Times New Roman" w:hAnsi="Times New Roman"/>
          <w:sz w:val="24"/>
          <w:szCs w:val="24"/>
          <w:lang w:val="ru-RU"/>
        </w:rPr>
        <w:t xml:space="preserve"> және </w:t>
      </w:r>
      <w:r w:rsidRPr="00C5022D">
        <w:rPr>
          <w:rFonts w:ascii="Times New Roman" w:hAnsi="Times New Roman"/>
          <w:sz w:val="24"/>
          <w:szCs w:val="24"/>
        </w:rPr>
        <w:t>S</w:t>
      </w:r>
      <w:r w:rsidRPr="00C5022D">
        <w:rPr>
          <w:rFonts w:ascii="Times New Roman" w:hAnsi="Times New Roman"/>
          <w:sz w:val="24"/>
          <w:szCs w:val="24"/>
          <w:lang w:val="ru-RU"/>
        </w:rPr>
        <w:t xml:space="preserve"> көлденең толқындарының жылдамдық сипаттамалары (орташа, интервалдық жылдамдықтар);</w:t>
      </w:r>
    </w:p>
    <w:p w14:paraId="07AF3A6F" w14:textId="77777777" w:rsidR="00B30632" w:rsidRPr="00C5022D" w:rsidRDefault="00B30632" w:rsidP="004A2A90">
      <w:pPr>
        <w:ind w:left="0" w:firstLine="0"/>
        <w:rPr>
          <w:rFonts w:ascii="Times New Roman" w:hAnsi="Times New Roman"/>
          <w:sz w:val="24"/>
          <w:szCs w:val="24"/>
          <w:lang w:val="ru-RU"/>
        </w:rPr>
      </w:pPr>
      <w:r w:rsidRPr="00C5022D">
        <w:rPr>
          <w:rFonts w:ascii="Times New Roman" w:hAnsi="Times New Roman"/>
          <w:sz w:val="24"/>
          <w:szCs w:val="24"/>
          <w:lang w:val="ru-RU"/>
        </w:rPr>
        <w:t>ВСП шағылысқан толқындарын ҰГЗ деректері бойынша айқындалған стратиграфиялық шекараларға байламдау;</w:t>
      </w:r>
    </w:p>
    <w:p w14:paraId="68615870" w14:textId="77777777" w:rsidR="00B30632" w:rsidRPr="00C5022D" w:rsidRDefault="00B30632" w:rsidP="004A2A90">
      <w:pPr>
        <w:ind w:left="0" w:firstLine="0"/>
        <w:rPr>
          <w:rFonts w:ascii="Times New Roman" w:hAnsi="Times New Roman"/>
          <w:sz w:val="24"/>
          <w:szCs w:val="24"/>
          <w:lang w:val="ru-RU"/>
        </w:rPr>
      </w:pPr>
      <w:r w:rsidRPr="00C5022D">
        <w:rPr>
          <w:rFonts w:ascii="Times New Roman" w:hAnsi="Times New Roman"/>
          <w:sz w:val="24"/>
          <w:szCs w:val="24"/>
          <w:lang w:val="ru-RU"/>
        </w:rPr>
        <w:t>ВСП шағылысқан толқындарын МОГТ 2 Д/3Д уақытша қималарының сейсмикалық реперлеріне байламдау.</w:t>
      </w:r>
    </w:p>
    <w:p w14:paraId="798AAFA7"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Орнатпалы  оқпанда қызметтер  (ЦАБ).</w:t>
      </w:r>
    </w:p>
    <w:p w14:paraId="58819A3E" w14:textId="77777777" w:rsidR="00B30632" w:rsidRPr="00C5022D" w:rsidRDefault="00B30632" w:rsidP="004A2A90">
      <w:pPr>
        <w:ind w:left="0" w:firstLine="0"/>
        <w:rPr>
          <w:rFonts w:ascii="Times New Roman" w:hAnsi="Times New Roman"/>
          <w:sz w:val="24"/>
          <w:szCs w:val="24"/>
          <w:lang w:val="ru-RU"/>
        </w:rPr>
      </w:pPr>
      <w:r w:rsidRPr="00C5022D">
        <w:rPr>
          <w:rFonts w:ascii="Times New Roman" w:hAnsi="Times New Roman"/>
          <w:sz w:val="24"/>
          <w:szCs w:val="24"/>
          <w:lang w:val="ru-RU"/>
        </w:rPr>
        <w:t xml:space="preserve">Әрбір ұңғыманың орнатпалы  оқпанындағы техникалық және пайдалану бағана дарында ҰГЗ (ЦАБ) деректерді сандық түрде жаза отырып, бұрғылау алаңында аналогтік қисықтарды  1:500 масштабында екі данада шығара отырып жүргізіледі. ЦАБ жүргізілгеннен кейін бағанадарды цементтеу сапасы бойынша тұжырымдама ұсынылуға тиіс. Түпкілікті деректер Тапсырысшымен келісілген масштабта </w:t>
      </w:r>
      <w:r w:rsidRPr="00C5022D">
        <w:rPr>
          <w:rFonts w:ascii="Times New Roman" w:hAnsi="Times New Roman"/>
          <w:sz w:val="24"/>
          <w:szCs w:val="24"/>
        </w:rPr>
        <w:t>CD</w:t>
      </w:r>
      <w:r w:rsidRPr="00C5022D">
        <w:rPr>
          <w:rFonts w:ascii="Times New Roman" w:hAnsi="Times New Roman"/>
          <w:sz w:val="24"/>
          <w:szCs w:val="24"/>
          <w:lang w:val="ru-RU"/>
        </w:rPr>
        <w:t xml:space="preserve"> дискіде (4 данада) және қағазда аналогтік нысанда түрлі-түсті көшірмелер түрінде (төрт көшірме) ұсынылуға тиіс. ЦАБ бойынша тұжырымдамалар шұғыл тәртіпте мейлінше қысқа мерзімде, бірақ каротаж аяқталған сәттен бастап 2 күннен кешіктірілмей берілуге тиіс. </w:t>
      </w:r>
    </w:p>
    <w:p w14:paraId="7F073109" w14:textId="77777777" w:rsidR="00B30632" w:rsidRPr="00C5022D" w:rsidRDefault="00B30632" w:rsidP="00B30632">
      <w:pPr>
        <w:rPr>
          <w:rFonts w:ascii="Times New Roman" w:hAnsi="Times New Roman"/>
          <w:b/>
          <w:sz w:val="24"/>
          <w:szCs w:val="24"/>
          <w:lang w:val="ru-RU"/>
        </w:rPr>
      </w:pPr>
      <w:r w:rsidRPr="00C5022D">
        <w:rPr>
          <w:rFonts w:ascii="Times New Roman" w:hAnsi="Times New Roman"/>
          <w:b/>
          <w:sz w:val="24"/>
          <w:szCs w:val="24"/>
          <w:lang w:val="ru-RU"/>
        </w:rPr>
        <w:t>Геофизикалық кабельде өнімді аралықтарды бұрғылап тесу.</w:t>
      </w:r>
    </w:p>
    <w:p w14:paraId="51F1116B" w14:textId="77777777" w:rsidR="00B30632" w:rsidRPr="00C5022D" w:rsidRDefault="00B30632" w:rsidP="004A2A90">
      <w:pPr>
        <w:ind w:left="0" w:firstLine="0"/>
        <w:rPr>
          <w:rFonts w:ascii="Times New Roman" w:hAnsi="Times New Roman"/>
          <w:sz w:val="24"/>
          <w:szCs w:val="24"/>
          <w:lang w:val="ru-RU"/>
        </w:rPr>
      </w:pPr>
      <w:r w:rsidRPr="00C5022D">
        <w:rPr>
          <w:rFonts w:ascii="Times New Roman" w:hAnsi="Times New Roman"/>
          <w:sz w:val="24"/>
          <w:szCs w:val="24"/>
          <w:lang w:val="ru-RU"/>
        </w:rPr>
        <w:t>Бұрғылап тесуді СКҚ-да жүргізуге мүмкіндік болмаған жағдайда пайдалану бағана ының осы диаметрі (</w:t>
      </w:r>
      <w:smartTag w:uri="urn:schemas-microsoft-com:office:smarttags" w:element="metricconverter">
        <w:smartTagPr>
          <w:attr w:name="ProductID" w:val="177,8 мм"/>
        </w:smartTagPr>
        <w:r w:rsidRPr="00C5022D">
          <w:rPr>
            <w:rFonts w:ascii="Times New Roman" w:hAnsi="Times New Roman"/>
            <w:sz w:val="24"/>
            <w:szCs w:val="24"/>
            <w:lang w:val="ru-RU"/>
          </w:rPr>
          <w:t>177,8 мм</w:t>
        </w:r>
      </w:smartTag>
      <w:r w:rsidRPr="00C5022D">
        <w:rPr>
          <w:rFonts w:ascii="Times New Roman" w:hAnsi="Times New Roman"/>
          <w:sz w:val="24"/>
          <w:szCs w:val="24"/>
          <w:lang w:val="ru-RU"/>
        </w:rPr>
        <w:t xml:space="preserve">) үшін ең жоғары тесу қабілетін қамтамасыз ететін, тесу тығыздығы  16-18 тесік/м  перфораторлармен кабельде жүргізеді. </w:t>
      </w:r>
      <w:r w:rsidRPr="00C5022D">
        <w:rPr>
          <w:rFonts w:ascii="Times New Roman" w:hAnsi="Times New Roman"/>
          <w:sz w:val="24"/>
          <w:szCs w:val="24"/>
        </w:rPr>
        <w:t>ZT</w:t>
      </w:r>
      <w:r w:rsidRPr="00C5022D">
        <w:rPr>
          <w:rFonts w:ascii="Times New Roman" w:hAnsi="Times New Roman"/>
          <w:sz w:val="24"/>
          <w:szCs w:val="24"/>
          <w:lang w:val="ru-RU"/>
        </w:rPr>
        <w:t>-2 ұңғымасы бойынша 4 объектіде болжамды көлемі  70 қума метр бұрғылап тесу көзделеді. Тапсырысшы ашық оқпан каротажы мен ЦАБ нәтижесі бойынша бұрғылап тесу аралығын нақтылап, ұңғымада жұмыс жүргізуге дейін кемінде 10 күн бұрын Орындаушыға хабарлайды.</w:t>
      </w:r>
    </w:p>
    <w:p w14:paraId="2836061F" w14:textId="77777777" w:rsidR="00B30632" w:rsidRPr="00C5022D" w:rsidRDefault="00B30632" w:rsidP="004A2A90">
      <w:pPr>
        <w:ind w:left="0" w:firstLine="0"/>
        <w:rPr>
          <w:rFonts w:ascii="Times New Roman" w:hAnsi="Times New Roman"/>
          <w:sz w:val="24"/>
          <w:szCs w:val="24"/>
          <w:lang w:val="ru-RU"/>
        </w:rPr>
      </w:pPr>
      <w:r w:rsidRPr="00C5022D">
        <w:rPr>
          <w:rFonts w:ascii="Times New Roman" w:hAnsi="Times New Roman"/>
          <w:sz w:val="24"/>
          <w:szCs w:val="24"/>
          <w:lang w:val="ru-RU"/>
        </w:rPr>
        <w:t>Орындаушы көрсетілген мерзімге дейін ұңғымаға бұрғылап тесу аралығына сәйкес жарақталған перфораторларды, кабельдегі жарылыс пакерлерін, бұрғылап тесу аралығын қимаға байламдау бойынша ҰГЗ жүргізуге арналған станцияны, СКҚ-да сұйықтық деңгейін азайту үшін СКҚ мөлшеріне арналған қобылаштарды және басқаларын қамтитын қажетті жабдықты жеткізеді. Орындаушы  бұрғылап тесу аралығын қимаға байламдайды және кабельдегі перфораторларды таңдалған аралықтарға дәл орналастыру  мақсатында олардың түсірілуін бақылау жүргізеді.</w:t>
      </w:r>
    </w:p>
    <w:p w14:paraId="3B959B58" w14:textId="77777777" w:rsidR="00B30632" w:rsidRPr="00C5022D" w:rsidRDefault="00B30632" w:rsidP="004A2A90">
      <w:pPr>
        <w:ind w:left="0" w:firstLine="0"/>
        <w:rPr>
          <w:rFonts w:ascii="Times New Roman" w:hAnsi="Times New Roman"/>
          <w:sz w:val="24"/>
          <w:szCs w:val="24"/>
          <w:lang w:val="ru-RU"/>
        </w:rPr>
      </w:pPr>
      <w:r w:rsidRPr="00C5022D">
        <w:rPr>
          <w:rFonts w:ascii="Times New Roman" w:hAnsi="Times New Roman"/>
          <w:sz w:val="24"/>
          <w:szCs w:val="24"/>
          <w:lang w:val="ru-RU"/>
        </w:rPr>
        <w:t>Орындаушы жарылыс заттарын пайдалануға байланысты барлық Қызметтер үшін жауапты болады және бұрғылау станциясында ойып тесу жұмыстары кезінде қауіпсіздік техникасы үшін толық жауап береді.</w:t>
      </w:r>
    </w:p>
    <w:p w14:paraId="75754EC4" w14:textId="77777777" w:rsidR="00B30632" w:rsidRPr="00C5022D" w:rsidRDefault="00B30632" w:rsidP="004A2A90">
      <w:pPr>
        <w:ind w:left="0" w:firstLine="0"/>
        <w:rPr>
          <w:rFonts w:ascii="Times New Roman" w:hAnsi="Times New Roman"/>
          <w:sz w:val="24"/>
          <w:szCs w:val="24"/>
          <w:lang w:val="ru-RU"/>
        </w:rPr>
      </w:pPr>
      <w:r w:rsidRPr="00C5022D">
        <w:rPr>
          <w:rFonts w:ascii="Times New Roman" w:hAnsi="Times New Roman"/>
          <w:sz w:val="24"/>
          <w:szCs w:val="24"/>
          <w:lang w:val="ru-RU"/>
        </w:rPr>
        <w:tab/>
        <w:t>Тапсырысшы ұңғыманың дайындығы, бұрқақ жабдығының жиынтықталуы және жұмысқа жарамдылығы, ұңғыманың бұрғылап тесу мен сынақ жүргізуге дайындығы, сондай-ақ осы жұмыс түрлерінің жүргізілуін тиісті жергілікті органдарда келісу үшін жауапты болады.</w:t>
      </w:r>
    </w:p>
    <w:p w14:paraId="305BA034" w14:textId="77777777" w:rsidR="00B30632" w:rsidRPr="00C5022D" w:rsidRDefault="00B30632" w:rsidP="004A2A90">
      <w:pPr>
        <w:ind w:left="0" w:firstLine="0"/>
        <w:rPr>
          <w:rFonts w:ascii="Times New Roman" w:hAnsi="Times New Roman"/>
          <w:sz w:val="24"/>
          <w:szCs w:val="24"/>
          <w:lang w:val="ru-RU"/>
        </w:rPr>
      </w:pPr>
      <w:r w:rsidRPr="00C5022D">
        <w:rPr>
          <w:rFonts w:ascii="Times New Roman" w:hAnsi="Times New Roman"/>
          <w:sz w:val="24"/>
          <w:szCs w:val="24"/>
          <w:lang w:val="ru-RU"/>
        </w:rPr>
        <w:tab/>
        <w:t>Сынау және жою кезіндегі жұмыстар үшін Ықтимал жеткізуші келесі ақпаратты басшылыққа алуы тиіс:</w:t>
      </w:r>
    </w:p>
    <w:p w14:paraId="461DAD0D"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Сынау объекітлерінің алдын ала орналасу орны:</w:t>
      </w:r>
    </w:p>
    <w:p w14:paraId="7B84B478"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№1 объект</w:t>
      </w:r>
    </w:p>
    <w:p w14:paraId="2D0C5D40"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Тереңдігі 1504-1524м</w:t>
      </w:r>
    </w:p>
    <w:p w14:paraId="4E622B41"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№2 объект</w:t>
      </w:r>
    </w:p>
    <w:p w14:paraId="27222FA3"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Тереңдігі 1400-1420м</w:t>
      </w:r>
    </w:p>
    <w:p w14:paraId="658A3D94"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№3 объект</w:t>
      </w:r>
    </w:p>
    <w:p w14:paraId="03694DE8"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887-907м</w:t>
      </w:r>
    </w:p>
    <w:p w14:paraId="79DE6969"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845-865м</w:t>
      </w:r>
    </w:p>
    <w:p w14:paraId="647EE0D2"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№4 объект</w:t>
      </w:r>
    </w:p>
    <w:p w14:paraId="7283C5E8"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715-755м</w:t>
      </w:r>
    </w:p>
    <w:p w14:paraId="444C4B85" w14:textId="77777777" w:rsidR="00B30632" w:rsidRPr="00C5022D" w:rsidRDefault="00B30632" w:rsidP="00B30632">
      <w:pPr>
        <w:rPr>
          <w:rFonts w:ascii="Times New Roman" w:hAnsi="Times New Roman"/>
          <w:sz w:val="24"/>
          <w:szCs w:val="24"/>
          <w:lang w:val="ru-RU"/>
        </w:rPr>
      </w:pPr>
    </w:p>
    <w:p w14:paraId="3DF9F912"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Цементті көпірлерінің алдын ала орналасу орны *:</w:t>
      </w:r>
    </w:p>
    <w:p w14:paraId="39D4F384"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№1 көпір</w:t>
      </w:r>
    </w:p>
    <w:p w14:paraId="398EEFD6"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Тереңдігі 1484-1545м</w:t>
      </w:r>
    </w:p>
    <w:p w14:paraId="3B93B943"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№2 көпір</w:t>
      </w:r>
    </w:p>
    <w:p w14:paraId="2D3714FC"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Тереңдігі 1348-1440м</w:t>
      </w:r>
    </w:p>
    <w:p w14:paraId="352CD2A0"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№3 көпір</w:t>
      </w:r>
    </w:p>
    <w:p w14:paraId="13991E1E"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Тереңдігі 1170-1220</w:t>
      </w:r>
    </w:p>
    <w:p w14:paraId="74251E24"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№4 көпір</w:t>
      </w:r>
    </w:p>
    <w:p w14:paraId="4F024297"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Тереңдігі 875-980м</w:t>
      </w:r>
    </w:p>
    <w:p w14:paraId="24C169E8"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№5 көпір</w:t>
      </w:r>
    </w:p>
    <w:p w14:paraId="2B08B4F6"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Тереңдігі 665-775м</w:t>
      </w:r>
    </w:p>
    <w:p w14:paraId="08130661"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 xml:space="preserve">№6 көпір  </w:t>
      </w:r>
    </w:p>
    <w:p w14:paraId="5CE875E0"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Тереңдігі 10-60м</w:t>
      </w:r>
    </w:p>
    <w:p w14:paraId="5CFF0CE2"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 xml:space="preserve">*- ҰГЗ кезінде түсірілетін пакерлер цементті көпірлердің астына орнатылады. </w:t>
      </w:r>
    </w:p>
    <w:p w14:paraId="3F9E1344"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 xml:space="preserve"> </w:t>
      </w:r>
    </w:p>
    <w:p w14:paraId="2E55F763" w14:textId="77777777" w:rsidR="00B30632" w:rsidRPr="00C5022D" w:rsidRDefault="00B30632" w:rsidP="004A2A90">
      <w:pPr>
        <w:ind w:firstLine="0"/>
        <w:rPr>
          <w:rFonts w:ascii="Times New Roman" w:hAnsi="Times New Roman"/>
          <w:sz w:val="24"/>
          <w:szCs w:val="24"/>
          <w:lang w:val="ru-RU"/>
        </w:rPr>
      </w:pPr>
      <w:r w:rsidRPr="00C5022D">
        <w:rPr>
          <w:rFonts w:ascii="Times New Roman" w:hAnsi="Times New Roman"/>
          <w:sz w:val="24"/>
          <w:szCs w:val="24"/>
          <w:lang w:val="ru-RU"/>
        </w:rPr>
        <w:t>Қойнауқат қысымыынң градиенттерін өлшеу және сынамалар алу кезінде келесі зерттеулер түрлерін жүгізу жоспарланады:</w:t>
      </w:r>
    </w:p>
    <w:p w14:paraId="33006915"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 xml:space="preserve">Замер давления в секции 12,25 дюймов – 30 точек замера давления (максимум 15 мин на точку). </w:t>
      </w:r>
    </w:p>
    <w:p w14:paraId="31CC157C"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 xml:space="preserve">8,5 дюйм секциясында қысымды өлшеу–  30 қысым өлшеу нүктелері  (бір нүктеге максимум 15 мин). </w:t>
      </w:r>
    </w:p>
    <w:p w14:paraId="7D60FB21" w14:textId="77777777" w:rsidR="00B30632" w:rsidRPr="00C5022D" w:rsidRDefault="00B30632" w:rsidP="004A2A90">
      <w:pPr>
        <w:ind w:firstLine="0"/>
        <w:rPr>
          <w:rFonts w:ascii="Times New Roman" w:hAnsi="Times New Roman"/>
          <w:sz w:val="24"/>
          <w:szCs w:val="24"/>
          <w:lang w:val="ru-RU"/>
        </w:rPr>
      </w:pPr>
      <w:r w:rsidRPr="00C5022D">
        <w:rPr>
          <w:rFonts w:ascii="Times New Roman" w:hAnsi="Times New Roman"/>
          <w:sz w:val="24"/>
          <w:szCs w:val="24"/>
          <w:lang w:val="ru-RU"/>
        </w:rPr>
        <w:t xml:space="preserve">12,25 дюйм секциясында  кабельде сынама алу – 6 сынама (сынама алу нүктесінде  максимум 2 сағат). </w:t>
      </w:r>
    </w:p>
    <w:p w14:paraId="0C8F0CF7"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 xml:space="preserve">8,5 дюйм секциясында  кабельде сынама алу - – 6 сынама (сынама алу нүктесінде  максимум 2 сағат). </w:t>
      </w:r>
    </w:p>
    <w:p w14:paraId="66F10977" w14:textId="77777777" w:rsidR="00B30632" w:rsidRPr="00C5022D" w:rsidRDefault="00B30632" w:rsidP="004A2A90">
      <w:pPr>
        <w:ind w:left="0" w:firstLine="0"/>
        <w:rPr>
          <w:rFonts w:ascii="Times New Roman" w:hAnsi="Times New Roman"/>
          <w:sz w:val="24"/>
          <w:szCs w:val="24"/>
          <w:lang w:val="ru-RU"/>
        </w:rPr>
      </w:pPr>
      <w:r w:rsidRPr="00C5022D">
        <w:rPr>
          <w:rFonts w:ascii="Times New Roman" w:hAnsi="Times New Roman"/>
          <w:sz w:val="24"/>
          <w:szCs w:val="24"/>
          <w:lang w:val="ru-RU"/>
        </w:rPr>
        <w:t>Жақтардың келісімі бойынша сынау құбырдағы каротаж аспабымен өткізіле алады (Орындаушы қосымша жабдықтардың болуын ескеру керек)</w:t>
      </w:r>
    </w:p>
    <w:p w14:paraId="4804FABD"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12,25 дюйм секциясында  Мини ҚҚС– 2 сынау (нүктеде максимум 36 сағатқа дейін).</w:t>
      </w:r>
    </w:p>
    <w:p w14:paraId="0213FCB4"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 xml:space="preserve">8,5 дюйм секциясында  Мини ҚҚС – 2 сынау (нүктеде максимум 36 сағатқа дейін). </w:t>
      </w:r>
    </w:p>
    <w:p w14:paraId="53D24946" w14:textId="77777777" w:rsidR="00B30632" w:rsidRPr="00C5022D" w:rsidRDefault="00B30632" w:rsidP="004A2A90">
      <w:pPr>
        <w:ind w:left="0" w:firstLine="0"/>
        <w:rPr>
          <w:rFonts w:ascii="Times New Roman" w:hAnsi="Times New Roman"/>
          <w:sz w:val="24"/>
          <w:szCs w:val="24"/>
          <w:lang w:val="ru-RU"/>
        </w:rPr>
      </w:pPr>
      <w:r w:rsidRPr="00C5022D">
        <w:rPr>
          <w:rFonts w:ascii="Times New Roman" w:hAnsi="Times New Roman"/>
          <w:sz w:val="24"/>
          <w:szCs w:val="24"/>
          <w:lang w:val="ru-RU"/>
        </w:rPr>
        <w:t xml:space="preserve"> Жоғарыда аталған қысым өлшеу, сынма алу және Мини ҚҚС бойынша жұмыстардың дизайны үшін осы Техникалық ерекшелімде көрсетілген Объектілерді сынау туралы ақпаратты басшылыққа алу қажет.</w:t>
      </w:r>
    </w:p>
    <w:p w14:paraId="4551F200" w14:textId="77777777" w:rsidR="00B30632" w:rsidRPr="00C5022D" w:rsidRDefault="00B30632" w:rsidP="00B30632">
      <w:pPr>
        <w:rPr>
          <w:rFonts w:ascii="Times New Roman" w:hAnsi="Times New Roman"/>
          <w:sz w:val="24"/>
          <w:szCs w:val="24"/>
          <w:lang w:val="ru-RU"/>
        </w:rPr>
      </w:pPr>
    </w:p>
    <w:p w14:paraId="73BDC63C"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Ашық оқпандағы ЯМК:</w:t>
      </w:r>
    </w:p>
    <w:p w14:paraId="526ADCA3" w14:textId="77777777" w:rsidR="00B30632" w:rsidRPr="00C5022D" w:rsidRDefault="00B30632" w:rsidP="004A2A90">
      <w:pPr>
        <w:ind w:firstLine="0"/>
        <w:rPr>
          <w:rFonts w:ascii="Times New Roman" w:hAnsi="Times New Roman"/>
          <w:sz w:val="24"/>
          <w:szCs w:val="24"/>
          <w:lang w:val="ru-RU"/>
        </w:rPr>
      </w:pPr>
      <w:r w:rsidRPr="00C5022D">
        <w:rPr>
          <w:rFonts w:ascii="Times New Roman" w:hAnsi="Times New Roman"/>
          <w:sz w:val="24"/>
          <w:szCs w:val="24"/>
          <w:lang w:val="ru-RU"/>
        </w:rPr>
        <w:t>Ядерно-магнитный каротаж 2 секцияда жүргізіледі: 12,25 және 8,5 дюйм. ЯМК кезінде барлық оқпан бойы Т2 режимінде жазба алу жоспарланады. 12,25 дюйм секцияның 6 нүктесінде және 8,5 дюйм секцияның 6 нүктесінде Т1 режимінде жазба алу.</w:t>
      </w:r>
    </w:p>
    <w:p w14:paraId="689F4855"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Түпкілікті есеп.</w:t>
      </w:r>
    </w:p>
    <w:p w14:paraId="41A6CD08" w14:textId="77777777" w:rsidR="00B30632" w:rsidRPr="00C5022D" w:rsidRDefault="00B30632" w:rsidP="004A2A90">
      <w:pPr>
        <w:ind w:firstLine="0"/>
        <w:rPr>
          <w:rFonts w:ascii="Times New Roman" w:hAnsi="Times New Roman"/>
          <w:sz w:val="24"/>
          <w:szCs w:val="24"/>
          <w:lang w:val="ru-RU"/>
        </w:rPr>
      </w:pPr>
      <w:r w:rsidRPr="00C5022D">
        <w:rPr>
          <w:rFonts w:ascii="Times New Roman" w:hAnsi="Times New Roman"/>
          <w:sz w:val="24"/>
          <w:szCs w:val="24"/>
          <w:lang w:val="ru-RU"/>
        </w:rPr>
        <w:t xml:space="preserve">Секциялар бойынша түпкілікті есептер және барлық жүргізілген жұмыстар бойынша түпкілікті есеп масштабы 1:200; 1:500 барлық каротаж диаграммаларымен орыс тілінде 4 данада және ағылшын тілінде 1 данада  электронды және қағаз нұсқалары ұсынылуы тиіс (ТЕ көзделген талаптарға сәйкес).  </w:t>
      </w:r>
    </w:p>
    <w:p w14:paraId="371471D1" w14:textId="77777777" w:rsidR="00B30632" w:rsidRPr="00C5022D" w:rsidRDefault="00B30632" w:rsidP="00B30632">
      <w:pPr>
        <w:rPr>
          <w:rFonts w:ascii="Times New Roman" w:hAnsi="Times New Roman"/>
          <w:sz w:val="24"/>
          <w:szCs w:val="24"/>
          <w:lang w:val="ru-RU"/>
        </w:rPr>
      </w:pPr>
    </w:p>
    <w:p w14:paraId="265F2476" w14:textId="77777777" w:rsidR="00B30632" w:rsidRPr="00C5022D" w:rsidRDefault="00B30632" w:rsidP="00B30632">
      <w:pPr>
        <w:rPr>
          <w:rFonts w:ascii="Times New Roman" w:hAnsi="Times New Roman"/>
          <w:b/>
          <w:sz w:val="24"/>
          <w:szCs w:val="24"/>
          <w:lang w:val="ru-RU"/>
        </w:rPr>
      </w:pPr>
      <w:r w:rsidRPr="00C5022D">
        <w:rPr>
          <w:rFonts w:ascii="Times New Roman" w:hAnsi="Times New Roman"/>
          <w:b/>
          <w:sz w:val="24"/>
          <w:szCs w:val="24"/>
        </w:rPr>
        <w:t>IV</w:t>
      </w:r>
      <w:r w:rsidRPr="00C5022D">
        <w:rPr>
          <w:rFonts w:ascii="Times New Roman" w:hAnsi="Times New Roman"/>
          <w:b/>
          <w:sz w:val="24"/>
          <w:szCs w:val="24"/>
          <w:lang w:val="ru-RU"/>
        </w:rPr>
        <w:t xml:space="preserve"> БӨЛІМ.  ЕҚҚТҚОҚ БОЙЫНША ОРЫНДАУШЫ ҰСЫНАТЫН АҚПАРАТ</w:t>
      </w:r>
    </w:p>
    <w:p w14:paraId="2B068BED" w14:textId="77777777" w:rsidR="00B30632" w:rsidRPr="00C5022D" w:rsidRDefault="00B30632" w:rsidP="00B30632">
      <w:pPr>
        <w:rPr>
          <w:rFonts w:ascii="Times New Roman" w:hAnsi="Times New Roman"/>
          <w:b/>
          <w:sz w:val="24"/>
          <w:szCs w:val="24"/>
        </w:rPr>
      </w:pPr>
      <w:r w:rsidRPr="00C5022D">
        <w:rPr>
          <w:rFonts w:ascii="Times New Roman" w:hAnsi="Times New Roman"/>
          <w:b/>
          <w:sz w:val="24"/>
          <w:szCs w:val="24"/>
        </w:rPr>
        <w:t>Жалпы ережелер</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5"/>
        <w:gridCol w:w="6192"/>
      </w:tblGrid>
      <w:tr w:rsidR="00B30632" w:rsidRPr="00C5022D" w14:paraId="1A2485B8" w14:textId="77777777" w:rsidTr="00B30632">
        <w:trPr>
          <w:trHeight w:val="609"/>
        </w:trPr>
        <w:tc>
          <w:tcPr>
            <w:tcW w:w="3095" w:type="dxa"/>
            <w:tcBorders>
              <w:top w:val="single" w:sz="4" w:space="0" w:color="auto"/>
              <w:left w:val="single" w:sz="4" w:space="0" w:color="auto"/>
              <w:bottom w:val="single" w:sz="4" w:space="0" w:color="auto"/>
              <w:right w:val="single" w:sz="4" w:space="0" w:color="auto"/>
            </w:tcBorders>
            <w:vAlign w:val="center"/>
          </w:tcPr>
          <w:p w14:paraId="3532BA65" w14:textId="77777777" w:rsidR="00B30632" w:rsidRPr="00C5022D" w:rsidRDefault="00B30632" w:rsidP="00B4559B">
            <w:pPr>
              <w:ind w:left="0" w:firstLine="0"/>
              <w:rPr>
                <w:rFonts w:ascii="Times New Roman" w:hAnsi="Times New Roman"/>
                <w:sz w:val="24"/>
                <w:szCs w:val="24"/>
              </w:rPr>
            </w:pPr>
            <w:r w:rsidRPr="00C5022D">
              <w:rPr>
                <w:rFonts w:ascii="Times New Roman" w:hAnsi="Times New Roman"/>
                <w:sz w:val="24"/>
                <w:szCs w:val="24"/>
              </w:rPr>
              <w:t xml:space="preserve">Базаның орналасқан жері және объектіге дейін арақашықтық </w:t>
            </w:r>
          </w:p>
        </w:tc>
        <w:tc>
          <w:tcPr>
            <w:tcW w:w="6192" w:type="dxa"/>
            <w:tcBorders>
              <w:top w:val="single" w:sz="4" w:space="0" w:color="auto"/>
              <w:left w:val="single" w:sz="4" w:space="0" w:color="auto"/>
              <w:bottom w:val="single" w:sz="4" w:space="0" w:color="auto"/>
              <w:right w:val="single" w:sz="4" w:space="0" w:color="auto"/>
            </w:tcBorders>
            <w:vAlign w:val="center"/>
          </w:tcPr>
          <w:p w14:paraId="7625907A" w14:textId="77777777" w:rsidR="00B30632" w:rsidRPr="00C5022D" w:rsidRDefault="00B30632" w:rsidP="00B30632">
            <w:pPr>
              <w:rPr>
                <w:rFonts w:ascii="Times New Roman" w:hAnsi="Times New Roman"/>
                <w:sz w:val="24"/>
                <w:szCs w:val="24"/>
              </w:rPr>
            </w:pPr>
          </w:p>
        </w:tc>
      </w:tr>
      <w:tr w:rsidR="00B30632" w:rsidRPr="00C5022D" w14:paraId="4D986690" w14:textId="77777777" w:rsidTr="00B30632">
        <w:trPr>
          <w:cantSplit/>
          <w:trHeight w:val="557"/>
        </w:trPr>
        <w:tc>
          <w:tcPr>
            <w:tcW w:w="3095" w:type="dxa"/>
            <w:vMerge w:val="restart"/>
            <w:tcBorders>
              <w:top w:val="single" w:sz="4" w:space="0" w:color="auto"/>
              <w:left w:val="single" w:sz="4" w:space="0" w:color="auto"/>
              <w:bottom w:val="single" w:sz="4" w:space="0" w:color="auto"/>
              <w:right w:val="single" w:sz="4" w:space="0" w:color="auto"/>
            </w:tcBorders>
            <w:vAlign w:val="center"/>
          </w:tcPr>
          <w:p w14:paraId="062A9ED1"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Тіркеу құжаттары:</w:t>
            </w:r>
          </w:p>
          <w:p w14:paraId="2C1B6988"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Лицензия</w:t>
            </w:r>
          </w:p>
          <w:p w14:paraId="32AC4353"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lang w:val="ru-RU"/>
              </w:rPr>
              <w:t xml:space="preserve">Тіркеу туралы куәлік </w:t>
            </w:r>
          </w:p>
          <w:p w14:paraId="159F947B"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Сақтандыру полисі</w:t>
            </w:r>
          </w:p>
        </w:tc>
        <w:tc>
          <w:tcPr>
            <w:tcW w:w="6192" w:type="dxa"/>
            <w:tcBorders>
              <w:top w:val="single" w:sz="4" w:space="0" w:color="auto"/>
              <w:left w:val="single" w:sz="4" w:space="0" w:color="auto"/>
              <w:bottom w:val="single" w:sz="4" w:space="0" w:color="auto"/>
              <w:right w:val="single" w:sz="4" w:space="0" w:color="auto"/>
            </w:tcBorders>
            <w:vAlign w:val="center"/>
          </w:tcPr>
          <w:p w14:paraId="260FF78B" w14:textId="77777777" w:rsidR="00B30632" w:rsidRPr="00C5022D" w:rsidRDefault="00B30632" w:rsidP="00B30632">
            <w:pPr>
              <w:rPr>
                <w:rFonts w:ascii="Times New Roman" w:hAnsi="Times New Roman"/>
                <w:sz w:val="24"/>
                <w:szCs w:val="24"/>
              </w:rPr>
            </w:pPr>
          </w:p>
        </w:tc>
      </w:tr>
      <w:tr w:rsidR="00B30632" w:rsidRPr="00C5022D" w14:paraId="4C4CE2C7" w14:textId="77777777" w:rsidTr="00B30632">
        <w:trPr>
          <w:cantSplit/>
          <w:trHeight w:val="523"/>
        </w:trPr>
        <w:tc>
          <w:tcPr>
            <w:tcW w:w="0" w:type="auto"/>
            <w:vMerge/>
            <w:tcBorders>
              <w:top w:val="single" w:sz="4" w:space="0" w:color="auto"/>
              <w:left w:val="single" w:sz="4" w:space="0" w:color="auto"/>
              <w:bottom w:val="single" w:sz="4" w:space="0" w:color="auto"/>
              <w:right w:val="single" w:sz="4" w:space="0" w:color="auto"/>
            </w:tcBorders>
            <w:vAlign w:val="center"/>
          </w:tcPr>
          <w:p w14:paraId="6AA37EB2" w14:textId="77777777" w:rsidR="00B30632" w:rsidRPr="00C5022D" w:rsidRDefault="00B30632" w:rsidP="00B30632">
            <w:pPr>
              <w:rPr>
                <w:rFonts w:ascii="Times New Roman" w:hAnsi="Times New Roman"/>
                <w:sz w:val="24"/>
                <w:szCs w:val="24"/>
              </w:rPr>
            </w:pPr>
          </w:p>
        </w:tc>
        <w:tc>
          <w:tcPr>
            <w:tcW w:w="6192" w:type="dxa"/>
            <w:tcBorders>
              <w:top w:val="single" w:sz="4" w:space="0" w:color="auto"/>
              <w:left w:val="single" w:sz="4" w:space="0" w:color="auto"/>
              <w:bottom w:val="single" w:sz="4" w:space="0" w:color="auto"/>
              <w:right w:val="single" w:sz="4" w:space="0" w:color="auto"/>
            </w:tcBorders>
            <w:vAlign w:val="center"/>
          </w:tcPr>
          <w:p w14:paraId="1D407172" w14:textId="77777777" w:rsidR="00B30632" w:rsidRPr="00C5022D" w:rsidRDefault="00B30632" w:rsidP="00B30632">
            <w:pPr>
              <w:rPr>
                <w:rFonts w:ascii="Times New Roman" w:hAnsi="Times New Roman"/>
                <w:sz w:val="24"/>
                <w:szCs w:val="24"/>
              </w:rPr>
            </w:pPr>
          </w:p>
        </w:tc>
      </w:tr>
      <w:tr w:rsidR="00B30632" w:rsidRPr="00C5022D" w14:paraId="0CF96BEF" w14:textId="77777777" w:rsidTr="00B30632">
        <w:trPr>
          <w:cantSplit/>
          <w:trHeight w:val="210"/>
        </w:trPr>
        <w:tc>
          <w:tcPr>
            <w:tcW w:w="0" w:type="auto"/>
            <w:vMerge/>
            <w:tcBorders>
              <w:top w:val="single" w:sz="4" w:space="0" w:color="auto"/>
              <w:left w:val="single" w:sz="4" w:space="0" w:color="auto"/>
              <w:bottom w:val="single" w:sz="4" w:space="0" w:color="auto"/>
              <w:right w:val="single" w:sz="4" w:space="0" w:color="auto"/>
            </w:tcBorders>
            <w:vAlign w:val="center"/>
          </w:tcPr>
          <w:p w14:paraId="3CA4C742" w14:textId="77777777" w:rsidR="00B30632" w:rsidRPr="00C5022D" w:rsidRDefault="00B30632" w:rsidP="00B30632">
            <w:pPr>
              <w:rPr>
                <w:rFonts w:ascii="Times New Roman" w:hAnsi="Times New Roman"/>
                <w:sz w:val="24"/>
                <w:szCs w:val="24"/>
              </w:rPr>
            </w:pPr>
          </w:p>
        </w:tc>
        <w:tc>
          <w:tcPr>
            <w:tcW w:w="6192" w:type="dxa"/>
            <w:tcBorders>
              <w:top w:val="single" w:sz="4" w:space="0" w:color="auto"/>
              <w:left w:val="single" w:sz="4" w:space="0" w:color="auto"/>
              <w:bottom w:val="single" w:sz="4" w:space="0" w:color="auto"/>
              <w:right w:val="single" w:sz="4" w:space="0" w:color="auto"/>
            </w:tcBorders>
            <w:vAlign w:val="center"/>
          </w:tcPr>
          <w:p w14:paraId="187CF616" w14:textId="77777777" w:rsidR="00B30632" w:rsidRPr="00C5022D" w:rsidRDefault="00B30632" w:rsidP="00B30632">
            <w:pPr>
              <w:rPr>
                <w:rFonts w:ascii="Times New Roman" w:hAnsi="Times New Roman"/>
                <w:sz w:val="24"/>
                <w:szCs w:val="24"/>
              </w:rPr>
            </w:pPr>
          </w:p>
        </w:tc>
      </w:tr>
      <w:tr w:rsidR="00B30632" w:rsidRPr="00C5022D" w14:paraId="0E824615" w14:textId="77777777" w:rsidTr="00B30632">
        <w:tc>
          <w:tcPr>
            <w:tcW w:w="3095" w:type="dxa"/>
            <w:tcBorders>
              <w:top w:val="single" w:sz="4" w:space="0" w:color="auto"/>
              <w:left w:val="single" w:sz="4" w:space="0" w:color="auto"/>
              <w:bottom w:val="single" w:sz="4" w:space="0" w:color="auto"/>
              <w:right w:val="single" w:sz="4" w:space="0" w:color="auto"/>
            </w:tcBorders>
            <w:vAlign w:val="center"/>
          </w:tcPr>
          <w:p w14:paraId="57AE5D4E" w14:textId="77777777" w:rsidR="00B30632" w:rsidRPr="00C5022D" w:rsidRDefault="00B30632" w:rsidP="00B4559B">
            <w:pPr>
              <w:ind w:left="0" w:firstLine="0"/>
              <w:rPr>
                <w:rFonts w:ascii="Times New Roman" w:hAnsi="Times New Roman"/>
                <w:sz w:val="24"/>
                <w:szCs w:val="24"/>
              </w:rPr>
            </w:pPr>
            <w:r w:rsidRPr="00C5022D">
              <w:rPr>
                <w:rFonts w:ascii="Times New Roman" w:hAnsi="Times New Roman"/>
                <w:sz w:val="24"/>
                <w:szCs w:val="24"/>
              </w:rPr>
              <w:t xml:space="preserve">Өңірде Қызмет көрсету тәжірибесі (жұмыс істеген компаниялар тізімі көрсетіледі) </w:t>
            </w:r>
          </w:p>
        </w:tc>
        <w:tc>
          <w:tcPr>
            <w:tcW w:w="6192" w:type="dxa"/>
            <w:tcBorders>
              <w:top w:val="single" w:sz="4" w:space="0" w:color="auto"/>
              <w:left w:val="single" w:sz="4" w:space="0" w:color="auto"/>
              <w:bottom w:val="single" w:sz="4" w:space="0" w:color="auto"/>
              <w:right w:val="single" w:sz="4" w:space="0" w:color="auto"/>
            </w:tcBorders>
            <w:vAlign w:val="center"/>
          </w:tcPr>
          <w:p w14:paraId="573E5CFD" w14:textId="77777777" w:rsidR="00B30632" w:rsidRPr="00C5022D" w:rsidRDefault="00B30632" w:rsidP="00B30632">
            <w:pPr>
              <w:rPr>
                <w:rFonts w:ascii="Times New Roman" w:hAnsi="Times New Roman"/>
                <w:sz w:val="24"/>
                <w:szCs w:val="24"/>
              </w:rPr>
            </w:pPr>
          </w:p>
        </w:tc>
      </w:tr>
      <w:tr w:rsidR="00B30632" w:rsidRPr="00C5022D" w14:paraId="690E3E68" w14:textId="77777777" w:rsidTr="00B30632">
        <w:trPr>
          <w:trHeight w:val="2737"/>
        </w:trPr>
        <w:tc>
          <w:tcPr>
            <w:tcW w:w="3095" w:type="dxa"/>
            <w:tcBorders>
              <w:top w:val="single" w:sz="4" w:space="0" w:color="auto"/>
              <w:left w:val="single" w:sz="4" w:space="0" w:color="auto"/>
              <w:bottom w:val="single" w:sz="4" w:space="0" w:color="auto"/>
              <w:right w:val="single" w:sz="4" w:space="0" w:color="auto"/>
            </w:tcBorders>
            <w:vAlign w:val="center"/>
          </w:tcPr>
          <w:p w14:paraId="36C743E2" w14:textId="77777777" w:rsidR="00B30632" w:rsidRPr="00C5022D" w:rsidRDefault="00B30632" w:rsidP="00B4559B">
            <w:pPr>
              <w:ind w:left="0" w:firstLine="0"/>
              <w:rPr>
                <w:rFonts w:ascii="Times New Roman" w:hAnsi="Times New Roman"/>
                <w:sz w:val="24"/>
                <w:szCs w:val="24"/>
              </w:rPr>
            </w:pPr>
            <w:r w:rsidRPr="00C5022D">
              <w:rPr>
                <w:rFonts w:ascii="Times New Roman" w:hAnsi="Times New Roman"/>
                <w:sz w:val="24"/>
                <w:szCs w:val="24"/>
              </w:rPr>
              <w:t xml:space="preserve">Қызметтерді орындауға арналған жетекші персоналдың тізімі. Бұл тізімде лауазымдық нұсқаулықтар, біліктілік, алдыңғы қызмет көрсету тәжірибесі, өтілген оқу курстары және мамандардың әрқайсысының оқу туралы куәліктері көрсетілуге тиіс. </w:t>
            </w:r>
          </w:p>
          <w:p w14:paraId="15840E0B" w14:textId="77777777" w:rsidR="00B30632" w:rsidRPr="00C5022D" w:rsidRDefault="00B30632" w:rsidP="00B30632">
            <w:pPr>
              <w:rPr>
                <w:rFonts w:ascii="Times New Roman" w:hAnsi="Times New Roman"/>
                <w:sz w:val="24"/>
                <w:szCs w:val="24"/>
              </w:rPr>
            </w:pPr>
          </w:p>
        </w:tc>
        <w:tc>
          <w:tcPr>
            <w:tcW w:w="6192" w:type="dxa"/>
            <w:tcBorders>
              <w:top w:val="single" w:sz="4" w:space="0" w:color="auto"/>
              <w:left w:val="single" w:sz="4" w:space="0" w:color="auto"/>
              <w:bottom w:val="single" w:sz="4" w:space="0" w:color="auto"/>
              <w:right w:val="single" w:sz="4" w:space="0" w:color="auto"/>
            </w:tcBorders>
            <w:vAlign w:val="center"/>
          </w:tcPr>
          <w:p w14:paraId="061B86C7" w14:textId="77777777" w:rsidR="00B30632" w:rsidRPr="00C5022D" w:rsidRDefault="00B30632" w:rsidP="00B30632">
            <w:pPr>
              <w:rPr>
                <w:rFonts w:ascii="Times New Roman" w:hAnsi="Times New Roman"/>
                <w:sz w:val="24"/>
                <w:szCs w:val="24"/>
              </w:rPr>
            </w:pPr>
          </w:p>
        </w:tc>
      </w:tr>
    </w:tbl>
    <w:p w14:paraId="627D0BDF" w14:textId="77777777" w:rsidR="00B30632" w:rsidRPr="00C5022D" w:rsidRDefault="00B30632" w:rsidP="00B30632">
      <w:pPr>
        <w:rPr>
          <w:rFonts w:ascii="Times New Roman" w:hAnsi="Times New Roman"/>
          <w:sz w:val="24"/>
          <w:szCs w:val="24"/>
        </w:rPr>
      </w:pPr>
    </w:p>
    <w:p w14:paraId="723D6005" w14:textId="77777777" w:rsidR="00B30632" w:rsidRPr="00C5022D" w:rsidRDefault="00B30632" w:rsidP="00B30632">
      <w:pPr>
        <w:rPr>
          <w:rFonts w:ascii="Times New Roman" w:hAnsi="Times New Roman"/>
          <w:b/>
          <w:sz w:val="24"/>
          <w:szCs w:val="24"/>
        </w:rPr>
      </w:pPr>
      <w:r w:rsidRPr="00C5022D">
        <w:rPr>
          <w:rFonts w:ascii="Times New Roman" w:hAnsi="Times New Roman"/>
          <w:b/>
          <w:sz w:val="24"/>
          <w:szCs w:val="24"/>
        </w:rPr>
        <w:t>Жабдықтың техникалық көрсеткіштері</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3"/>
        <w:gridCol w:w="2205"/>
        <w:gridCol w:w="1676"/>
        <w:gridCol w:w="1148"/>
        <w:gridCol w:w="1839"/>
      </w:tblGrid>
      <w:tr w:rsidR="00B30632" w:rsidRPr="00C5022D" w14:paraId="66F0914B" w14:textId="77777777" w:rsidTr="00B30632">
        <w:tc>
          <w:tcPr>
            <w:tcW w:w="2808" w:type="dxa"/>
            <w:tcBorders>
              <w:top w:val="single" w:sz="4" w:space="0" w:color="auto"/>
              <w:left w:val="single" w:sz="4" w:space="0" w:color="auto"/>
              <w:bottom w:val="single" w:sz="4" w:space="0" w:color="auto"/>
              <w:right w:val="single" w:sz="4" w:space="0" w:color="auto"/>
            </w:tcBorders>
            <w:vAlign w:val="center"/>
          </w:tcPr>
          <w:p w14:paraId="3799A33E"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Атауы</w:t>
            </w:r>
          </w:p>
        </w:tc>
        <w:tc>
          <w:tcPr>
            <w:tcW w:w="1980" w:type="dxa"/>
            <w:tcBorders>
              <w:top w:val="single" w:sz="4" w:space="0" w:color="auto"/>
              <w:left w:val="single" w:sz="4" w:space="0" w:color="auto"/>
              <w:bottom w:val="single" w:sz="4" w:space="0" w:color="auto"/>
              <w:right w:val="single" w:sz="4" w:space="0" w:color="auto"/>
            </w:tcBorders>
            <w:vAlign w:val="center"/>
          </w:tcPr>
          <w:p w14:paraId="1C184C14"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 xml:space="preserve">Түрі, шығарушы зауыт </w:t>
            </w:r>
          </w:p>
        </w:tc>
        <w:tc>
          <w:tcPr>
            <w:tcW w:w="1620" w:type="dxa"/>
            <w:tcBorders>
              <w:top w:val="single" w:sz="4" w:space="0" w:color="auto"/>
              <w:left w:val="single" w:sz="4" w:space="0" w:color="auto"/>
              <w:bottom w:val="single" w:sz="4" w:space="0" w:color="auto"/>
              <w:right w:val="single" w:sz="4" w:space="0" w:color="auto"/>
            </w:tcBorders>
            <w:vAlign w:val="center"/>
          </w:tcPr>
          <w:p w14:paraId="6B2B6AD6"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Шығарылған жылы</w:t>
            </w:r>
          </w:p>
        </w:tc>
        <w:tc>
          <w:tcPr>
            <w:tcW w:w="1021" w:type="dxa"/>
            <w:tcBorders>
              <w:top w:val="single" w:sz="4" w:space="0" w:color="auto"/>
              <w:left w:val="single" w:sz="4" w:space="0" w:color="auto"/>
              <w:bottom w:val="single" w:sz="4" w:space="0" w:color="auto"/>
              <w:right w:val="single" w:sz="4" w:space="0" w:color="auto"/>
            </w:tcBorders>
            <w:vAlign w:val="center"/>
          </w:tcPr>
          <w:p w14:paraId="7BAE9032"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Мөлшері</w:t>
            </w:r>
          </w:p>
        </w:tc>
        <w:tc>
          <w:tcPr>
            <w:tcW w:w="1858" w:type="dxa"/>
            <w:tcBorders>
              <w:top w:val="single" w:sz="4" w:space="0" w:color="auto"/>
              <w:left w:val="single" w:sz="4" w:space="0" w:color="auto"/>
              <w:bottom w:val="single" w:sz="4" w:space="0" w:color="auto"/>
              <w:right w:val="single" w:sz="4" w:space="0" w:color="auto"/>
            </w:tcBorders>
            <w:vAlign w:val="center"/>
          </w:tcPr>
          <w:p w14:paraId="72DEC320"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Ескерту:</w:t>
            </w:r>
          </w:p>
        </w:tc>
      </w:tr>
      <w:tr w:rsidR="00B30632" w:rsidRPr="00C5022D" w14:paraId="0D31CDB7" w14:textId="77777777" w:rsidTr="00B30632">
        <w:tc>
          <w:tcPr>
            <w:tcW w:w="2808" w:type="dxa"/>
            <w:tcBorders>
              <w:top w:val="single" w:sz="4" w:space="0" w:color="auto"/>
              <w:left w:val="single" w:sz="4" w:space="0" w:color="auto"/>
              <w:bottom w:val="single" w:sz="4" w:space="0" w:color="auto"/>
              <w:right w:val="single" w:sz="4" w:space="0" w:color="auto"/>
            </w:tcBorders>
            <w:vAlign w:val="center"/>
          </w:tcPr>
          <w:p w14:paraId="3602CF07"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1. Станция +көтергіш</w:t>
            </w:r>
          </w:p>
        </w:tc>
        <w:tc>
          <w:tcPr>
            <w:tcW w:w="1980" w:type="dxa"/>
            <w:tcBorders>
              <w:top w:val="single" w:sz="4" w:space="0" w:color="auto"/>
              <w:left w:val="single" w:sz="4" w:space="0" w:color="auto"/>
              <w:bottom w:val="single" w:sz="4" w:space="0" w:color="auto"/>
              <w:right w:val="single" w:sz="4" w:space="0" w:color="auto"/>
            </w:tcBorders>
          </w:tcPr>
          <w:p w14:paraId="24CCFEC9" w14:textId="77777777" w:rsidR="00B30632" w:rsidRPr="00C5022D" w:rsidRDefault="00B30632" w:rsidP="00B30632">
            <w:pPr>
              <w:rPr>
                <w:rFonts w:ascii="Times New Roman" w:hAnsi="Times New Roman"/>
                <w:sz w:val="24"/>
                <w:szCs w:val="24"/>
              </w:rPr>
            </w:pPr>
          </w:p>
        </w:tc>
        <w:tc>
          <w:tcPr>
            <w:tcW w:w="1620" w:type="dxa"/>
            <w:tcBorders>
              <w:top w:val="single" w:sz="4" w:space="0" w:color="auto"/>
              <w:left w:val="single" w:sz="4" w:space="0" w:color="auto"/>
              <w:bottom w:val="single" w:sz="4" w:space="0" w:color="auto"/>
              <w:right w:val="single" w:sz="4" w:space="0" w:color="auto"/>
            </w:tcBorders>
          </w:tcPr>
          <w:p w14:paraId="6757242F" w14:textId="77777777" w:rsidR="00B30632" w:rsidRPr="00C5022D" w:rsidRDefault="00B30632" w:rsidP="00B30632">
            <w:pPr>
              <w:rPr>
                <w:rFonts w:ascii="Times New Roman" w:hAnsi="Times New Roman"/>
                <w:sz w:val="24"/>
                <w:szCs w:val="24"/>
              </w:rPr>
            </w:pPr>
          </w:p>
        </w:tc>
        <w:tc>
          <w:tcPr>
            <w:tcW w:w="1021" w:type="dxa"/>
            <w:tcBorders>
              <w:top w:val="single" w:sz="4" w:space="0" w:color="auto"/>
              <w:left w:val="single" w:sz="4" w:space="0" w:color="auto"/>
              <w:bottom w:val="single" w:sz="4" w:space="0" w:color="auto"/>
              <w:right w:val="single" w:sz="4" w:space="0" w:color="auto"/>
            </w:tcBorders>
          </w:tcPr>
          <w:p w14:paraId="1513FDA3" w14:textId="77777777" w:rsidR="00B30632" w:rsidRPr="00C5022D" w:rsidRDefault="00B30632" w:rsidP="00B30632">
            <w:pPr>
              <w:rPr>
                <w:rFonts w:ascii="Times New Roman" w:hAnsi="Times New Roman"/>
                <w:sz w:val="24"/>
                <w:szCs w:val="24"/>
              </w:rPr>
            </w:pPr>
          </w:p>
        </w:tc>
        <w:tc>
          <w:tcPr>
            <w:tcW w:w="1858" w:type="dxa"/>
            <w:tcBorders>
              <w:top w:val="single" w:sz="4" w:space="0" w:color="auto"/>
              <w:left w:val="single" w:sz="4" w:space="0" w:color="auto"/>
              <w:bottom w:val="single" w:sz="4" w:space="0" w:color="auto"/>
              <w:right w:val="single" w:sz="4" w:space="0" w:color="auto"/>
            </w:tcBorders>
          </w:tcPr>
          <w:p w14:paraId="3AF61288" w14:textId="77777777" w:rsidR="00B30632" w:rsidRPr="00C5022D" w:rsidRDefault="00B30632" w:rsidP="00B30632">
            <w:pPr>
              <w:rPr>
                <w:rFonts w:ascii="Times New Roman" w:hAnsi="Times New Roman"/>
                <w:sz w:val="24"/>
                <w:szCs w:val="24"/>
              </w:rPr>
            </w:pPr>
          </w:p>
        </w:tc>
      </w:tr>
      <w:tr w:rsidR="00B30632" w:rsidRPr="00C668E3" w14:paraId="2BAE8436" w14:textId="77777777" w:rsidTr="00B30632">
        <w:trPr>
          <w:cantSplit/>
          <w:trHeight w:val="570"/>
        </w:trPr>
        <w:tc>
          <w:tcPr>
            <w:tcW w:w="2808" w:type="dxa"/>
            <w:vMerge w:val="restart"/>
            <w:tcBorders>
              <w:top w:val="single" w:sz="4" w:space="0" w:color="auto"/>
              <w:left w:val="single" w:sz="4" w:space="0" w:color="auto"/>
              <w:bottom w:val="single" w:sz="4" w:space="0" w:color="auto"/>
              <w:right w:val="single" w:sz="4" w:space="0" w:color="auto"/>
            </w:tcBorders>
            <w:vAlign w:val="center"/>
          </w:tcPr>
          <w:p w14:paraId="4AADA4F2"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2. Кабель:</w:t>
            </w:r>
          </w:p>
          <w:p w14:paraId="029DABFD"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 xml:space="preserve">Жеті талсымдық </w:t>
            </w:r>
          </w:p>
          <w:p w14:paraId="75DBB4BE"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Үш талсымдық</w:t>
            </w:r>
          </w:p>
          <w:p w14:paraId="08B1C0D5" w14:textId="77777777" w:rsidR="00B30632" w:rsidRPr="00C5022D" w:rsidRDefault="00B30632" w:rsidP="00B4559B">
            <w:pPr>
              <w:ind w:left="0" w:firstLine="0"/>
              <w:rPr>
                <w:rFonts w:ascii="Times New Roman" w:hAnsi="Times New Roman"/>
                <w:sz w:val="24"/>
                <w:szCs w:val="24"/>
              </w:rPr>
            </w:pPr>
            <w:r w:rsidRPr="00C5022D">
              <w:rPr>
                <w:rFonts w:ascii="Times New Roman" w:hAnsi="Times New Roman"/>
                <w:sz w:val="24"/>
                <w:szCs w:val="24"/>
              </w:rPr>
              <w:t>Сым 0,125-0,16 дюйм қимамен</w:t>
            </w:r>
          </w:p>
          <w:p w14:paraId="263F73D6" w14:textId="77777777" w:rsidR="00B30632" w:rsidRPr="00C5022D" w:rsidRDefault="00B30632" w:rsidP="00B4559B">
            <w:pPr>
              <w:ind w:left="0" w:firstLine="0"/>
              <w:rPr>
                <w:rFonts w:ascii="Times New Roman" w:hAnsi="Times New Roman"/>
                <w:sz w:val="24"/>
                <w:szCs w:val="24"/>
              </w:rPr>
            </w:pPr>
            <w:r w:rsidRPr="00C5022D">
              <w:rPr>
                <w:rFonts w:ascii="Times New Roman" w:hAnsi="Times New Roman"/>
                <w:sz w:val="24"/>
                <w:szCs w:val="24"/>
              </w:rPr>
              <w:t>Кабельдің ұзындығы мен керілісін өлшеу жүйесі</w:t>
            </w:r>
          </w:p>
          <w:p w14:paraId="6B4BA504" w14:textId="77777777" w:rsidR="00B30632" w:rsidRPr="00C5022D" w:rsidRDefault="00B30632" w:rsidP="00B4559B">
            <w:pPr>
              <w:ind w:left="0" w:firstLine="0"/>
              <w:rPr>
                <w:rFonts w:ascii="Times New Roman" w:hAnsi="Times New Roman"/>
                <w:sz w:val="24"/>
                <w:szCs w:val="24"/>
                <w:lang w:val="ru-RU"/>
              </w:rPr>
            </w:pPr>
            <w:r w:rsidRPr="00C5022D">
              <w:rPr>
                <w:rFonts w:ascii="Times New Roman" w:hAnsi="Times New Roman"/>
                <w:sz w:val="24"/>
                <w:szCs w:val="24"/>
                <w:lang w:val="ru-RU"/>
              </w:rPr>
              <w:t>Аталған кабельдерге арналған барабандар мен жүкшығырлар</w:t>
            </w:r>
          </w:p>
          <w:p w14:paraId="50068735" w14:textId="77777777" w:rsidR="00B30632" w:rsidRPr="00C5022D" w:rsidRDefault="00B30632" w:rsidP="00B30632">
            <w:pPr>
              <w:rPr>
                <w:rFonts w:ascii="Times New Roman" w:hAnsi="Times New Roman"/>
                <w:sz w:val="24"/>
                <w:szCs w:val="24"/>
                <w:lang w:val="ru-RU"/>
              </w:rPr>
            </w:pPr>
          </w:p>
        </w:tc>
        <w:tc>
          <w:tcPr>
            <w:tcW w:w="1980" w:type="dxa"/>
            <w:tcBorders>
              <w:top w:val="single" w:sz="4" w:space="0" w:color="auto"/>
              <w:left w:val="single" w:sz="4" w:space="0" w:color="auto"/>
              <w:bottom w:val="single" w:sz="4" w:space="0" w:color="auto"/>
              <w:right w:val="single" w:sz="4" w:space="0" w:color="auto"/>
            </w:tcBorders>
          </w:tcPr>
          <w:p w14:paraId="257DE6BB" w14:textId="77777777" w:rsidR="00B30632" w:rsidRPr="00C5022D" w:rsidRDefault="00B30632" w:rsidP="00B30632">
            <w:pPr>
              <w:rPr>
                <w:rFonts w:ascii="Times New Roman" w:hAnsi="Times New Roman"/>
                <w:sz w:val="24"/>
                <w:szCs w:val="24"/>
                <w:lang w:val="ru-RU"/>
              </w:rPr>
            </w:pPr>
          </w:p>
        </w:tc>
        <w:tc>
          <w:tcPr>
            <w:tcW w:w="1620" w:type="dxa"/>
            <w:tcBorders>
              <w:top w:val="single" w:sz="4" w:space="0" w:color="auto"/>
              <w:left w:val="single" w:sz="4" w:space="0" w:color="auto"/>
              <w:bottom w:val="single" w:sz="4" w:space="0" w:color="auto"/>
              <w:right w:val="single" w:sz="4" w:space="0" w:color="auto"/>
            </w:tcBorders>
          </w:tcPr>
          <w:p w14:paraId="6A094BAE" w14:textId="77777777" w:rsidR="00B30632" w:rsidRPr="00C5022D" w:rsidRDefault="00B30632" w:rsidP="00B30632">
            <w:pPr>
              <w:rPr>
                <w:rFonts w:ascii="Times New Roman" w:hAnsi="Times New Roman"/>
                <w:sz w:val="24"/>
                <w:szCs w:val="24"/>
                <w:lang w:val="ru-RU"/>
              </w:rPr>
            </w:pPr>
          </w:p>
        </w:tc>
        <w:tc>
          <w:tcPr>
            <w:tcW w:w="1021" w:type="dxa"/>
            <w:tcBorders>
              <w:top w:val="single" w:sz="4" w:space="0" w:color="auto"/>
              <w:left w:val="single" w:sz="4" w:space="0" w:color="auto"/>
              <w:bottom w:val="single" w:sz="4" w:space="0" w:color="auto"/>
              <w:right w:val="single" w:sz="4" w:space="0" w:color="auto"/>
            </w:tcBorders>
          </w:tcPr>
          <w:p w14:paraId="01A93173" w14:textId="77777777" w:rsidR="00B30632" w:rsidRPr="00C5022D" w:rsidRDefault="00B30632" w:rsidP="00B30632">
            <w:pPr>
              <w:rPr>
                <w:rFonts w:ascii="Times New Roman" w:hAnsi="Times New Roman"/>
                <w:sz w:val="24"/>
                <w:szCs w:val="24"/>
                <w:lang w:val="ru-RU"/>
              </w:rPr>
            </w:pPr>
          </w:p>
        </w:tc>
        <w:tc>
          <w:tcPr>
            <w:tcW w:w="1858" w:type="dxa"/>
            <w:tcBorders>
              <w:top w:val="single" w:sz="4" w:space="0" w:color="auto"/>
              <w:left w:val="single" w:sz="4" w:space="0" w:color="auto"/>
              <w:bottom w:val="single" w:sz="4" w:space="0" w:color="auto"/>
              <w:right w:val="single" w:sz="4" w:space="0" w:color="auto"/>
            </w:tcBorders>
          </w:tcPr>
          <w:p w14:paraId="52DAB715" w14:textId="77777777" w:rsidR="00B30632" w:rsidRPr="00C5022D" w:rsidRDefault="00B30632" w:rsidP="00B30632">
            <w:pPr>
              <w:rPr>
                <w:rFonts w:ascii="Times New Roman" w:hAnsi="Times New Roman"/>
                <w:sz w:val="24"/>
                <w:szCs w:val="24"/>
                <w:lang w:val="ru-RU"/>
              </w:rPr>
            </w:pPr>
          </w:p>
        </w:tc>
      </w:tr>
      <w:tr w:rsidR="00B30632" w:rsidRPr="00C668E3" w14:paraId="395E0EBB" w14:textId="77777777" w:rsidTr="00B30632">
        <w:trPr>
          <w:cantSplit/>
          <w:trHeight w:val="330"/>
        </w:trPr>
        <w:tc>
          <w:tcPr>
            <w:tcW w:w="0" w:type="auto"/>
            <w:vMerge/>
            <w:tcBorders>
              <w:top w:val="single" w:sz="4" w:space="0" w:color="auto"/>
              <w:left w:val="single" w:sz="4" w:space="0" w:color="auto"/>
              <w:bottom w:val="single" w:sz="4" w:space="0" w:color="auto"/>
              <w:right w:val="single" w:sz="4" w:space="0" w:color="auto"/>
            </w:tcBorders>
            <w:vAlign w:val="center"/>
          </w:tcPr>
          <w:p w14:paraId="6112D9EA" w14:textId="77777777" w:rsidR="00B30632" w:rsidRPr="00C5022D" w:rsidRDefault="00B30632" w:rsidP="00B30632">
            <w:pPr>
              <w:rPr>
                <w:rFonts w:ascii="Times New Roman" w:hAnsi="Times New Roman"/>
                <w:sz w:val="24"/>
                <w:szCs w:val="24"/>
                <w:lang w:val="ru-RU"/>
              </w:rPr>
            </w:pPr>
          </w:p>
        </w:tc>
        <w:tc>
          <w:tcPr>
            <w:tcW w:w="1980" w:type="dxa"/>
            <w:tcBorders>
              <w:top w:val="single" w:sz="4" w:space="0" w:color="auto"/>
              <w:left w:val="single" w:sz="4" w:space="0" w:color="auto"/>
              <w:bottom w:val="single" w:sz="4" w:space="0" w:color="auto"/>
              <w:right w:val="single" w:sz="4" w:space="0" w:color="auto"/>
            </w:tcBorders>
          </w:tcPr>
          <w:p w14:paraId="2B3EDF18" w14:textId="77777777" w:rsidR="00B30632" w:rsidRPr="00C5022D" w:rsidRDefault="00B30632" w:rsidP="00B30632">
            <w:pPr>
              <w:rPr>
                <w:rFonts w:ascii="Times New Roman" w:hAnsi="Times New Roman"/>
                <w:sz w:val="24"/>
                <w:szCs w:val="24"/>
                <w:lang w:val="ru-RU"/>
              </w:rPr>
            </w:pPr>
          </w:p>
        </w:tc>
        <w:tc>
          <w:tcPr>
            <w:tcW w:w="1620" w:type="dxa"/>
            <w:tcBorders>
              <w:top w:val="single" w:sz="4" w:space="0" w:color="auto"/>
              <w:left w:val="single" w:sz="4" w:space="0" w:color="auto"/>
              <w:bottom w:val="single" w:sz="4" w:space="0" w:color="auto"/>
              <w:right w:val="single" w:sz="4" w:space="0" w:color="auto"/>
            </w:tcBorders>
          </w:tcPr>
          <w:p w14:paraId="26016394" w14:textId="77777777" w:rsidR="00B30632" w:rsidRPr="00C5022D" w:rsidRDefault="00B30632" w:rsidP="00B30632">
            <w:pPr>
              <w:rPr>
                <w:rFonts w:ascii="Times New Roman" w:hAnsi="Times New Roman"/>
                <w:sz w:val="24"/>
                <w:szCs w:val="24"/>
                <w:lang w:val="ru-RU"/>
              </w:rPr>
            </w:pPr>
          </w:p>
        </w:tc>
        <w:tc>
          <w:tcPr>
            <w:tcW w:w="1021" w:type="dxa"/>
            <w:tcBorders>
              <w:top w:val="single" w:sz="4" w:space="0" w:color="auto"/>
              <w:left w:val="single" w:sz="4" w:space="0" w:color="auto"/>
              <w:bottom w:val="single" w:sz="4" w:space="0" w:color="auto"/>
              <w:right w:val="single" w:sz="4" w:space="0" w:color="auto"/>
            </w:tcBorders>
          </w:tcPr>
          <w:p w14:paraId="1E55DFA9" w14:textId="77777777" w:rsidR="00B30632" w:rsidRPr="00C5022D" w:rsidRDefault="00B30632" w:rsidP="00B30632">
            <w:pPr>
              <w:rPr>
                <w:rFonts w:ascii="Times New Roman" w:hAnsi="Times New Roman"/>
                <w:sz w:val="24"/>
                <w:szCs w:val="24"/>
                <w:lang w:val="ru-RU"/>
              </w:rPr>
            </w:pPr>
          </w:p>
        </w:tc>
        <w:tc>
          <w:tcPr>
            <w:tcW w:w="1858" w:type="dxa"/>
            <w:tcBorders>
              <w:top w:val="single" w:sz="4" w:space="0" w:color="auto"/>
              <w:left w:val="single" w:sz="4" w:space="0" w:color="auto"/>
              <w:bottom w:val="single" w:sz="4" w:space="0" w:color="auto"/>
              <w:right w:val="single" w:sz="4" w:space="0" w:color="auto"/>
            </w:tcBorders>
          </w:tcPr>
          <w:p w14:paraId="5F722764" w14:textId="77777777" w:rsidR="00B30632" w:rsidRPr="00C5022D" w:rsidRDefault="00B30632" w:rsidP="00B30632">
            <w:pPr>
              <w:rPr>
                <w:rFonts w:ascii="Times New Roman" w:hAnsi="Times New Roman"/>
                <w:sz w:val="24"/>
                <w:szCs w:val="24"/>
                <w:lang w:val="ru-RU"/>
              </w:rPr>
            </w:pPr>
          </w:p>
        </w:tc>
      </w:tr>
      <w:tr w:rsidR="00B30632" w:rsidRPr="00C668E3" w14:paraId="7A3D5B4A" w14:textId="77777777" w:rsidTr="00B30632">
        <w:trPr>
          <w:cantSplit/>
          <w:trHeight w:val="672"/>
        </w:trPr>
        <w:tc>
          <w:tcPr>
            <w:tcW w:w="0" w:type="auto"/>
            <w:vMerge/>
            <w:tcBorders>
              <w:top w:val="single" w:sz="4" w:space="0" w:color="auto"/>
              <w:left w:val="single" w:sz="4" w:space="0" w:color="auto"/>
              <w:bottom w:val="single" w:sz="4" w:space="0" w:color="auto"/>
              <w:right w:val="single" w:sz="4" w:space="0" w:color="auto"/>
            </w:tcBorders>
            <w:vAlign w:val="center"/>
          </w:tcPr>
          <w:p w14:paraId="6867E8E2" w14:textId="77777777" w:rsidR="00B30632" w:rsidRPr="00C5022D" w:rsidRDefault="00B30632" w:rsidP="00B30632">
            <w:pPr>
              <w:rPr>
                <w:rFonts w:ascii="Times New Roman" w:hAnsi="Times New Roman"/>
                <w:sz w:val="24"/>
                <w:szCs w:val="24"/>
                <w:lang w:val="ru-RU"/>
              </w:rPr>
            </w:pPr>
          </w:p>
        </w:tc>
        <w:tc>
          <w:tcPr>
            <w:tcW w:w="1980" w:type="dxa"/>
            <w:tcBorders>
              <w:top w:val="single" w:sz="4" w:space="0" w:color="auto"/>
              <w:left w:val="single" w:sz="4" w:space="0" w:color="auto"/>
              <w:bottom w:val="single" w:sz="4" w:space="0" w:color="auto"/>
              <w:right w:val="single" w:sz="4" w:space="0" w:color="auto"/>
            </w:tcBorders>
          </w:tcPr>
          <w:p w14:paraId="755E14D8" w14:textId="77777777" w:rsidR="00B30632" w:rsidRPr="00C5022D" w:rsidRDefault="00B30632" w:rsidP="00B30632">
            <w:pPr>
              <w:rPr>
                <w:rFonts w:ascii="Times New Roman" w:hAnsi="Times New Roman"/>
                <w:sz w:val="24"/>
                <w:szCs w:val="24"/>
                <w:lang w:val="ru-RU"/>
              </w:rPr>
            </w:pPr>
          </w:p>
        </w:tc>
        <w:tc>
          <w:tcPr>
            <w:tcW w:w="1620" w:type="dxa"/>
            <w:tcBorders>
              <w:top w:val="single" w:sz="4" w:space="0" w:color="auto"/>
              <w:left w:val="single" w:sz="4" w:space="0" w:color="auto"/>
              <w:bottom w:val="single" w:sz="4" w:space="0" w:color="auto"/>
              <w:right w:val="single" w:sz="4" w:space="0" w:color="auto"/>
            </w:tcBorders>
          </w:tcPr>
          <w:p w14:paraId="35528E24" w14:textId="77777777" w:rsidR="00B30632" w:rsidRPr="00C5022D" w:rsidRDefault="00B30632" w:rsidP="00B30632">
            <w:pPr>
              <w:rPr>
                <w:rFonts w:ascii="Times New Roman" w:hAnsi="Times New Roman"/>
                <w:sz w:val="24"/>
                <w:szCs w:val="24"/>
                <w:lang w:val="ru-RU"/>
              </w:rPr>
            </w:pPr>
          </w:p>
        </w:tc>
        <w:tc>
          <w:tcPr>
            <w:tcW w:w="1021" w:type="dxa"/>
            <w:tcBorders>
              <w:top w:val="single" w:sz="4" w:space="0" w:color="auto"/>
              <w:left w:val="single" w:sz="4" w:space="0" w:color="auto"/>
              <w:bottom w:val="single" w:sz="4" w:space="0" w:color="auto"/>
              <w:right w:val="single" w:sz="4" w:space="0" w:color="auto"/>
            </w:tcBorders>
          </w:tcPr>
          <w:p w14:paraId="3B23D5AB" w14:textId="77777777" w:rsidR="00B30632" w:rsidRPr="00C5022D" w:rsidRDefault="00B30632" w:rsidP="00B30632">
            <w:pPr>
              <w:rPr>
                <w:rFonts w:ascii="Times New Roman" w:hAnsi="Times New Roman"/>
                <w:sz w:val="24"/>
                <w:szCs w:val="24"/>
                <w:lang w:val="ru-RU"/>
              </w:rPr>
            </w:pPr>
          </w:p>
        </w:tc>
        <w:tc>
          <w:tcPr>
            <w:tcW w:w="1858" w:type="dxa"/>
            <w:tcBorders>
              <w:top w:val="single" w:sz="4" w:space="0" w:color="auto"/>
              <w:left w:val="single" w:sz="4" w:space="0" w:color="auto"/>
              <w:bottom w:val="single" w:sz="4" w:space="0" w:color="auto"/>
              <w:right w:val="single" w:sz="4" w:space="0" w:color="auto"/>
            </w:tcBorders>
          </w:tcPr>
          <w:p w14:paraId="68C8CBBF" w14:textId="77777777" w:rsidR="00B30632" w:rsidRPr="00C5022D" w:rsidRDefault="00B30632" w:rsidP="00B30632">
            <w:pPr>
              <w:rPr>
                <w:rFonts w:ascii="Times New Roman" w:hAnsi="Times New Roman"/>
                <w:sz w:val="24"/>
                <w:szCs w:val="24"/>
                <w:lang w:val="ru-RU"/>
              </w:rPr>
            </w:pPr>
          </w:p>
        </w:tc>
      </w:tr>
      <w:tr w:rsidR="00B30632" w:rsidRPr="00C5022D" w14:paraId="56CF9CEF" w14:textId="77777777" w:rsidTr="00B30632">
        <w:tc>
          <w:tcPr>
            <w:tcW w:w="2808" w:type="dxa"/>
            <w:tcBorders>
              <w:top w:val="single" w:sz="4" w:space="0" w:color="auto"/>
              <w:left w:val="single" w:sz="4" w:space="0" w:color="auto"/>
              <w:bottom w:val="single" w:sz="4" w:space="0" w:color="auto"/>
              <w:right w:val="single" w:sz="4" w:space="0" w:color="auto"/>
            </w:tcBorders>
            <w:vAlign w:val="center"/>
          </w:tcPr>
          <w:p w14:paraId="1EE41E38"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3. Шасси</w:t>
            </w:r>
          </w:p>
        </w:tc>
        <w:tc>
          <w:tcPr>
            <w:tcW w:w="1980" w:type="dxa"/>
            <w:tcBorders>
              <w:top w:val="single" w:sz="4" w:space="0" w:color="auto"/>
              <w:left w:val="single" w:sz="4" w:space="0" w:color="auto"/>
              <w:bottom w:val="single" w:sz="4" w:space="0" w:color="auto"/>
              <w:right w:val="single" w:sz="4" w:space="0" w:color="auto"/>
            </w:tcBorders>
          </w:tcPr>
          <w:p w14:paraId="30681965" w14:textId="77777777" w:rsidR="00B30632" w:rsidRPr="00C5022D" w:rsidRDefault="00B30632" w:rsidP="00B30632">
            <w:pPr>
              <w:rPr>
                <w:rFonts w:ascii="Times New Roman" w:hAnsi="Times New Roman"/>
                <w:sz w:val="24"/>
                <w:szCs w:val="24"/>
              </w:rPr>
            </w:pPr>
          </w:p>
        </w:tc>
        <w:tc>
          <w:tcPr>
            <w:tcW w:w="1620" w:type="dxa"/>
            <w:tcBorders>
              <w:top w:val="single" w:sz="4" w:space="0" w:color="auto"/>
              <w:left w:val="single" w:sz="4" w:space="0" w:color="auto"/>
              <w:bottom w:val="single" w:sz="4" w:space="0" w:color="auto"/>
              <w:right w:val="single" w:sz="4" w:space="0" w:color="auto"/>
            </w:tcBorders>
          </w:tcPr>
          <w:p w14:paraId="24A3035F" w14:textId="77777777" w:rsidR="00B30632" w:rsidRPr="00C5022D" w:rsidRDefault="00B30632" w:rsidP="00B30632">
            <w:pPr>
              <w:rPr>
                <w:rFonts w:ascii="Times New Roman" w:hAnsi="Times New Roman"/>
                <w:sz w:val="24"/>
                <w:szCs w:val="24"/>
              </w:rPr>
            </w:pPr>
          </w:p>
        </w:tc>
        <w:tc>
          <w:tcPr>
            <w:tcW w:w="1021" w:type="dxa"/>
            <w:tcBorders>
              <w:top w:val="single" w:sz="4" w:space="0" w:color="auto"/>
              <w:left w:val="single" w:sz="4" w:space="0" w:color="auto"/>
              <w:bottom w:val="single" w:sz="4" w:space="0" w:color="auto"/>
              <w:right w:val="single" w:sz="4" w:space="0" w:color="auto"/>
            </w:tcBorders>
          </w:tcPr>
          <w:p w14:paraId="1CC51886" w14:textId="77777777" w:rsidR="00B30632" w:rsidRPr="00C5022D" w:rsidRDefault="00B30632" w:rsidP="00B30632">
            <w:pPr>
              <w:rPr>
                <w:rFonts w:ascii="Times New Roman" w:hAnsi="Times New Roman"/>
                <w:sz w:val="24"/>
                <w:szCs w:val="24"/>
              </w:rPr>
            </w:pPr>
          </w:p>
        </w:tc>
        <w:tc>
          <w:tcPr>
            <w:tcW w:w="1858" w:type="dxa"/>
            <w:tcBorders>
              <w:top w:val="single" w:sz="4" w:space="0" w:color="auto"/>
              <w:left w:val="single" w:sz="4" w:space="0" w:color="auto"/>
              <w:bottom w:val="single" w:sz="4" w:space="0" w:color="auto"/>
              <w:right w:val="single" w:sz="4" w:space="0" w:color="auto"/>
            </w:tcBorders>
          </w:tcPr>
          <w:p w14:paraId="504A8B52" w14:textId="77777777" w:rsidR="00B30632" w:rsidRPr="00C5022D" w:rsidRDefault="00B30632" w:rsidP="00B30632">
            <w:pPr>
              <w:rPr>
                <w:rFonts w:ascii="Times New Roman" w:hAnsi="Times New Roman"/>
                <w:sz w:val="24"/>
                <w:szCs w:val="24"/>
              </w:rPr>
            </w:pPr>
          </w:p>
        </w:tc>
      </w:tr>
      <w:tr w:rsidR="00B30632" w:rsidRPr="00C5022D" w14:paraId="1D04FE6F" w14:textId="77777777" w:rsidTr="00B30632">
        <w:tc>
          <w:tcPr>
            <w:tcW w:w="2808" w:type="dxa"/>
            <w:tcBorders>
              <w:top w:val="single" w:sz="4" w:space="0" w:color="auto"/>
              <w:left w:val="single" w:sz="4" w:space="0" w:color="auto"/>
              <w:bottom w:val="single" w:sz="4" w:space="0" w:color="auto"/>
              <w:right w:val="single" w:sz="4" w:space="0" w:color="auto"/>
            </w:tcBorders>
            <w:vAlign w:val="center"/>
          </w:tcPr>
          <w:p w14:paraId="75C455FC" w14:textId="77777777" w:rsidR="00B30632" w:rsidRPr="00C5022D" w:rsidRDefault="00B30632" w:rsidP="00B4559B">
            <w:pPr>
              <w:ind w:left="0" w:firstLine="0"/>
              <w:rPr>
                <w:rFonts w:ascii="Times New Roman" w:hAnsi="Times New Roman"/>
                <w:sz w:val="24"/>
                <w:szCs w:val="24"/>
              </w:rPr>
            </w:pPr>
            <w:r w:rsidRPr="00C5022D">
              <w:rPr>
                <w:rFonts w:ascii="Times New Roman" w:hAnsi="Times New Roman"/>
                <w:sz w:val="24"/>
                <w:szCs w:val="24"/>
              </w:rPr>
              <w:t xml:space="preserve">4. Зондтар, оның ішінде кіші диаметрлі (36 бастап -45мм –ге дейін) аспаптардың болуы </w:t>
            </w:r>
          </w:p>
        </w:tc>
        <w:tc>
          <w:tcPr>
            <w:tcW w:w="1980" w:type="dxa"/>
            <w:tcBorders>
              <w:top w:val="single" w:sz="4" w:space="0" w:color="auto"/>
              <w:left w:val="single" w:sz="4" w:space="0" w:color="auto"/>
              <w:bottom w:val="single" w:sz="4" w:space="0" w:color="auto"/>
              <w:right w:val="single" w:sz="4" w:space="0" w:color="auto"/>
            </w:tcBorders>
          </w:tcPr>
          <w:p w14:paraId="0823AA99" w14:textId="77777777" w:rsidR="00B30632" w:rsidRPr="00C5022D" w:rsidRDefault="00B30632" w:rsidP="00B30632">
            <w:pPr>
              <w:rPr>
                <w:rFonts w:ascii="Times New Roman" w:hAnsi="Times New Roman"/>
                <w:sz w:val="24"/>
                <w:szCs w:val="24"/>
              </w:rPr>
            </w:pPr>
          </w:p>
        </w:tc>
        <w:tc>
          <w:tcPr>
            <w:tcW w:w="1620" w:type="dxa"/>
            <w:tcBorders>
              <w:top w:val="single" w:sz="4" w:space="0" w:color="auto"/>
              <w:left w:val="single" w:sz="4" w:space="0" w:color="auto"/>
              <w:bottom w:val="single" w:sz="4" w:space="0" w:color="auto"/>
              <w:right w:val="single" w:sz="4" w:space="0" w:color="auto"/>
            </w:tcBorders>
          </w:tcPr>
          <w:p w14:paraId="5B546168" w14:textId="77777777" w:rsidR="00B30632" w:rsidRPr="00C5022D" w:rsidRDefault="00B30632" w:rsidP="00B30632">
            <w:pPr>
              <w:rPr>
                <w:rFonts w:ascii="Times New Roman" w:hAnsi="Times New Roman"/>
                <w:sz w:val="24"/>
                <w:szCs w:val="24"/>
              </w:rPr>
            </w:pPr>
          </w:p>
        </w:tc>
        <w:tc>
          <w:tcPr>
            <w:tcW w:w="1021" w:type="dxa"/>
            <w:tcBorders>
              <w:top w:val="single" w:sz="4" w:space="0" w:color="auto"/>
              <w:left w:val="single" w:sz="4" w:space="0" w:color="auto"/>
              <w:bottom w:val="single" w:sz="4" w:space="0" w:color="auto"/>
              <w:right w:val="single" w:sz="4" w:space="0" w:color="auto"/>
            </w:tcBorders>
          </w:tcPr>
          <w:p w14:paraId="4F29CAF7" w14:textId="77777777" w:rsidR="00B30632" w:rsidRPr="00C5022D" w:rsidRDefault="00B30632" w:rsidP="00B30632">
            <w:pPr>
              <w:rPr>
                <w:rFonts w:ascii="Times New Roman" w:hAnsi="Times New Roman"/>
                <w:sz w:val="24"/>
                <w:szCs w:val="24"/>
              </w:rPr>
            </w:pPr>
          </w:p>
        </w:tc>
        <w:tc>
          <w:tcPr>
            <w:tcW w:w="1858" w:type="dxa"/>
            <w:tcBorders>
              <w:top w:val="single" w:sz="4" w:space="0" w:color="auto"/>
              <w:left w:val="single" w:sz="4" w:space="0" w:color="auto"/>
              <w:bottom w:val="single" w:sz="4" w:space="0" w:color="auto"/>
              <w:right w:val="single" w:sz="4" w:space="0" w:color="auto"/>
            </w:tcBorders>
          </w:tcPr>
          <w:p w14:paraId="115C4D0F" w14:textId="77777777" w:rsidR="00B30632" w:rsidRPr="00C5022D" w:rsidRDefault="00B30632" w:rsidP="00B30632">
            <w:pPr>
              <w:rPr>
                <w:rFonts w:ascii="Times New Roman" w:hAnsi="Times New Roman"/>
                <w:sz w:val="24"/>
                <w:szCs w:val="24"/>
              </w:rPr>
            </w:pPr>
          </w:p>
        </w:tc>
      </w:tr>
      <w:tr w:rsidR="00B30632" w:rsidRPr="00C5022D" w14:paraId="15D274F2" w14:textId="77777777" w:rsidTr="00B30632">
        <w:tc>
          <w:tcPr>
            <w:tcW w:w="2808" w:type="dxa"/>
            <w:tcBorders>
              <w:top w:val="single" w:sz="4" w:space="0" w:color="auto"/>
              <w:left w:val="single" w:sz="4" w:space="0" w:color="auto"/>
              <w:bottom w:val="single" w:sz="4" w:space="0" w:color="auto"/>
              <w:right w:val="single" w:sz="4" w:space="0" w:color="auto"/>
            </w:tcBorders>
            <w:vAlign w:val="center"/>
          </w:tcPr>
          <w:p w14:paraId="63A1B4D3"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5. Мынадай:</w:t>
            </w:r>
          </w:p>
          <w:p w14:paraId="4DA2EDF3"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 xml:space="preserve">Шұғыл </w:t>
            </w:r>
          </w:p>
          <w:p w14:paraId="7E8F614F" w14:textId="77777777" w:rsidR="00B30632" w:rsidRPr="00C5022D" w:rsidRDefault="00B30632" w:rsidP="00B4559B">
            <w:pPr>
              <w:ind w:left="0" w:firstLine="0"/>
              <w:rPr>
                <w:rFonts w:ascii="Times New Roman" w:hAnsi="Times New Roman"/>
                <w:sz w:val="24"/>
                <w:szCs w:val="24"/>
              </w:rPr>
            </w:pPr>
            <w:r w:rsidRPr="00C5022D">
              <w:rPr>
                <w:rFonts w:ascii="Times New Roman" w:hAnsi="Times New Roman"/>
                <w:sz w:val="24"/>
                <w:szCs w:val="24"/>
              </w:rPr>
              <w:t>Түпкілікті өңдеуге арналған бағдарламалық қамтым</w:t>
            </w:r>
          </w:p>
        </w:tc>
        <w:tc>
          <w:tcPr>
            <w:tcW w:w="1980" w:type="dxa"/>
            <w:tcBorders>
              <w:top w:val="single" w:sz="4" w:space="0" w:color="auto"/>
              <w:left w:val="single" w:sz="4" w:space="0" w:color="auto"/>
              <w:bottom w:val="single" w:sz="4" w:space="0" w:color="auto"/>
              <w:right w:val="single" w:sz="4" w:space="0" w:color="auto"/>
            </w:tcBorders>
          </w:tcPr>
          <w:p w14:paraId="5D951254" w14:textId="77777777" w:rsidR="00B30632" w:rsidRPr="00C5022D" w:rsidRDefault="00B30632" w:rsidP="00B30632">
            <w:pPr>
              <w:rPr>
                <w:rFonts w:ascii="Times New Roman" w:hAnsi="Times New Roman"/>
                <w:sz w:val="24"/>
                <w:szCs w:val="24"/>
              </w:rPr>
            </w:pPr>
          </w:p>
        </w:tc>
        <w:tc>
          <w:tcPr>
            <w:tcW w:w="1620" w:type="dxa"/>
            <w:tcBorders>
              <w:top w:val="single" w:sz="4" w:space="0" w:color="auto"/>
              <w:left w:val="single" w:sz="4" w:space="0" w:color="auto"/>
              <w:bottom w:val="single" w:sz="4" w:space="0" w:color="auto"/>
              <w:right w:val="single" w:sz="4" w:space="0" w:color="auto"/>
            </w:tcBorders>
          </w:tcPr>
          <w:p w14:paraId="3AECF975" w14:textId="77777777" w:rsidR="00B30632" w:rsidRPr="00C5022D" w:rsidRDefault="00B30632" w:rsidP="00B30632">
            <w:pPr>
              <w:rPr>
                <w:rFonts w:ascii="Times New Roman" w:hAnsi="Times New Roman"/>
                <w:sz w:val="24"/>
                <w:szCs w:val="24"/>
              </w:rPr>
            </w:pPr>
          </w:p>
        </w:tc>
        <w:tc>
          <w:tcPr>
            <w:tcW w:w="1021" w:type="dxa"/>
            <w:tcBorders>
              <w:top w:val="single" w:sz="4" w:space="0" w:color="auto"/>
              <w:left w:val="single" w:sz="4" w:space="0" w:color="auto"/>
              <w:bottom w:val="single" w:sz="4" w:space="0" w:color="auto"/>
              <w:right w:val="single" w:sz="4" w:space="0" w:color="auto"/>
            </w:tcBorders>
          </w:tcPr>
          <w:p w14:paraId="302AC849" w14:textId="77777777" w:rsidR="00B30632" w:rsidRPr="00C5022D" w:rsidRDefault="00B30632" w:rsidP="00B30632">
            <w:pPr>
              <w:rPr>
                <w:rFonts w:ascii="Times New Roman" w:hAnsi="Times New Roman"/>
                <w:sz w:val="24"/>
                <w:szCs w:val="24"/>
              </w:rPr>
            </w:pPr>
          </w:p>
        </w:tc>
        <w:tc>
          <w:tcPr>
            <w:tcW w:w="1858" w:type="dxa"/>
            <w:tcBorders>
              <w:top w:val="single" w:sz="4" w:space="0" w:color="auto"/>
              <w:left w:val="single" w:sz="4" w:space="0" w:color="auto"/>
              <w:bottom w:val="single" w:sz="4" w:space="0" w:color="auto"/>
              <w:right w:val="single" w:sz="4" w:space="0" w:color="auto"/>
            </w:tcBorders>
          </w:tcPr>
          <w:p w14:paraId="745256A2" w14:textId="77777777" w:rsidR="00B30632" w:rsidRPr="00C5022D" w:rsidRDefault="00B30632" w:rsidP="00B30632">
            <w:pPr>
              <w:rPr>
                <w:rFonts w:ascii="Times New Roman" w:hAnsi="Times New Roman"/>
                <w:sz w:val="24"/>
                <w:szCs w:val="24"/>
              </w:rPr>
            </w:pPr>
          </w:p>
        </w:tc>
      </w:tr>
      <w:tr w:rsidR="00B30632" w:rsidRPr="00C5022D" w14:paraId="43560568" w14:textId="77777777" w:rsidTr="00B30632">
        <w:tc>
          <w:tcPr>
            <w:tcW w:w="2808" w:type="dxa"/>
            <w:tcBorders>
              <w:top w:val="single" w:sz="4" w:space="0" w:color="auto"/>
              <w:left w:val="single" w:sz="4" w:space="0" w:color="auto"/>
              <w:bottom w:val="single" w:sz="4" w:space="0" w:color="auto"/>
              <w:right w:val="single" w:sz="4" w:space="0" w:color="auto"/>
            </w:tcBorders>
            <w:vAlign w:val="center"/>
          </w:tcPr>
          <w:p w14:paraId="45DD3790" w14:textId="77777777" w:rsidR="00B30632" w:rsidRPr="00C5022D" w:rsidRDefault="00B30632" w:rsidP="00B4559B">
            <w:pPr>
              <w:ind w:left="0" w:firstLine="0"/>
              <w:rPr>
                <w:rFonts w:ascii="Times New Roman" w:hAnsi="Times New Roman"/>
                <w:sz w:val="24"/>
                <w:szCs w:val="24"/>
              </w:rPr>
            </w:pPr>
            <w:r w:rsidRPr="00C5022D">
              <w:rPr>
                <w:rFonts w:ascii="Times New Roman" w:hAnsi="Times New Roman"/>
                <w:sz w:val="24"/>
                <w:szCs w:val="24"/>
              </w:rPr>
              <w:t xml:space="preserve">6. Шұғыл байланыстың болуы </w:t>
            </w:r>
          </w:p>
        </w:tc>
        <w:tc>
          <w:tcPr>
            <w:tcW w:w="1980" w:type="dxa"/>
            <w:tcBorders>
              <w:top w:val="single" w:sz="4" w:space="0" w:color="auto"/>
              <w:left w:val="single" w:sz="4" w:space="0" w:color="auto"/>
              <w:bottom w:val="single" w:sz="4" w:space="0" w:color="auto"/>
              <w:right w:val="single" w:sz="4" w:space="0" w:color="auto"/>
            </w:tcBorders>
          </w:tcPr>
          <w:p w14:paraId="52A96C5F" w14:textId="77777777" w:rsidR="00B30632" w:rsidRPr="00C5022D" w:rsidRDefault="00B30632" w:rsidP="00B30632">
            <w:pPr>
              <w:rPr>
                <w:rFonts w:ascii="Times New Roman" w:hAnsi="Times New Roman"/>
                <w:sz w:val="24"/>
                <w:szCs w:val="24"/>
              </w:rPr>
            </w:pPr>
          </w:p>
        </w:tc>
        <w:tc>
          <w:tcPr>
            <w:tcW w:w="1620" w:type="dxa"/>
            <w:tcBorders>
              <w:top w:val="single" w:sz="4" w:space="0" w:color="auto"/>
              <w:left w:val="single" w:sz="4" w:space="0" w:color="auto"/>
              <w:bottom w:val="single" w:sz="4" w:space="0" w:color="auto"/>
              <w:right w:val="single" w:sz="4" w:space="0" w:color="auto"/>
            </w:tcBorders>
          </w:tcPr>
          <w:p w14:paraId="48AF6947" w14:textId="77777777" w:rsidR="00B30632" w:rsidRPr="00C5022D" w:rsidRDefault="00B30632" w:rsidP="00B30632">
            <w:pPr>
              <w:rPr>
                <w:rFonts w:ascii="Times New Roman" w:hAnsi="Times New Roman"/>
                <w:sz w:val="24"/>
                <w:szCs w:val="24"/>
              </w:rPr>
            </w:pPr>
          </w:p>
        </w:tc>
        <w:tc>
          <w:tcPr>
            <w:tcW w:w="1021" w:type="dxa"/>
            <w:tcBorders>
              <w:top w:val="single" w:sz="4" w:space="0" w:color="auto"/>
              <w:left w:val="single" w:sz="4" w:space="0" w:color="auto"/>
              <w:bottom w:val="single" w:sz="4" w:space="0" w:color="auto"/>
              <w:right w:val="single" w:sz="4" w:space="0" w:color="auto"/>
            </w:tcBorders>
          </w:tcPr>
          <w:p w14:paraId="0C66B0CC" w14:textId="77777777" w:rsidR="00B30632" w:rsidRPr="00C5022D" w:rsidRDefault="00B30632" w:rsidP="00B30632">
            <w:pPr>
              <w:rPr>
                <w:rFonts w:ascii="Times New Roman" w:hAnsi="Times New Roman"/>
                <w:sz w:val="24"/>
                <w:szCs w:val="24"/>
              </w:rPr>
            </w:pPr>
          </w:p>
        </w:tc>
        <w:tc>
          <w:tcPr>
            <w:tcW w:w="1858" w:type="dxa"/>
            <w:tcBorders>
              <w:top w:val="single" w:sz="4" w:space="0" w:color="auto"/>
              <w:left w:val="single" w:sz="4" w:space="0" w:color="auto"/>
              <w:bottom w:val="single" w:sz="4" w:space="0" w:color="auto"/>
              <w:right w:val="single" w:sz="4" w:space="0" w:color="auto"/>
            </w:tcBorders>
          </w:tcPr>
          <w:p w14:paraId="5A993A14" w14:textId="77777777" w:rsidR="00B30632" w:rsidRPr="00C5022D" w:rsidRDefault="00B30632" w:rsidP="00B30632">
            <w:pPr>
              <w:rPr>
                <w:rFonts w:ascii="Times New Roman" w:hAnsi="Times New Roman"/>
                <w:sz w:val="24"/>
                <w:szCs w:val="24"/>
              </w:rPr>
            </w:pPr>
          </w:p>
        </w:tc>
      </w:tr>
      <w:tr w:rsidR="00B30632" w:rsidRPr="00C5022D" w14:paraId="78B76418" w14:textId="77777777" w:rsidTr="00B30632">
        <w:tc>
          <w:tcPr>
            <w:tcW w:w="2808" w:type="dxa"/>
            <w:tcBorders>
              <w:top w:val="single" w:sz="4" w:space="0" w:color="auto"/>
              <w:left w:val="single" w:sz="4" w:space="0" w:color="auto"/>
              <w:bottom w:val="single" w:sz="4" w:space="0" w:color="auto"/>
              <w:right w:val="single" w:sz="4" w:space="0" w:color="auto"/>
            </w:tcBorders>
            <w:vAlign w:val="center"/>
          </w:tcPr>
          <w:p w14:paraId="561A2F16"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7. Қосалқы көлік</w:t>
            </w:r>
          </w:p>
        </w:tc>
        <w:tc>
          <w:tcPr>
            <w:tcW w:w="1980" w:type="dxa"/>
            <w:tcBorders>
              <w:top w:val="single" w:sz="4" w:space="0" w:color="auto"/>
              <w:left w:val="single" w:sz="4" w:space="0" w:color="auto"/>
              <w:bottom w:val="single" w:sz="4" w:space="0" w:color="auto"/>
              <w:right w:val="single" w:sz="4" w:space="0" w:color="auto"/>
            </w:tcBorders>
          </w:tcPr>
          <w:p w14:paraId="458D43B2" w14:textId="77777777" w:rsidR="00B30632" w:rsidRPr="00C5022D" w:rsidRDefault="00B30632" w:rsidP="00B30632">
            <w:pPr>
              <w:rPr>
                <w:rFonts w:ascii="Times New Roman" w:hAnsi="Times New Roman"/>
                <w:sz w:val="24"/>
                <w:szCs w:val="24"/>
              </w:rPr>
            </w:pPr>
          </w:p>
        </w:tc>
        <w:tc>
          <w:tcPr>
            <w:tcW w:w="1620" w:type="dxa"/>
            <w:tcBorders>
              <w:top w:val="single" w:sz="4" w:space="0" w:color="auto"/>
              <w:left w:val="single" w:sz="4" w:space="0" w:color="auto"/>
              <w:bottom w:val="single" w:sz="4" w:space="0" w:color="auto"/>
              <w:right w:val="single" w:sz="4" w:space="0" w:color="auto"/>
            </w:tcBorders>
          </w:tcPr>
          <w:p w14:paraId="576AE24C" w14:textId="77777777" w:rsidR="00B30632" w:rsidRPr="00C5022D" w:rsidRDefault="00B30632" w:rsidP="00B30632">
            <w:pPr>
              <w:rPr>
                <w:rFonts w:ascii="Times New Roman" w:hAnsi="Times New Roman"/>
                <w:sz w:val="24"/>
                <w:szCs w:val="24"/>
              </w:rPr>
            </w:pPr>
          </w:p>
        </w:tc>
        <w:tc>
          <w:tcPr>
            <w:tcW w:w="1021" w:type="dxa"/>
            <w:tcBorders>
              <w:top w:val="single" w:sz="4" w:space="0" w:color="auto"/>
              <w:left w:val="single" w:sz="4" w:space="0" w:color="auto"/>
              <w:bottom w:val="single" w:sz="4" w:space="0" w:color="auto"/>
              <w:right w:val="single" w:sz="4" w:space="0" w:color="auto"/>
            </w:tcBorders>
          </w:tcPr>
          <w:p w14:paraId="3A786742" w14:textId="77777777" w:rsidR="00B30632" w:rsidRPr="00C5022D" w:rsidRDefault="00B30632" w:rsidP="00B30632">
            <w:pPr>
              <w:rPr>
                <w:rFonts w:ascii="Times New Roman" w:hAnsi="Times New Roman"/>
                <w:sz w:val="24"/>
                <w:szCs w:val="24"/>
              </w:rPr>
            </w:pPr>
          </w:p>
        </w:tc>
        <w:tc>
          <w:tcPr>
            <w:tcW w:w="1858" w:type="dxa"/>
            <w:tcBorders>
              <w:top w:val="single" w:sz="4" w:space="0" w:color="auto"/>
              <w:left w:val="single" w:sz="4" w:space="0" w:color="auto"/>
              <w:bottom w:val="single" w:sz="4" w:space="0" w:color="auto"/>
              <w:right w:val="single" w:sz="4" w:space="0" w:color="auto"/>
            </w:tcBorders>
          </w:tcPr>
          <w:p w14:paraId="381E2D2A" w14:textId="77777777" w:rsidR="00B30632" w:rsidRPr="00C5022D" w:rsidRDefault="00B30632" w:rsidP="00B30632">
            <w:pPr>
              <w:rPr>
                <w:rFonts w:ascii="Times New Roman" w:hAnsi="Times New Roman"/>
                <w:sz w:val="24"/>
                <w:szCs w:val="24"/>
              </w:rPr>
            </w:pPr>
          </w:p>
        </w:tc>
      </w:tr>
      <w:tr w:rsidR="00B30632" w:rsidRPr="00C5022D" w14:paraId="2CB00A76" w14:textId="77777777" w:rsidTr="00B30632">
        <w:tc>
          <w:tcPr>
            <w:tcW w:w="2808" w:type="dxa"/>
            <w:tcBorders>
              <w:top w:val="single" w:sz="4" w:space="0" w:color="auto"/>
              <w:left w:val="single" w:sz="4" w:space="0" w:color="auto"/>
              <w:bottom w:val="single" w:sz="4" w:space="0" w:color="auto"/>
              <w:right w:val="single" w:sz="4" w:space="0" w:color="auto"/>
            </w:tcBorders>
            <w:vAlign w:val="center"/>
          </w:tcPr>
          <w:p w14:paraId="2E87E3A2" w14:textId="77777777" w:rsidR="00B30632" w:rsidRPr="00C5022D" w:rsidRDefault="00B30632" w:rsidP="00B4559B">
            <w:pPr>
              <w:ind w:left="0" w:firstLine="0"/>
              <w:rPr>
                <w:rFonts w:ascii="Times New Roman" w:hAnsi="Times New Roman"/>
                <w:sz w:val="24"/>
                <w:szCs w:val="24"/>
              </w:rPr>
            </w:pPr>
            <w:r w:rsidRPr="00C5022D">
              <w:rPr>
                <w:rFonts w:ascii="Times New Roman" w:hAnsi="Times New Roman"/>
                <w:sz w:val="24"/>
                <w:szCs w:val="24"/>
              </w:rPr>
              <w:t xml:space="preserve">8. ТЕ сәйкес ашық оқпандағы ҰГЗ жабдықтарының барлық түрлері </w:t>
            </w:r>
          </w:p>
        </w:tc>
        <w:tc>
          <w:tcPr>
            <w:tcW w:w="1980" w:type="dxa"/>
            <w:tcBorders>
              <w:top w:val="single" w:sz="4" w:space="0" w:color="auto"/>
              <w:left w:val="single" w:sz="4" w:space="0" w:color="auto"/>
              <w:bottom w:val="single" w:sz="4" w:space="0" w:color="auto"/>
              <w:right w:val="single" w:sz="4" w:space="0" w:color="auto"/>
            </w:tcBorders>
          </w:tcPr>
          <w:p w14:paraId="2E347B85" w14:textId="77777777" w:rsidR="00B30632" w:rsidRPr="00C5022D" w:rsidRDefault="00B30632" w:rsidP="00B30632">
            <w:pPr>
              <w:rPr>
                <w:rFonts w:ascii="Times New Roman" w:hAnsi="Times New Roman"/>
                <w:sz w:val="24"/>
                <w:szCs w:val="24"/>
              </w:rPr>
            </w:pPr>
          </w:p>
        </w:tc>
        <w:tc>
          <w:tcPr>
            <w:tcW w:w="1620" w:type="dxa"/>
            <w:tcBorders>
              <w:top w:val="single" w:sz="4" w:space="0" w:color="auto"/>
              <w:left w:val="single" w:sz="4" w:space="0" w:color="auto"/>
              <w:bottom w:val="single" w:sz="4" w:space="0" w:color="auto"/>
              <w:right w:val="single" w:sz="4" w:space="0" w:color="auto"/>
            </w:tcBorders>
          </w:tcPr>
          <w:p w14:paraId="2E73639A" w14:textId="77777777" w:rsidR="00B30632" w:rsidRPr="00C5022D" w:rsidRDefault="00B30632" w:rsidP="00B30632">
            <w:pPr>
              <w:rPr>
                <w:rFonts w:ascii="Times New Roman" w:hAnsi="Times New Roman"/>
                <w:sz w:val="24"/>
                <w:szCs w:val="24"/>
              </w:rPr>
            </w:pPr>
          </w:p>
        </w:tc>
        <w:tc>
          <w:tcPr>
            <w:tcW w:w="1021" w:type="dxa"/>
            <w:tcBorders>
              <w:top w:val="single" w:sz="4" w:space="0" w:color="auto"/>
              <w:left w:val="single" w:sz="4" w:space="0" w:color="auto"/>
              <w:bottom w:val="single" w:sz="4" w:space="0" w:color="auto"/>
              <w:right w:val="single" w:sz="4" w:space="0" w:color="auto"/>
            </w:tcBorders>
          </w:tcPr>
          <w:p w14:paraId="1BC0CCF6" w14:textId="77777777" w:rsidR="00B30632" w:rsidRPr="00C5022D" w:rsidRDefault="00B30632" w:rsidP="00B30632">
            <w:pPr>
              <w:rPr>
                <w:rFonts w:ascii="Times New Roman" w:hAnsi="Times New Roman"/>
                <w:sz w:val="24"/>
                <w:szCs w:val="24"/>
              </w:rPr>
            </w:pPr>
          </w:p>
        </w:tc>
        <w:tc>
          <w:tcPr>
            <w:tcW w:w="1858" w:type="dxa"/>
            <w:tcBorders>
              <w:top w:val="single" w:sz="4" w:space="0" w:color="auto"/>
              <w:left w:val="single" w:sz="4" w:space="0" w:color="auto"/>
              <w:bottom w:val="single" w:sz="4" w:space="0" w:color="auto"/>
              <w:right w:val="single" w:sz="4" w:space="0" w:color="auto"/>
            </w:tcBorders>
          </w:tcPr>
          <w:p w14:paraId="4E83ADD1" w14:textId="77777777" w:rsidR="00B30632" w:rsidRPr="00C5022D" w:rsidRDefault="00B30632" w:rsidP="00B30632">
            <w:pPr>
              <w:rPr>
                <w:rFonts w:ascii="Times New Roman" w:hAnsi="Times New Roman"/>
                <w:sz w:val="24"/>
                <w:szCs w:val="24"/>
              </w:rPr>
            </w:pPr>
          </w:p>
        </w:tc>
      </w:tr>
      <w:tr w:rsidR="00B30632" w:rsidRPr="00C5022D" w14:paraId="32728538" w14:textId="77777777" w:rsidTr="00B30632">
        <w:tc>
          <w:tcPr>
            <w:tcW w:w="2808" w:type="dxa"/>
            <w:tcBorders>
              <w:top w:val="single" w:sz="4" w:space="0" w:color="auto"/>
              <w:left w:val="single" w:sz="4" w:space="0" w:color="auto"/>
              <w:bottom w:val="single" w:sz="4" w:space="0" w:color="auto"/>
              <w:right w:val="single" w:sz="4" w:space="0" w:color="auto"/>
            </w:tcBorders>
            <w:vAlign w:val="center"/>
          </w:tcPr>
          <w:p w14:paraId="788E1B0B" w14:textId="77777777" w:rsidR="00B30632" w:rsidRPr="00C5022D" w:rsidRDefault="00B30632" w:rsidP="00B4559B">
            <w:pPr>
              <w:ind w:left="0" w:firstLine="0"/>
              <w:rPr>
                <w:rFonts w:ascii="Times New Roman" w:hAnsi="Times New Roman"/>
                <w:sz w:val="24"/>
                <w:szCs w:val="24"/>
              </w:rPr>
            </w:pPr>
            <w:r w:rsidRPr="00C5022D">
              <w:rPr>
                <w:rFonts w:ascii="Times New Roman" w:hAnsi="Times New Roman"/>
                <w:sz w:val="24"/>
                <w:szCs w:val="24"/>
              </w:rPr>
              <w:t>9. ТЕ сәйкес жабық оқпандағы ҰГЗ жабдықтарының барлық түрлері</w:t>
            </w:r>
          </w:p>
        </w:tc>
        <w:tc>
          <w:tcPr>
            <w:tcW w:w="1980" w:type="dxa"/>
            <w:tcBorders>
              <w:top w:val="single" w:sz="4" w:space="0" w:color="auto"/>
              <w:left w:val="single" w:sz="4" w:space="0" w:color="auto"/>
              <w:bottom w:val="single" w:sz="4" w:space="0" w:color="auto"/>
              <w:right w:val="single" w:sz="4" w:space="0" w:color="auto"/>
            </w:tcBorders>
          </w:tcPr>
          <w:p w14:paraId="7EB06E74" w14:textId="77777777" w:rsidR="00B30632" w:rsidRPr="00C5022D" w:rsidRDefault="00B30632" w:rsidP="00B30632">
            <w:pPr>
              <w:rPr>
                <w:rFonts w:ascii="Times New Roman" w:hAnsi="Times New Roman"/>
                <w:sz w:val="24"/>
                <w:szCs w:val="24"/>
              </w:rPr>
            </w:pPr>
          </w:p>
        </w:tc>
        <w:tc>
          <w:tcPr>
            <w:tcW w:w="1620" w:type="dxa"/>
            <w:tcBorders>
              <w:top w:val="single" w:sz="4" w:space="0" w:color="auto"/>
              <w:left w:val="single" w:sz="4" w:space="0" w:color="auto"/>
              <w:bottom w:val="single" w:sz="4" w:space="0" w:color="auto"/>
              <w:right w:val="single" w:sz="4" w:space="0" w:color="auto"/>
            </w:tcBorders>
          </w:tcPr>
          <w:p w14:paraId="518A42EA" w14:textId="77777777" w:rsidR="00B30632" w:rsidRPr="00C5022D" w:rsidRDefault="00B30632" w:rsidP="00B30632">
            <w:pPr>
              <w:rPr>
                <w:rFonts w:ascii="Times New Roman" w:hAnsi="Times New Roman"/>
                <w:sz w:val="24"/>
                <w:szCs w:val="24"/>
              </w:rPr>
            </w:pPr>
          </w:p>
        </w:tc>
        <w:tc>
          <w:tcPr>
            <w:tcW w:w="1021" w:type="dxa"/>
            <w:tcBorders>
              <w:top w:val="single" w:sz="4" w:space="0" w:color="auto"/>
              <w:left w:val="single" w:sz="4" w:space="0" w:color="auto"/>
              <w:bottom w:val="single" w:sz="4" w:space="0" w:color="auto"/>
              <w:right w:val="single" w:sz="4" w:space="0" w:color="auto"/>
            </w:tcBorders>
          </w:tcPr>
          <w:p w14:paraId="4035DEB4" w14:textId="77777777" w:rsidR="00B30632" w:rsidRPr="00C5022D" w:rsidRDefault="00B30632" w:rsidP="00B30632">
            <w:pPr>
              <w:rPr>
                <w:rFonts w:ascii="Times New Roman" w:hAnsi="Times New Roman"/>
                <w:sz w:val="24"/>
                <w:szCs w:val="24"/>
              </w:rPr>
            </w:pPr>
          </w:p>
        </w:tc>
        <w:tc>
          <w:tcPr>
            <w:tcW w:w="1858" w:type="dxa"/>
            <w:tcBorders>
              <w:top w:val="single" w:sz="4" w:space="0" w:color="auto"/>
              <w:left w:val="single" w:sz="4" w:space="0" w:color="auto"/>
              <w:bottom w:val="single" w:sz="4" w:space="0" w:color="auto"/>
              <w:right w:val="single" w:sz="4" w:space="0" w:color="auto"/>
            </w:tcBorders>
          </w:tcPr>
          <w:p w14:paraId="6DAD751B" w14:textId="77777777" w:rsidR="00B30632" w:rsidRPr="00C5022D" w:rsidRDefault="00B30632" w:rsidP="00B30632">
            <w:pPr>
              <w:rPr>
                <w:rFonts w:ascii="Times New Roman" w:hAnsi="Times New Roman"/>
                <w:sz w:val="24"/>
                <w:szCs w:val="24"/>
              </w:rPr>
            </w:pPr>
          </w:p>
        </w:tc>
      </w:tr>
      <w:tr w:rsidR="00B30632" w:rsidRPr="00C5022D" w14:paraId="0EFB7AAE" w14:textId="77777777" w:rsidTr="00B30632">
        <w:tc>
          <w:tcPr>
            <w:tcW w:w="2808" w:type="dxa"/>
            <w:tcBorders>
              <w:top w:val="single" w:sz="4" w:space="0" w:color="auto"/>
              <w:left w:val="single" w:sz="4" w:space="0" w:color="auto"/>
              <w:bottom w:val="single" w:sz="4" w:space="0" w:color="auto"/>
              <w:right w:val="single" w:sz="4" w:space="0" w:color="auto"/>
            </w:tcBorders>
            <w:vAlign w:val="center"/>
          </w:tcPr>
          <w:p w14:paraId="6E6D8B49" w14:textId="77777777" w:rsidR="00B30632" w:rsidRPr="00C5022D" w:rsidRDefault="00B30632" w:rsidP="00B4559B">
            <w:pPr>
              <w:ind w:left="0" w:firstLine="0"/>
              <w:rPr>
                <w:rFonts w:ascii="Times New Roman" w:hAnsi="Times New Roman"/>
                <w:sz w:val="24"/>
                <w:szCs w:val="24"/>
              </w:rPr>
            </w:pPr>
            <w:r w:rsidRPr="00C5022D">
              <w:rPr>
                <w:rFonts w:ascii="Times New Roman" w:hAnsi="Times New Roman"/>
                <w:sz w:val="24"/>
                <w:szCs w:val="24"/>
              </w:rPr>
              <w:t>10. ТЕ сәйкес ұңғыманы сынау және жою кезіндегі ҰГЗ жабдықтарының барлық түрлері</w:t>
            </w:r>
          </w:p>
        </w:tc>
        <w:tc>
          <w:tcPr>
            <w:tcW w:w="1980" w:type="dxa"/>
            <w:tcBorders>
              <w:top w:val="single" w:sz="4" w:space="0" w:color="auto"/>
              <w:left w:val="single" w:sz="4" w:space="0" w:color="auto"/>
              <w:bottom w:val="single" w:sz="4" w:space="0" w:color="auto"/>
              <w:right w:val="single" w:sz="4" w:space="0" w:color="auto"/>
            </w:tcBorders>
          </w:tcPr>
          <w:p w14:paraId="7B855678" w14:textId="77777777" w:rsidR="00B30632" w:rsidRPr="00C5022D" w:rsidRDefault="00B30632" w:rsidP="00B30632">
            <w:pPr>
              <w:rPr>
                <w:rFonts w:ascii="Times New Roman" w:hAnsi="Times New Roman"/>
                <w:sz w:val="24"/>
                <w:szCs w:val="24"/>
              </w:rPr>
            </w:pPr>
          </w:p>
        </w:tc>
        <w:tc>
          <w:tcPr>
            <w:tcW w:w="1620" w:type="dxa"/>
            <w:tcBorders>
              <w:top w:val="single" w:sz="4" w:space="0" w:color="auto"/>
              <w:left w:val="single" w:sz="4" w:space="0" w:color="auto"/>
              <w:bottom w:val="single" w:sz="4" w:space="0" w:color="auto"/>
              <w:right w:val="single" w:sz="4" w:space="0" w:color="auto"/>
            </w:tcBorders>
          </w:tcPr>
          <w:p w14:paraId="4553299D" w14:textId="77777777" w:rsidR="00B30632" w:rsidRPr="00C5022D" w:rsidRDefault="00B30632" w:rsidP="00B30632">
            <w:pPr>
              <w:rPr>
                <w:rFonts w:ascii="Times New Roman" w:hAnsi="Times New Roman"/>
                <w:sz w:val="24"/>
                <w:szCs w:val="24"/>
              </w:rPr>
            </w:pPr>
          </w:p>
        </w:tc>
        <w:tc>
          <w:tcPr>
            <w:tcW w:w="1021" w:type="dxa"/>
            <w:tcBorders>
              <w:top w:val="single" w:sz="4" w:space="0" w:color="auto"/>
              <w:left w:val="single" w:sz="4" w:space="0" w:color="auto"/>
              <w:bottom w:val="single" w:sz="4" w:space="0" w:color="auto"/>
              <w:right w:val="single" w:sz="4" w:space="0" w:color="auto"/>
            </w:tcBorders>
          </w:tcPr>
          <w:p w14:paraId="227034CB" w14:textId="77777777" w:rsidR="00B30632" w:rsidRPr="00C5022D" w:rsidRDefault="00B30632" w:rsidP="00B30632">
            <w:pPr>
              <w:rPr>
                <w:rFonts w:ascii="Times New Roman" w:hAnsi="Times New Roman"/>
                <w:sz w:val="24"/>
                <w:szCs w:val="24"/>
              </w:rPr>
            </w:pPr>
          </w:p>
        </w:tc>
        <w:tc>
          <w:tcPr>
            <w:tcW w:w="1858" w:type="dxa"/>
            <w:tcBorders>
              <w:top w:val="single" w:sz="4" w:space="0" w:color="auto"/>
              <w:left w:val="single" w:sz="4" w:space="0" w:color="auto"/>
              <w:bottom w:val="single" w:sz="4" w:space="0" w:color="auto"/>
              <w:right w:val="single" w:sz="4" w:space="0" w:color="auto"/>
            </w:tcBorders>
          </w:tcPr>
          <w:p w14:paraId="45A61188" w14:textId="77777777" w:rsidR="00B30632" w:rsidRPr="00C5022D" w:rsidRDefault="00B30632" w:rsidP="00B30632">
            <w:pPr>
              <w:rPr>
                <w:rFonts w:ascii="Times New Roman" w:hAnsi="Times New Roman"/>
                <w:sz w:val="24"/>
                <w:szCs w:val="24"/>
              </w:rPr>
            </w:pPr>
          </w:p>
        </w:tc>
      </w:tr>
    </w:tbl>
    <w:p w14:paraId="609E2ABE" w14:textId="77777777" w:rsidR="00B30632" w:rsidRPr="00C5022D" w:rsidRDefault="00B30632" w:rsidP="00B30632">
      <w:pPr>
        <w:rPr>
          <w:rFonts w:ascii="Times New Roman" w:hAnsi="Times New Roman"/>
          <w:sz w:val="24"/>
          <w:szCs w:val="24"/>
        </w:rPr>
      </w:pPr>
    </w:p>
    <w:p w14:paraId="2EDAAA71"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Перфораторлар:</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
        <w:gridCol w:w="1379"/>
        <w:gridCol w:w="1849"/>
        <w:gridCol w:w="1988"/>
        <w:gridCol w:w="1975"/>
        <w:gridCol w:w="1779"/>
      </w:tblGrid>
      <w:tr w:rsidR="00B30632" w:rsidRPr="00C5022D" w14:paraId="707911B7" w14:textId="77777777" w:rsidTr="00B30632">
        <w:tc>
          <w:tcPr>
            <w:tcW w:w="701" w:type="dxa"/>
            <w:tcBorders>
              <w:top w:val="single" w:sz="4" w:space="0" w:color="auto"/>
              <w:left w:val="single" w:sz="4" w:space="0" w:color="auto"/>
              <w:bottom w:val="single" w:sz="4" w:space="0" w:color="auto"/>
              <w:right w:val="single" w:sz="4" w:space="0" w:color="auto"/>
            </w:tcBorders>
          </w:tcPr>
          <w:p w14:paraId="15C98EB7"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w:t>
            </w:r>
          </w:p>
          <w:p w14:paraId="7074B7E7"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р/р</w:t>
            </w:r>
          </w:p>
        </w:tc>
        <w:tc>
          <w:tcPr>
            <w:tcW w:w="1778" w:type="dxa"/>
            <w:tcBorders>
              <w:top w:val="single" w:sz="4" w:space="0" w:color="auto"/>
              <w:left w:val="single" w:sz="4" w:space="0" w:color="auto"/>
              <w:bottom w:val="single" w:sz="4" w:space="0" w:color="auto"/>
              <w:right w:val="single" w:sz="4" w:space="0" w:color="auto"/>
            </w:tcBorders>
          </w:tcPr>
          <w:p w14:paraId="48C00650"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Түрі</w:t>
            </w:r>
          </w:p>
          <w:p w14:paraId="09BF0C66" w14:textId="77777777" w:rsidR="00B30632" w:rsidRPr="00C5022D" w:rsidRDefault="00B30632" w:rsidP="00B30632">
            <w:pPr>
              <w:rPr>
                <w:rFonts w:ascii="Times New Roman" w:hAnsi="Times New Roman"/>
                <w:sz w:val="24"/>
                <w:szCs w:val="24"/>
              </w:rPr>
            </w:pPr>
          </w:p>
        </w:tc>
        <w:tc>
          <w:tcPr>
            <w:tcW w:w="1958" w:type="dxa"/>
            <w:tcBorders>
              <w:top w:val="single" w:sz="4" w:space="0" w:color="auto"/>
              <w:left w:val="single" w:sz="4" w:space="0" w:color="auto"/>
              <w:bottom w:val="single" w:sz="4" w:space="0" w:color="auto"/>
              <w:right w:val="single" w:sz="4" w:space="0" w:color="auto"/>
            </w:tcBorders>
          </w:tcPr>
          <w:p w14:paraId="014B56A9"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Шығарушы зауыт</w:t>
            </w:r>
          </w:p>
        </w:tc>
        <w:tc>
          <w:tcPr>
            <w:tcW w:w="1308" w:type="dxa"/>
            <w:tcBorders>
              <w:top w:val="single" w:sz="4" w:space="0" w:color="auto"/>
              <w:left w:val="single" w:sz="4" w:space="0" w:color="auto"/>
              <w:bottom w:val="single" w:sz="4" w:space="0" w:color="auto"/>
              <w:right w:val="single" w:sz="4" w:space="0" w:color="auto"/>
            </w:tcBorders>
          </w:tcPr>
          <w:p w14:paraId="42484E50"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Өту тереңдігі</w:t>
            </w:r>
          </w:p>
        </w:tc>
        <w:tc>
          <w:tcPr>
            <w:tcW w:w="1383" w:type="dxa"/>
            <w:tcBorders>
              <w:top w:val="single" w:sz="4" w:space="0" w:color="auto"/>
              <w:left w:val="single" w:sz="4" w:space="0" w:color="auto"/>
              <w:bottom w:val="single" w:sz="4" w:space="0" w:color="auto"/>
              <w:right w:val="single" w:sz="4" w:space="0" w:color="auto"/>
            </w:tcBorders>
          </w:tcPr>
          <w:p w14:paraId="6AF12063"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Тесік диаметрі</w:t>
            </w:r>
          </w:p>
        </w:tc>
        <w:tc>
          <w:tcPr>
            <w:tcW w:w="2159" w:type="dxa"/>
            <w:tcBorders>
              <w:top w:val="single" w:sz="4" w:space="0" w:color="auto"/>
              <w:left w:val="single" w:sz="4" w:space="0" w:color="auto"/>
              <w:bottom w:val="single" w:sz="4" w:space="0" w:color="auto"/>
              <w:right w:val="single" w:sz="4" w:space="0" w:color="auto"/>
            </w:tcBorders>
          </w:tcPr>
          <w:p w14:paraId="3F746CA7"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 xml:space="preserve">Ескерту:  </w:t>
            </w:r>
          </w:p>
        </w:tc>
      </w:tr>
      <w:tr w:rsidR="00B30632" w:rsidRPr="00C5022D" w14:paraId="6547BA53" w14:textId="77777777" w:rsidTr="00B30632">
        <w:tc>
          <w:tcPr>
            <w:tcW w:w="701" w:type="dxa"/>
            <w:tcBorders>
              <w:top w:val="single" w:sz="4" w:space="0" w:color="auto"/>
              <w:left w:val="single" w:sz="4" w:space="0" w:color="auto"/>
              <w:bottom w:val="single" w:sz="4" w:space="0" w:color="auto"/>
              <w:right w:val="single" w:sz="4" w:space="0" w:color="auto"/>
            </w:tcBorders>
          </w:tcPr>
          <w:p w14:paraId="6FA98B85" w14:textId="77777777" w:rsidR="00B30632" w:rsidRPr="00C5022D" w:rsidRDefault="00B30632" w:rsidP="00B30632">
            <w:pPr>
              <w:rPr>
                <w:rFonts w:ascii="Times New Roman" w:hAnsi="Times New Roman"/>
                <w:sz w:val="24"/>
                <w:szCs w:val="24"/>
              </w:rPr>
            </w:pPr>
          </w:p>
        </w:tc>
        <w:tc>
          <w:tcPr>
            <w:tcW w:w="1778" w:type="dxa"/>
            <w:tcBorders>
              <w:top w:val="single" w:sz="4" w:space="0" w:color="auto"/>
              <w:left w:val="single" w:sz="4" w:space="0" w:color="auto"/>
              <w:bottom w:val="single" w:sz="4" w:space="0" w:color="auto"/>
              <w:right w:val="single" w:sz="4" w:space="0" w:color="auto"/>
            </w:tcBorders>
          </w:tcPr>
          <w:p w14:paraId="565A58D6" w14:textId="77777777" w:rsidR="00B30632" w:rsidRPr="00C5022D" w:rsidRDefault="00B30632" w:rsidP="00B30632">
            <w:pPr>
              <w:rPr>
                <w:rFonts w:ascii="Times New Roman" w:hAnsi="Times New Roman"/>
                <w:sz w:val="24"/>
                <w:szCs w:val="24"/>
              </w:rPr>
            </w:pPr>
          </w:p>
        </w:tc>
        <w:tc>
          <w:tcPr>
            <w:tcW w:w="1958" w:type="dxa"/>
            <w:tcBorders>
              <w:top w:val="single" w:sz="4" w:space="0" w:color="auto"/>
              <w:left w:val="single" w:sz="4" w:space="0" w:color="auto"/>
              <w:bottom w:val="single" w:sz="4" w:space="0" w:color="auto"/>
              <w:right w:val="single" w:sz="4" w:space="0" w:color="auto"/>
            </w:tcBorders>
          </w:tcPr>
          <w:p w14:paraId="630EFCC1" w14:textId="77777777" w:rsidR="00B30632" w:rsidRPr="00C5022D" w:rsidRDefault="00B30632" w:rsidP="00B30632">
            <w:pPr>
              <w:rPr>
                <w:rFonts w:ascii="Times New Roman" w:hAnsi="Times New Roman"/>
                <w:sz w:val="24"/>
                <w:szCs w:val="24"/>
              </w:rPr>
            </w:pPr>
          </w:p>
        </w:tc>
        <w:tc>
          <w:tcPr>
            <w:tcW w:w="1308" w:type="dxa"/>
            <w:tcBorders>
              <w:top w:val="single" w:sz="4" w:space="0" w:color="auto"/>
              <w:left w:val="single" w:sz="4" w:space="0" w:color="auto"/>
              <w:bottom w:val="single" w:sz="4" w:space="0" w:color="auto"/>
              <w:right w:val="single" w:sz="4" w:space="0" w:color="auto"/>
            </w:tcBorders>
          </w:tcPr>
          <w:p w14:paraId="51037159" w14:textId="77777777" w:rsidR="00B30632" w:rsidRPr="00C5022D" w:rsidRDefault="00B30632" w:rsidP="00B30632">
            <w:pPr>
              <w:rPr>
                <w:rFonts w:ascii="Times New Roman" w:hAnsi="Times New Roman"/>
                <w:sz w:val="24"/>
                <w:szCs w:val="24"/>
              </w:rPr>
            </w:pPr>
          </w:p>
        </w:tc>
        <w:tc>
          <w:tcPr>
            <w:tcW w:w="1383" w:type="dxa"/>
            <w:tcBorders>
              <w:top w:val="single" w:sz="4" w:space="0" w:color="auto"/>
              <w:left w:val="single" w:sz="4" w:space="0" w:color="auto"/>
              <w:bottom w:val="single" w:sz="4" w:space="0" w:color="auto"/>
              <w:right w:val="single" w:sz="4" w:space="0" w:color="auto"/>
            </w:tcBorders>
          </w:tcPr>
          <w:p w14:paraId="0C203921" w14:textId="77777777" w:rsidR="00B30632" w:rsidRPr="00C5022D" w:rsidRDefault="00B30632" w:rsidP="00B30632">
            <w:pPr>
              <w:rPr>
                <w:rFonts w:ascii="Times New Roman" w:hAnsi="Times New Roman"/>
                <w:sz w:val="24"/>
                <w:szCs w:val="24"/>
              </w:rPr>
            </w:pPr>
          </w:p>
        </w:tc>
        <w:tc>
          <w:tcPr>
            <w:tcW w:w="2159" w:type="dxa"/>
            <w:tcBorders>
              <w:top w:val="single" w:sz="4" w:space="0" w:color="auto"/>
              <w:left w:val="single" w:sz="4" w:space="0" w:color="auto"/>
              <w:bottom w:val="single" w:sz="4" w:space="0" w:color="auto"/>
              <w:right w:val="single" w:sz="4" w:space="0" w:color="auto"/>
            </w:tcBorders>
          </w:tcPr>
          <w:p w14:paraId="4B3C59A4" w14:textId="77777777" w:rsidR="00B30632" w:rsidRPr="00C5022D" w:rsidRDefault="00B30632" w:rsidP="00B30632">
            <w:pPr>
              <w:rPr>
                <w:rFonts w:ascii="Times New Roman" w:hAnsi="Times New Roman"/>
                <w:sz w:val="24"/>
                <w:szCs w:val="24"/>
              </w:rPr>
            </w:pPr>
          </w:p>
        </w:tc>
      </w:tr>
      <w:tr w:rsidR="00B30632" w:rsidRPr="00C5022D" w14:paraId="7BBAF13A" w14:textId="77777777" w:rsidTr="00B30632">
        <w:tc>
          <w:tcPr>
            <w:tcW w:w="701" w:type="dxa"/>
            <w:tcBorders>
              <w:top w:val="single" w:sz="4" w:space="0" w:color="auto"/>
              <w:left w:val="single" w:sz="4" w:space="0" w:color="auto"/>
              <w:bottom w:val="single" w:sz="4" w:space="0" w:color="auto"/>
              <w:right w:val="single" w:sz="4" w:space="0" w:color="auto"/>
            </w:tcBorders>
          </w:tcPr>
          <w:p w14:paraId="0BC3E283" w14:textId="77777777" w:rsidR="00B30632" w:rsidRPr="00C5022D" w:rsidRDefault="00B30632" w:rsidP="00B30632">
            <w:pPr>
              <w:rPr>
                <w:rFonts w:ascii="Times New Roman" w:hAnsi="Times New Roman"/>
                <w:sz w:val="24"/>
                <w:szCs w:val="24"/>
              </w:rPr>
            </w:pPr>
          </w:p>
        </w:tc>
        <w:tc>
          <w:tcPr>
            <w:tcW w:w="1778" w:type="dxa"/>
            <w:tcBorders>
              <w:top w:val="single" w:sz="4" w:space="0" w:color="auto"/>
              <w:left w:val="single" w:sz="4" w:space="0" w:color="auto"/>
              <w:bottom w:val="single" w:sz="4" w:space="0" w:color="auto"/>
              <w:right w:val="single" w:sz="4" w:space="0" w:color="auto"/>
            </w:tcBorders>
          </w:tcPr>
          <w:p w14:paraId="74D585B1" w14:textId="77777777" w:rsidR="00B30632" w:rsidRPr="00C5022D" w:rsidRDefault="00B30632" w:rsidP="00B30632">
            <w:pPr>
              <w:rPr>
                <w:rFonts w:ascii="Times New Roman" w:hAnsi="Times New Roman"/>
                <w:sz w:val="24"/>
                <w:szCs w:val="24"/>
              </w:rPr>
            </w:pPr>
          </w:p>
        </w:tc>
        <w:tc>
          <w:tcPr>
            <w:tcW w:w="1958" w:type="dxa"/>
            <w:tcBorders>
              <w:top w:val="single" w:sz="4" w:space="0" w:color="auto"/>
              <w:left w:val="single" w:sz="4" w:space="0" w:color="auto"/>
              <w:bottom w:val="single" w:sz="4" w:space="0" w:color="auto"/>
              <w:right w:val="single" w:sz="4" w:space="0" w:color="auto"/>
            </w:tcBorders>
          </w:tcPr>
          <w:p w14:paraId="3E76C9CB" w14:textId="77777777" w:rsidR="00B30632" w:rsidRPr="00C5022D" w:rsidRDefault="00B30632" w:rsidP="00B30632">
            <w:pPr>
              <w:rPr>
                <w:rFonts w:ascii="Times New Roman" w:hAnsi="Times New Roman"/>
                <w:sz w:val="24"/>
                <w:szCs w:val="24"/>
              </w:rPr>
            </w:pPr>
          </w:p>
        </w:tc>
        <w:tc>
          <w:tcPr>
            <w:tcW w:w="1308" w:type="dxa"/>
            <w:tcBorders>
              <w:top w:val="single" w:sz="4" w:space="0" w:color="auto"/>
              <w:left w:val="single" w:sz="4" w:space="0" w:color="auto"/>
              <w:bottom w:val="single" w:sz="4" w:space="0" w:color="auto"/>
              <w:right w:val="single" w:sz="4" w:space="0" w:color="auto"/>
            </w:tcBorders>
          </w:tcPr>
          <w:p w14:paraId="6E283933" w14:textId="77777777" w:rsidR="00B30632" w:rsidRPr="00C5022D" w:rsidRDefault="00B30632" w:rsidP="00B30632">
            <w:pPr>
              <w:rPr>
                <w:rFonts w:ascii="Times New Roman" w:hAnsi="Times New Roman"/>
                <w:sz w:val="24"/>
                <w:szCs w:val="24"/>
              </w:rPr>
            </w:pPr>
          </w:p>
        </w:tc>
        <w:tc>
          <w:tcPr>
            <w:tcW w:w="1383" w:type="dxa"/>
            <w:tcBorders>
              <w:top w:val="single" w:sz="4" w:space="0" w:color="auto"/>
              <w:left w:val="single" w:sz="4" w:space="0" w:color="auto"/>
              <w:bottom w:val="single" w:sz="4" w:space="0" w:color="auto"/>
              <w:right w:val="single" w:sz="4" w:space="0" w:color="auto"/>
            </w:tcBorders>
          </w:tcPr>
          <w:p w14:paraId="18274C2C" w14:textId="77777777" w:rsidR="00B30632" w:rsidRPr="00C5022D" w:rsidRDefault="00B30632" w:rsidP="00B30632">
            <w:pPr>
              <w:rPr>
                <w:rFonts w:ascii="Times New Roman" w:hAnsi="Times New Roman"/>
                <w:sz w:val="24"/>
                <w:szCs w:val="24"/>
              </w:rPr>
            </w:pPr>
          </w:p>
        </w:tc>
        <w:tc>
          <w:tcPr>
            <w:tcW w:w="2159" w:type="dxa"/>
            <w:tcBorders>
              <w:top w:val="single" w:sz="4" w:space="0" w:color="auto"/>
              <w:left w:val="single" w:sz="4" w:space="0" w:color="auto"/>
              <w:bottom w:val="single" w:sz="4" w:space="0" w:color="auto"/>
              <w:right w:val="single" w:sz="4" w:space="0" w:color="auto"/>
            </w:tcBorders>
          </w:tcPr>
          <w:p w14:paraId="36A1E42A" w14:textId="77777777" w:rsidR="00B30632" w:rsidRPr="00C5022D" w:rsidRDefault="00B30632" w:rsidP="00B30632">
            <w:pPr>
              <w:rPr>
                <w:rFonts w:ascii="Times New Roman" w:hAnsi="Times New Roman"/>
                <w:sz w:val="24"/>
                <w:szCs w:val="24"/>
              </w:rPr>
            </w:pPr>
          </w:p>
        </w:tc>
      </w:tr>
      <w:tr w:rsidR="00B30632" w:rsidRPr="00C5022D" w14:paraId="2DE41354" w14:textId="77777777" w:rsidTr="00B30632">
        <w:tc>
          <w:tcPr>
            <w:tcW w:w="701" w:type="dxa"/>
            <w:tcBorders>
              <w:top w:val="single" w:sz="4" w:space="0" w:color="auto"/>
              <w:left w:val="single" w:sz="4" w:space="0" w:color="auto"/>
              <w:bottom w:val="single" w:sz="4" w:space="0" w:color="auto"/>
              <w:right w:val="single" w:sz="4" w:space="0" w:color="auto"/>
            </w:tcBorders>
          </w:tcPr>
          <w:p w14:paraId="4DC53355" w14:textId="77777777" w:rsidR="00B30632" w:rsidRPr="00C5022D" w:rsidRDefault="00B30632" w:rsidP="00B30632">
            <w:pPr>
              <w:rPr>
                <w:rFonts w:ascii="Times New Roman" w:hAnsi="Times New Roman"/>
                <w:sz w:val="24"/>
                <w:szCs w:val="24"/>
              </w:rPr>
            </w:pPr>
          </w:p>
        </w:tc>
        <w:tc>
          <w:tcPr>
            <w:tcW w:w="1778" w:type="dxa"/>
            <w:tcBorders>
              <w:top w:val="single" w:sz="4" w:space="0" w:color="auto"/>
              <w:left w:val="single" w:sz="4" w:space="0" w:color="auto"/>
              <w:bottom w:val="single" w:sz="4" w:space="0" w:color="auto"/>
              <w:right w:val="single" w:sz="4" w:space="0" w:color="auto"/>
            </w:tcBorders>
          </w:tcPr>
          <w:p w14:paraId="214F280F" w14:textId="77777777" w:rsidR="00B30632" w:rsidRPr="00C5022D" w:rsidRDefault="00B30632" w:rsidP="00B30632">
            <w:pPr>
              <w:rPr>
                <w:rFonts w:ascii="Times New Roman" w:hAnsi="Times New Roman"/>
                <w:sz w:val="24"/>
                <w:szCs w:val="24"/>
              </w:rPr>
            </w:pPr>
          </w:p>
        </w:tc>
        <w:tc>
          <w:tcPr>
            <w:tcW w:w="1958" w:type="dxa"/>
            <w:tcBorders>
              <w:top w:val="single" w:sz="4" w:space="0" w:color="auto"/>
              <w:left w:val="single" w:sz="4" w:space="0" w:color="auto"/>
              <w:bottom w:val="single" w:sz="4" w:space="0" w:color="auto"/>
              <w:right w:val="single" w:sz="4" w:space="0" w:color="auto"/>
            </w:tcBorders>
          </w:tcPr>
          <w:p w14:paraId="74C09BAA" w14:textId="77777777" w:rsidR="00B30632" w:rsidRPr="00C5022D" w:rsidRDefault="00B30632" w:rsidP="00B30632">
            <w:pPr>
              <w:rPr>
                <w:rFonts w:ascii="Times New Roman" w:hAnsi="Times New Roman"/>
                <w:sz w:val="24"/>
                <w:szCs w:val="24"/>
              </w:rPr>
            </w:pPr>
          </w:p>
        </w:tc>
        <w:tc>
          <w:tcPr>
            <w:tcW w:w="1308" w:type="dxa"/>
            <w:tcBorders>
              <w:top w:val="single" w:sz="4" w:space="0" w:color="auto"/>
              <w:left w:val="single" w:sz="4" w:space="0" w:color="auto"/>
              <w:bottom w:val="single" w:sz="4" w:space="0" w:color="auto"/>
              <w:right w:val="single" w:sz="4" w:space="0" w:color="auto"/>
            </w:tcBorders>
          </w:tcPr>
          <w:p w14:paraId="1C20CF42" w14:textId="77777777" w:rsidR="00B30632" w:rsidRPr="00C5022D" w:rsidRDefault="00B30632" w:rsidP="00B30632">
            <w:pPr>
              <w:rPr>
                <w:rFonts w:ascii="Times New Roman" w:hAnsi="Times New Roman"/>
                <w:sz w:val="24"/>
                <w:szCs w:val="24"/>
              </w:rPr>
            </w:pPr>
          </w:p>
        </w:tc>
        <w:tc>
          <w:tcPr>
            <w:tcW w:w="1383" w:type="dxa"/>
            <w:tcBorders>
              <w:top w:val="single" w:sz="4" w:space="0" w:color="auto"/>
              <w:left w:val="single" w:sz="4" w:space="0" w:color="auto"/>
              <w:bottom w:val="single" w:sz="4" w:space="0" w:color="auto"/>
              <w:right w:val="single" w:sz="4" w:space="0" w:color="auto"/>
            </w:tcBorders>
          </w:tcPr>
          <w:p w14:paraId="31BBCC40" w14:textId="77777777" w:rsidR="00B30632" w:rsidRPr="00C5022D" w:rsidRDefault="00B30632" w:rsidP="00B30632">
            <w:pPr>
              <w:rPr>
                <w:rFonts w:ascii="Times New Roman" w:hAnsi="Times New Roman"/>
                <w:sz w:val="24"/>
                <w:szCs w:val="24"/>
              </w:rPr>
            </w:pPr>
          </w:p>
        </w:tc>
        <w:tc>
          <w:tcPr>
            <w:tcW w:w="2159" w:type="dxa"/>
            <w:tcBorders>
              <w:top w:val="single" w:sz="4" w:space="0" w:color="auto"/>
              <w:left w:val="single" w:sz="4" w:space="0" w:color="auto"/>
              <w:bottom w:val="single" w:sz="4" w:space="0" w:color="auto"/>
              <w:right w:val="single" w:sz="4" w:space="0" w:color="auto"/>
            </w:tcBorders>
          </w:tcPr>
          <w:p w14:paraId="0C9792B6" w14:textId="77777777" w:rsidR="00B30632" w:rsidRPr="00C5022D" w:rsidRDefault="00B30632" w:rsidP="00B30632">
            <w:pPr>
              <w:rPr>
                <w:rFonts w:ascii="Times New Roman" w:hAnsi="Times New Roman"/>
                <w:sz w:val="24"/>
                <w:szCs w:val="24"/>
              </w:rPr>
            </w:pPr>
          </w:p>
        </w:tc>
      </w:tr>
    </w:tbl>
    <w:p w14:paraId="1989AF6A" w14:textId="77777777" w:rsidR="00B4559B" w:rsidRPr="00C5022D" w:rsidRDefault="00B4559B" w:rsidP="00B30632">
      <w:pPr>
        <w:rPr>
          <w:rFonts w:ascii="Times New Roman" w:hAnsi="Times New Roman"/>
          <w:b/>
          <w:sz w:val="24"/>
          <w:szCs w:val="24"/>
        </w:rPr>
      </w:pPr>
    </w:p>
    <w:p w14:paraId="21C654BC" w14:textId="77777777" w:rsidR="00B30632" w:rsidRPr="00C5022D" w:rsidRDefault="00B30632" w:rsidP="00B30632">
      <w:pPr>
        <w:rPr>
          <w:rFonts w:ascii="Times New Roman" w:hAnsi="Times New Roman"/>
          <w:b/>
          <w:sz w:val="24"/>
          <w:szCs w:val="24"/>
        </w:rPr>
      </w:pPr>
      <w:r w:rsidRPr="00C5022D">
        <w:rPr>
          <w:rFonts w:ascii="Times New Roman" w:hAnsi="Times New Roman"/>
          <w:b/>
          <w:sz w:val="24"/>
          <w:szCs w:val="24"/>
        </w:rPr>
        <w:t xml:space="preserve">ЕҚҚТҚОҚ бойынша мәліметтер </w:t>
      </w:r>
    </w:p>
    <w:p w14:paraId="50AD7442" w14:textId="77777777" w:rsidR="00B30632" w:rsidRPr="00C5022D" w:rsidRDefault="00B30632" w:rsidP="00B4559B">
      <w:pPr>
        <w:ind w:left="0" w:firstLine="0"/>
        <w:rPr>
          <w:rFonts w:ascii="Times New Roman" w:hAnsi="Times New Roman"/>
          <w:sz w:val="24"/>
          <w:szCs w:val="24"/>
        </w:rPr>
      </w:pPr>
      <w:r w:rsidRPr="00C5022D">
        <w:rPr>
          <w:rFonts w:ascii="Times New Roman" w:hAnsi="Times New Roman"/>
          <w:sz w:val="24"/>
          <w:szCs w:val="24"/>
        </w:rPr>
        <w:t>Осы Шарттың 17.19.-тармағына сәйкес Орындаушы төмендегі келтірілген кестені толтыра отырып, ЕҚҚТҚОҚ бойынша мәліметтерді міндетті түрде ұсынады. Сұралған мәліметтердің болмауы немесе толық ұсынылмауы осындай өтінімді қабылдамау үшін негіз бола алады.</w:t>
      </w:r>
    </w:p>
    <w:p w14:paraId="5EE4D769" w14:textId="77777777" w:rsidR="00B4559B" w:rsidRPr="00C5022D" w:rsidRDefault="00B4559B" w:rsidP="00B30632">
      <w:pPr>
        <w:rPr>
          <w:rFonts w:ascii="Times New Roman" w:hAnsi="Times New Roman"/>
          <w:sz w:val="24"/>
          <w:szCs w:val="24"/>
        </w:rPr>
      </w:pPr>
    </w:p>
    <w:p w14:paraId="2951D827" w14:textId="77777777" w:rsidR="00B30632" w:rsidRPr="00C5022D" w:rsidRDefault="00B30632" w:rsidP="00B30632">
      <w:pPr>
        <w:rPr>
          <w:rFonts w:ascii="Times New Roman" w:hAnsi="Times New Roman"/>
          <w:b/>
          <w:sz w:val="24"/>
          <w:szCs w:val="24"/>
        </w:rPr>
      </w:pPr>
      <w:r w:rsidRPr="00C5022D">
        <w:rPr>
          <w:rFonts w:ascii="Times New Roman" w:hAnsi="Times New Roman"/>
          <w:b/>
          <w:sz w:val="24"/>
          <w:szCs w:val="24"/>
        </w:rPr>
        <w:t>КЕСТЕ – ЕҚҚТҚОҚ БОЙЫНША МӘЛІМЕТТЕР</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49"/>
        <w:gridCol w:w="2197"/>
        <w:gridCol w:w="2297"/>
        <w:gridCol w:w="3018"/>
      </w:tblGrid>
      <w:tr w:rsidR="00B30632" w:rsidRPr="00C5022D" w14:paraId="3949CB14" w14:textId="77777777" w:rsidTr="00B30632">
        <w:trPr>
          <w:trHeight w:val="423"/>
        </w:trPr>
        <w:tc>
          <w:tcPr>
            <w:tcW w:w="9747"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14:paraId="43DE1148"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ЖАЛПЫ МӘЛІМЕТТЕР</w:t>
            </w:r>
          </w:p>
        </w:tc>
      </w:tr>
      <w:tr w:rsidR="00B30632" w:rsidRPr="00C5022D" w14:paraId="319C3ABA" w14:textId="77777777" w:rsidTr="00B30632">
        <w:trPr>
          <w:trHeight w:val="438"/>
        </w:trPr>
        <w:tc>
          <w:tcPr>
            <w:tcW w:w="9747" w:type="dxa"/>
            <w:gridSpan w:val="4"/>
            <w:tcBorders>
              <w:top w:val="single" w:sz="4" w:space="0" w:color="000000"/>
              <w:left w:val="single" w:sz="4" w:space="0" w:color="000000"/>
              <w:bottom w:val="single" w:sz="4" w:space="0" w:color="000000"/>
              <w:right w:val="single" w:sz="4" w:space="0" w:color="000000"/>
            </w:tcBorders>
            <w:vAlign w:val="center"/>
          </w:tcPr>
          <w:p w14:paraId="5F008286"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 xml:space="preserve">Ұйымның атауы: </w:t>
            </w:r>
          </w:p>
        </w:tc>
      </w:tr>
      <w:tr w:rsidR="00B30632" w:rsidRPr="00C5022D" w14:paraId="10F10F79" w14:textId="77777777" w:rsidTr="00B30632">
        <w:trPr>
          <w:trHeight w:val="416"/>
        </w:trPr>
        <w:tc>
          <w:tcPr>
            <w:tcW w:w="9747" w:type="dxa"/>
            <w:gridSpan w:val="4"/>
            <w:tcBorders>
              <w:top w:val="single" w:sz="4" w:space="0" w:color="000000"/>
              <w:left w:val="single" w:sz="4" w:space="0" w:color="000000"/>
              <w:bottom w:val="single" w:sz="4" w:space="0" w:color="000000"/>
              <w:right w:val="single" w:sz="4" w:space="0" w:color="000000"/>
            </w:tcBorders>
            <w:vAlign w:val="center"/>
          </w:tcPr>
          <w:p w14:paraId="5185C890"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 xml:space="preserve">Конкурстың атауы: </w:t>
            </w:r>
          </w:p>
          <w:p w14:paraId="146C11BC" w14:textId="77777777" w:rsidR="00B30632" w:rsidRPr="00C5022D" w:rsidRDefault="00B30632" w:rsidP="00B30632">
            <w:pPr>
              <w:rPr>
                <w:rFonts w:ascii="Times New Roman" w:hAnsi="Times New Roman"/>
                <w:sz w:val="24"/>
                <w:szCs w:val="24"/>
              </w:rPr>
            </w:pPr>
          </w:p>
        </w:tc>
      </w:tr>
      <w:tr w:rsidR="00B30632" w:rsidRPr="00C5022D" w14:paraId="0126A667" w14:textId="77777777" w:rsidTr="00B30632">
        <w:trPr>
          <w:trHeight w:val="409"/>
        </w:trPr>
        <w:tc>
          <w:tcPr>
            <w:tcW w:w="9747" w:type="dxa"/>
            <w:gridSpan w:val="4"/>
            <w:tcBorders>
              <w:top w:val="single" w:sz="4" w:space="0" w:color="000000"/>
              <w:left w:val="single" w:sz="4" w:space="0" w:color="000000"/>
              <w:bottom w:val="single" w:sz="4" w:space="0" w:color="000000"/>
              <w:right w:val="single" w:sz="4" w:space="0" w:color="000000"/>
            </w:tcBorders>
            <w:vAlign w:val="center"/>
          </w:tcPr>
          <w:p w14:paraId="0AEB54F3"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 xml:space="preserve">Тауарлар жеткізу және/немесе қызметтер көрсету бойынша жұмыстардың қысқаша сипаттамасы: </w:t>
            </w:r>
          </w:p>
        </w:tc>
      </w:tr>
      <w:tr w:rsidR="00B30632" w:rsidRPr="00C5022D" w14:paraId="34DBA468" w14:textId="77777777" w:rsidTr="00B30632">
        <w:trPr>
          <w:trHeight w:val="849"/>
        </w:trPr>
        <w:tc>
          <w:tcPr>
            <w:tcW w:w="9747" w:type="dxa"/>
            <w:gridSpan w:val="4"/>
            <w:tcBorders>
              <w:top w:val="single" w:sz="4" w:space="0" w:color="000000"/>
              <w:left w:val="single" w:sz="4" w:space="0" w:color="000000"/>
              <w:bottom w:val="single" w:sz="4" w:space="0" w:color="000000"/>
              <w:right w:val="single" w:sz="4" w:space="0" w:color="000000"/>
            </w:tcBorders>
            <w:vAlign w:val="center"/>
          </w:tcPr>
          <w:p w14:paraId="42CA72C4"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Тауарлар жеткізу және/немесе қызметтер көрсету бойынша жұмыстар орындалатын жер (жұмыстар орындалатын нақты жерді көрсету – облыс, қала, елді мекен, Каспий теңізі/ жұмыстар аймағы, Тапсырысшының бұрғылау қондырғысы, өндірістік қойма және т.с.с.):</w:t>
            </w:r>
          </w:p>
          <w:p w14:paraId="6BA1AFA1"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 xml:space="preserve"> </w:t>
            </w:r>
          </w:p>
        </w:tc>
      </w:tr>
      <w:tr w:rsidR="00B30632" w:rsidRPr="00C5022D" w14:paraId="37338696" w14:textId="77777777" w:rsidTr="00B30632">
        <w:trPr>
          <w:trHeight w:val="1008"/>
        </w:trPr>
        <w:tc>
          <w:tcPr>
            <w:tcW w:w="9747" w:type="dxa"/>
            <w:gridSpan w:val="4"/>
            <w:tcBorders>
              <w:top w:val="single" w:sz="4" w:space="0" w:color="000000"/>
              <w:left w:val="single" w:sz="4" w:space="0" w:color="000000"/>
              <w:bottom w:val="single" w:sz="4" w:space="0" w:color="000000"/>
              <w:right w:val="single" w:sz="4" w:space="0" w:color="000000"/>
            </w:tcBorders>
            <w:vAlign w:val="center"/>
          </w:tcPr>
          <w:p w14:paraId="693EF96E"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Тауарлар жеткізу және/немесе қызметтер көрсету тәртібі және кезеңі ( кезеңдердің әрқайсысы бойынша жұмыстарды орындау кезеңдері және кезектілігі, сондай-ақ күндері және ұзақтығы қысқаша сипатталады):</w:t>
            </w:r>
          </w:p>
          <w:p w14:paraId="2FF3CE06" w14:textId="77777777" w:rsidR="00B30632" w:rsidRPr="00C5022D" w:rsidRDefault="00B30632" w:rsidP="00B30632">
            <w:pPr>
              <w:rPr>
                <w:rFonts w:ascii="Times New Roman" w:hAnsi="Times New Roman"/>
                <w:sz w:val="24"/>
                <w:szCs w:val="24"/>
              </w:rPr>
            </w:pPr>
          </w:p>
        </w:tc>
      </w:tr>
      <w:tr w:rsidR="00B30632" w:rsidRPr="00C5022D" w14:paraId="721987ED" w14:textId="77777777" w:rsidTr="00B30632">
        <w:trPr>
          <w:trHeight w:val="561"/>
        </w:trPr>
        <w:tc>
          <w:tcPr>
            <w:tcW w:w="9747" w:type="dxa"/>
            <w:gridSpan w:val="4"/>
            <w:tcBorders>
              <w:top w:val="single" w:sz="4" w:space="0" w:color="000000"/>
              <w:left w:val="single" w:sz="4" w:space="0" w:color="000000"/>
              <w:bottom w:val="single" w:sz="4" w:space="0" w:color="000000"/>
              <w:right w:val="single" w:sz="4" w:space="0" w:color="000000"/>
            </w:tcBorders>
            <w:vAlign w:val="center"/>
          </w:tcPr>
          <w:p w14:paraId="4EBEEA21"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Қосалқы мердігерлікке тартылатын ұйымдар (атауы және орындалатын жұмыстар көрсетілсін):</w:t>
            </w:r>
          </w:p>
          <w:p w14:paraId="0D28D254"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 xml:space="preserve">  </w:t>
            </w:r>
          </w:p>
        </w:tc>
      </w:tr>
      <w:tr w:rsidR="00B30632" w:rsidRPr="00C5022D" w14:paraId="5BA9FEC9" w14:textId="77777777" w:rsidTr="00B30632">
        <w:trPr>
          <w:trHeight w:val="561"/>
        </w:trPr>
        <w:tc>
          <w:tcPr>
            <w:tcW w:w="9747" w:type="dxa"/>
            <w:gridSpan w:val="4"/>
            <w:tcBorders>
              <w:top w:val="single" w:sz="4" w:space="0" w:color="000000"/>
              <w:left w:val="single" w:sz="4" w:space="0" w:color="000000"/>
              <w:bottom w:val="single" w:sz="4" w:space="0" w:color="000000"/>
              <w:right w:val="single" w:sz="4" w:space="0" w:color="000000"/>
            </w:tcBorders>
          </w:tcPr>
          <w:p w14:paraId="58807DC4"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Мемлекеттік рұқсаттар (Шарт бойынша қызметті жүзеге асыру үшін қолда бар және талап етілетін рұқсаттар көрсетілсін):</w:t>
            </w:r>
          </w:p>
          <w:p w14:paraId="5465ACFB" w14:textId="77777777" w:rsidR="00B30632" w:rsidRPr="00C5022D" w:rsidRDefault="00B30632" w:rsidP="00B30632">
            <w:pPr>
              <w:rPr>
                <w:rFonts w:ascii="Times New Roman" w:hAnsi="Times New Roman"/>
                <w:sz w:val="24"/>
                <w:szCs w:val="24"/>
              </w:rPr>
            </w:pPr>
          </w:p>
        </w:tc>
      </w:tr>
      <w:tr w:rsidR="00B30632" w:rsidRPr="00C5022D" w14:paraId="5758BB6B" w14:textId="77777777" w:rsidTr="00B30632">
        <w:trPr>
          <w:trHeight w:val="561"/>
        </w:trPr>
        <w:tc>
          <w:tcPr>
            <w:tcW w:w="9747" w:type="dxa"/>
            <w:gridSpan w:val="4"/>
            <w:tcBorders>
              <w:top w:val="single" w:sz="4" w:space="0" w:color="000000"/>
              <w:left w:val="single" w:sz="4" w:space="0" w:color="000000"/>
              <w:bottom w:val="single" w:sz="4" w:space="0" w:color="000000"/>
              <w:right w:val="single" w:sz="4" w:space="0" w:color="000000"/>
            </w:tcBorders>
            <w:vAlign w:val="center"/>
          </w:tcPr>
          <w:p w14:paraId="23A04A8D"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 xml:space="preserve">Шарт бойынша жауапты тұлға (аты-жөні, лауазымы, тел., email): </w:t>
            </w:r>
          </w:p>
        </w:tc>
      </w:tr>
      <w:tr w:rsidR="00B30632" w:rsidRPr="00C5022D" w14:paraId="5B3F3587" w14:textId="77777777" w:rsidTr="00B30632">
        <w:trPr>
          <w:trHeight w:val="398"/>
        </w:trPr>
        <w:tc>
          <w:tcPr>
            <w:tcW w:w="9747"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14:paraId="021ADA8E"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ПАЙДАЛАНЫЛАТЫН МАТЕРИАЛДЫҚ-ТЕХНИКАЛЫҚ РЕСУРСТАР</w:t>
            </w:r>
          </w:p>
        </w:tc>
      </w:tr>
      <w:tr w:rsidR="00B30632" w:rsidRPr="00C5022D" w14:paraId="55EF7C1F" w14:textId="77777777" w:rsidTr="00B30632">
        <w:trPr>
          <w:trHeight w:val="398"/>
        </w:trPr>
        <w:tc>
          <w:tcPr>
            <w:tcW w:w="9747" w:type="dxa"/>
            <w:gridSpan w:val="4"/>
            <w:tcBorders>
              <w:top w:val="single" w:sz="4" w:space="0" w:color="000000"/>
              <w:left w:val="single" w:sz="4" w:space="0" w:color="000000"/>
              <w:bottom w:val="single" w:sz="4" w:space="0" w:color="000000"/>
              <w:right w:val="single" w:sz="4" w:space="0" w:color="000000"/>
            </w:tcBorders>
            <w:vAlign w:val="center"/>
          </w:tcPr>
          <w:p w14:paraId="22F561E0"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Қауіпті материалдар және заттар (пайдалануға жоспарланған, адамдардың денсаулығына және қоршаған ортаға қауіп төндіретін материалдардың және/немесе заттардың типі/түрі, атаулары көрсетілсін):</w:t>
            </w:r>
          </w:p>
          <w:p w14:paraId="3AB89316"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 xml:space="preserve"> </w:t>
            </w:r>
          </w:p>
        </w:tc>
      </w:tr>
      <w:tr w:rsidR="00B30632" w:rsidRPr="00C5022D" w14:paraId="59F6868B" w14:textId="77777777" w:rsidTr="00B30632">
        <w:trPr>
          <w:trHeight w:val="398"/>
        </w:trPr>
        <w:tc>
          <w:tcPr>
            <w:tcW w:w="9747" w:type="dxa"/>
            <w:gridSpan w:val="4"/>
            <w:tcBorders>
              <w:top w:val="single" w:sz="4" w:space="0" w:color="000000"/>
              <w:left w:val="single" w:sz="4" w:space="0" w:color="000000"/>
              <w:bottom w:val="single" w:sz="4" w:space="0" w:color="000000"/>
              <w:right w:val="single" w:sz="4" w:space="0" w:color="000000"/>
            </w:tcBorders>
            <w:vAlign w:val="center"/>
          </w:tcPr>
          <w:p w14:paraId="5F7995E4"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Қысым астындағы жабдықтар және ыдыстар (типі/түрі, атауы және арналуы көрсетілсін):</w:t>
            </w:r>
          </w:p>
          <w:p w14:paraId="5678237E" w14:textId="77777777" w:rsidR="00B30632" w:rsidRPr="00C5022D" w:rsidRDefault="00B30632" w:rsidP="00B30632">
            <w:pPr>
              <w:rPr>
                <w:rFonts w:ascii="Times New Roman" w:hAnsi="Times New Roman"/>
                <w:sz w:val="24"/>
                <w:szCs w:val="24"/>
              </w:rPr>
            </w:pPr>
          </w:p>
        </w:tc>
      </w:tr>
      <w:tr w:rsidR="00B30632" w:rsidRPr="00C5022D" w14:paraId="623A769A" w14:textId="77777777" w:rsidTr="00B30632">
        <w:trPr>
          <w:trHeight w:val="398"/>
        </w:trPr>
        <w:tc>
          <w:tcPr>
            <w:tcW w:w="9747" w:type="dxa"/>
            <w:gridSpan w:val="4"/>
            <w:tcBorders>
              <w:top w:val="single" w:sz="4" w:space="0" w:color="000000"/>
              <w:left w:val="single" w:sz="4" w:space="0" w:color="000000"/>
              <w:bottom w:val="single" w:sz="4" w:space="0" w:color="000000"/>
              <w:right w:val="single" w:sz="4" w:space="0" w:color="000000"/>
            </w:tcBorders>
            <w:vAlign w:val="center"/>
          </w:tcPr>
          <w:p w14:paraId="6194604E"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Энергия өндіру көздері (типі/түрі, маркасының атауы, үлгісі, қуаты, отын шығысы көрсетілсін):</w:t>
            </w:r>
          </w:p>
          <w:p w14:paraId="143F7A10" w14:textId="77777777" w:rsidR="00B30632" w:rsidRPr="00C5022D" w:rsidRDefault="00B30632" w:rsidP="00B30632">
            <w:pPr>
              <w:rPr>
                <w:rFonts w:ascii="Times New Roman" w:hAnsi="Times New Roman"/>
                <w:sz w:val="24"/>
                <w:szCs w:val="24"/>
              </w:rPr>
            </w:pPr>
          </w:p>
        </w:tc>
      </w:tr>
      <w:tr w:rsidR="00B30632" w:rsidRPr="00C5022D" w14:paraId="3D2472AA" w14:textId="77777777" w:rsidTr="00B30632">
        <w:trPr>
          <w:trHeight w:val="398"/>
        </w:trPr>
        <w:tc>
          <w:tcPr>
            <w:tcW w:w="9747" w:type="dxa"/>
            <w:gridSpan w:val="4"/>
            <w:tcBorders>
              <w:top w:val="single" w:sz="4" w:space="0" w:color="000000"/>
              <w:left w:val="single" w:sz="4" w:space="0" w:color="000000"/>
              <w:bottom w:val="single" w:sz="4" w:space="0" w:color="000000"/>
              <w:right w:val="single" w:sz="4" w:space="0" w:color="000000"/>
            </w:tcBorders>
            <w:vAlign w:val="center"/>
          </w:tcPr>
          <w:p w14:paraId="77E4D406"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Ірі көлемді жабдық және/немесе механизмдер (типі/түрі, атауы, өндірушісі, салмағы және қысқаша сипаттамасы көрсетілсін):</w:t>
            </w:r>
          </w:p>
          <w:p w14:paraId="20A6E178" w14:textId="77777777" w:rsidR="00B30632" w:rsidRPr="00C5022D" w:rsidRDefault="00B30632" w:rsidP="00B30632">
            <w:pPr>
              <w:rPr>
                <w:rFonts w:ascii="Times New Roman" w:hAnsi="Times New Roman"/>
                <w:sz w:val="24"/>
                <w:szCs w:val="24"/>
              </w:rPr>
            </w:pPr>
          </w:p>
        </w:tc>
      </w:tr>
      <w:tr w:rsidR="00B30632" w:rsidRPr="00C5022D" w14:paraId="3515CFDE" w14:textId="77777777" w:rsidTr="00B30632">
        <w:trPr>
          <w:trHeight w:val="398"/>
        </w:trPr>
        <w:tc>
          <w:tcPr>
            <w:tcW w:w="9747" w:type="dxa"/>
            <w:gridSpan w:val="4"/>
            <w:tcBorders>
              <w:top w:val="single" w:sz="4" w:space="0" w:color="000000"/>
              <w:left w:val="single" w:sz="4" w:space="0" w:color="000000"/>
              <w:bottom w:val="single" w:sz="4" w:space="0" w:color="000000"/>
              <w:right w:val="single" w:sz="4" w:space="0" w:color="000000"/>
            </w:tcBorders>
            <w:vAlign w:val="center"/>
          </w:tcPr>
          <w:p w14:paraId="3A4FB4D5"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Жүк көтергіш жабдық (типі/түрі, маркасының атауы, үлгісі, қуаты, отын шығысы көрсетілсін):</w:t>
            </w:r>
          </w:p>
          <w:p w14:paraId="1ED91763"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 xml:space="preserve"> </w:t>
            </w:r>
          </w:p>
          <w:p w14:paraId="0962F9CC" w14:textId="77777777" w:rsidR="00B30632" w:rsidRPr="00C5022D" w:rsidRDefault="00B30632" w:rsidP="00B30632">
            <w:pPr>
              <w:rPr>
                <w:rFonts w:ascii="Times New Roman" w:hAnsi="Times New Roman"/>
                <w:sz w:val="24"/>
                <w:szCs w:val="24"/>
              </w:rPr>
            </w:pPr>
          </w:p>
        </w:tc>
      </w:tr>
      <w:tr w:rsidR="00B30632" w:rsidRPr="00C5022D" w14:paraId="53AA0A1D" w14:textId="77777777" w:rsidTr="00B30632">
        <w:trPr>
          <w:trHeight w:val="398"/>
        </w:trPr>
        <w:tc>
          <w:tcPr>
            <w:tcW w:w="9747" w:type="dxa"/>
            <w:gridSpan w:val="4"/>
            <w:tcBorders>
              <w:top w:val="single" w:sz="4" w:space="0" w:color="000000"/>
              <w:left w:val="single" w:sz="4" w:space="0" w:color="000000"/>
              <w:bottom w:val="single" w:sz="4" w:space="0" w:color="000000"/>
              <w:right w:val="single" w:sz="4" w:space="0" w:color="000000"/>
            </w:tcBorders>
            <w:vAlign w:val="center"/>
          </w:tcPr>
          <w:p w14:paraId="20D43970"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Көлік (типі/түрі, маркасының атауы, үлгісі, қуаты, отын шығысы көрсетілсін):</w:t>
            </w:r>
          </w:p>
          <w:p w14:paraId="08AC4399"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 xml:space="preserve"> </w:t>
            </w:r>
          </w:p>
        </w:tc>
      </w:tr>
      <w:tr w:rsidR="00B30632" w:rsidRPr="00C5022D" w14:paraId="057F4CC4" w14:textId="77777777" w:rsidTr="00B30632">
        <w:trPr>
          <w:trHeight w:val="398"/>
        </w:trPr>
        <w:tc>
          <w:tcPr>
            <w:tcW w:w="9747" w:type="dxa"/>
            <w:gridSpan w:val="4"/>
            <w:tcBorders>
              <w:top w:val="single" w:sz="4" w:space="0" w:color="000000"/>
              <w:left w:val="single" w:sz="4" w:space="0" w:color="000000"/>
              <w:bottom w:val="single" w:sz="4" w:space="0" w:color="000000"/>
              <w:right w:val="single" w:sz="4" w:space="0" w:color="000000"/>
            </w:tcBorders>
            <w:vAlign w:val="center"/>
          </w:tcPr>
          <w:p w14:paraId="3D52E9F4"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 xml:space="preserve">Теңіз кемелері (типі, атауы, меншік иесі, жүк көтеру қабілеті, палубасының алаңы, жүк ыдыстарының саны және арналуы, құрғақ және сұйық ыдыссыз материалдарды беруге арналған жабдықтың  болуы, қозғалтқыш/қозғалтқыштар қуаты, отын шығысы, экипаж құрамы, клиника, зардап шеккендерді тұрақтандыру және тасымалдау мүмкіндігі, апаттық –құтқару жабдығының сипаттамасы көрсетілсін): </w:t>
            </w:r>
          </w:p>
          <w:p w14:paraId="30E6134D" w14:textId="77777777" w:rsidR="00B30632" w:rsidRPr="00C5022D" w:rsidRDefault="00B30632" w:rsidP="00B30632">
            <w:pPr>
              <w:rPr>
                <w:rFonts w:ascii="Times New Roman" w:hAnsi="Times New Roman"/>
                <w:sz w:val="24"/>
                <w:szCs w:val="24"/>
              </w:rPr>
            </w:pPr>
          </w:p>
        </w:tc>
      </w:tr>
      <w:tr w:rsidR="00B30632" w:rsidRPr="00C5022D" w14:paraId="42B2D1FA" w14:textId="77777777" w:rsidTr="00B30632">
        <w:trPr>
          <w:trHeight w:val="398"/>
        </w:trPr>
        <w:tc>
          <w:tcPr>
            <w:tcW w:w="9747" w:type="dxa"/>
            <w:gridSpan w:val="4"/>
            <w:tcBorders>
              <w:top w:val="single" w:sz="4" w:space="0" w:color="000000"/>
              <w:left w:val="single" w:sz="4" w:space="0" w:color="000000"/>
              <w:bottom w:val="single" w:sz="4" w:space="0" w:color="000000"/>
              <w:right w:val="single" w:sz="4" w:space="0" w:color="000000"/>
            </w:tcBorders>
            <w:vAlign w:val="center"/>
          </w:tcPr>
          <w:p w14:paraId="7FB09BDE"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Әуе кемелері (типі, атауы, маркасы, үлгісі, жүккөтеру қабілеті, жолаушы орындарының саны, отын шығысы, зардап шеккендерді тұрақтандыру және тасымалдау мүмкіндігі, апаттық –құтқару жабдығының сипаттамасы көрсетілсін):</w:t>
            </w:r>
          </w:p>
          <w:p w14:paraId="35589B58" w14:textId="77777777" w:rsidR="00B30632" w:rsidRPr="00C5022D" w:rsidRDefault="00B30632" w:rsidP="00B30632">
            <w:pPr>
              <w:rPr>
                <w:rFonts w:ascii="Times New Roman" w:hAnsi="Times New Roman"/>
                <w:sz w:val="24"/>
                <w:szCs w:val="24"/>
              </w:rPr>
            </w:pPr>
          </w:p>
          <w:p w14:paraId="234C5703"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 xml:space="preserve"> </w:t>
            </w:r>
          </w:p>
        </w:tc>
      </w:tr>
      <w:tr w:rsidR="00B30632" w:rsidRPr="00C5022D" w14:paraId="43822AC7" w14:textId="77777777" w:rsidTr="00B30632">
        <w:trPr>
          <w:trHeight w:val="398"/>
        </w:trPr>
        <w:tc>
          <w:tcPr>
            <w:tcW w:w="9747"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14:paraId="612E2D06"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ПЕРСОНАЛ БОЙЫНША МӘЛІМЕТТЕР</w:t>
            </w:r>
          </w:p>
        </w:tc>
      </w:tr>
      <w:tr w:rsidR="00B30632" w:rsidRPr="00C5022D" w14:paraId="3408E0E8" w14:textId="77777777" w:rsidTr="00B30632">
        <w:trPr>
          <w:trHeight w:val="849"/>
        </w:trPr>
        <w:tc>
          <w:tcPr>
            <w:tcW w:w="9747" w:type="dxa"/>
            <w:gridSpan w:val="4"/>
            <w:tcBorders>
              <w:top w:val="single" w:sz="4" w:space="0" w:color="000000"/>
              <w:left w:val="single" w:sz="4" w:space="0" w:color="000000"/>
              <w:bottom w:val="single" w:sz="4" w:space="0" w:color="000000"/>
              <w:right w:val="single" w:sz="4" w:space="0" w:color="000000"/>
            </w:tcBorders>
            <w:vAlign w:val="center"/>
          </w:tcPr>
          <w:p w14:paraId="73AFE7D6"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Тартылатын персоналдың саны, оның ішінде тартылатын қосалқы мердігерлік ұйымдардың персоналы (қосалқы мердігерлік шарттарының әрқайсысы бойынша):</w:t>
            </w:r>
          </w:p>
          <w:p w14:paraId="3E5DEAE3"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 xml:space="preserve"> </w:t>
            </w:r>
          </w:p>
        </w:tc>
      </w:tr>
      <w:tr w:rsidR="00B30632" w:rsidRPr="00C5022D" w14:paraId="6C430EBE" w14:textId="77777777" w:rsidTr="00B30632">
        <w:trPr>
          <w:trHeight w:val="900"/>
        </w:trPr>
        <w:tc>
          <w:tcPr>
            <w:tcW w:w="9747" w:type="dxa"/>
            <w:gridSpan w:val="4"/>
            <w:tcBorders>
              <w:top w:val="single" w:sz="4" w:space="0" w:color="000000"/>
              <w:left w:val="single" w:sz="4" w:space="0" w:color="000000"/>
              <w:bottom w:val="single" w:sz="4" w:space="0" w:color="000000"/>
              <w:right w:val="single" w:sz="4" w:space="0" w:color="000000"/>
            </w:tcBorders>
            <w:vAlign w:val="center"/>
          </w:tcPr>
          <w:p w14:paraId="53A8E0F9"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Тартылатын персоналды, оның ішінде тартылатын қосалқы мердігерлік ұйымдардың персоналын сақтандыру бойынша мәліметтер (сақтандыру түрлері және шарттардың қолданылу даталары көрсетіледі):</w:t>
            </w:r>
          </w:p>
          <w:p w14:paraId="10CB8F3F"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w:t>
            </w:r>
          </w:p>
        </w:tc>
      </w:tr>
      <w:tr w:rsidR="00B30632" w:rsidRPr="00C5022D" w14:paraId="001F30F9" w14:textId="77777777" w:rsidTr="00B30632">
        <w:trPr>
          <w:trHeight w:val="849"/>
        </w:trPr>
        <w:tc>
          <w:tcPr>
            <w:tcW w:w="9747" w:type="dxa"/>
            <w:gridSpan w:val="4"/>
            <w:tcBorders>
              <w:top w:val="single" w:sz="4" w:space="0" w:color="000000"/>
              <w:left w:val="single" w:sz="4" w:space="0" w:color="000000"/>
              <w:bottom w:val="single" w:sz="4" w:space="0" w:color="000000"/>
              <w:right w:val="single" w:sz="4" w:space="0" w:color="000000"/>
            </w:tcBorders>
            <w:vAlign w:val="center"/>
          </w:tcPr>
          <w:p w14:paraId="63998B54"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Атырау және Ақтау қалалары шеңберінде медициналық мекемелермен еңбек жағдайына денсаулық күйі бойынша жарамдылықты айқындауға арналған медициналық тексеру, зардап шеккендерге стационар жағдайында жедел медициналық көмек көрсету/ауруханаға жатқызу/тұрақтандыру және орналастыру, емдеу, алкоголь және есірткі заттарын анықтауға арналған анализдер жасау сияқты медициналық қызметтерді көрсету бойынша шарттар көзделген бе (медициналық мекемелер мен көрсетілетін қызметтердің атауы көрсетілсін):</w:t>
            </w:r>
          </w:p>
          <w:p w14:paraId="1482FC8C" w14:textId="77777777" w:rsidR="00B30632" w:rsidRPr="00C5022D" w:rsidRDefault="00B30632" w:rsidP="00B30632">
            <w:pPr>
              <w:rPr>
                <w:rFonts w:ascii="Times New Roman" w:hAnsi="Times New Roman"/>
                <w:sz w:val="24"/>
                <w:szCs w:val="24"/>
              </w:rPr>
            </w:pPr>
          </w:p>
        </w:tc>
      </w:tr>
      <w:tr w:rsidR="00B30632" w:rsidRPr="00C5022D" w14:paraId="15AA46F5" w14:textId="77777777" w:rsidTr="00B30632">
        <w:trPr>
          <w:trHeight w:val="849"/>
        </w:trPr>
        <w:tc>
          <w:tcPr>
            <w:tcW w:w="9747" w:type="dxa"/>
            <w:gridSpan w:val="4"/>
            <w:tcBorders>
              <w:top w:val="single" w:sz="4" w:space="0" w:color="000000"/>
              <w:left w:val="single" w:sz="4" w:space="0" w:color="000000"/>
              <w:bottom w:val="single" w:sz="4" w:space="0" w:color="000000"/>
              <w:right w:val="single" w:sz="4" w:space="0" w:color="000000"/>
            </w:tcBorders>
            <w:vAlign w:val="center"/>
          </w:tcPr>
          <w:p w14:paraId="47A67714"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Тартылатын персоналдың біліктілік арттыру курстарынан өтуі туралы мәліметтер (негізгі персонал және соңғы 5 жыл бойынша әрбір мамандық/профиль бойынша біліктілікті арттыру курстары көрсетілсін):</w:t>
            </w:r>
          </w:p>
          <w:p w14:paraId="58332411" w14:textId="77777777" w:rsidR="00B30632" w:rsidRPr="00C5022D" w:rsidRDefault="00B30632" w:rsidP="00B30632">
            <w:pPr>
              <w:rPr>
                <w:rFonts w:ascii="Times New Roman" w:hAnsi="Times New Roman"/>
                <w:sz w:val="24"/>
                <w:szCs w:val="24"/>
              </w:rPr>
            </w:pPr>
          </w:p>
          <w:p w14:paraId="3CFB7452" w14:textId="77777777" w:rsidR="00B30632" w:rsidRPr="00C5022D" w:rsidRDefault="00B30632" w:rsidP="00B30632">
            <w:pPr>
              <w:rPr>
                <w:rFonts w:ascii="Times New Roman" w:hAnsi="Times New Roman"/>
                <w:sz w:val="24"/>
                <w:szCs w:val="24"/>
              </w:rPr>
            </w:pPr>
          </w:p>
        </w:tc>
      </w:tr>
      <w:tr w:rsidR="00B30632" w:rsidRPr="00C5022D" w14:paraId="450DEE45" w14:textId="77777777" w:rsidTr="00B30632">
        <w:trPr>
          <w:trHeight w:val="437"/>
        </w:trPr>
        <w:tc>
          <w:tcPr>
            <w:tcW w:w="9747"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14:paraId="4070DE53"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ЕҚҚТҚОҚ БОЙЫНША МӘЛІМЕТТЕР</w:t>
            </w:r>
          </w:p>
        </w:tc>
      </w:tr>
      <w:tr w:rsidR="00B30632" w:rsidRPr="00C5022D" w14:paraId="7D7026E5" w14:textId="77777777" w:rsidTr="00B30632">
        <w:trPr>
          <w:trHeight w:val="494"/>
        </w:trPr>
        <w:tc>
          <w:tcPr>
            <w:tcW w:w="9747" w:type="dxa"/>
            <w:gridSpan w:val="4"/>
            <w:tcBorders>
              <w:top w:val="single" w:sz="4" w:space="0" w:color="000000"/>
              <w:left w:val="single" w:sz="4" w:space="0" w:color="000000"/>
              <w:bottom w:val="single" w:sz="4" w:space="0" w:color="000000"/>
              <w:right w:val="single" w:sz="4" w:space="0" w:color="000000"/>
            </w:tcBorders>
            <w:vAlign w:val="center"/>
          </w:tcPr>
          <w:p w14:paraId="427A97EC"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ЕҚҚТҚОҚ қамтамасыз ету үшін  жауапты тұлға  (аты-жөні, лауазымы, тел., email):</w:t>
            </w:r>
          </w:p>
          <w:p w14:paraId="7422FDD1" w14:textId="77777777" w:rsidR="00B30632" w:rsidRPr="00C5022D" w:rsidRDefault="00B30632" w:rsidP="00B30632">
            <w:pPr>
              <w:rPr>
                <w:rFonts w:ascii="Times New Roman" w:hAnsi="Times New Roman"/>
                <w:sz w:val="24"/>
                <w:szCs w:val="24"/>
              </w:rPr>
            </w:pPr>
          </w:p>
        </w:tc>
      </w:tr>
      <w:tr w:rsidR="00B30632" w:rsidRPr="00C5022D" w14:paraId="22F88841" w14:textId="77777777" w:rsidTr="00B30632">
        <w:trPr>
          <w:trHeight w:val="558"/>
        </w:trPr>
        <w:tc>
          <w:tcPr>
            <w:tcW w:w="9747" w:type="dxa"/>
            <w:gridSpan w:val="4"/>
            <w:tcBorders>
              <w:top w:val="single" w:sz="4" w:space="0" w:color="000000"/>
              <w:left w:val="single" w:sz="4" w:space="0" w:color="000000"/>
              <w:bottom w:val="single" w:sz="4" w:space="0" w:color="000000"/>
              <w:right w:val="single" w:sz="4" w:space="0" w:color="000000"/>
            </w:tcBorders>
            <w:vAlign w:val="center"/>
          </w:tcPr>
          <w:p w14:paraId="529115A7"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Шарт бойынша қызметке қолданылатын ЕҚҚТҚОҚ саласындағы заңнамалық талаптар</w:t>
            </w:r>
          </w:p>
        </w:tc>
      </w:tr>
      <w:tr w:rsidR="00B30632" w:rsidRPr="00C5022D" w14:paraId="292F8564" w14:textId="77777777" w:rsidTr="00B30632">
        <w:trPr>
          <w:trHeight w:val="421"/>
        </w:trPr>
        <w:tc>
          <w:tcPr>
            <w:tcW w:w="4381" w:type="dxa"/>
            <w:gridSpan w:val="2"/>
            <w:tcBorders>
              <w:top w:val="single" w:sz="4" w:space="0" w:color="000000"/>
              <w:left w:val="single" w:sz="4" w:space="0" w:color="000000"/>
              <w:bottom w:val="single" w:sz="4" w:space="0" w:color="000000"/>
              <w:right w:val="single" w:sz="4" w:space="0" w:color="000000"/>
            </w:tcBorders>
            <w:vAlign w:val="center"/>
          </w:tcPr>
          <w:p w14:paraId="338FDE43"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(атауы, нөмірі, датасы, бап және/немесе тармақша нөмірі көрсетілсін):</w:t>
            </w:r>
          </w:p>
        </w:tc>
        <w:tc>
          <w:tcPr>
            <w:tcW w:w="5366" w:type="dxa"/>
            <w:gridSpan w:val="2"/>
            <w:tcBorders>
              <w:top w:val="single" w:sz="4" w:space="0" w:color="000000"/>
              <w:left w:val="single" w:sz="4" w:space="0" w:color="000000"/>
              <w:bottom w:val="single" w:sz="4" w:space="0" w:color="000000"/>
              <w:right w:val="single" w:sz="4" w:space="0" w:color="000000"/>
            </w:tcBorders>
            <w:vAlign w:val="center"/>
          </w:tcPr>
          <w:p w14:paraId="314E701B"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(талаптардың орындалуы немен қамтамасыз етілетіні көрсетілсін):</w:t>
            </w:r>
          </w:p>
        </w:tc>
      </w:tr>
      <w:tr w:rsidR="00B30632" w:rsidRPr="00C5022D" w14:paraId="2526DBD8" w14:textId="77777777" w:rsidTr="00B30632">
        <w:trPr>
          <w:trHeight w:val="421"/>
        </w:trPr>
        <w:tc>
          <w:tcPr>
            <w:tcW w:w="4381" w:type="dxa"/>
            <w:gridSpan w:val="2"/>
            <w:tcBorders>
              <w:top w:val="single" w:sz="4" w:space="0" w:color="000000"/>
              <w:left w:val="single" w:sz="4" w:space="0" w:color="000000"/>
              <w:bottom w:val="single" w:sz="4" w:space="0" w:color="000000"/>
              <w:right w:val="single" w:sz="4" w:space="0" w:color="000000"/>
            </w:tcBorders>
            <w:vAlign w:val="center"/>
          </w:tcPr>
          <w:p w14:paraId="1F1D0F0B" w14:textId="77777777" w:rsidR="00B30632" w:rsidRPr="00C5022D" w:rsidRDefault="00B30632" w:rsidP="00B30632">
            <w:pPr>
              <w:rPr>
                <w:rFonts w:ascii="Times New Roman" w:hAnsi="Times New Roman"/>
                <w:sz w:val="24"/>
                <w:szCs w:val="24"/>
              </w:rPr>
            </w:pPr>
          </w:p>
        </w:tc>
        <w:tc>
          <w:tcPr>
            <w:tcW w:w="5366" w:type="dxa"/>
            <w:gridSpan w:val="2"/>
            <w:tcBorders>
              <w:top w:val="single" w:sz="4" w:space="0" w:color="000000"/>
              <w:left w:val="single" w:sz="4" w:space="0" w:color="000000"/>
              <w:bottom w:val="single" w:sz="4" w:space="0" w:color="000000"/>
              <w:right w:val="single" w:sz="4" w:space="0" w:color="000000"/>
            </w:tcBorders>
            <w:vAlign w:val="center"/>
          </w:tcPr>
          <w:p w14:paraId="38D6D7F0" w14:textId="77777777" w:rsidR="00B30632" w:rsidRPr="00C5022D" w:rsidRDefault="00B30632" w:rsidP="00B30632">
            <w:pPr>
              <w:rPr>
                <w:rFonts w:ascii="Times New Roman" w:hAnsi="Times New Roman"/>
                <w:sz w:val="24"/>
                <w:szCs w:val="24"/>
              </w:rPr>
            </w:pPr>
          </w:p>
        </w:tc>
      </w:tr>
      <w:tr w:rsidR="00B30632" w:rsidRPr="00C5022D" w14:paraId="6E74B0FC" w14:textId="77777777" w:rsidTr="00B30632">
        <w:trPr>
          <w:trHeight w:val="558"/>
        </w:trPr>
        <w:tc>
          <w:tcPr>
            <w:tcW w:w="9747" w:type="dxa"/>
            <w:gridSpan w:val="4"/>
            <w:tcBorders>
              <w:top w:val="single" w:sz="4" w:space="0" w:color="000000"/>
              <w:left w:val="single" w:sz="4" w:space="0" w:color="000000"/>
              <w:bottom w:val="single" w:sz="4" w:space="0" w:color="000000"/>
              <w:right w:val="single" w:sz="4" w:space="0" w:color="000000"/>
            </w:tcBorders>
            <w:vAlign w:val="center"/>
          </w:tcPr>
          <w:p w14:paraId="5ECCB626"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ЕҚҚТҚОҚ бойынша құжаттама</w:t>
            </w:r>
          </w:p>
        </w:tc>
      </w:tr>
      <w:tr w:rsidR="00B30632" w:rsidRPr="00C5022D" w14:paraId="753327B1" w14:textId="77777777" w:rsidTr="00B30632">
        <w:trPr>
          <w:trHeight w:val="567"/>
        </w:trPr>
        <w:tc>
          <w:tcPr>
            <w:tcW w:w="4381" w:type="dxa"/>
            <w:gridSpan w:val="2"/>
            <w:tcBorders>
              <w:top w:val="single" w:sz="4" w:space="0" w:color="000000"/>
              <w:left w:val="single" w:sz="4" w:space="0" w:color="000000"/>
              <w:bottom w:val="single" w:sz="4" w:space="0" w:color="000000"/>
              <w:right w:val="single" w:sz="4" w:space="0" w:color="000000"/>
            </w:tcBorders>
            <w:vAlign w:val="center"/>
          </w:tcPr>
          <w:p w14:paraId="0DB6A3F1"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(соңғы басылымның толық атауы, нөмірі және күні көрсетілсін):</w:t>
            </w:r>
          </w:p>
        </w:tc>
        <w:tc>
          <w:tcPr>
            <w:tcW w:w="5366" w:type="dxa"/>
            <w:gridSpan w:val="2"/>
            <w:tcBorders>
              <w:top w:val="single" w:sz="4" w:space="0" w:color="000000"/>
              <w:left w:val="single" w:sz="4" w:space="0" w:color="000000"/>
              <w:bottom w:val="single" w:sz="4" w:space="0" w:color="000000"/>
              <w:right w:val="single" w:sz="4" w:space="0" w:color="000000"/>
            </w:tcBorders>
            <w:vAlign w:val="center"/>
          </w:tcPr>
          <w:p w14:paraId="32BC19B6"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 xml:space="preserve"> (құжаттың арналуы, мақсаты және міндеттері):</w:t>
            </w:r>
          </w:p>
        </w:tc>
      </w:tr>
      <w:tr w:rsidR="00B30632" w:rsidRPr="00C5022D" w14:paraId="7BBB185D" w14:textId="77777777" w:rsidTr="00B30632">
        <w:trPr>
          <w:trHeight w:val="405"/>
        </w:trPr>
        <w:tc>
          <w:tcPr>
            <w:tcW w:w="4381" w:type="dxa"/>
            <w:gridSpan w:val="2"/>
            <w:tcBorders>
              <w:top w:val="single" w:sz="4" w:space="0" w:color="000000"/>
              <w:left w:val="single" w:sz="4" w:space="0" w:color="000000"/>
              <w:bottom w:val="single" w:sz="4" w:space="0" w:color="000000"/>
              <w:right w:val="single" w:sz="4" w:space="0" w:color="000000"/>
            </w:tcBorders>
            <w:vAlign w:val="center"/>
          </w:tcPr>
          <w:p w14:paraId="4686A391" w14:textId="77777777" w:rsidR="00B30632" w:rsidRPr="00C5022D" w:rsidRDefault="00B30632" w:rsidP="00B30632">
            <w:pPr>
              <w:rPr>
                <w:rFonts w:ascii="Times New Roman" w:hAnsi="Times New Roman"/>
                <w:sz w:val="24"/>
                <w:szCs w:val="24"/>
              </w:rPr>
            </w:pPr>
          </w:p>
        </w:tc>
        <w:tc>
          <w:tcPr>
            <w:tcW w:w="5366" w:type="dxa"/>
            <w:gridSpan w:val="2"/>
            <w:tcBorders>
              <w:top w:val="single" w:sz="4" w:space="0" w:color="000000"/>
              <w:left w:val="single" w:sz="4" w:space="0" w:color="000000"/>
              <w:bottom w:val="single" w:sz="4" w:space="0" w:color="000000"/>
              <w:right w:val="single" w:sz="4" w:space="0" w:color="000000"/>
            </w:tcBorders>
            <w:vAlign w:val="center"/>
          </w:tcPr>
          <w:p w14:paraId="363DCBAA" w14:textId="77777777" w:rsidR="00B30632" w:rsidRPr="00C5022D" w:rsidRDefault="00B30632" w:rsidP="00B30632">
            <w:pPr>
              <w:rPr>
                <w:rFonts w:ascii="Times New Roman" w:hAnsi="Times New Roman"/>
                <w:sz w:val="24"/>
                <w:szCs w:val="24"/>
              </w:rPr>
            </w:pPr>
          </w:p>
        </w:tc>
      </w:tr>
      <w:tr w:rsidR="00B30632" w:rsidRPr="00C5022D" w14:paraId="656E2012" w14:textId="77777777" w:rsidTr="00B30632">
        <w:trPr>
          <w:trHeight w:val="728"/>
        </w:trPr>
        <w:tc>
          <w:tcPr>
            <w:tcW w:w="9747" w:type="dxa"/>
            <w:gridSpan w:val="4"/>
            <w:tcBorders>
              <w:top w:val="single" w:sz="4" w:space="0" w:color="000000"/>
              <w:left w:val="single" w:sz="4" w:space="0" w:color="000000"/>
              <w:bottom w:val="single" w:sz="4" w:space="0" w:color="000000"/>
              <w:right w:val="single" w:sz="4" w:space="0" w:color="000000"/>
            </w:tcBorders>
            <w:vAlign w:val="center"/>
          </w:tcPr>
          <w:p w14:paraId="53A29F4B"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ЕҚҚТҚОҚ саласындағы міндеттерді, жауапкершілікті және өкілеттікті көздейтін лауазымдық нұсқаулықтар (Шарт бойынша жұмыстарды орындау  үшін тартылған персонал көрсетілсін):</w:t>
            </w:r>
          </w:p>
          <w:p w14:paraId="20C5F5A9" w14:textId="77777777" w:rsidR="00B30632" w:rsidRPr="00C5022D" w:rsidRDefault="00B30632" w:rsidP="00B30632">
            <w:pPr>
              <w:rPr>
                <w:rFonts w:ascii="Times New Roman" w:hAnsi="Times New Roman"/>
                <w:sz w:val="24"/>
                <w:szCs w:val="24"/>
              </w:rPr>
            </w:pPr>
            <w:r w:rsidRPr="00C5022D">
              <w:rPr>
                <w:rFonts w:ascii="Times New Roman" w:eastAsiaTheme="minorHAnsi" w:hAnsi="Times New Roman"/>
                <w:sz w:val="24"/>
                <w:szCs w:val="24"/>
              </w:rPr>
              <w:t xml:space="preserve"> </w:t>
            </w:r>
          </w:p>
        </w:tc>
      </w:tr>
      <w:tr w:rsidR="00B30632" w:rsidRPr="00C5022D" w14:paraId="618FCC73" w14:textId="77777777" w:rsidTr="00B30632">
        <w:trPr>
          <w:trHeight w:val="728"/>
        </w:trPr>
        <w:tc>
          <w:tcPr>
            <w:tcW w:w="9747" w:type="dxa"/>
            <w:gridSpan w:val="4"/>
            <w:tcBorders>
              <w:top w:val="single" w:sz="4" w:space="0" w:color="000000"/>
              <w:left w:val="single" w:sz="4" w:space="0" w:color="000000"/>
              <w:bottom w:val="single" w:sz="4" w:space="0" w:color="000000"/>
              <w:right w:val="single" w:sz="4" w:space="0" w:color="000000"/>
            </w:tcBorders>
            <w:vAlign w:val="center"/>
          </w:tcPr>
          <w:p w14:paraId="4CD13DE9"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Жұмыс нұсқаулықтары немесе жұмыстарды қауіпсіз орындау бойынша нұсқаулықтар (Шарт бойынша персоналға және жұмыстарға қатысты):</w:t>
            </w:r>
          </w:p>
          <w:p w14:paraId="1240F8A7"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 xml:space="preserve"> </w:t>
            </w:r>
          </w:p>
        </w:tc>
      </w:tr>
      <w:tr w:rsidR="00B30632" w:rsidRPr="00C5022D" w14:paraId="63996D3B" w14:textId="77777777" w:rsidTr="00B30632">
        <w:trPr>
          <w:trHeight w:val="513"/>
        </w:trPr>
        <w:tc>
          <w:tcPr>
            <w:tcW w:w="9747" w:type="dxa"/>
            <w:gridSpan w:val="4"/>
            <w:tcBorders>
              <w:top w:val="single" w:sz="4" w:space="0" w:color="000000"/>
              <w:left w:val="single" w:sz="4" w:space="0" w:color="000000"/>
              <w:bottom w:val="single" w:sz="4" w:space="0" w:color="000000"/>
              <w:right w:val="single" w:sz="4" w:space="0" w:color="000000"/>
            </w:tcBorders>
            <w:vAlign w:val="center"/>
          </w:tcPr>
          <w:p w14:paraId="64A330F1"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ЕҚҚТҚОҚ бойынша жұмыстар/іс-шаралар жоспары</w:t>
            </w:r>
          </w:p>
        </w:tc>
      </w:tr>
      <w:tr w:rsidR="00B30632" w:rsidRPr="00C5022D" w14:paraId="099ED05F" w14:textId="77777777" w:rsidTr="00B30632">
        <w:trPr>
          <w:trHeight w:val="405"/>
        </w:trPr>
        <w:tc>
          <w:tcPr>
            <w:tcW w:w="4381" w:type="dxa"/>
            <w:gridSpan w:val="2"/>
            <w:tcBorders>
              <w:top w:val="single" w:sz="4" w:space="0" w:color="000000"/>
              <w:left w:val="single" w:sz="4" w:space="0" w:color="000000"/>
              <w:bottom w:val="single" w:sz="4" w:space="0" w:color="000000"/>
              <w:right w:val="single" w:sz="4" w:space="0" w:color="000000"/>
            </w:tcBorders>
            <w:vAlign w:val="center"/>
          </w:tcPr>
          <w:p w14:paraId="10006EEA"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(2014-2017 жж. аралығында іске асырылған):</w:t>
            </w:r>
          </w:p>
        </w:tc>
        <w:tc>
          <w:tcPr>
            <w:tcW w:w="5366" w:type="dxa"/>
            <w:gridSpan w:val="2"/>
            <w:tcBorders>
              <w:top w:val="single" w:sz="4" w:space="0" w:color="000000"/>
              <w:left w:val="single" w:sz="4" w:space="0" w:color="000000"/>
              <w:bottom w:val="single" w:sz="4" w:space="0" w:color="000000"/>
              <w:right w:val="single" w:sz="4" w:space="0" w:color="000000"/>
            </w:tcBorders>
            <w:vAlign w:val="center"/>
          </w:tcPr>
          <w:p w14:paraId="7BABD1DC"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(2018 жылға жоспарланған):</w:t>
            </w:r>
          </w:p>
        </w:tc>
      </w:tr>
      <w:tr w:rsidR="00B30632" w:rsidRPr="00C5022D" w14:paraId="4DA2C0D7" w14:textId="77777777" w:rsidTr="00B30632">
        <w:trPr>
          <w:trHeight w:val="405"/>
        </w:trPr>
        <w:tc>
          <w:tcPr>
            <w:tcW w:w="4381" w:type="dxa"/>
            <w:gridSpan w:val="2"/>
            <w:tcBorders>
              <w:top w:val="single" w:sz="4" w:space="0" w:color="000000"/>
              <w:left w:val="single" w:sz="4" w:space="0" w:color="000000"/>
              <w:bottom w:val="single" w:sz="4" w:space="0" w:color="000000"/>
              <w:right w:val="single" w:sz="4" w:space="0" w:color="000000"/>
            </w:tcBorders>
            <w:vAlign w:val="center"/>
          </w:tcPr>
          <w:p w14:paraId="2CAC9245" w14:textId="77777777" w:rsidR="00B30632" w:rsidRPr="00C5022D" w:rsidRDefault="00B30632" w:rsidP="00B30632">
            <w:pPr>
              <w:rPr>
                <w:rFonts w:ascii="Times New Roman" w:hAnsi="Times New Roman"/>
                <w:sz w:val="24"/>
                <w:szCs w:val="24"/>
              </w:rPr>
            </w:pPr>
          </w:p>
        </w:tc>
        <w:tc>
          <w:tcPr>
            <w:tcW w:w="5366" w:type="dxa"/>
            <w:gridSpan w:val="2"/>
            <w:tcBorders>
              <w:top w:val="single" w:sz="4" w:space="0" w:color="000000"/>
              <w:left w:val="single" w:sz="4" w:space="0" w:color="000000"/>
              <w:bottom w:val="single" w:sz="4" w:space="0" w:color="000000"/>
              <w:right w:val="single" w:sz="4" w:space="0" w:color="000000"/>
            </w:tcBorders>
            <w:vAlign w:val="center"/>
          </w:tcPr>
          <w:p w14:paraId="73743F06" w14:textId="77777777" w:rsidR="00B30632" w:rsidRPr="00C5022D" w:rsidRDefault="00B30632" w:rsidP="00B30632">
            <w:pPr>
              <w:rPr>
                <w:rFonts w:ascii="Times New Roman" w:hAnsi="Times New Roman"/>
                <w:sz w:val="24"/>
                <w:szCs w:val="24"/>
              </w:rPr>
            </w:pPr>
          </w:p>
        </w:tc>
      </w:tr>
      <w:tr w:rsidR="00B30632" w:rsidRPr="00C5022D" w14:paraId="11C06D4B" w14:textId="77777777" w:rsidTr="00B30632">
        <w:trPr>
          <w:trHeight w:val="405"/>
        </w:trPr>
        <w:tc>
          <w:tcPr>
            <w:tcW w:w="4381" w:type="dxa"/>
            <w:gridSpan w:val="2"/>
            <w:tcBorders>
              <w:top w:val="single" w:sz="4" w:space="0" w:color="000000"/>
              <w:left w:val="single" w:sz="4" w:space="0" w:color="000000"/>
              <w:bottom w:val="single" w:sz="4" w:space="0" w:color="000000"/>
              <w:right w:val="single" w:sz="4" w:space="0" w:color="000000"/>
            </w:tcBorders>
            <w:vAlign w:val="center"/>
          </w:tcPr>
          <w:p w14:paraId="77CCD517" w14:textId="77777777" w:rsidR="00B30632" w:rsidRPr="00C5022D" w:rsidRDefault="00B30632" w:rsidP="00B30632">
            <w:pPr>
              <w:rPr>
                <w:rFonts w:ascii="Times New Roman" w:hAnsi="Times New Roman"/>
                <w:sz w:val="24"/>
                <w:szCs w:val="24"/>
              </w:rPr>
            </w:pPr>
          </w:p>
        </w:tc>
        <w:tc>
          <w:tcPr>
            <w:tcW w:w="5366" w:type="dxa"/>
            <w:gridSpan w:val="2"/>
            <w:tcBorders>
              <w:top w:val="single" w:sz="4" w:space="0" w:color="000000"/>
              <w:left w:val="single" w:sz="4" w:space="0" w:color="000000"/>
              <w:bottom w:val="single" w:sz="4" w:space="0" w:color="000000"/>
              <w:right w:val="single" w:sz="4" w:space="0" w:color="000000"/>
            </w:tcBorders>
            <w:vAlign w:val="center"/>
          </w:tcPr>
          <w:p w14:paraId="0817BD28" w14:textId="77777777" w:rsidR="00B30632" w:rsidRPr="00C5022D" w:rsidRDefault="00B30632" w:rsidP="00B30632">
            <w:pPr>
              <w:rPr>
                <w:rFonts w:ascii="Times New Roman" w:hAnsi="Times New Roman"/>
                <w:sz w:val="24"/>
                <w:szCs w:val="24"/>
              </w:rPr>
            </w:pPr>
          </w:p>
        </w:tc>
      </w:tr>
      <w:tr w:rsidR="00B30632" w:rsidRPr="00C5022D" w14:paraId="54A768C4" w14:textId="77777777" w:rsidTr="00B30632">
        <w:trPr>
          <w:trHeight w:val="595"/>
        </w:trPr>
        <w:tc>
          <w:tcPr>
            <w:tcW w:w="9747"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14:paraId="1E2D8DD8"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ҚАУІПТІ  ФАКТОРЛАР  МЕН  ТӘУЕКЕЛДЕР ТІЗБЕСІ</w:t>
            </w:r>
          </w:p>
        </w:tc>
      </w:tr>
      <w:tr w:rsidR="00B30632" w:rsidRPr="00C5022D" w14:paraId="08BE13E3" w14:textId="77777777" w:rsidTr="00B30632">
        <w:tc>
          <w:tcPr>
            <w:tcW w:w="2171" w:type="dxa"/>
            <w:tcBorders>
              <w:top w:val="single" w:sz="4" w:space="0" w:color="000000"/>
              <w:left w:val="single" w:sz="4" w:space="0" w:color="000000"/>
              <w:bottom w:val="single" w:sz="4" w:space="0" w:color="000000"/>
              <w:right w:val="single" w:sz="4" w:space="0" w:color="000000"/>
            </w:tcBorders>
            <w:vAlign w:val="center"/>
          </w:tcPr>
          <w:p w14:paraId="356B041D"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Жұмыстар түрі</w:t>
            </w:r>
          </w:p>
        </w:tc>
        <w:tc>
          <w:tcPr>
            <w:tcW w:w="2210" w:type="dxa"/>
            <w:tcBorders>
              <w:top w:val="single" w:sz="4" w:space="0" w:color="000000"/>
              <w:left w:val="single" w:sz="4" w:space="0" w:color="000000"/>
              <w:bottom w:val="single" w:sz="4" w:space="0" w:color="000000"/>
              <w:right w:val="single" w:sz="4" w:space="0" w:color="000000"/>
            </w:tcBorders>
            <w:vAlign w:val="center"/>
          </w:tcPr>
          <w:p w14:paraId="6589AF5D"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Қауіпті фактор</w:t>
            </w:r>
          </w:p>
        </w:tc>
        <w:tc>
          <w:tcPr>
            <w:tcW w:w="2326" w:type="dxa"/>
            <w:tcBorders>
              <w:top w:val="single" w:sz="4" w:space="0" w:color="000000"/>
              <w:left w:val="single" w:sz="4" w:space="0" w:color="000000"/>
              <w:bottom w:val="single" w:sz="4" w:space="0" w:color="000000"/>
              <w:right w:val="single" w:sz="4" w:space="0" w:color="000000"/>
            </w:tcBorders>
            <w:vAlign w:val="center"/>
          </w:tcPr>
          <w:p w14:paraId="6E197306"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Тәуекелдер</w:t>
            </w:r>
          </w:p>
        </w:tc>
        <w:tc>
          <w:tcPr>
            <w:tcW w:w="3040" w:type="dxa"/>
            <w:tcBorders>
              <w:top w:val="single" w:sz="4" w:space="0" w:color="000000"/>
              <w:left w:val="single" w:sz="4" w:space="0" w:color="000000"/>
              <w:bottom w:val="single" w:sz="4" w:space="0" w:color="000000"/>
              <w:right w:val="single" w:sz="4" w:space="0" w:color="000000"/>
            </w:tcBorders>
            <w:vAlign w:val="center"/>
          </w:tcPr>
          <w:p w14:paraId="615EB120"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Зардаптардың жойылуын, бақылануын және азайтылуын қамтамасыз ететін шаралар</w:t>
            </w:r>
          </w:p>
        </w:tc>
      </w:tr>
      <w:tr w:rsidR="00B30632" w:rsidRPr="00C5022D" w14:paraId="0795CB57" w14:textId="77777777" w:rsidTr="00B30632">
        <w:tc>
          <w:tcPr>
            <w:tcW w:w="2171" w:type="dxa"/>
            <w:tcBorders>
              <w:top w:val="single" w:sz="4" w:space="0" w:color="000000"/>
              <w:left w:val="single" w:sz="4" w:space="0" w:color="000000"/>
              <w:bottom w:val="single" w:sz="4" w:space="0" w:color="000000"/>
              <w:right w:val="single" w:sz="4" w:space="0" w:color="000000"/>
            </w:tcBorders>
            <w:vAlign w:val="center"/>
          </w:tcPr>
          <w:p w14:paraId="7F0D9738" w14:textId="77777777" w:rsidR="00B30632" w:rsidRPr="00C5022D" w:rsidRDefault="00B30632" w:rsidP="00B30632">
            <w:pPr>
              <w:rPr>
                <w:rFonts w:ascii="Times New Roman" w:hAnsi="Times New Roman"/>
                <w:sz w:val="24"/>
                <w:szCs w:val="24"/>
              </w:rPr>
            </w:pPr>
          </w:p>
        </w:tc>
        <w:tc>
          <w:tcPr>
            <w:tcW w:w="2210" w:type="dxa"/>
            <w:tcBorders>
              <w:top w:val="single" w:sz="4" w:space="0" w:color="000000"/>
              <w:left w:val="single" w:sz="4" w:space="0" w:color="000000"/>
              <w:bottom w:val="single" w:sz="4" w:space="0" w:color="000000"/>
              <w:right w:val="single" w:sz="4" w:space="0" w:color="000000"/>
            </w:tcBorders>
            <w:vAlign w:val="center"/>
          </w:tcPr>
          <w:p w14:paraId="476F428B" w14:textId="77777777" w:rsidR="00B30632" w:rsidRPr="00C5022D" w:rsidRDefault="00B30632" w:rsidP="00B30632">
            <w:pPr>
              <w:rPr>
                <w:rFonts w:ascii="Times New Roman" w:hAnsi="Times New Roman"/>
                <w:sz w:val="24"/>
                <w:szCs w:val="24"/>
              </w:rPr>
            </w:pPr>
          </w:p>
        </w:tc>
        <w:tc>
          <w:tcPr>
            <w:tcW w:w="2326" w:type="dxa"/>
            <w:tcBorders>
              <w:top w:val="single" w:sz="4" w:space="0" w:color="000000"/>
              <w:left w:val="single" w:sz="4" w:space="0" w:color="000000"/>
              <w:bottom w:val="single" w:sz="4" w:space="0" w:color="000000"/>
              <w:right w:val="single" w:sz="4" w:space="0" w:color="000000"/>
            </w:tcBorders>
            <w:vAlign w:val="center"/>
          </w:tcPr>
          <w:p w14:paraId="1258AA70" w14:textId="77777777" w:rsidR="00B30632" w:rsidRPr="00C5022D" w:rsidRDefault="00B30632" w:rsidP="00B30632">
            <w:pPr>
              <w:rPr>
                <w:rFonts w:ascii="Times New Roman" w:hAnsi="Times New Roman"/>
                <w:sz w:val="24"/>
                <w:szCs w:val="24"/>
              </w:rPr>
            </w:pPr>
          </w:p>
        </w:tc>
        <w:tc>
          <w:tcPr>
            <w:tcW w:w="3040" w:type="dxa"/>
            <w:tcBorders>
              <w:top w:val="single" w:sz="4" w:space="0" w:color="000000"/>
              <w:left w:val="single" w:sz="4" w:space="0" w:color="000000"/>
              <w:bottom w:val="single" w:sz="4" w:space="0" w:color="000000"/>
              <w:right w:val="single" w:sz="4" w:space="0" w:color="000000"/>
            </w:tcBorders>
            <w:vAlign w:val="center"/>
          </w:tcPr>
          <w:p w14:paraId="6E8F394A" w14:textId="77777777" w:rsidR="00B30632" w:rsidRPr="00C5022D" w:rsidRDefault="00B30632" w:rsidP="00B30632">
            <w:pPr>
              <w:rPr>
                <w:rFonts w:ascii="Times New Roman" w:hAnsi="Times New Roman"/>
                <w:sz w:val="24"/>
                <w:szCs w:val="24"/>
              </w:rPr>
            </w:pPr>
          </w:p>
        </w:tc>
      </w:tr>
    </w:tbl>
    <w:p w14:paraId="18A67B09" w14:textId="77777777" w:rsidR="00B30632" w:rsidRPr="00C5022D" w:rsidRDefault="00B30632" w:rsidP="00B30632">
      <w:pPr>
        <w:rPr>
          <w:rFonts w:ascii="Times New Roman" w:hAnsi="Times New Roman"/>
          <w:sz w:val="24"/>
          <w:szCs w:val="24"/>
        </w:rPr>
      </w:pPr>
    </w:p>
    <w:p w14:paraId="45CAC51C" w14:textId="77777777" w:rsidR="00B30632" w:rsidRPr="00B37D93" w:rsidRDefault="00B30632" w:rsidP="00B30632">
      <w:pPr>
        <w:rPr>
          <w:rFonts w:ascii="Times New Roman" w:hAnsi="Times New Roman"/>
          <w:b/>
          <w:sz w:val="24"/>
          <w:szCs w:val="24"/>
          <w:lang w:val="ru-RU"/>
        </w:rPr>
      </w:pPr>
      <w:r w:rsidRPr="00B37D93">
        <w:rPr>
          <w:rFonts w:ascii="Times New Roman" w:hAnsi="Times New Roman"/>
          <w:b/>
          <w:sz w:val="24"/>
          <w:szCs w:val="24"/>
          <w:lang w:val="ru-RU"/>
        </w:rPr>
        <w:t>ТАПСЫРЫСШЫ                                               ОРЫНДАУШЫ</w:t>
      </w:r>
    </w:p>
    <w:p w14:paraId="0EF8AFE5" w14:textId="77777777" w:rsidR="00B30632" w:rsidRPr="00B37D93" w:rsidRDefault="00B30632" w:rsidP="00B30632">
      <w:pPr>
        <w:rPr>
          <w:rFonts w:ascii="Times New Roman" w:hAnsi="Times New Roman"/>
          <w:b/>
          <w:sz w:val="24"/>
          <w:szCs w:val="24"/>
          <w:lang w:val="ru-RU"/>
        </w:rPr>
      </w:pPr>
      <w:r w:rsidRPr="00B37D93">
        <w:rPr>
          <w:rFonts w:ascii="Times New Roman" w:hAnsi="Times New Roman"/>
          <w:b/>
          <w:sz w:val="24"/>
          <w:szCs w:val="24"/>
          <w:lang w:val="ru-RU"/>
        </w:rPr>
        <w:t xml:space="preserve">«Жамбыл Петролеум» ЖШС        </w:t>
      </w:r>
    </w:p>
    <w:p w14:paraId="7580AD2B" w14:textId="77777777" w:rsidR="00B30632" w:rsidRPr="00B37D93" w:rsidRDefault="00B30632" w:rsidP="00B30632">
      <w:pPr>
        <w:rPr>
          <w:rFonts w:ascii="Times New Roman" w:hAnsi="Times New Roman"/>
          <w:b/>
          <w:sz w:val="24"/>
          <w:szCs w:val="24"/>
          <w:lang w:val="ru-RU"/>
        </w:rPr>
      </w:pPr>
      <w:r w:rsidRPr="00B37D93">
        <w:rPr>
          <w:rFonts w:ascii="Times New Roman" w:hAnsi="Times New Roman"/>
          <w:b/>
          <w:sz w:val="24"/>
          <w:szCs w:val="24"/>
          <w:lang w:val="ru-RU"/>
        </w:rPr>
        <w:t>Бас директоры</w:t>
      </w:r>
    </w:p>
    <w:p w14:paraId="4F5D506A" w14:textId="648047AD" w:rsidR="0094564D" w:rsidRPr="00C5022D" w:rsidRDefault="00B30632" w:rsidP="00B30632">
      <w:pPr>
        <w:tabs>
          <w:tab w:val="left" w:pos="0"/>
        </w:tabs>
        <w:ind w:right="-2"/>
        <w:rPr>
          <w:rFonts w:ascii="Times New Roman" w:hAnsi="Times New Roman"/>
          <w:b/>
          <w:bCs/>
          <w:sz w:val="24"/>
          <w:szCs w:val="24"/>
          <w:lang w:val="ru-RU"/>
        </w:rPr>
      </w:pPr>
      <w:r w:rsidRPr="00B37D93">
        <w:rPr>
          <w:rFonts w:ascii="Times New Roman" w:hAnsi="Times New Roman"/>
          <w:b/>
          <w:sz w:val="24"/>
          <w:szCs w:val="24"/>
          <w:lang w:val="ru-RU"/>
        </w:rPr>
        <w:t xml:space="preserve">______________ Х.Т. Елеусінов                         _________________ </w:t>
      </w:r>
      <w:r w:rsidR="00962CCD" w:rsidRPr="00C5022D">
        <w:rPr>
          <w:rFonts w:ascii="Times New Roman" w:hAnsi="Times New Roman"/>
          <w:b/>
          <w:sz w:val="24"/>
          <w:szCs w:val="24"/>
          <w:lang w:val="ru-RU" w:eastAsia="ko-KR"/>
        </w:rPr>
        <w:t xml:space="preserve">    </w:t>
      </w:r>
      <w:r w:rsidR="0094564D" w:rsidRPr="00C5022D">
        <w:rPr>
          <w:rFonts w:ascii="Times New Roman" w:hAnsi="Times New Roman"/>
          <w:b/>
          <w:sz w:val="24"/>
          <w:szCs w:val="24"/>
          <w:lang w:val="ru-RU" w:eastAsia="ko-KR"/>
        </w:rPr>
        <w:tab/>
      </w:r>
      <w:r w:rsidR="0094564D" w:rsidRPr="00C5022D">
        <w:rPr>
          <w:rFonts w:ascii="Times New Roman" w:hAnsi="Times New Roman"/>
          <w:b/>
          <w:sz w:val="24"/>
          <w:szCs w:val="24"/>
          <w:lang w:val="ru-RU" w:eastAsia="ko-KR"/>
        </w:rPr>
        <w:tab/>
      </w:r>
      <w:r w:rsidR="0094564D" w:rsidRPr="00C5022D">
        <w:rPr>
          <w:rFonts w:ascii="Times New Roman" w:hAnsi="Times New Roman"/>
          <w:b/>
          <w:sz w:val="24"/>
          <w:szCs w:val="24"/>
          <w:lang w:val="ru-RU" w:eastAsia="ko-KR"/>
        </w:rPr>
        <w:tab/>
      </w:r>
      <w:r w:rsidR="0094564D" w:rsidRPr="00C5022D">
        <w:rPr>
          <w:rFonts w:ascii="Times New Roman" w:hAnsi="Times New Roman"/>
          <w:b/>
          <w:sz w:val="24"/>
          <w:szCs w:val="24"/>
          <w:lang w:val="ru-RU" w:eastAsia="ko-KR"/>
        </w:rPr>
        <w:tab/>
      </w:r>
      <w:r w:rsidR="0094564D" w:rsidRPr="00C5022D">
        <w:rPr>
          <w:rFonts w:ascii="Times New Roman" w:hAnsi="Times New Roman"/>
          <w:b/>
          <w:sz w:val="24"/>
          <w:szCs w:val="24"/>
          <w:lang w:val="ru-RU" w:eastAsia="ko-KR"/>
        </w:rPr>
        <w:tab/>
      </w:r>
      <w:r w:rsidR="0094564D" w:rsidRPr="00C5022D">
        <w:rPr>
          <w:rFonts w:ascii="Times New Roman" w:hAnsi="Times New Roman"/>
          <w:b/>
          <w:sz w:val="24"/>
          <w:szCs w:val="24"/>
          <w:lang w:val="ru-RU" w:eastAsia="ko-KR"/>
        </w:rPr>
        <w:tab/>
      </w:r>
      <w:r w:rsidR="0094564D" w:rsidRPr="00C5022D">
        <w:rPr>
          <w:rFonts w:ascii="Times New Roman" w:hAnsi="Times New Roman"/>
          <w:b/>
          <w:sz w:val="24"/>
          <w:szCs w:val="24"/>
          <w:lang w:val="ru-RU" w:eastAsia="ko-KR"/>
        </w:rPr>
        <w:tab/>
      </w:r>
    </w:p>
    <w:p w14:paraId="49E2C2E8" w14:textId="77777777" w:rsidR="0094564D" w:rsidRPr="00C5022D" w:rsidRDefault="0094564D" w:rsidP="0094564D">
      <w:pPr>
        <w:ind w:right="-2"/>
        <w:rPr>
          <w:rFonts w:ascii="Times New Roman" w:hAnsi="Times New Roman"/>
          <w:sz w:val="24"/>
          <w:szCs w:val="24"/>
          <w:lang w:val="ru-RU"/>
        </w:rPr>
      </w:pPr>
    </w:p>
    <w:p w14:paraId="1B5C144D" w14:textId="77777777" w:rsidR="0094564D" w:rsidRPr="00C5022D" w:rsidRDefault="0094564D" w:rsidP="0094564D">
      <w:pPr>
        <w:ind w:right="-2"/>
        <w:rPr>
          <w:rFonts w:ascii="Times New Roman" w:hAnsi="Times New Roman"/>
          <w:sz w:val="24"/>
          <w:szCs w:val="24"/>
          <w:lang w:val="ru-RU"/>
        </w:rPr>
      </w:pPr>
    </w:p>
    <w:p w14:paraId="36839588" w14:textId="77777777" w:rsidR="0094564D" w:rsidRPr="00C5022D" w:rsidRDefault="0094564D" w:rsidP="0094564D">
      <w:pPr>
        <w:ind w:right="-2"/>
        <w:rPr>
          <w:rFonts w:ascii="Times New Roman" w:hAnsi="Times New Roman"/>
          <w:sz w:val="24"/>
          <w:szCs w:val="24"/>
          <w:lang w:val="ru-RU"/>
        </w:rPr>
      </w:pPr>
    </w:p>
    <w:p w14:paraId="710C47CA" w14:textId="77777777" w:rsidR="001373FA" w:rsidRPr="00C5022D" w:rsidRDefault="001373FA" w:rsidP="0094564D">
      <w:pPr>
        <w:ind w:right="-2"/>
        <w:rPr>
          <w:rFonts w:ascii="Times New Roman" w:hAnsi="Times New Roman"/>
          <w:sz w:val="24"/>
          <w:szCs w:val="24"/>
          <w:lang w:val="ru-RU"/>
        </w:rPr>
      </w:pPr>
    </w:p>
    <w:p w14:paraId="7F2AF1DC" w14:textId="77777777" w:rsidR="001373FA" w:rsidRPr="00C5022D" w:rsidRDefault="001373FA" w:rsidP="0094564D">
      <w:pPr>
        <w:ind w:right="-2"/>
        <w:rPr>
          <w:rFonts w:ascii="Times New Roman" w:hAnsi="Times New Roman"/>
          <w:sz w:val="24"/>
          <w:szCs w:val="24"/>
          <w:lang w:val="ru-RU"/>
        </w:rPr>
      </w:pPr>
    </w:p>
    <w:p w14:paraId="2D8D9144" w14:textId="77777777" w:rsidR="001373FA" w:rsidRPr="00C5022D" w:rsidRDefault="001373FA" w:rsidP="0094564D">
      <w:pPr>
        <w:ind w:right="-2"/>
        <w:rPr>
          <w:rFonts w:ascii="Times New Roman" w:hAnsi="Times New Roman"/>
          <w:sz w:val="24"/>
          <w:szCs w:val="24"/>
          <w:lang w:val="ru-RU"/>
        </w:rPr>
      </w:pPr>
    </w:p>
    <w:p w14:paraId="2B0A996C" w14:textId="77777777" w:rsidR="001373FA" w:rsidRPr="00C5022D" w:rsidRDefault="001373FA" w:rsidP="0094564D">
      <w:pPr>
        <w:ind w:right="-2"/>
        <w:rPr>
          <w:rFonts w:ascii="Times New Roman" w:hAnsi="Times New Roman"/>
          <w:sz w:val="24"/>
          <w:szCs w:val="24"/>
          <w:lang w:val="ru-RU"/>
        </w:rPr>
      </w:pPr>
    </w:p>
    <w:p w14:paraId="50AC9528" w14:textId="77777777" w:rsidR="001373FA" w:rsidRPr="00C5022D" w:rsidRDefault="001373FA" w:rsidP="0094564D">
      <w:pPr>
        <w:ind w:right="-2"/>
        <w:rPr>
          <w:rFonts w:ascii="Times New Roman" w:hAnsi="Times New Roman"/>
          <w:sz w:val="24"/>
          <w:szCs w:val="24"/>
          <w:lang w:val="ru-RU"/>
        </w:rPr>
      </w:pPr>
    </w:p>
    <w:p w14:paraId="07E2FFF8" w14:textId="77777777" w:rsidR="001373FA" w:rsidRPr="00C5022D" w:rsidRDefault="001373FA" w:rsidP="0094564D">
      <w:pPr>
        <w:ind w:right="-2"/>
        <w:rPr>
          <w:rFonts w:ascii="Times New Roman" w:hAnsi="Times New Roman"/>
          <w:sz w:val="24"/>
          <w:szCs w:val="24"/>
          <w:lang w:val="ru-RU"/>
        </w:rPr>
      </w:pPr>
    </w:p>
    <w:p w14:paraId="2A8277CE" w14:textId="77777777" w:rsidR="001373FA" w:rsidRPr="00C5022D" w:rsidRDefault="001373FA" w:rsidP="0094564D">
      <w:pPr>
        <w:ind w:right="-2"/>
        <w:rPr>
          <w:rFonts w:ascii="Times New Roman" w:hAnsi="Times New Roman"/>
          <w:sz w:val="24"/>
          <w:szCs w:val="24"/>
          <w:lang w:val="ru-RU"/>
        </w:rPr>
      </w:pPr>
    </w:p>
    <w:p w14:paraId="38D439B6" w14:textId="77777777" w:rsidR="00F37A82" w:rsidRPr="00C5022D" w:rsidRDefault="00F37A82" w:rsidP="0094564D">
      <w:pPr>
        <w:ind w:right="-2"/>
        <w:rPr>
          <w:rFonts w:ascii="Times New Roman" w:hAnsi="Times New Roman"/>
          <w:sz w:val="24"/>
          <w:szCs w:val="24"/>
          <w:lang w:val="ru-RU"/>
        </w:rPr>
      </w:pPr>
    </w:p>
    <w:p w14:paraId="40B6D242" w14:textId="77777777" w:rsidR="00F37A82" w:rsidRPr="00C5022D" w:rsidRDefault="00F37A82" w:rsidP="0094564D">
      <w:pPr>
        <w:ind w:right="-2"/>
        <w:rPr>
          <w:rFonts w:ascii="Times New Roman" w:hAnsi="Times New Roman"/>
          <w:sz w:val="24"/>
          <w:szCs w:val="24"/>
          <w:lang w:val="ru-RU"/>
        </w:rPr>
      </w:pPr>
    </w:p>
    <w:p w14:paraId="40AD1155" w14:textId="77777777" w:rsidR="00F37A82" w:rsidRPr="00C5022D" w:rsidRDefault="00F37A82" w:rsidP="0094564D">
      <w:pPr>
        <w:ind w:right="-2"/>
        <w:rPr>
          <w:rFonts w:ascii="Times New Roman" w:hAnsi="Times New Roman"/>
          <w:sz w:val="24"/>
          <w:szCs w:val="24"/>
          <w:lang w:val="ru-RU"/>
        </w:rPr>
      </w:pPr>
    </w:p>
    <w:p w14:paraId="50AF9401" w14:textId="77777777" w:rsidR="00B30632" w:rsidRPr="00C5022D" w:rsidRDefault="004020E3" w:rsidP="0094564D">
      <w:pPr>
        <w:autoSpaceDE w:val="0"/>
        <w:autoSpaceDN w:val="0"/>
        <w:adjustRightInd w:val="0"/>
        <w:ind w:right="113"/>
        <w:jc w:val="right"/>
        <w:rPr>
          <w:rFonts w:ascii="Times New Roman" w:hAnsi="Times New Roman"/>
          <w:b/>
          <w:sz w:val="24"/>
          <w:szCs w:val="24"/>
          <w:lang w:val="ru-RU"/>
        </w:rPr>
      </w:pPr>
      <w:r w:rsidRPr="00C5022D">
        <w:rPr>
          <w:rFonts w:ascii="Times New Roman" w:hAnsi="Times New Roman"/>
          <w:b/>
          <w:sz w:val="24"/>
          <w:szCs w:val="24"/>
          <w:lang w:val="ru-RU"/>
        </w:rPr>
        <w:t xml:space="preserve"> </w:t>
      </w:r>
    </w:p>
    <w:p w14:paraId="43F544AA" w14:textId="77777777" w:rsidR="00B30632" w:rsidRPr="00C5022D" w:rsidRDefault="00B30632" w:rsidP="0094564D">
      <w:pPr>
        <w:autoSpaceDE w:val="0"/>
        <w:autoSpaceDN w:val="0"/>
        <w:adjustRightInd w:val="0"/>
        <w:ind w:right="113"/>
        <w:jc w:val="right"/>
        <w:rPr>
          <w:rFonts w:ascii="Times New Roman" w:hAnsi="Times New Roman"/>
          <w:b/>
          <w:sz w:val="24"/>
          <w:szCs w:val="24"/>
          <w:lang w:val="ru-RU"/>
        </w:rPr>
      </w:pPr>
    </w:p>
    <w:p w14:paraId="33580BCB" w14:textId="77777777" w:rsidR="00B30632" w:rsidRPr="00C5022D" w:rsidRDefault="00B30632" w:rsidP="0094564D">
      <w:pPr>
        <w:autoSpaceDE w:val="0"/>
        <w:autoSpaceDN w:val="0"/>
        <w:adjustRightInd w:val="0"/>
        <w:ind w:right="113"/>
        <w:jc w:val="right"/>
        <w:rPr>
          <w:rFonts w:ascii="Times New Roman" w:hAnsi="Times New Roman"/>
          <w:b/>
          <w:sz w:val="24"/>
          <w:szCs w:val="24"/>
          <w:lang w:val="ru-RU"/>
        </w:rPr>
      </w:pPr>
    </w:p>
    <w:p w14:paraId="53C94303" w14:textId="77777777" w:rsidR="00B30632" w:rsidRPr="00C5022D" w:rsidRDefault="00B30632" w:rsidP="0094564D">
      <w:pPr>
        <w:autoSpaceDE w:val="0"/>
        <w:autoSpaceDN w:val="0"/>
        <w:adjustRightInd w:val="0"/>
        <w:ind w:right="113"/>
        <w:jc w:val="right"/>
        <w:rPr>
          <w:rFonts w:ascii="Times New Roman" w:hAnsi="Times New Roman"/>
          <w:b/>
          <w:sz w:val="24"/>
          <w:szCs w:val="24"/>
          <w:lang w:val="ru-RU"/>
        </w:rPr>
      </w:pPr>
    </w:p>
    <w:p w14:paraId="6B1CA2E1" w14:textId="77777777" w:rsidR="00B30632" w:rsidRPr="00C5022D" w:rsidRDefault="00B30632" w:rsidP="0094564D">
      <w:pPr>
        <w:autoSpaceDE w:val="0"/>
        <w:autoSpaceDN w:val="0"/>
        <w:adjustRightInd w:val="0"/>
        <w:ind w:right="113"/>
        <w:jc w:val="right"/>
        <w:rPr>
          <w:rFonts w:ascii="Times New Roman" w:hAnsi="Times New Roman"/>
          <w:b/>
          <w:sz w:val="24"/>
          <w:szCs w:val="24"/>
          <w:lang w:val="ru-RU"/>
        </w:rPr>
      </w:pPr>
    </w:p>
    <w:p w14:paraId="44A174F2" w14:textId="77777777" w:rsidR="00B30632" w:rsidRPr="00C5022D" w:rsidRDefault="00B30632" w:rsidP="0094564D">
      <w:pPr>
        <w:autoSpaceDE w:val="0"/>
        <w:autoSpaceDN w:val="0"/>
        <w:adjustRightInd w:val="0"/>
        <w:ind w:right="113"/>
        <w:jc w:val="right"/>
        <w:rPr>
          <w:rFonts w:ascii="Times New Roman" w:hAnsi="Times New Roman"/>
          <w:b/>
          <w:sz w:val="24"/>
          <w:szCs w:val="24"/>
          <w:lang w:val="ru-RU"/>
        </w:rPr>
      </w:pPr>
    </w:p>
    <w:p w14:paraId="01102E47" w14:textId="77777777" w:rsidR="00B30632" w:rsidRPr="00C5022D" w:rsidRDefault="00B30632" w:rsidP="0094564D">
      <w:pPr>
        <w:autoSpaceDE w:val="0"/>
        <w:autoSpaceDN w:val="0"/>
        <w:adjustRightInd w:val="0"/>
        <w:ind w:right="113"/>
        <w:jc w:val="right"/>
        <w:rPr>
          <w:rFonts w:ascii="Times New Roman" w:hAnsi="Times New Roman"/>
          <w:b/>
          <w:sz w:val="24"/>
          <w:szCs w:val="24"/>
          <w:lang w:val="ru-RU"/>
        </w:rPr>
      </w:pPr>
    </w:p>
    <w:p w14:paraId="64CBFC68" w14:textId="77777777" w:rsidR="00B30632" w:rsidRPr="00C5022D" w:rsidRDefault="00B30632" w:rsidP="0094564D">
      <w:pPr>
        <w:autoSpaceDE w:val="0"/>
        <w:autoSpaceDN w:val="0"/>
        <w:adjustRightInd w:val="0"/>
        <w:ind w:right="113"/>
        <w:jc w:val="right"/>
        <w:rPr>
          <w:rFonts w:ascii="Times New Roman" w:hAnsi="Times New Roman"/>
          <w:b/>
          <w:sz w:val="24"/>
          <w:szCs w:val="24"/>
          <w:lang w:val="ru-RU"/>
        </w:rPr>
      </w:pPr>
    </w:p>
    <w:p w14:paraId="009F1ED8" w14:textId="77777777" w:rsidR="00B30632" w:rsidRPr="00C5022D" w:rsidRDefault="00B30632" w:rsidP="0094564D">
      <w:pPr>
        <w:autoSpaceDE w:val="0"/>
        <w:autoSpaceDN w:val="0"/>
        <w:adjustRightInd w:val="0"/>
        <w:ind w:right="113"/>
        <w:jc w:val="right"/>
        <w:rPr>
          <w:rFonts w:ascii="Times New Roman" w:hAnsi="Times New Roman"/>
          <w:b/>
          <w:sz w:val="24"/>
          <w:szCs w:val="24"/>
          <w:lang w:val="ru-RU"/>
        </w:rPr>
      </w:pPr>
    </w:p>
    <w:p w14:paraId="1FB3E6CE" w14:textId="77777777" w:rsidR="00B30632" w:rsidRPr="00C5022D" w:rsidRDefault="00B30632" w:rsidP="00B30632">
      <w:pPr>
        <w:rPr>
          <w:rFonts w:ascii="Times New Roman" w:hAnsi="Times New Roman"/>
          <w:lang w:val="ru-RU"/>
        </w:rPr>
        <w:sectPr w:rsidR="00B30632" w:rsidRPr="00C5022D" w:rsidSect="0075036F">
          <w:pgSz w:w="11906" w:h="16838"/>
          <w:pgMar w:top="567" w:right="851" w:bottom="1134" w:left="1276" w:header="709" w:footer="709" w:gutter="0"/>
          <w:cols w:space="720"/>
          <w:docGrid w:linePitch="272"/>
        </w:sectPr>
      </w:pPr>
    </w:p>
    <w:p w14:paraId="1CA316B3" w14:textId="1EBBA4F4" w:rsidR="00B30632" w:rsidRPr="00C5022D" w:rsidRDefault="00B30632" w:rsidP="00B30632">
      <w:pPr>
        <w:jc w:val="right"/>
        <w:rPr>
          <w:rFonts w:ascii="Times New Roman" w:hAnsi="Times New Roman"/>
          <w:b/>
          <w:sz w:val="24"/>
          <w:lang w:val="ru-RU"/>
        </w:rPr>
      </w:pPr>
      <w:r w:rsidRPr="00C5022D">
        <w:rPr>
          <w:rFonts w:ascii="Times New Roman" w:hAnsi="Times New Roman"/>
          <w:b/>
          <w:sz w:val="24"/>
          <w:lang w:val="ru-RU"/>
        </w:rPr>
        <w:t xml:space="preserve">2018 жылғы «_____»_____________ шартқа </w:t>
      </w:r>
      <w:r w:rsidRPr="00C5022D">
        <w:rPr>
          <w:rFonts w:ascii="Times New Roman" w:hAnsi="Times New Roman"/>
          <w:b/>
          <w:sz w:val="24"/>
        </w:rPr>
        <w:t> </w:t>
      </w:r>
    </w:p>
    <w:p w14:paraId="37AA815B" w14:textId="77777777" w:rsidR="00B30632" w:rsidRPr="00C5022D" w:rsidRDefault="00B30632" w:rsidP="00B30632">
      <w:pPr>
        <w:jc w:val="right"/>
        <w:rPr>
          <w:rFonts w:ascii="Times New Roman" w:hAnsi="Times New Roman"/>
          <w:b/>
          <w:sz w:val="24"/>
          <w:lang w:val="ru-RU"/>
        </w:rPr>
      </w:pPr>
      <w:r w:rsidRPr="00C5022D">
        <w:rPr>
          <w:rFonts w:ascii="Times New Roman" w:hAnsi="Times New Roman"/>
          <w:b/>
          <w:sz w:val="24"/>
          <w:lang w:val="ru-RU"/>
        </w:rPr>
        <w:t>3- қосымша</w:t>
      </w:r>
    </w:p>
    <w:p w14:paraId="23315FF8" w14:textId="77777777" w:rsidR="00B30632" w:rsidRPr="00C5022D" w:rsidRDefault="00B30632" w:rsidP="00B30632">
      <w:pPr>
        <w:rPr>
          <w:rFonts w:ascii="Times New Roman" w:hAnsi="Times New Roman"/>
          <w:b/>
          <w:lang w:val="ru-RU"/>
        </w:rPr>
      </w:pPr>
    </w:p>
    <w:p w14:paraId="383B73C0" w14:textId="77777777" w:rsidR="00B30632" w:rsidRPr="00C5022D" w:rsidRDefault="00B30632" w:rsidP="00B4559B">
      <w:pPr>
        <w:jc w:val="center"/>
        <w:rPr>
          <w:rFonts w:ascii="Times New Roman" w:hAnsi="Times New Roman"/>
          <w:b/>
          <w:sz w:val="24"/>
          <w:szCs w:val="24"/>
          <w:lang w:val="ru-RU"/>
        </w:rPr>
      </w:pPr>
      <w:r w:rsidRPr="00C5022D">
        <w:rPr>
          <w:rFonts w:ascii="Times New Roman" w:hAnsi="Times New Roman"/>
          <w:b/>
          <w:sz w:val="24"/>
          <w:szCs w:val="24"/>
          <w:lang w:val="ru-RU"/>
        </w:rPr>
        <w:t>БАҒАЛАР МЕН ТАРИФТЕРКЕСТЕСІ</w:t>
      </w:r>
    </w:p>
    <w:p w14:paraId="5BD4719A" w14:textId="77777777" w:rsidR="00B30632" w:rsidRPr="00C5022D" w:rsidRDefault="00B30632" w:rsidP="00B4559B">
      <w:pPr>
        <w:jc w:val="center"/>
        <w:rPr>
          <w:rFonts w:ascii="Times New Roman" w:hAnsi="Times New Roman"/>
          <w:b/>
          <w:sz w:val="24"/>
          <w:szCs w:val="24"/>
          <w:lang w:val="ru-RU"/>
        </w:rPr>
      </w:pPr>
    </w:p>
    <w:p w14:paraId="00170D85" w14:textId="77777777" w:rsidR="00B30632" w:rsidRPr="00C5022D" w:rsidRDefault="00B30632" w:rsidP="00B4559B">
      <w:pPr>
        <w:jc w:val="center"/>
        <w:rPr>
          <w:rFonts w:ascii="Times New Roman" w:hAnsi="Times New Roman"/>
          <w:b/>
          <w:sz w:val="24"/>
          <w:szCs w:val="24"/>
          <w:lang w:val="ru-RU"/>
        </w:rPr>
      </w:pPr>
      <w:r w:rsidRPr="00C5022D">
        <w:rPr>
          <w:rFonts w:ascii="Times New Roman" w:hAnsi="Times New Roman"/>
          <w:b/>
          <w:sz w:val="24"/>
          <w:szCs w:val="24"/>
          <w:lang w:val="ru-RU"/>
        </w:rPr>
        <w:t>ТЕНДЕР үшін пайыздық топтастыру кестесі.</w:t>
      </w:r>
    </w:p>
    <w:p w14:paraId="0F6E625D" w14:textId="77777777" w:rsidR="00B30632" w:rsidRPr="00C5022D" w:rsidRDefault="00B30632" w:rsidP="00B30632">
      <w:pPr>
        <w:rPr>
          <w:rFonts w:ascii="Times New Roman" w:hAnsi="Times New Roman"/>
          <w:sz w:val="24"/>
          <w:szCs w:val="24"/>
          <w:lang w:val="ru-RU"/>
        </w:rPr>
      </w:pPr>
    </w:p>
    <w:tbl>
      <w:tblPr>
        <w:tblStyle w:val="aff1"/>
        <w:tblW w:w="0" w:type="auto"/>
        <w:tblLook w:val="04A0" w:firstRow="1" w:lastRow="0" w:firstColumn="1" w:lastColumn="0" w:noHBand="0" w:noVBand="1"/>
      </w:tblPr>
      <w:tblGrid>
        <w:gridCol w:w="6409"/>
        <w:gridCol w:w="6409"/>
      </w:tblGrid>
      <w:tr w:rsidR="00B30632" w:rsidRPr="00C5022D" w14:paraId="02BC1E7B" w14:textId="77777777" w:rsidTr="00B30632">
        <w:trPr>
          <w:trHeight w:val="249"/>
        </w:trPr>
        <w:tc>
          <w:tcPr>
            <w:tcW w:w="6409" w:type="dxa"/>
          </w:tcPr>
          <w:p w14:paraId="18C0425C" w14:textId="77777777" w:rsidR="00B30632" w:rsidRPr="00C5022D" w:rsidRDefault="00B30632" w:rsidP="00B4559B">
            <w:pPr>
              <w:jc w:val="center"/>
              <w:rPr>
                <w:rFonts w:ascii="Times New Roman" w:hAnsi="Times New Roman"/>
                <w:b/>
                <w:sz w:val="24"/>
                <w:szCs w:val="24"/>
              </w:rPr>
            </w:pPr>
            <w:r w:rsidRPr="00C5022D">
              <w:rPr>
                <w:rFonts w:ascii="Times New Roman" w:hAnsi="Times New Roman"/>
                <w:b/>
                <w:sz w:val="24"/>
                <w:szCs w:val="24"/>
              </w:rPr>
              <w:t>КЕЗЕҢ АТАУЫ</w:t>
            </w:r>
          </w:p>
        </w:tc>
        <w:tc>
          <w:tcPr>
            <w:tcW w:w="6409" w:type="dxa"/>
          </w:tcPr>
          <w:p w14:paraId="22BE89E0" w14:textId="77777777" w:rsidR="00B30632" w:rsidRPr="00C5022D" w:rsidRDefault="00B30632" w:rsidP="00B4559B">
            <w:pPr>
              <w:jc w:val="center"/>
              <w:rPr>
                <w:rFonts w:ascii="Times New Roman" w:hAnsi="Times New Roman"/>
                <w:b/>
                <w:sz w:val="24"/>
                <w:szCs w:val="24"/>
              </w:rPr>
            </w:pPr>
            <w:r w:rsidRPr="00C5022D">
              <w:rPr>
                <w:rFonts w:ascii="Times New Roman" w:hAnsi="Times New Roman"/>
                <w:b/>
                <w:sz w:val="24"/>
                <w:szCs w:val="24"/>
              </w:rPr>
              <w:t>шарт құнынан пайызы</w:t>
            </w:r>
          </w:p>
        </w:tc>
      </w:tr>
      <w:tr w:rsidR="00B30632" w:rsidRPr="00C5022D" w14:paraId="32757531" w14:textId="77777777" w:rsidTr="00B30632">
        <w:trPr>
          <w:trHeight w:val="783"/>
        </w:trPr>
        <w:tc>
          <w:tcPr>
            <w:tcW w:w="6409" w:type="dxa"/>
          </w:tcPr>
          <w:p w14:paraId="05E9F641" w14:textId="3895F03E" w:rsidR="00B30632" w:rsidRPr="00C5022D" w:rsidRDefault="00B30632" w:rsidP="00B4559B">
            <w:pPr>
              <w:jc w:val="center"/>
              <w:rPr>
                <w:rFonts w:ascii="Times New Roman" w:hAnsi="Times New Roman"/>
                <w:sz w:val="24"/>
                <w:szCs w:val="24"/>
              </w:rPr>
            </w:pPr>
            <w:r w:rsidRPr="00C5022D">
              <w:rPr>
                <w:rFonts w:ascii="Times New Roman" w:hAnsi="Times New Roman"/>
                <w:sz w:val="24"/>
                <w:szCs w:val="24"/>
              </w:rPr>
              <w:t>КАРОТАЖ СТАНЦИЯСЫН ЖӘНЕ НЕГІЗГІ ЖАБДЫҚТАРДЫ жұмылдыру</w:t>
            </w:r>
          </w:p>
        </w:tc>
        <w:tc>
          <w:tcPr>
            <w:tcW w:w="6409" w:type="dxa"/>
          </w:tcPr>
          <w:p w14:paraId="7B98DD79" w14:textId="77777777" w:rsidR="00B30632" w:rsidRPr="00C5022D" w:rsidRDefault="00B30632" w:rsidP="00B4559B">
            <w:pPr>
              <w:jc w:val="center"/>
              <w:rPr>
                <w:rFonts w:ascii="Times New Roman" w:hAnsi="Times New Roman"/>
                <w:sz w:val="24"/>
                <w:szCs w:val="24"/>
              </w:rPr>
            </w:pPr>
            <w:r w:rsidRPr="00C5022D">
              <w:rPr>
                <w:rFonts w:ascii="Times New Roman" w:hAnsi="Times New Roman"/>
                <w:sz w:val="24"/>
                <w:szCs w:val="24"/>
              </w:rPr>
              <w:t>10%</w:t>
            </w:r>
          </w:p>
        </w:tc>
      </w:tr>
      <w:tr w:rsidR="00B30632" w:rsidRPr="00C5022D" w14:paraId="7B6FCEBA" w14:textId="77777777" w:rsidTr="00B30632">
        <w:trPr>
          <w:trHeight w:val="249"/>
        </w:trPr>
        <w:tc>
          <w:tcPr>
            <w:tcW w:w="6409" w:type="dxa"/>
          </w:tcPr>
          <w:p w14:paraId="5F1DA84C" w14:textId="6B2E4A8B" w:rsidR="00B30632" w:rsidRPr="00C5022D" w:rsidRDefault="00B30632" w:rsidP="00B4559B">
            <w:pPr>
              <w:jc w:val="center"/>
              <w:rPr>
                <w:rFonts w:ascii="Times New Roman" w:hAnsi="Times New Roman"/>
                <w:sz w:val="24"/>
                <w:szCs w:val="24"/>
              </w:rPr>
            </w:pPr>
            <w:r w:rsidRPr="00C5022D">
              <w:rPr>
                <w:rFonts w:ascii="Times New Roman" w:hAnsi="Times New Roman"/>
                <w:sz w:val="24"/>
                <w:szCs w:val="24"/>
              </w:rPr>
              <w:t>№2 Қосымшаға сәйкес көлемде АШЫҚ ОҚПАНДАғы КАРОТАЖ, БеКІТІЛГЕН ОҚПАНДАҒЫ КАРОТАЖ, ВСП, ҚЫСЫМДЫҚ ӨЛШЕМДЕР, КАБЕЛДЕ СЫНАМАЛАДЫ АЛУ, ҰҢҒЫМАНЫ СЫНАУ КЕЗІНДЕгі каротаж, пайдалану каротажы,  ұңғыманы ЖОЮ кезіндегі каротаж және аралық есептер</w:t>
            </w:r>
          </w:p>
        </w:tc>
        <w:tc>
          <w:tcPr>
            <w:tcW w:w="6409" w:type="dxa"/>
          </w:tcPr>
          <w:p w14:paraId="0FCE611A" w14:textId="77777777" w:rsidR="00B30632" w:rsidRPr="00C5022D" w:rsidRDefault="00B30632" w:rsidP="00B4559B">
            <w:pPr>
              <w:jc w:val="center"/>
              <w:rPr>
                <w:rFonts w:ascii="Times New Roman" w:hAnsi="Times New Roman"/>
                <w:sz w:val="24"/>
                <w:szCs w:val="24"/>
              </w:rPr>
            </w:pPr>
            <w:r w:rsidRPr="00C5022D">
              <w:rPr>
                <w:rFonts w:ascii="Times New Roman" w:hAnsi="Times New Roman"/>
                <w:sz w:val="24"/>
                <w:szCs w:val="24"/>
              </w:rPr>
              <w:t>75%</w:t>
            </w:r>
          </w:p>
        </w:tc>
      </w:tr>
      <w:tr w:rsidR="00B30632" w:rsidRPr="00C5022D" w14:paraId="196FF8BB" w14:textId="77777777" w:rsidTr="00B30632">
        <w:trPr>
          <w:trHeight w:val="249"/>
        </w:trPr>
        <w:tc>
          <w:tcPr>
            <w:tcW w:w="6409" w:type="dxa"/>
          </w:tcPr>
          <w:p w14:paraId="0B5A9CD3" w14:textId="69EEB665" w:rsidR="00B30632" w:rsidRPr="00C5022D" w:rsidRDefault="00B30632" w:rsidP="00B4559B">
            <w:pPr>
              <w:jc w:val="center"/>
              <w:rPr>
                <w:rFonts w:ascii="Times New Roman" w:hAnsi="Times New Roman"/>
                <w:sz w:val="24"/>
                <w:szCs w:val="24"/>
              </w:rPr>
            </w:pPr>
            <w:r w:rsidRPr="00C5022D">
              <w:rPr>
                <w:rFonts w:ascii="Times New Roman" w:hAnsi="Times New Roman"/>
                <w:sz w:val="24"/>
                <w:szCs w:val="24"/>
              </w:rPr>
              <w:t>КАРОТАЖ СТАНЦИЯСЫН ЖӘНЕ НЕГІЗГІ ЖАБДЫҚТАРДЫ кері жұмылдыру</w:t>
            </w:r>
          </w:p>
          <w:p w14:paraId="2E3F09D1" w14:textId="77777777" w:rsidR="00B30632" w:rsidRPr="00C5022D" w:rsidRDefault="00B30632" w:rsidP="00B4559B">
            <w:pPr>
              <w:jc w:val="center"/>
              <w:rPr>
                <w:rFonts w:ascii="Times New Roman" w:hAnsi="Times New Roman"/>
                <w:sz w:val="24"/>
                <w:szCs w:val="24"/>
              </w:rPr>
            </w:pPr>
          </w:p>
        </w:tc>
        <w:tc>
          <w:tcPr>
            <w:tcW w:w="6409" w:type="dxa"/>
          </w:tcPr>
          <w:p w14:paraId="4368757C" w14:textId="77777777" w:rsidR="00B30632" w:rsidRPr="00C5022D" w:rsidRDefault="00B30632" w:rsidP="00B4559B">
            <w:pPr>
              <w:jc w:val="center"/>
              <w:rPr>
                <w:rFonts w:ascii="Times New Roman" w:hAnsi="Times New Roman"/>
                <w:sz w:val="24"/>
                <w:szCs w:val="24"/>
              </w:rPr>
            </w:pPr>
            <w:r w:rsidRPr="00C5022D">
              <w:rPr>
                <w:rFonts w:ascii="Times New Roman" w:hAnsi="Times New Roman"/>
                <w:sz w:val="24"/>
                <w:szCs w:val="24"/>
              </w:rPr>
              <w:t>10%</w:t>
            </w:r>
          </w:p>
        </w:tc>
      </w:tr>
      <w:tr w:rsidR="00B30632" w:rsidRPr="00C5022D" w14:paraId="2A0C3B09" w14:textId="77777777" w:rsidTr="00B30632">
        <w:trPr>
          <w:trHeight w:val="249"/>
        </w:trPr>
        <w:tc>
          <w:tcPr>
            <w:tcW w:w="6409" w:type="dxa"/>
          </w:tcPr>
          <w:p w14:paraId="77A5D9E0" w14:textId="77777777" w:rsidR="00B30632" w:rsidRPr="00C5022D" w:rsidRDefault="00B30632" w:rsidP="00B4559B">
            <w:pPr>
              <w:jc w:val="center"/>
              <w:rPr>
                <w:rFonts w:ascii="Times New Roman" w:hAnsi="Times New Roman"/>
                <w:sz w:val="24"/>
                <w:szCs w:val="24"/>
              </w:rPr>
            </w:pPr>
            <w:r w:rsidRPr="00C5022D">
              <w:rPr>
                <w:rFonts w:ascii="Times New Roman" w:hAnsi="Times New Roman"/>
                <w:sz w:val="24"/>
                <w:szCs w:val="24"/>
              </w:rPr>
              <w:t>түпкілікті есепті тапсыру   (ШАРТ бойынша барлық ҰГЗ деректерінің интерпретациясы бойынша тупкі есеп)</w:t>
            </w:r>
          </w:p>
        </w:tc>
        <w:tc>
          <w:tcPr>
            <w:tcW w:w="6409" w:type="dxa"/>
          </w:tcPr>
          <w:p w14:paraId="30A44C34" w14:textId="77777777" w:rsidR="00B30632" w:rsidRPr="00C5022D" w:rsidRDefault="00B30632" w:rsidP="00B4559B">
            <w:pPr>
              <w:jc w:val="center"/>
              <w:rPr>
                <w:rFonts w:ascii="Times New Roman" w:hAnsi="Times New Roman"/>
                <w:sz w:val="24"/>
                <w:szCs w:val="24"/>
              </w:rPr>
            </w:pPr>
            <w:r w:rsidRPr="00C5022D">
              <w:rPr>
                <w:rFonts w:ascii="Times New Roman" w:hAnsi="Times New Roman"/>
                <w:sz w:val="24"/>
                <w:szCs w:val="24"/>
              </w:rPr>
              <w:t>5%</w:t>
            </w:r>
          </w:p>
        </w:tc>
      </w:tr>
    </w:tbl>
    <w:p w14:paraId="3241A16F" w14:textId="77777777" w:rsidR="00B30632" w:rsidRPr="00C5022D" w:rsidRDefault="00B30632" w:rsidP="00B30632">
      <w:pPr>
        <w:rPr>
          <w:rFonts w:ascii="Times New Roman" w:hAnsi="Times New Roman"/>
          <w:sz w:val="24"/>
          <w:szCs w:val="24"/>
        </w:rPr>
      </w:pPr>
    </w:p>
    <w:p w14:paraId="1ADAFF03"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1.</w:t>
      </w:r>
      <w:r w:rsidRPr="00C5022D">
        <w:rPr>
          <w:rFonts w:ascii="Times New Roman" w:hAnsi="Times New Roman"/>
          <w:sz w:val="24"/>
          <w:szCs w:val="24"/>
        </w:rPr>
        <w:tab/>
        <w:t>«ЖАЛПЫ ӨТЕУ ТАЛАПТАРЫ»</w:t>
      </w:r>
    </w:p>
    <w:p w14:paraId="5E75C7D7"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 xml:space="preserve">1.1. </w:t>
      </w:r>
      <w:r w:rsidRPr="00C5022D">
        <w:rPr>
          <w:rFonts w:ascii="Times New Roman" w:hAnsi="Times New Roman"/>
          <w:sz w:val="24"/>
          <w:szCs w:val="24"/>
        </w:rPr>
        <w:tab/>
        <w:t xml:space="preserve">Техникалық ерекшелімде көрсетілген барлық Қызметтер үшін төленетін есепті өтелім негізін құрайтын бағалар бұдан әрі 3-қосымшада белгіленді. ОРЫНДАУШЫ МӨЛШЕРЛЕМЕЛЕР КЕСТЕСІНДЕ көрсетілген ҚЫЗМЕТТЕР, жоба персоналы, ЖАБДЫҚ және  ТАУАРЛАР Техникалық ерекшелімде көрсетілген ҚЫЗМЕТТЕР көлемі үшін жеткілікті екендігіне кепілдік береді. </w:t>
      </w:r>
    </w:p>
    <w:p w14:paraId="67807452"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 xml:space="preserve">1.2. </w:t>
      </w:r>
      <w:r w:rsidRPr="00C5022D">
        <w:rPr>
          <w:rFonts w:ascii="Times New Roman" w:hAnsi="Times New Roman"/>
          <w:sz w:val="24"/>
          <w:szCs w:val="24"/>
        </w:rPr>
        <w:tab/>
        <w:t>Барлық бағалар мен мөлшерлемелер ҚҚС-сыз көрсетілген.</w:t>
      </w:r>
    </w:p>
    <w:p w14:paraId="45FB593C"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1.3.</w:t>
      </w:r>
      <w:r w:rsidRPr="00C5022D">
        <w:rPr>
          <w:rFonts w:ascii="Times New Roman" w:hAnsi="Times New Roman"/>
          <w:sz w:val="24"/>
          <w:szCs w:val="24"/>
        </w:rPr>
        <w:tab/>
        <w:t xml:space="preserve">Осы Шарт бойынша барлық төлемдерді Тапсырысшы ҚР теңгемен жасалады. </w:t>
      </w:r>
    </w:p>
    <w:p w14:paraId="569B3EC4"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1.4.</w:t>
      </w:r>
      <w:r w:rsidRPr="00C5022D">
        <w:rPr>
          <w:rFonts w:ascii="Times New Roman" w:hAnsi="Times New Roman"/>
          <w:sz w:val="24"/>
          <w:szCs w:val="24"/>
        </w:rPr>
        <w:tab/>
        <w:t>ТАПСЫРЫСШЫНЫҢ ОПЕРАЦИЯЛЫҚ БАЗАСЫНАН бұрғылау қондырғысына тасымалдау, ОРЫНДАУШЫ ПЕРСОНАЛЫН бұрғылау қондырғысында тамақтандыру және тұру құны ТАПСЫРЫСШЫ шығындарына жатады. ОРЫНДАУШЫ ТОБЫ ПЕРСОНАЛЫНЫҢ бұрғылау алаңына және кері қозғалу құны ОРЫНДАУШЫ ПЕРСОНАЛЫН ОРЫНДАУШЫНЫҢ бастапқы орналасқан жері мен ТАПСЫРЫСШЫНЫҢ ОПЕРАЦИЯЛЫҚ БАЗАСЫ аралығында жұмылдыру және кері жұмылдыру бойынша барлық шығындарды (шектеусіз тасымалдау, ұстау, тұру және ойда болмаған шығыстарды қоса алғанда)  жабады. Осы шығындар ОРЫНДАУШЫ есебінен жасалады және төменде 3-қосымшада өзгеше көзделмесе немесе ТАПСЫРЫСШЫ нақты көздемеген болса, сәйкес күндік мөлшерлемелерге немесе өзге де мөлшерлемелерге енгізіледі.</w:t>
      </w:r>
    </w:p>
    <w:p w14:paraId="1CC3DB98"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1.5.</w:t>
      </w:r>
      <w:r w:rsidRPr="00C5022D">
        <w:rPr>
          <w:rFonts w:ascii="Times New Roman" w:hAnsi="Times New Roman"/>
          <w:sz w:val="24"/>
          <w:szCs w:val="24"/>
        </w:rPr>
        <w:tab/>
        <w:t>ЖАБДЫҚ үшін төлем жөндеуге, қызмет көрсетуге, қосалқы бөлшектерге, оларды калибрлеуге және инспекциялауға байланысты барлық шығындарды қамтиды.</w:t>
      </w:r>
    </w:p>
    <w:p w14:paraId="20CC0966"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1.6.</w:t>
      </w:r>
      <w:r w:rsidRPr="00C5022D">
        <w:rPr>
          <w:rFonts w:ascii="Times New Roman" w:hAnsi="Times New Roman"/>
          <w:sz w:val="24"/>
          <w:szCs w:val="24"/>
        </w:rPr>
        <w:tab/>
        <w:t>ОРЫНДАУШЫ жалгерлік негізде аспаптарды/жабдықты ТАПСЫРЫСШЫНЫҢ ОПЕРАЦИЯЛЫҚ БАЗАСЫНА жұмылдыру күнінен бастап ТАПСЫРЫСШЫНЫҢ ОПЕРАЦИЯЛЫҚ БАЗАСЫНА қайтаруға дейін 95 күн кезеңге стандартты жабдық береді. Осы Шарт бойынша Жұмыстарды одан әрі жалғастыру және жабдықты жалға алу қажет болған жағдайда осы Шарттың Мөлшерлемелер кестесінде көрсетілген мөлшерлемелер бойынша төлем жасалады.</w:t>
      </w:r>
    </w:p>
    <w:p w14:paraId="4E9143DA"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1.7.</w:t>
      </w:r>
      <w:r w:rsidRPr="00C5022D">
        <w:rPr>
          <w:rFonts w:ascii="Times New Roman" w:hAnsi="Times New Roman"/>
          <w:sz w:val="24"/>
          <w:szCs w:val="24"/>
        </w:rPr>
        <w:tab/>
        <w:t>Мөлшерлемелер кестесінде көрсетілген ТАУАРЛАР мен ЖАБДЫҚТЫҢ бағалары және мөлшерлемелер барлық сәйкес тасымалдау орамасын (торлам, термошөгімді үлдір, табандық және т.б.), тасымалдау шығынын және материалдар мен жабдықты ОРЫНДАУШЫНЫҢ бастапқы орналасқан жерінен ТАПСЫРЫСШЫНЫҢ ОПЕРАЦИЯЛЫҚ БАЗАСЫНА дейін және бастапқы орналасқан жерге дейін кері жеткізуге және тасымалдауға байланысты өзге де алымдарды, оның ішінде осы Шартта нақты нысанда өзгеше көзделмесе, Қазақстан Республикасы аумағына әкелуге және аумағынан алып кетуге байланысты кез келген шығыстарды (оның ішінде кедендік баждар мен төлемдерді) қамтиды. ТАПСЫРЫСШЫ ЖАБДЫҚТЫ және ТАУАРЛАРДЫ  ТАПСЫРЫСШЫНЫҢ ОПЕРАЦИЯЛЫҚ БАЗАСЫ мен бұрғылау алаңы аралығында өз есебінен тасымалдайды.</w:t>
      </w:r>
    </w:p>
    <w:p w14:paraId="35E4EC12"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1.8.</w:t>
      </w:r>
      <w:r w:rsidRPr="00C5022D">
        <w:rPr>
          <w:rFonts w:ascii="Times New Roman" w:hAnsi="Times New Roman"/>
          <w:sz w:val="24"/>
          <w:szCs w:val="24"/>
        </w:rPr>
        <w:tab/>
        <w:t>Осы Шартта көзделмеген ЖАБДЫҚТЫ және ТАУАРЛАРДЫ жұмылдыру және кері жұмылдыру шығыстаы ОРЫНДАУШЫ есебіне жатқызылады. Осындай шығындар осындай жабдық пен материалдарды қайтаруға/алып кетуге байланысты шығындарды, сондай-ақ ауыстыру үшін қажетті өнімдерді тасымалдау кезінде жұмсалған кез келген шығындарды қамтиды.</w:t>
      </w:r>
    </w:p>
    <w:p w14:paraId="2A413B44"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1.9.</w:t>
      </w:r>
      <w:r w:rsidRPr="00C5022D">
        <w:rPr>
          <w:rFonts w:ascii="Times New Roman" w:hAnsi="Times New Roman"/>
          <w:sz w:val="24"/>
          <w:szCs w:val="24"/>
        </w:rPr>
        <w:tab/>
        <w:t>Шығыс материалдарының құны бұрғылау қондырғысында пайдаланылған/жүргізілген тиісті жабдықтың/қызметтің жалдау мөлшерлемесінде қамтылуы тиіс. . Орындаушы ТАПСЫРЫСШЫҒА ұсынған және ТАПСЫРЫСШЫ пайдаланбаған  барлық шығыс материалдары бүлінбеген, ашылмаған түпнұсқалық орамада және материалдарды сатуға болады деген талаппен Орындаушыға қайтарылады.</w:t>
      </w:r>
    </w:p>
    <w:p w14:paraId="238B798B"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1.10. Тапсырыс-өкімдеме негізінде көрсетілген барлық Қызметтерге қатысты барлық қолданылатын мөлшерлемер  Тапсырыс-өкімдеме рәсімделгенде ғана қолданылады.</w:t>
      </w:r>
    </w:p>
    <w:p w14:paraId="38C29B2B"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1.11. Жұмылдыру және кері жұмылдыру мөлшерлемесі каротаж станциясымен негізігі жабдықтарға қолданылады (роликтер, жүкарба, арқандар, кабелдермен датчиктер).</w:t>
      </w:r>
    </w:p>
    <w:p w14:paraId="1CC79A03"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1.12. Лубрикатор, атқыма арматурасы және басқа ұңғыма басындағы жабдықтарға, және каротаж приборларына күндік мөлшерлемелер қолданылады. Каротаж жабдықтардың күндік мөлшерлемесі ұңғымаға жұмылдыру мен кері жұмылдыруды қосады.</w:t>
      </w:r>
    </w:p>
    <w:p w14:paraId="306C3351"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1.13. Сорғыштардың қысым өлшемдері, сынама алу, Мини ҚҚС кезіндегі жұмыс уакыты, сорғыштың 15 минут ішіндегі жұмыс уақытынан есептеледі. Төлем жұмыс кезіндегі сорғыштың нақты жұмыс уақыты үшін жүргізіледі.</w:t>
      </w:r>
    </w:p>
    <w:p w14:paraId="41F9762E"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 xml:space="preserve"> </w:t>
      </w:r>
    </w:p>
    <w:p w14:paraId="1A378EB1"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2.</w:t>
      </w:r>
      <w:r w:rsidRPr="00C5022D">
        <w:rPr>
          <w:rFonts w:ascii="Times New Roman" w:hAnsi="Times New Roman"/>
          <w:sz w:val="24"/>
          <w:szCs w:val="24"/>
        </w:rPr>
        <w:tab/>
        <w:t>ШАРТТЫҢ БАҒАСЫ</w:t>
      </w:r>
    </w:p>
    <w:p w14:paraId="6069D6D1" w14:textId="77777777" w:rsidR="00B30632" w:rsidRPr="00C5022D" w:rsidRDefault="00B30632" w:rsidP="00B30632">
      <w:pPr>
        <w:rPr>
          <w:rFonts w:ascii="Times New Roman" w:hAnsi="Times New Roman"/>
          <w:sz w:val="24"/>
          <w:szCs w:val="24"/>
        </w:rPr>
      </w:pPr>
    </w:p>
    <w:p w14:paraId="57630ACF"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2.1.</w:t>
      </w:r>
      <w:r w:rsidRPr="00C5022D">
        <w:rPr>
          <w:rFonts w:ascii="Times New Roman" w:hAnsi="Times New Roman"/>
          <w:sz w:val="24"/>
          <w:szCs w:val="24"/>
        </w:rPr>
        <w:tab/>
        <w:t xml:space="preserve">Тапсырыс бойынша берілетін жабдық </w:t>
      </w:r>
    </w:p>
    <w:p w14:paraId="0DA27CD8"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Орындаушы айқындаған, төмендегі кестелерге енгізілген.</w:t>
      </w:r>
    </w:p>
    <w:p w14:paraId="2D9C358C" w14:textId="77777777" w:rsidR="00B30632" w:rsidRPr="00C5022D" w:rsidRDefault="00B30632" w:rsidP="00B30632">
      <w:pPr>
        <w:rPr>
          <w:rFonts w:ascii="Times New Roman" w:hAnsi="Times New Roman"/>
          <w:sz w:val="24"/>
          <w:szCs w:val="24"/>
        </w:rPr>
      </w:pPr>
    </w:p>
    <w:p w14:paraId="5CBF15D9"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2.3</w:t>
      </w:r>
      <w:r w:rsidRPr="00C5022D">
        <w:rPr>
          <w:rFonts w:ascii="Times New Roman" w:hAnsi="Times New Roman"/>
          <w:sz w:val="24"/>
          <w:szCs w:val="24"/>
        </w:rPr>
        <w:tab/>
        <w:t xml:space="preserve">Ұңғымада деректер беру </w:t>
      </w:r>
    </w:p>
    <w:p w14:paraId="29B60571"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Каротаждық жұмыстар аяқталған сәттен бстап 4 сағат ішінде ОРЫНДАУШЫ ұңғымада барлық ұсынылған қисықтарды қоса алғанда, сандық деректерді ASCII / LAS форматтарында CD тасығышта (3 көшірме) тегін табыс етеді. Деректер қосымша PDF және/немесе каротаж диаграммаларын көрсететін проргамма форматтарында табыс етілуі мүмкін. Далалық деректердің қара-ақ басылымдарының, секция бойнша аралық және қорытынды есептер 5 (бес) көшірмесіне дейін тегін табыс етіледі (масштабы ТАПСЫРЫСШЫ өкілімен келісілуге тиіс).</w:t>
      </w:r>
    </w:p>
    <w:p w14:paraId="43385876" w14:textId="77777777" w:rsidR="00B4559B" w:rsidRPr="00C5022D" w:rsidRDefault="00B30632" w:rsidP="00B30632">
      <w:pPr>
        <w:rPr>
          <w:rFonts w:ascii="Times New Roman" w:hAnsi="Times New Roman"/>
          <w:sz w:val="24"/>
          <w:szCs w:val="24"/>
        </w:rPr>
      </w:pPr>
      <w:r w:rsidRPr="00C5022D">
        <w:rPr>
          <w:rFonts w:ascii="Times New Roman" w:hAnsi="Times New Roman"/>
          <w:sz w:val="24"/>
          <w:szCs w:val="24"/>
        </w:rPr>
        <w:t>2.4</w:t>
      </w:r>
      <w:r w:rsidRPr="00C5022D">
        <w:rPr>
          <w:rFonts w:ascii="Times New Roman" w:hAnsi="Times New Roman"/>
          <w:sz w:val="24"/>
          <w:szCs w:val="24"/>
        </w:rPr>
        <w:tab/>
        <w:t>ОРЫНДАУШЫ ашылып жазылған диаграммаларды,.секция бойнша есепті (кеніштің өнімді бөлігі мен қима бойынша), барлық жүргізілген жұмыстар нәтижелері бойынща қорытынды есеп ұсынады.</w:t>
      </w:r>
    </w:p>
    <w:p w14:paraId="083C738E" w14:textId="77777777" w:rsidR="00B4559B" w:rsidRPr="00C5022D" w:rsidRDefault="00B4559B" w:rsidP="00B30632">
      <w:pPr>
        <w:rPr>
          <w:rFonts w:ascii="Times New Roman" w:hAnsi="Times New Roman"/>
          <w:sz w:val="24"/>
          <w:szCs w:val="24"/>
        </w:rPr>
      </w:pPr>
    </w:p>
    <w:p w14:paraId="5C461709" w14:textId="63A69203" w:rsidR="00B30632" w:rsidRPr="00C5022D" w:rsidRDefault="00B30632" w:rsidP="00B4559B">
      <w:pPr>
        <w:jc w:val="center"/>
        <w:rPr>
          <w:rFonts w:ascii="Times New Roman" w:hAnsi="Times New Roman"/>
          <w:b/>
          <w:sz w:val="24"/>
          <w:szCs w:val="24"/>
        </w:rPr>
      </w:pPr>
      <w:r w:rsidRPr="00C5022D">
        <w:rPr>
          <w:rFonts w:ascii="Times New Roman" w:hAnsi="Times New Roman"/>
          <w:b/>
          <w:sz w:val="24"/>
          <w:szCs w:val="24"/>
        </w:rPr>
        <w:t>МӨЛШЕРЛЕМЕ КЕСТЕЛЕРІ: АСПАПТАР ЖӘНЕ ЖАБДЫҚ.</w:t>
      </w:r>
    </w:p>
    <w:tbl>
      <w:tblPr>
        <w:tblW w:w="15451" w:type="dxa"/>
        <w:tblInd w:w="-459" w:type="dxa"/>
        <w:tblLayout w:type="fixed"/>
        <w:tblLook w:val="04A0" w:firstRow="1" w:lastRow="0" w:firstColumn="1" w:lastColumn="0" w:noHBand="0" w:noVBand="1"/>
      </w:tblPr>
      <w:tblGrid>
        <w:gridCol w:w="851"/>
        <w:gridCol w:w="2268"/>
        <w:gridCol w:w="1134"/>
        <w:gridCol w:w="1276"/>
        <w:gridCol w:w="2693"/>
        <w:gridCol w:w="2410"/>
        <w:gridCol w:w="2551"/>
        <w:gridCol w:w="2268"/>
      </w:tblGrid>
      <w:tr w:rsidR="00B30632" w:rsidRPr="00C5022D" w14:paraId="657B3D98" w14:textId="77777777" w:rsidTr="00B30632">
        <w:trPr>
          <w:trHeight w:val="645"/>
        </w:trPr>
        <w:tc>
          <w:tcPr>
            <w:tcW w:w="15451" w:type="dxa"/>
            <w:gridSpan w:val="8"/>
            <w:tcBorders>
              <w:top w:val="single" w:sz="4" w:space="0" w:color="auto"/>
              <w:left w:val="single" w:sz="4" w:space="0" w:color="auto"/>
              <w:bottom w:val="single" w:sz="4" w:space="0" w:color="auto"/>
              <w:right w:val="single" w:sz="4" w:space="0" w:color="auto"/>
            </w:tcBorders>
            <w:shd w:val="clear" w:color="000000" w:fill="D8D8D8"/>
            <w:noWrap/>
            <w:vAlign w:val="bottom"/>
          </w:tcPr>
          <w:p w14:paraId="07EE8BF0" w14:textId="77777777" w:rsidR="00B30632" w:rsidRPr="00C5022D" w:rsidRDefault="00B30632" w:rsidP="00B30632">
            <w:pPr>
              <w:rPr>
                <w:rFonts w:ascii="Times New Roman" w:eastAsia="Calibri" w:hAnsi="Times New Roman"/>
                <w:b/>
                <w:sz w:val="24"/>
                <w:szCs w:val="24"/>
              </w:rPr>
            </w:pPr>
            <w:r w:rsidRPr="00C5022D">
              <w:rPr>
                <w:rFonts w:ascii="Times New Roman" w:hAnsi="Times New Roman"/>
                <w:b/>
                <w:sz w:val="24"/>
                <w:szCs w:val="24"/>
                <w:lang w:val="ru-RU"/>
              </w:rPr>
              <w:t xml:space="preserve">1-кесте: Тереңдіік интервалы 0-690м (жұмыс барсында айқындатылады). </w:t>
            </w:r>
            <w:r w:rsidRPr="00C5022D">
              <w:rPr>
                <w:rFonts w:ascii="Times New Roman" w:hAnsi="Times New Roman"/>
                <w:b/>
                <w:sz w:val="24"/>
                <w:szCs w:val="24"/>
              </w:rPr>
              <w:t>Өлшеу интервалы 100-690м (жұмыс барсында айқындатылады)</w:t>
            </w:r>
          </w:p>
        </w:tc>
      </w:tr>
      <w:tr w:rsidR="00B30632" w:rsidRPr="00C5022D" w14:paraId="014202DA" w14:textId="77777777" w:rsidTr="00B30632">
        <w:trPr>
          <w:trHeight w:val="645"/>
        </w:trPr>
        <w:tc>
          <w:tcPr>
            <w:tcW w:w="851"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43F6CE07"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Реттік №</w:t>
            </w:r>
          </w:p>
        </w:tc>
        <w:tc>
          <w:tcPr>
            <w:tcW w:w="2268" w:type="dxa"/>
            <w:vMerge w:val="restart"/>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6E4ACC44"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 xml:space="preserve">16" ашық оқпанында каротаж әдісі </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468B31DB"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Коды</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D8D8D8"/>
            <w:vAlign w:val="center"/>
            <w:hideMark/>
          </w:tcPr>
          <w:p w14:paraId="650480CA"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Өлшем бірлігі</w:t>
            </w:r>
          </w:p>
        </w:tc>
        <w:tc>
          <w:tcPr>
            <w:tcW w:w="2693" w:type="dxa"/>
            <w:tcBorders>
              <w:top w:val="single" w:sz="4" w:space="0" w:color="auto"/>
              <w:left w:val="single" w:sz="4" w:space="0" w:color="auto"/>
              <w:bottom w:val="single" w:sz="4" w:space="0" w:color="auto"/>
              <w:right w:val="single" w:sz="4" w:space="0" w:color="auto"/>
            </w:tcBorders>
            <w:shd w:val="clear" w:color="000000" w:fill="D8D8D8"/>
            <w:vAlign w:val="center"/>
            <w:hideMark/>
          </w:tcPr>
          <w:p w14:paraId="78CDA43D"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Тұрақты мөлшерлеме</w:t>
            </w:r>
          </w:p>
        </w:tc>
        <w:tc>
          <w:tcPr>
            <w:tcW w:w="2410"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0422B6B8"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Тереңдігі</w:t>
            </w:r>
          </w:p>
        </w:tc>
        <w:tc>
          <w:tcPr>
            <w:tcW w:w="2551"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42C85C61"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Өлшеу</w:t>
            </w:r>
          </w:p>
        </w:tc>
        <w:tc>
          <w:tcPr>
            <w:tcW w:w="2268"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1B8CBD2C"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Жалдау</w:t>
            </w:r>
          </w:p>
        </w:tc>
      </w:tr>
      <w:tr w:rsidR="00B30632" w:rsidRPr="00C5022D" w14:paraId="3E951CD2"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5C740BB5" w14:textId="77777777" w:rsidR="00B30632" w:rsidRPr="00C5022D" w:rsidRDefault="00B30632" w:rsidP="00B30632">
            <w:pPr>
              <w:rPr>
                <w:rFonts w:ascii="Times New Roman" w:eastAsia="Calibri" w:hAnsi="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AF20687" w14:textId="77777777" w:rsidR="00B30632" w:rsidRPr="00C5022D" w:rsidRDefault="00B30632" w:rsidP="00B30632">
            <w:pPr>
              <w:rPr>
                <w:rFonts w:ascii="Times New Roman" w:eastAsia="Calibri" w:hAnsi="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1F1644C" w14:textId="77777777" w:rsidR="00B30632" w:rsidRPr="00C5022D" w:rsidRDefault="00B30632" w:rsidP="00B30632">
            <w:pPr>
              <w:rPr>
                <w:rFonts w:ascii="Times New Roman" w:eastAsia="Calibri" w:hAnsi="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4A1B02C" w14:textId="77777777" w:rsidR="00B30632" w:rsidRPr="00C5022D" w:rsidRDefault="00B30632" w:rsidP="00B30632">
            <w:pPr>
              <w:rPr>
                <w:rFonts w:ascii="Times New Roman" w:eastAsia="Calibri"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49F0456D"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 xml:space="preserve"> </w:t>
            </w:r>
          </w:p>
          <w:p w14:paraId="21A43E57"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Теңгемен бағасы</w:t>
            </w:r>
          </w:p>
        </w:tc>
        <w:tc>
          <w:tcPr>
            <w:tcW w:w="2410"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34F85DFB"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 xml:space="preserve"> </w:t>
            </w:r>
          </w:p>
          <w:p w14:paraId="373A3FE0"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Теңгемен бағасы</w:t>
            </w:r>
          </w:p>
        </w:tc>
        <w:tc>
          <w:tcPr>
            <w:tcW w:w="2551"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50B1381C"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 xml:space="preserve"> </w:t>
            </w:r>
          </w:p>
          <w:p w14:paraId="39C26BCE"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Теңгемен бағасы</w:t>
            </w:r>
          </w:p>
        </w:tc>
        <w:tc>
          <w:tcPr>
            <w:tcW w:w="2268"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72AE8B4F"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 xml:space="preserve"> </w:t>
            </w:r>
          </w:p>
          <w:p w14:paraId="2D234EDC"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Теңгемен бағасы</w:t>
            </w:r>
          </w:p>
        </w:tc>
      </w:tr>
      <w:tr w:rsidR="00B30632" w:rsidRPr="00C5022D" w14:paraId="46E9A9A3"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7F8864"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CA057F2"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Акустикалық каротаж (кең жолақты)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5A9CE2"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154145E6"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233A16"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7813F1"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A1D5FF"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9B827B" w14:textId="77777777" w:rsidR="00B30632" w:rsidRPr="00C5022D" w:rsidRDefault="00B30632" w:rsidP="00B30632">
            <w:pPr>
              <w:rPr>
                <w:rFonts w:ascii="Times New Roman" w:eastAsia="Calibri" w:hAnsi="Times New Roman"/>
                <w:sz w:val="24"/>
                <w:szCs w:val="24"/>
              </w:rPr>
            </w:pPr>
          </w:p>
        </w:tc>
      </w:tr>
      <w:tr w:rsidR="00B30632" w:rsidRPr="00C5022D" w14:paraId="00707639"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1D9CEC"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1.1.1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419C0E2"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Бойлық толқынды талдау</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096BF4"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7F3EEB"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9D7797"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01BADE"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6A9669"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192A17" w14:textId="77777777" w:rsidR="00B30632" w:rsidRPr="00C5022D" w:rsidRDefault="00B30632" w:rsidP="00B30632">
            <w:pPr>
              <w:rPr>
                <w:rFonts w:ascii="Times New Roman" w:eastAsia="Calibri" w:hAnsi="Times New Roman"/>
                <w:sz w:val="24"/>
                <w:szCs w:val="24"/>
              </w:rPr>
            </w:pPr>
          </w:p>
        </w:tc>
      </w:tr>
      <w:tr w:rsidR="00B30632" w:rsidRPr="00C5022D" w14:paraId="4969560A"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740F38"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1.1.2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078BF20"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Көлденең толқынды талдау</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48DD4E"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5ED966"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C6D7CA"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512548"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100287"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DBC30" w14:textId="77777777" w:rsidR="00B30632" w:rsidRPr="00C5022D" w:rsidRDefault="00B30632" w:rsidP="00B30632">
            <w:pPr>
              <w:rPr>
                <w:rFonts w:ascii="Times New Roman" w:eastAsia="Calibri" w:hAnsi="Times New Roman"/>
                <w:sz w:val="24"/>
                <w:szCs w:val="24"/>
              </w:rPr>
            </w:pPr>
          </w:p>
        </w:tc>
      </w:tr>
      <w:tr w:rsidR="00B30632" w:rsidRPr="00C5022D" w14:paraId="1330DF67"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16A2A2"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1.1.3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46A1B5C"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Стоунли толқынын талдау</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A87197"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1A672C"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F50176"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45FD16"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0AFA14"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2896E0" w14:textId="77777777" w:rsidR="00B30632" w:rsidRPr="00C5022D" w:rsidRDefault="00B30632" w:rsidP="00B30632">
            <w:pPr>
              <w:rPr>
                <w:rFonts w:ascii="Times New Roman" w:eastAsia="Calibri" w:hAnsi="Times New Roman"/>
                <w:sz w:val="24"/>
                <w:szCs w:val="24"/>
              </w:rPr>
            </w:pPr>
          </w:p>
        </w:tc>
      </w:tr>
      <w:tr w:rsidR="00B30632" w:rsidRPr="00C5022D" w14:paraId="5D2EF458"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F72598"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1.1.4</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86A1462"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Кросс-дипольді толқынды талдау</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9CB71E"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29A042"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F6042D"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0B2A75"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68AAF1"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728A42" w14:textId="77777777" w:rsidR="00B30632" w:rsidRPr="00C5022D" w:rsidRDefault="00B30632" w:rsidP="00B30632">
            <w:pPr>
              <w:rPr>
                <w:rFonts w:ascii="Times New Roman" w:eastAsia="Calibri" w:hAnsi="Times New Roman"/>
                <w:sz w:val="24"/>
                <w:szCs w:val="24"/>
              </w:rPr>
            </w:pPr>
          </w:p>
        </w:tc>
      </w:tr>
      <w:tr w:rsidR="00B30632" w:rsidRPr="00C5022D" w14:paraId="74C2A409"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60C33C"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1.2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42ECAE3"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Гамма каротаж</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2A2423"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B8F2A3"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41193B"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71B7E3"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A855EF"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F57CD4" w14:textId="77777777" w:rsidR="00B30632" w:rsidRPr="00C5022D" w:rsidRDefault="00B30632" w:rsidP="00B30632">
            <w:pPr>
              <w:rPr>
                <w:rFonts w:ascii="Times New Roman" w:eastAsia="Calibri" w:hAnsi="Times New Roman"/>
                <w:sz w:val="24"/>
                <w:szCs w:val="24"/>
              </w:rPr>
            </w:pPr>
          </w:p>
        </w:tc>
      </w:tr>
      <w:tr w:rsidR="00B30632" w:rsidRPr="00C5022D" w14:paraId="7F7B3128"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BD0FF"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1.3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2DBDD9"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Нейтронды каротаж</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D9074C"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29F9C3CE"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D97D77"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AF30F2"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F5915A"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D5F094" w14:textId="77777777" w:rsidR="00B30632" w:rsidRPr="00C5022D" w:rsidRDefault="00B30632" w:rsidP="00B30632">
            <w:pPr>
              <w:rPr>
                <w:rFonts w:ascii="Times New Roman" w:eastAsia="Calibri" w:hAnsi="Times New Roman"/>
                <w:sz w:val="24"/>
                <w:szCs w:val="24"/>
              </w:rPr>
            </w:pPr>
          </w:p>
        </w:tc>
      </w:tr>
      <w:tr w:rsidR="00B30632" w:rsidRPr="00C5022D" w14:paraId="255ED27A"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19D21A"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1.4</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9E11F9"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Гамма каротаж спектрометрлік</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247831"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5623B782"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43C98C"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97D919"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707ABC"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21524A" w14:textId="77777777" w:rsidR="00B30632" w:rsidRPr="00C5022D" w:rsidRDefault="00B30632" w:rsidP="00B30632">
            <w:pPr>
              <w:rPr>
                <w:rFonts w:ascii="Times New Roman" w:eastAsia="Calibri" w:hAnsi="Times New Roman"/>
                <w:sz w:val="24"/>
                <w:szCs w:val="24"/>
              </w:rPr>
            </w:pPr>
          </w:p>
        </w:tc>
      </w:tr>
      <w:tr w:rsidR="00B30632" w:rsidRPr="00C5022D" w14:paraId="745509ED"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BD53E2"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1.5</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47DC79"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Кавернометрия+профилеметрия</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E1B97E"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0095DEB5"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8D879E"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988547"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3DC1B6"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3D14D5" w14:textId="77777777" w:rsidR="00B30632" w:rsidRPr="00C5022D" w:rsidRDefault="00B30632" w:rsidP="00B30632">
            <w:pPr>
              <w:rPr>
                <w:rFonts w:ascii="Times New Roman" w:eastAsia="Calibri" w:hAnsi="Times New Roman"/>
                <w:sz w:val="24"/>
                <w:szCs w:val="24"/>
              </w:rPr>
            </w:pPr>
          </w:p>
        </w:tc>
      </w:tr>
      <w:tr w:rsidR="00B30632" w:rsidRPr="00C5022D" w14:paraId="728FB86F"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AC9D2"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1.6</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CD7FE5"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Инклинометрия</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B01861"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30A4372D"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E58F71"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BCB093"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CEDF08"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4EF166" w14:textId="77777777" w:rsidR="00B30632" w:rsidRPr="00C5022D" w:rsidRDefault="00B30632" w:rsidP="00B30632">
            <w:pPr>
              <w:rPr>
                <w:rFonts w:ascii="Times New Roman" w:eastAsia="Calibri" w:hAnsi="Times New Roman"/>
                <w:sz w:val="24"/>
                <w:szCs w:val="24"/>
              </w:rPr>
            </w:pPr>
          </w:p>
        </w:tc>
      </w:tr>
      <w:tr w:rsidR="00B30632" w:rsidRPr="00C5022D" w14:paraId="52B36BF0"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A36720"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1.7</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B7E036"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Бүйірлік каротаж</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214A31"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5227F3B8"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BDC358"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FBEE38"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EEBFB9"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3DECD5" w14:textId="77777777" w:rsidR="00B30632" w:rsidRPr="00C5022D" w:rsidRDefault="00B30632" w:rsidP="00B30632">
            <w:pPr>
              <w:rPr>
                <w:rFonts w:ascii="Times New Roman" w:eastAsia="Calibri" w:hAnsi="Times New Roman"/>
                <w:sz w:val="24"/>
                <w:szCs w:val="24"/>
              </w:rPr>
            </w:pPr>
          </w:p>
        </w:tc>
      </w:tr>
      <w:tr w:rsidR="00B30632" w:rsidRPr="00C5022D" w14:paraId="3A553FE5"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40B7BE"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1.8</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5D5E0E4"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Индукциялық каротаж</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21881C"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066F68A0"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0D7C6A"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6AFAD9"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2638EA"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6239EF" w14:textId="77777777" w:rsidR="00B30632" w:rsidRPr="00C5022D" w:rsidRDefault="00B30632" w:rsidP="00B30632">
            <w:pPr>
              <w:rPr>
                <w:rFonts w:ascii="Times New Roman" w:eastAsia="Calibri" w:hAnsi="Times New Roman"/>
                <w:sz w:val="24"/>
                <w:szCs w:val="24"/>
              </w:rPr>
            </w:pPr>
          </w:p>
        </w:tc>
      </w:tr>
      <w:tr w:rsidR="00B30632" w:rsidRPr="00C5022D" w14:paraId="27731144"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810543"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1.9</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7B3C9B6"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Микро Бүйірлік каротаж/ микро фокустандырылған каротаж</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4E1407"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5962F9E7"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19F6F2"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238E90"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20EC53"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1706F7" w14:textId="77777777" w:rsidR="00B30632" w:rsidRPr="00C5022D" w:rsidRDefault="00B30632" w:rsidP="00B30632">
            <w:pPr>
              <w:rPr>
                <w:rFonts w:ascii="Times New Roman" w:eastAsia="Calibri" w:hAnsi="Times New Roman"/>
                <w:sz w:val="24"/>
                <w:szCs w:val="24"/>
              </w:rPr>
            </w:pPr>
          </w:p>
        </w:tc>
      </w:tr>
      <w:tr w:rsidR="00B30632" w:rsidRPr="00C5022D" w14:paraId="74F387CC"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6A27F6"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1.10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8BBC11"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Тығыздықты гамма-гамма каротаж</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BABEC1"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0534BF38"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98774C"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25820B"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FA94E6"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2EF82D" w14:textId="77777777" w:rsidR="00B30632" w:rsidRPr="00C5022D" w:rsidRDefault="00B30632" w:rsidP="00B30632">
            <w:pPr>
              <w:rPr>
                <w:rFonts w:ascii="Times New Roman" w:eastAsia="Calibri" w:hAnsi="Times New Roman"/>
                <w:sz w:val="24"/>
                <w:szCs w:val="24"/>
              </w:rPr>
            </w:pPr>
          </w:p>
        </w:tc>
      </w:tr>
      <w:tr w:rsidR="00B30632" w:rsidRPr="00C5022D" w14:paraId="2B1004CB"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D98D1"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1.11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CC5F92"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Акустикалық каротаж (АКЦ-ФКД)</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7B2F1F"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3ECB6BE3"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F6C313"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A6810D"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B19EB3"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21FDBC" w14:textId="77777777" w:rsidR="00B30632" w:rsidRPr="00C5022D" w:rsidRDefault="00B30632" w:rsidP="00B30632">
            <w:pPr>
              <w:rPr>
                <w:rFonts w:ascii="Times New Roman" w:eastAsia="Calibri" w:hAnsi="Times New Roman"/>
                <w:sz w:val="24"/>
                <w:szCs w:val="24"/>
              </w:rPr>
            </w:pPr>
          </w:p>
        </w:tc>
      </w:tr>
      <w:tr w:rsidR="00B30632" w:rsidRPr="00C5022D" w14:paraId="5029519B"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49E04"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1.12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7EB0C3"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Сегментті Цементометрия (ультрадыбысты)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4FC9E3"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6B00C0E9"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F59FDF"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02FB8F"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799D13"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8BD2F8" w14:textId="77777777" w:rsidR="00B30632" w:rsidRPr="00C5022D" w:rsidRDefault="00B30632" w:rsidP="00B30632">
            <w:pPr>
              <w:rPr>
                <w:rFonts w:ascii="Times New Roman" w:eastAsia="Calibri" w:hAnsi="Times New Roman"/>
                <w:sz w:val="24"/>
                <w:szCs w:val="24"/>
              </w:rPr>
            </w:pPr>
          </w:p>
        </w:tc>
      </w:tr>
      <w:tr w:rsidR="00B30632" w:rsidRPr="00C5022D" w14:paraId="15B34174"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C7528"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1.13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97752C" w14:textId="77777777" w:rsidR="00B30632" w:rsidRPr="00C5022D" w:rsidRDefault="00B30632" w:rsidP="00B30632">
            <w:pPr>
              <w:ind w:left="0" w:firstLine="0"/>
              <w:rPr>
                <w:rFonts w:ascii="Times New Roman" w:eastAsia="Calibri" w:hAnsi="Times New Roman"/>
                <w:sz w:val="24"/>
                <w:szCs w:val="24"/>
                <w:lang w:val="ru-RU"/>
              </w:rPr>
            </w:pPr>
            <w:r w:rsidRPr="00C5022D">
              <w:rPr>
                <w:rFonts w:ascii="Times New Roman" w:eastAsia="Calibri" w:hAnsi="Times New Roman"/>
                <w:sz w:val="24"/>
                <w:szCs w:val="24"/>
                <w:lang w:val="ru-RU"/>
              </w:rPr>
              <w:t xml:space="preserve">Сегментті Цементометрия және акустикалық цементомерия бойынша есеп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76D334" w14:textId="77777777" w:rsidR="00B30632" w:rsidRPr="00C5022D" w:rsidRDefault="00B30632" w:rsidP="00B30632">
            <w:pPr>
              <w:rPr>
                <w:rFonts w:ascii="Times New Roman" w:eastAsia="Calibri" w:hAnsi="Times New Roman"/>
                <w:sz w:val="24"/>
                <w:szCs w:val="24"/>
                <w:lang w:val="ru-RU"/>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9150E7"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D96DAE"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519C28"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E06C65"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AB2B91" w14:textId="77777777" w:rsidR="00B30632" w:rsidRPr="00C5022D" w:rsidRDefault="00B30632" w:rsidP="00B30632">
            <w:pPr>
              <w:rPr>
                <w:rFonts w:ascii="Times New Roman" w:eastAsia="Calibri" w:hAnsi="Times New Roman"/>
                <w:sz w:val="24"/>
                <w:szCs w:val="24"/>
              </w:rPr>
            </w:pPr>
          </w:p>
        </w:tc>
      </w:tr>
      <w:tr w:rsidR="00B30632" w:rsidRPr="00C5022D" w14:paraId="78936C8D"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E2C893"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1.14</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F35632D"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Біріктірілген  петрофизикалық талдау  түсіндіру. Егжей-тегжейлі корреляция қоса</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2AA2E4"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54B7F418" w14:textId="77777777" w:rsidR="00B30632" w:rsidRPr="00C5022D" w:rsidRDefault="00B30632" w:rsidP="00B30632">
            <w:pPr>
              <w:ind w:left="0"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1C32CF"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D5ECDE"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ECC6EE"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9880D6" w14:textId="77777777" w:rsidR="00B30632" w:rsidRPr="00C5022D" w:rsidRDefault="00B30632" w:rsidP="00B30632">
            <w:pPr>
              <w:rPr>
                <w:rFonts w:ascii="Times New Roman" w:eastAsia="Calibri" w:hAnsi="Times New Roman"/>
                <w:sz w:val="24"/>
                <w:szCs w:val="24"/>
              </w:rPr>
            </w:pPr>
          </w:p>
        </w:tc>
      </w:tr>
      <w:tr w:rsidR="00B30632" w:rsidRPr="00C5022D" w14:paraId="39AC24B3" w14:textId="77777777" w:rsidTr="00B30632">
        <w:trPr>
          <w:trHeight w:val="1042"/>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B8631F"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1.15</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EBF6685"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Дайындық және қорытынды жұмыстар</w:t>
            </w:r>
          </w:p>
          <w:p w14:paraId="2FCCB005"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897007"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Rig Up</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9BAFEE" w14:textId="77777777" w:rsidR="00B30632" w:rsidRPr="00C5022D" w:rsidRDefault="00B30632" w:rsidP="00B30632">
            <w:pPr>
              <w:ind w:left="0"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B9332D"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ED0688"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2090A8"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5A639C" w14:textId="77777777" w:rsidR="00B30632" w:rsidRPr="00C5022D" w:rsidRDefault="00B30632" w:rsidP="00B30632">
            <w:pPr>
              <w:rPr>
                <w:rFonts w:ascii="Times New Roman" w:eastAsia="Calibri" w:hAnsi="Times New Roman"/>
                <w:sz w:val="24"/>
                <w:szCs w:val="24"/>
              </w:rPr>
            </w:pPr>
          </w:p>
        </w:tc>
      </w:tr>
      <w:tr w:rsidR="00B30632" w:rsidRPr="00C5022D" w14:paraId="0EA7B459"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08B661"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1.16</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549686E"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Каротаж станциясын жалдау</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37F87C"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4A44938C"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DD4E48"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10F3A1"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5F284D"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99F062" w14:textId="77777777" w:rsidR="00B30632" w:rsidRPr="00C5022D" w:rsidRDefault="00B30632" w:rsidP="00B30632">
            <w:pPr>
              <w:rPr>
                <w:rFonts w:ascii="Times New Roman" w:eastAsia="Calibri" w:hAnsi="Times New Roman"/>
                <w:sz w:val="24"/>
                <w:szCs w:val="24"/>
              </w:rPr>
            </w:pPr>
          </w:p>
        </w:tc>
      </w:tr>
      <w:tr w:rsidR="00B30632" w:rsidRPr="00C5022D" w14:paraId="21F87FE5"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E7E84"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1.17</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1087307" w14:textId="77777777" w:rsidR="00B30632" w:rsidRPr="00C5022D" w:rsidRDefault="00B30632" w:rsidP="00B4559B">
            <w:pPr>
              <w:ind w:left="0" w:firstLine="0"/>
              <w:rPr>
                <w:rFonts w:ascii="Times New Roman" w:eastAsia="Calibri" w:hAnsi="Times New Roman"/>
                <w:sz w:val="24"/>
                <w:szCs w:val="24"/>
                <w:lang w:val="ru-RU"/>
              </w:rPr>
            </w:pPr>
            <w:r w:rsidRPr="00C5022D">
              <w:rPr>
                <w:rFonts w:ascii="Times New Roman" w:eastAsia="Calibri" w:hAnsi="Times New Roman"/>
                <w:sz w:val="24"/>
                <w:szCs w:val="24"/>
                <w:lang w:val="ru-RU"/>
              </w:rPr>
              <w:t>Персоналды жалдау (3 адамнан құралган жасақ)</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31D504" w14:textId="77777777" w:rsidR="00B30632" w:rsidRPr="00C5022D" w:rsidRDefault="00B30632" w:rsidP="00B30632">
            <w:pPr>
              <w:rPr>
                <w:rFonts w:ascii="Times New Roman" w:eastAsia="Calibri" w:hAnsi="Times New Roman"/>
                <w:sz w:val="24"/>
                <w:szCs w:val="24"/>
                <w:lang w:val="ru-RU"/>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C5F5DC"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75D90F"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14C9A7"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88BDCC"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E60271" w14:textId="77777777" w:rsidR="00B30632" w:rsidRPr="00C5022D" w:rsidRDefault="00B30632" w:rsidP="00B30632">
            <w:pPr>
              <w:rPr>
                <w:rFonts w:ascii="Times New Roman" w:eastAsia="Calibri" w:hAnsi="Times New Roman"/>
                <w:sz w:val="24"/>
                <w:szCs w:val="24"/>
              </w:rPr>
            </w:pPr>
          </w:p>
        </w:tc>
      </w:tr>
    </w:tbl>
    <w:p w14:paraId="554F3BAC" w14:textId="77777777" w:rsidR="00B30632" w:rsidRPr="00C5022D" w:rsidRDefault="00B30632" w:rsidP="00B30632">
      <w:pPr>
        <w:rPr>
          <w:rFonts w:ascii="Times New Roman" w:hAnsi="Times New Roman"/>
          <w:sz w:val="24"/>
          <w:szCs w:val="24"/>
        </w:rPr>
      </w:pPr>
    </w:p>
    <w:p w14:paraId="5BB11A43" w14:textId="77777777" w:rsidR="00B30632" w:rsidRPr="00C5022D" w:rsidRDefault="00B30632" w:rsidP="00B30632">
      <w:pPr>
        <w:rPr>
          <w:rFonts w:ascii="Times New Roman" w:hAnsi="Times New Roman"/>
          <w:sz w:val="24"/>
          <w:szCs w:val="24"/>
        </w:rPr>
      </w:pPr>
    </w:p>
    <w:tbl>
      <w:tblPr>
        <w:tblW w:w="15451" w:type="dxa"/>
        <w:tblInd w:w="-459" w:type="dxa"/>
        <w:tblLayout w:type="fixed"/>
        <w:tblLook w:val="04A0" w:firstRow="1" w:lastRow="0" w:firstColumn="1" w:lastColumn="0" w:noHBand="0" w:noVBand="1"/>
      </w:tblPr>
      <w:tblGrid>
        <w:gridCol w:w="851"/>
        <w:gridCol w:w="2268"/>
        <w:gridCol w:w="1134"/>
        <w:gridCol w:w="1276"/>
        <w:gridCol w:w="2693"/>
        <w:gridCol w:w="2410"/>
        <w:gridCol w:w="2551"/>
        <w:gridCol w:w="2268"/>
      </w:tblGrid>
      <w:tr w:rsidR="00B30632" w:rsidRPr="00C5022D" w14:paraId="7E3F4013" w14:textId="77777777" w:rsidTr="00B30632">
        <w:trPr>
          <w:trHeight w:val="330"/>
        </w:trPr>
        <w:tc>
          <w:tcPr>
            <w:tcW w:w="15451"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14:paraId="344961F2" w14:textId="77777777" w:rsidR="00B30632" w:rsidRPr="00C5022D" w:rsidRDefault="00B30632" w:rsidP="00B30632">
            <w:pPr>
              <w:rPr>
                <w:rFonts w:ascii="Times New Roman" w:eastAsia="Calibri" w:hAnsi="Times New Roman"/>
                <w:b/>
                <w:sz w:val="24"/>
                <w:szCs w:val="24"/>
              </w:rPr>
            </w:pPr>
            <w:r w:rsidRPr="00C5022D">
              <w:rPr>
                <w:rFonts w:ascii="Times New Roman" w:eastAsia="Calibri" w:hAnsi="Times New Roman"/>
                <w:b/>
                <w:sz w:val="24"/>
                <w:szCs w:val="24"/>
                <w:lang w:val="ru-RU"/>
              </w:rPr>
              <w:t xml:space="preserve">2-кесте: </w:t>
            </w:r>
            <w:r w:rsidRPr="00C5022D">
              <w:rPr>
                <w:rFonts w:ascii="Times New Roman" w:hAnsi="Times New Roman"/>
                <w:b/>
                <w:sz w:val="24"/>
                <w:szCs w:val="24"/>
                <w:lang w:val="ru-RU"/>
              </w:rPr>
              <w:t xml:space="preserve">Тереңдіік интервалы 0-1200м (жұмыс барсында айқындатылады). </w:t>
            </w:r>
            <w:r w:rsidRPr="00C5022D">
              <w:rPr>
                <w:rFonts w:ascii="Times New Roman" w:hAnsi="Times New Roman"/>
                <w:b/>
                <w:sz w:val="24"/>
                <w:szCs w:val="24"/>
              </w:rPr>
              <w:t>Өлшеу интервалы 690-1200м (жұмыс барсында айқындатылады)</w:t>
            </w:r>
          </w:p>
        </w:tc>
      </w:tr>
      <w:tr w:rsidR="00B4559B" w:rsidRPr="00C5022D" w14:paraId="19723D84" w14:textId="77777777" w:rsidTr="00D92A3D">
        <w:trPr>
          <w:trHeight w:val="555"/>
        </w:trPr>
        <w:tc>
          <w:tcPr>
            <w:tcW w:w="851" w:type="dxa"/>
            <w:vMerge w:val="restart"/>
            <w:tcBorders>
              <w:top w:val="single" w:sz="4" w:space="0" w:color="auto"/>
              <w:left w:val="single" w:sz="4" w:space="0" w:color="auto"/>
              <w:right w:val="single" w:sz="4" w:space="0" w:color="auto"/>
            </w:tcBorders>
            <w:shd w:val="clear" w:color="000000" w:fill="D8D8D8"/>
            <w:noWrap/>
            <w:vAlign w:val="bottom"/>
            <w:hideMark/>
          </w:tcPr>
          <w:p w14:paraId="5B8A1DD3" w14:textId="77777777" w:rsidR="00B4559B" w:rsidRPr="00C5022D" w:rsidRDefault="00B4559B" w:rsidP="00B30632">
            <w:pPr>
              <w:rPr>
                <w:rFonts w:ascii="Times New Roman" w:eastAsia="Calibri" w:hAnsi="Times New Roman"/>
                <w:sz w:val="24"/>
                <w:szCs w:val="24"/>
              </w:rPr>
            </w:pPr>
            <w:r w:rsidRPr="00C5022D">
              <w:rPr>
                <w:rFonts w:ascii="Times New Roman" w:eastAsia="Calibri" w:hAnsi="Times New Roman"/>
                <w:sz w:val="24"/>
                <w:szCs w:val="24"/>
              </w:rPr>
              <w:t>Реттік №</w:t>
            </w:r>
          </w:p>
        </w:tc>
        <w:tc>
          <w:tcPr>
            <w:tcW w:w="2268" w:type="dxa"/>
            <w:vMerge w:val="restart"/>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5CA70A7B" w14:textId="77777777" w:rsidR="00B4559B" w:rsidRPr="00C5022D" w:rsidRDefault="00B4559B" w:rsidP="00B4559B">
            <w:pPr>
              <w:ind w:left="0" w:firstLine="0"/>
              <w:rPr>
                <w:rFonts w:ascii="Times New Roman" w:eastAsia="Calibri" w:hAnsi="Times New Roman"/>
                <w:sz w:val="24"/>
                <w:szCs w:val="24"/>
              </w:rPr>
            </w:pPr>
            <w:r w:rsidRPr="00C5022D">
              <w:rPr>
                <w:rFonts w:ascii="Times New Roman" w:eastAsia="Calibri" w:hAnsi="Times New Roman"/>
                <w:sz w:val="24"/>
                <w:szCs w:val="24"/>
              </w:rPr>
              <w:t xml:space="preserve"> 12 1/4" ашық оқпанында каротаж әдісі</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0F4A00EE" w14:textId="77777777" w:rsidR="00B4559B" w:rsidRPr="00C5022D" w:rsidRDefault="00B4559B" w:rsidP="00B30632">
            <w:pPr>
              <w:rPr>
                <w:rFonts w:ascii="Times New Roman" w:eastAsia="Calibri" w:hAnsi="Times New Roman"/>
                <w:sz w:val="24"/>
                <w:szCs w:val="24"/>
              </w:rPr>
            </w:pPr>
            <w:r w:rsidRPr="00C5022D">
              <w:rPr>
                <w:rFonts w:ascii="Times New Roman" w:eastAsia="Calibri" w:hAnsi="Times New Roman"/>
                <w:sz w:val="24"/>
                <w:szCs w:val="24"/>
              </w:rPr>
              <w:t>Коды</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D8D8D8"/>
            <w:vAlign w:val="center"/>
            <w:hideMark/>
          </w:tcPr>
          <w:p w14:paraId="251261AF" w14:textId="77777777" w:rsidR="00B4559B" w:rsidRPr="00C5022D" w:rsidRDefault="00B4559B" w:rsidP="00B4559B">
            <w:pPr>
              <w:ind w:left="0" w:firstLine="0"/>
              <w:rPr>
                <w:rFonts w:ascii="Times New Roman" w:eastAsia="Calibri" w:hAnsi="Times New Roman"/>
                <w:sz w:val="24"/>
                <w:szCs w:val="24"/>
              </w:rPr>
            </w:pPr>
            <w:r w:rsidRPr="00C5022D">
              <w:rPr>
                <w:rFonts w:ascii="Times New Roman" w:eastAsia="Calibri" w:hAnsi="Times New Roman"/>
                <w:sz w:val="24"/>
                <w:szCs w:val="24"/>
              </w:rPr>
              <w:t>Өлшем бірлігі</w:t>
            </w:r>
          </w:p>
        </w:tc>
        <w:tc>
          <w:tcPr>
            <w:tcW w:w="2693" w:type="dxa"/>
            <w:tcBorders>
              <w:top w:val="single" w:sz="4" w:space="0" w:color="auto"/>
              <w:left w:val="single" w:sz="4" w:space="0" w:color="auto"/>
              <w:bottom w:val="single" w:sz="4" w:space="0" w:color="auto"/>
              <w:right w:val="single" w:sz="4" w:space="0" w:color="auto"/>
            </w:tcBorders>
            <w:shd w:val="clear" w:color="000000" w:fill="D8D8D8"/>
            <w:vAlign w:val="center"/>
            <w:hideMark/>
          </w:tcPr>
          <w:p w14:paraId="4D3A4B64" w14:textId="77777777" w:rsidR="00B4559B" w:rsidRPr="00C5022D" w:rsidRDefault="00B4559B" w:rsidP="00B30632">
            <w:pPr>
              <w:rPr>
                <w:rFonts w:ascii="Times New Roman" w:eastAsia="Calibri" w:hAnsi="Times New Roman"/>
                <w:sz w:val="24"/>
                <w:szCs w:val="24"/>
              </w:rPr>
            </w:pPr>
            <w:r w:rsidRPr="00C5022D">
              <w:rPr>
                <w:rFonts w:ascii="Times New Roman" w:eastAsia="Calibri" w:hAnsi="Times New Roman"/>
                <w:sz w:val="24"/>
                <w:szCs w:val="24"/>
              </w:rPr>
              <w:t>Тұрақты мөлшерлеме</w:t>
            </w:r>
          </w:p>
        </w:tc>
        <w:tc>
          <w:tcPr>
            <w:tcW w:w="2410"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506B2CD8" w14:textId="77777777" w:rsidR="00B4559B" w:rsidRPr="00C5022D" w:rsidRDefault="00B4559B" w:rsidP="00B30632">
            <w:pPr>
              <w:rPr>
                <w:rFonts w:ascii="Times New Roman" w:eastAsia="Calibri" w:hAnsi="Times New Roman"/>
                <w:sz w:val="24"/>
                <w:szCs w:val="24"/>
              </w:rPr>
            </w:pPr>
            <w:r w:rsidRPr="00C5022D">
              <w:rPr>
                <w:rFonts w:ascii="Times New Roman" w:eastAsia="Calibri" w:hAnsi="Times New Roman"/>
                <w:sz w:val="24"/>
                <w:szCs w:val="24"/>
              </w:rPr>
              <w:t>Тереңдігі</w:t>
            </w:r>
          </w:p>
        </w:tc>
        <w:tc>
          <w:tcPr>
            <w:tcW w:w="2551"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3AA43B6D" w14:textId="77777777" w:rsidR="00B4559B" w:rsidRPr="00C5022D" w:rsidRDefault="00B4559B" w:rsidP="00B30632">
            <w:pPr>
              <w:rPr>
                <w:rFonts w:ascii="Times New Roman" w:eastAsia="Calibri" w:hAnsi="Times New Roman"/>
                <w:sz w:val="24"/>
                <w:szCs w:val="24"/>
              </w:rPr>
            </w:pPr>
            <w:r w:rsidRPr="00C5022D">
              <w:rPr>
                <w:rFonts w:ascii="Times New Roman" w:eastAsia="Calibri" w:hAnsi="Times New Roman"/>
                <w:sz w:val="24"/>
                <w:szCs w:val="24"/>
              </w:rPr>
              <w:t>Өлшеу</w:t>
            </w:r>
          </w:p>
        </w:tc>
        <w:tc>
          <w:tcPr>
            <w:tcW w:w="2268"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4988A016" w14:textId="77777777" w:rsidR="00B4559B" w:rsidRPr="00C5022D" w:rsidRDefault="00B4559B" w:rsidP="00B30632">
            <w:pPr>
              <w:rPr>
                <w:rFonts w:ascii="Times New Roman" w:eastAsia="Calibri" w:hAnsi="Times New Roman"/>
                <w:sz w:val="24"/>
                <w:szCs w:val="24"/>
              </w:rPr>
            </w:pPr>
            <w:r w:rsidRPr="00C5022D">
              <w:rPr>
                <w:rFonts w:ascii="Times New Roman" w:eastAsia="Calibri" w:hAnsi="Times New Roman"/>
                <w:sz w:val="24"/>
                <w:szCs w:val="24"/>
              </w:rPr>
              <w:t>Жалдау</w:t>
            </w:r>
          </w:p>
        </w:tc>
      </w:tr>
      <w:tr w:rsidR="00B4559B" w:rsidRPr="00C5022D" w14:paraId="38E40C97" w14:textId="77777777" w:rsidTr="00D92A3D">
        <w:trPr>
          <w:trHeight w:val="330"/>
        </w:trPr>
        <w:tc>
          <w:tcPr>
            <w:tcW w:w="851" w:type="dxa"/>
            <w:vMerge/>
            <w:tcBorders>
              <w:left w:val="single" w:sz="4" w:space="0" w:color="auto"/>
              <w:bottom w:val="single" w:sz="4" w:space="0" w:color="auto"/>
              <w:right w:val="single" w:sz="4" w:space="0" w:color="auto"/>
            </w:tcBorders>
            <w:shd w:val="clear" w:color="000000" w:fill="D8D8D8"/>
            <w:noWrap/>
            <w:vAlign w:val="bottom"/>
            <w:hideMark/>
          </w:tcPr>
          <w:p w14:paraId="4EAEBC68" w14:textId="77777777" w:rsidR="00B4559B" w:rsidRPr="00C5022D" w:rsidRDefault="00B4559B" w:rsidP="00B30632">
            <w:pPr>
              <w:rPr>
                <w:rFonts w:ascii="Times New Roman" w:eastAsia="Calibri" w:hAnsi="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207EB840" w14:textId="77777777" w:rsidR="00B4559B" w:rsidRPr="00C5022D" w:rsidRDefault="00B4559B" w:rsidP="00B30632">
            <w:pPr>
              <w:rPr>
                <w:rFonts w:ascii="Times New Roman" w:eastAsia="Calibri" w:hAnsi="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86F3A41" w14:textId="77777777" w:rsidR="00B4559B" w:rsidRPr="00C5022D" w:rsidRDefault="00B4559B" w:rsidP="00B30632">
            <w:pPr>
              <w:rPr>
                <w:rFonts w:ascii="Times New Roman" w:eastAsia="Calibri" w:hAnsi="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1E1AA2A3" w14:textId="77777777" w:rsidR="00B4559B" w:rsidRPr="00C5022D" w:rsidRDefault="00B4559B" w:rsidP="00B30632">
            <w:pPr>
              <w:rPr>
                <w:rFonts w:ascii="Times New Roman" w:eastAsia="Calibri"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7EDE0494" w14:textId="77777777" w:rsidR="00B4559B" w:rsidRPr="00C5022D" w:rsidRDefault="00B4559B" w:rsidP="00B30632">
            <w:pPr>
              <w:rPr>
                <w:rFonts w:ascii="Times New Roman" w:eastAsia="Calibri" w:hAnsi="Times New Roman"/>
                <w:sz w:val="24"/>
                <w:szCs w:val="24"/>
              </w:rPr>
            </w:pPr>
            <w:r w:rsidRPr="00C5022D">
              <w:rPr>
                <w:rFonts w:ascii="Times New Roman" w:eastAsia="Calibri" w:hAnsi="Times New Roman"/>
                <w:sz w:val="24"/>
                <w:szCs w:val="24"/>
              </w:rPr>
              <w:t xml:space="preserve"> </w:t>
            </w:r>
          </w:p>
          <w:p w14:paraId="266298E7" w14:textId="77777777" w:rsidR="00B4559B" w:rsidRPr="00C5022D" w:rsidRDefault="00B4559B" w:rsidP="00B30632">
            <w:pPr>
              <w:rPr>
                <w:rFonts w:ascii="Times New Roman" w:eastAsia="Calibri" w:hAnsi="Times New Roman"/>
                <w:sz w:val="24"/>
                <w:szCs w:val="24"/>
              </w:rPr>
            </w:pPr>
            <w:r w:rsidRPr="00C5022D">
              <w:rPr>
                <w:rFonts w:ascii="Times New Roman" w:eastAsia="Calibri" w:hAnsi="Times New Roman"/>
                <w:sz w:val="24"/>
                <w:szCs w:val="24"/>
              </w:rPr>
              <w:t>Теңгемен бағасы</w:t>
            </w:r>
          </w:p>
        </w:tc>
        <w:tc>
          <w:tcPr>
            <w:tcW w:w="2410"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2F90A891" w14:textId="77777777" w:rsidR="00B4559B" w:rsidRPr="00C5022D" w:rsidRDefault="00B4559B" w:rsidP="00B30632">
            <w:pPr>
              <w:rPr>
                <w:rFonts w:ascii="Times New Roman" w:eastAsia="Calibri" w:hAnsi="Times New Roman"/>
                <w:sz w:val="24"/>
                <w:szCs w:val="24"/>
              </w:rPr>
            </w:pPr>
            <w:r w:rsidRPr="00C5022D">
              <w:rPr>
                <w:rFonts w:ascii="Times New Roman" w:eastAsia="Calibri" w:hAnsi="Times New Roman"/>
                <w:sz w:val="24"/>
                <w:szCs w:val="24"/>
              </w:rPr>
              <w:t xml:space="preserve"> </w:t>
            </w:r>
          </w:p>
          <w:p w14:paraId="5B9F8390" w14:textId="77777777" w:rsidR="00B4559B" w:rsidRPr="00C5022D" w:rsidRDefault="00B4559B" w:rsidP="00B30632">
            <w:pPr>
              <w:rPr>
                <w:rFonts w:ascii="Times New Roman" w:eastAsia="Calibri" w:hAnsi="Times New Roman"/>
                <w:sz w:val="24"/>
                <w:szCs w:val="24"/>
              </w:rPr>
            </w:pPr>
            <w:r w:rsidRPr="00C5022D">
              <w:rPr>
                <w:rFonts w:ascii="Times New Roman" w:eastAsia="Calibri" w:hAnsi="Times New Roman"/>
                <w:sz w:val="24"/>
                <w:szCs w:val="24"/>
              </w:rPr>
              <w:t>Теңгемен бағасы</w:t>
            </w:r>
          </w:p>
        </w:tc>
        <w:tc>
          <w:tcPr>
            <w:tcW w:w="2551"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118710B2" w14:textId="77777777" w:rsidR="00B4559B" w:rsidRPr="00C5022D" w:rsidRDefault="00B4559B" w:rsidP="00B30632">
            <w:pPr>
              <w:rPr>
                <w:rFonts w:ascii="Times New Roman" w:eastAsia="Calibri" w:hAnsi="Times New Roman"/>
                <w:sz w:val="24"/>
                <w:szCs w:val="24"/>
              </w:rPr>
            </w:pPr>
            <w:r w:rsidRPr="00C5022D">
              <w:rPr>
                <w:rFonts w:ascii="Times New Roman" w:eastAsia="Calibri" w:hAnsi="Times New Roman"/>
                <w:sz w:val="24"/>
                <w:szCs w:val="24"/>
              </w:rPr>
              <w:t xml:space="preserve"> </w:t>
            </w:r>
          </w:p>
          <w:p w14:paraId="059826ED" w14:textId="77777777" w:rsidR="00B4559B" w:rsidRPr="00C5022D" w:rsidRDefault="00B4559B" w:rsidP="00B30632">
            <w:pPr>
              <w:rPr>
                <w:rFonts w:ascii="Times New Roman" w:eastAsia="Calibri" w:hAnsi="Times New Roman"/>
                <w:sz w:val="24"/>
                <w:szCs w:val="24"/>
              </w:rPr>
            </w:pPr>
            <w:r w:rsidRPr="00C5022D">
              <w:rPr>
                <w:rFonts w:ascii="Times New Roman" w:eastAsia="Calibri" w:hAnsi="Times New Roman"/>
                <w:sz w:val="24"/>
                <w:szCs w:val="24"/>
              </w:rPr>
              <w:t>Теңгемен бағасы</w:t>
            </w:r>
          </w:p>
        </w:tc>
        <w:tc>
          <w:tcPr>
            <w:tcW w:w="2268"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391A16A8" w14:textId="77777777" w:rsidR="00B4559B" w:rsidRPr="00C5022D" w:rsidRDefault="00B4559B" w:rsidP="00B30632">
            <w:pPr>
              <w:rPr>
                <w:rFonts w:ascii="Times New Roman" w:eastAsia="Calibri" w:hAnsi="Times New Roman"/>
                <w:sz w:val="24"/>
                <w:szCs w:val="24"/>
              </w:rPr>
            </w:pPr>
            <w:r w:rsidRPr="00C5022D">
              <w:rPr>
                <w:rFonts w:ascii="Times New Roman" w:eastAsia="Calibri" w:hAnsi="Times New Roman"/>
                <w:sz w:val="24"/>
                <w:szCs w:val="24"/>
              </w:rPr>
              <w:t>Теңгемен бағасы</w:t>
            </w:r>
          </w:p>
        </w:tc>
      </w:tr>
      <w:tr w:rsidR="00B30632" w:rsidRPr="00C5022D" w14:paraId="4CE9B2BB"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C3C35E"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2A9DB4"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Акустикалық каротаж (кең жолақты)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F0D0D7"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6E88A8C3"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BF26D2"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410202"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F6D7A6"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BBDBBE" w14:textId="77777777" w:rsidR="00B30632" w:rsidRPr="00C5022D" w:rsidRDefault="00B30632" w:rsidP="00B30632">
            <w:pPr>
              <w:rPr>
                <w:rFonts w:ascii="Times New Roman" w:eastAsia="Calibri" w:hAnsi="Times New Roman"/>
                <w:sz w:val="24"/>
                <w:szCs w:val="24"/>
              </w:rPr>
            </w:pPr>
          </w:p>
        </w:tc>
      </w:tr>
      <w:tr w:rsidR="00B30632" w:rsidRPr="00C5022D" w14:paraId="5BE01D4A"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7A9E4E"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2.1.1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717DF2B"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Бойлық толқынды талдау</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D93D60"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147407"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B3F69B"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08456A"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5BDAB0"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E149FD" w14:textId="77777777" w:rsidR="00B30632" w:rsidRPr="00C5022D" w:rsidRDefault="00B30632" w:rsidP="00B30632">
            <w:pPr>
              <w:rPr>
                <w:rFonts w:ascii="Times New Roman" w:eastAsia="Calibri" w:hAnsi="Times New Roman"/>
                <w:sz w:val="24"/>
                <w:szCs w:val="24"/>
              </w:rPr>
            </w:pPr>
          </w:p>
        </w:tc>
      </w:tr>
      <w:tr w:rsidR="00B30632" w:rsidRPr="00C5022D" w14:paraId="681896B0"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D08A6E"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2.1.2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E5B830A"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Көлденең толқынды талдау</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BEF1BF"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4D016E"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3CB905"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92C969"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459DC2"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C1E26F" w14:textId="77777777" w:rsidR="00B30632" w:rsidRPr="00C5022D" w:rsidRDefault="00B30632" w:rsidP="00B30632">
            <w:pPr>
              <w:rPr>
                <w:rFonts w:ascii="Times New Roman" w:eastAsia="Calibri" w:hAnsi="Times New Roman"/>
                <w:sz w:val="24"/>
                <w:szCs w:val="24"/>
              </w:rPr>
            </w:pPr>
          </w:p>
        </w:tc>
      </w:tr>
      <w:tr w:rsidR="00B30632" w:rsidRPr="00C5022D" w14:paraId="752BE89A"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59BA07"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2.1.3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7425B16"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Стоунли толқынын талдау</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AD2BD6"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77B091"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BDA63B"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9F1381"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BC0F42"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A23730" w14:textId="77777777" w:rsidR="00B30632" w:rsidRPr="00C5022D" w:rsidRDefault="00B30632" w:rsidP="00B30632">
            <w:pPr>
              <w:rPr>
                <w:rFonts w:ascii="Times New Roman" w:eastAsia="Calibri" w:hAnsi="Times New Roman"/>
                <w:sz w:val="24"/>
                <w:szCs w:val="24"/>
              </w:rPr>
            </w:pPr>
          </w:p>
        </w:tc>
      </w:tr>
      <w:tr w:rsidR="00B30632" w:rsidRPr="00C5022D" w14:paraId="76647271"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8756AE"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2.1.4</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3151911"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Кросс-дипольді толқынды талдау</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6F826E"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EBAD53"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650A43"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47A69F"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D00C62"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77F7A6" w14:textId="77777777" w:rsidR="00B30632" w:rsidRPr="00C5022D" w:rsidRDefault="00B30632" w:rsidP="00B30632">
            <w:pPr>
              <w:rPr>
                <w:rFonts w:ascii="Times New Roman" w:eastAsia="Calibri" w:hAnsi="Times New Roman"/>
                <w:sz w:val="24"/>
                <w:szCs w:val="24"/>
              </w:rPr>
            </w:pPr>
          </w:p>
        </w:tc>
      </w:tr>
      <w:tr w:rsidR="00B30632" w:rsidRPr="00C5022D" w14:paraId="55EACFB7"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8762C6"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2.2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2E4F403"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Гамма каротаж</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71E5C3"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50885F67"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C0CC1C"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6311E8"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B2D2EB"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52288E" w14:textId="77777777" w:rsidR="00B30632" w:rsidRPr="00C5022D" w:rsidRDefault="00B30632" w:rsidP="00B30632">
            <w:pPr>
              <w:rPr>
                <w:rFonts w:ascii="Times New Roman" w:eastAsia="Calibri" w:hAnsi="Times New Roman"/>
                <w:sz w:val="24"/>
                <w:szCs w:val="24"/>
              </w:rPr>
            </w:pPr>
          </w:p>
        </w:tc>
      </w:tr>
      <w:tr w:rsidR="00B30632" w:rsidRPr="00C5022D" w14:paraId="3E95E54F"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2F75A6"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2.3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C136CD"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Гамма каротаж спектрометрлік</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60139E"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7EDD5043"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5D1F91"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90AFA8"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AF796D"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D229AE" w14:textId="77777777" w:rsidR="00B30632" w:rsidRPr="00C5022D" w:rsidRDefault="00B30632" w:rsidP="00B30632">
            <w:pPr>
              <w:rPr>
                <w:rFonts w:ascii="Times New Roman" w:eastAsia="Calibri" w:hAnsi="Times New Roman"/>
                <w:sz w:val="24"/>
                <w:szCs w:val="24"/>
              </w:rPr>
            </w:pPr>
          </w:p>
        </w:tc>
      </w:tr>
      <w:tr w:rsidR="00B30632" w:rsidRPr="00C5022D" w14:paraId="26F4E335"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8ACD29"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2.4</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ED5FFB"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Кавернометрия+профилеметрия</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8801F8"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C03C25"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D021FF"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B50337"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4904B6"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4688A4" w14:textId="77777777" w:rsidR="00B30632" w:rsidRPr="00C5022D" w:rsidRDefault="00B30632" w:rsidP="00B30632">
            <w:pPr>
              <w:rPr>
                <w:rFonts w:ascii="Times New Roman" w:eastAsia="Calibri" w:hAnsi="Times New Roman"/>
                <w:sz w:val="24"/>
                <w:szCs w:val="24"/>
              </w:rPr>
            </w:pPr>
          </w:p>
        </w:tc>
      </w:tr>
      <w:tr w:rsidR="00B30632" w:rsidRPr="00C5022D" w14:paraId="557C8A4A"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BD23C0"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2.5</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1138C5"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Инклинометрия</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BBA400"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1E8F63F3"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FA33D8"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A3EC1E"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A5FE1B"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124F64" w14:textId="77777777" w:rsidR="00B30632" w:rsidRPr="00C5022D" w:rsidRDefault="00B30632" w:rsidP="00B30632">
            <w:pPr>
              <w:rPr>
                <w:rFonts w:ascii="Times New Roman" w:eastAsia="Calibri" w:hAnsi="Times New Roman"/>
                <w:sz w:val="24"/>
                <w:szCs w:val="24"/>
              </w:rPr>
            </w:pPr>
          </w:p>
        </w:tc>
      </w:tr>
      <w:tr w:rsidR="00B30632" w:rsidRPr="00C5022D" w14:paraId="4F5BB1AC"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D2265B"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2.6</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163300"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Нейтронды каротаж</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AF347C"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2C7D3657"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9A7169"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FD9FC2"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E6D4C8"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7DC783" w14:textId="77777777" w:rsidR="00B30632" w:rsidRPr="00C5022D" w:rsidRDefault="00B30632" w:rsidP="00B30632">
            <w:pPr>
              <w:rPr>
                <w:rFonts w:ascii="Times New Roman" w:eastAsia="Calibri" w:hAnsi="Times New Roman"/>
                <w:sz w:val="24"/>
                <w:szCs w:val="24"/>
              </w:rPr>
            </w:pPr>
          </w:p>
        </w:tc>
      </w:tr>
      <w:tr w:rsidR="00B30632" w:rsidRPr="00C5022D" w14:paraId="797198E6"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BBFF76"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2.7</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43FB87"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Бүйірлік каротаж</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154395"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7FCE874A"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290BC2"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B4DE48"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C02A9A"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2F237F" w14:textId="77777777" w:rsidR="00B30632" w:rsidRPr="00C5022D" w:rsidRDefault="00B30632" w:rsidP="00B30632">
            <w:pPr>
              <w:rPr>
                <w:rFonts w:ascii="Times New Roman" w:eastAsia="Calibri" w:hAnsi="Times New Roman"/>
                <w:sz w:val="24"/>
                <w:szCs w:val="24"/>
              </w:rPr>
            </w:pPr>
          </w:p>
        </w:tc>
      </w:tr>
      <w:tr w:rsidR="00B30632" w:rsidRPr="00C5022D" w14:paraId="1374F79A"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03A0A0"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2.8</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35D159"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Индукциялық каротаж</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AD1827"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6E845B52"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B039BF"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A43007"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D335A3"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BD97CA" w14:textId="77777777" w:rsidR="00B30632" w:rsidRPr="00C5022D" w:rsidRDefault="00B30632" w:rsidP="00B30632">
            <w:pPr>
              <w:rPr>
                <w:rFonts w:ascii="Times New Roman" w:eastAsia="Calibri" w:hAnsi="Times New Roman"/>
                <w:sz w:val="24"/>
                <w:szCs w:val="24"/>
              </w:rPr>
            </w:pPr>
          </w:p>
        </w:tc>
      </w:tr>
      <w:tr w:rsidR="00B30632" w:rsidRPr="00C5022D" w14:paraId="348139A7"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4B92E9"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2.9</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4F9E75"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Тығыздық гамма-гамма каротаж</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7EAF9F"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67241451"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2C520C"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548268"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1BA6ED"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DF8F16" w14:textId="77777777" w:rsidR="00B30632" w:rsidRPr="00C5022D" w:rsidRDefault="00B30632" w:rsidP="00B30632">
            <w:pPr>
              <w:rPr>
                <w:rFonts w:ascii="Times New Roman" w:eastAsia="Calibri" w:hAnsi="Times New Roman"/>
                <w:sz w:val="24"/>
                <w:szCs w:val="24"/>
              </w:rPr>
            </w:pPr>
          </w:p>
        </w:tc>
      </w:tr>
      <w:tr w:rsidR="00B30632" w:rsidRPr="00C5022D" w14:paraId="0839AADC"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8D7C7B"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2.10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ED5918"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Акустикалық Цементомерия (АКЦ –ФКД)</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7FC277"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4654136A"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79AE97"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2B8B9B"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978E5A"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3CF2C1" w14:textId="77777777" w:rsidR="00B30632" w:rsidRPr="00C5022D" w:rsidRDefault="00B30632" w:rsidP="00B30632">
            <w:pPr>
              <w:rPr>
                <w:rFonts w:ascii="Times New Roman" w:eastAsia="Calibri" w:hAnsi="Times New Roman"/>
                <w:sz w:val="24"/>
                <w:szCs w:val="24"/>
              </w:rPr>
            </w:pPr>
          </w:p>
        </w:tc>
      </w:tr>
      <w:tr w:rsidR="00B30632" w:rsidRPr="00C5022D" w14:paraId="46DBDA1A"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5C7E1C"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2.11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5EB6E4"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Сегментті Цементометрия (ультрадыбысты)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9AFD94"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22FEEBD0"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A94442"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AC6C93"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CDF9A6"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EF42A1" w14:textId="77777777" w:rsidR="00B30632" w:rsidRPr="00C5022D" w:rsidRDefault="00B30632" w:rsidP="00B30632">
            <w:pPr>
              <w:rPr>
                <w:rFonts w:ascii="Times New Roman" w:eastAsia="Calibri" w:hAnsi="Times New Roman"/>
                <w:sz w:val="24"/>
                <w:szCs w:val="24"/>
              </w:rPr>
            </w:pPr>
          </w:p>
        </w:tc>
      </w:tr>
      <w:tr w:rsidR="00B30632" w:rsidRPr="00C5022D" w14:paraId="4B1203A8"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4AF973"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2.12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50A119"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Микробүйірлік Каротаж/микро фокустандырылған каротаж</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40FA59"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D0FFFF"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метр/день</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F9C768"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63BEAA"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967074"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64CCD0" w14:textId="77777777" w:rsidR="00B30632" w:rsidRPr="00C5022D" w:rsidRDefault="00B30632" w:rsidP="00B30632">
            <w:pPr>
              <w:rPr>
                <w:rFonts w:ascii="Times New Roman" w:eastAsia="Calibri" w:hAnsi="Times New Roman"/>
                <w:sz w:val="24"/>
                <w:szCs w:val="24"/>
              </w:rPr>
            </w:pPr>
          </w:p>
        </w:tc>
      </w:tr>
      <w:tr w:rsidR="00B30632" w:rsidRPr="00C5022D" w14:paraId="6CEB036E"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231170"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2.13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609B28" w14:textId="77777777" w:rsidR="00B30632" w:rsidRPr="00C5022D" w:rsidRDefault="00B30632" w:rsidP="00B4559B">
            <w:pPr>
              <w:ind w:left="0" w:firstLine="0"/>
              <w:rPr>
                <w:rFonts w:ascii="Times New Roman" w:eastAsia="Calibri" w:hAnsi="Times New Roman"/>
                <w:sz w:val="24"/>
                <w:szCs w:val="24"/>
                <w:lang w:val="ru-RU"/>
              </w:rPr>
            </w:pPr>
            <w:r w:rsidRPr="00C5022D">
              <w:rPr>
                <w:rFonts w:ascii="Times New Roman" w:eastAsia="Calibri" w:hAnsi="Times New Roman"/>
                <w:sz w:val="24"/>
                <w:szCs w:val="24"/>
                <w:lang w:val="ru-RU"/>
              </w:rPr>
              <w:t>Сегментті Цементометрия және Акустикалық  цементомерия бойынша есеп</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2CFA1D" w14:textId="77777777" w:rsidR="00B30632" w:rsidRPr="00C5022D" w:rsidRDefault="00B30632" w:rsidP="00B30632">
            <w:pPr>
              <w:rPr>
                <w:rFonts w:ascii="Times New Roman" w:eastAsia="Calibri" w:hAnsi="Times New Roman"/>
                <w:sz w:val="24"/>
                <w:szCs w:val="24"/>
                <w:lang w:val="ru-RU"/>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7684074B" w14:textId="77777777" w:rsidR="00B30632" w:rsidRPr="00C5022D" w:rsidRDefault="00B30632" w:rsidP="00B4559B">
            <w:pPr>
              <w:ind w:left="62"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18C381"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10FE0F"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EF6940"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A5BA5B" w14:textId="77777777" w:rsidR="00B30632" w:rsidRPr="00C5022D" w:rsidRDefault="00B30632" w:rsidP="00B30632">
            <w:pPr>
              <w:rPr>
                <w:rFonts w:ascii="Times New Roman" w:eastAsia="Calibri" w:hAnsi="Times New Roman"/>
                <w:sz w:val="24"/>
                <w:szCs w:val="24"/>
              </w:rPr>
            </w:pPr>
          </w:p>
        </w:tc>
      </w:tr>
      <w:tr w:rsidR="00B30632" w:rsidRPr="00C5022D" w14:paraId="576A4392"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EF9304"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2.14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E7C444"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Біріктірілген  петрофизикалық талдау  түсіндіру мен. Егжей-тегжейлі корреляция қоса</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6126F1"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771FB4E7" w14:textId="77777777" w:rsidR="00B30632" w:rsidRPr="00C5022D" w:rsidRDefault="00B30632" w:rsidP="00B4559B">
            <w:pPr>
              <w:ind w:left="62"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6BFB74"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9A5C98"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DF09B1"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836FF2" w14:textId="77777777" w:rsidR="00B30632" w:rsidRPr="00C5022D" w:rsidRDefault="00B30632" w:rsidP="00B30632">
            <w:pPr>
              <w:rPr>
                <w:rFonts w:ascii="Times New Roman" w:eastAsia="Calibri" w:hAnsi="Times New Roman"/>
                <w:sz w:val="24"/>
                <w:szCs w:val="24"/>
              </w:rPr>
            </w:pPr>
          </w:p>
        </w:tc>
      </w:tr>
      <w:tr w:rsidR="00B30632" w:rsidRPr="00C5022D" w14:paraId="7B5A583D"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AF1BC5"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2.15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C92557"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 xml:space="preserve">Дайындық және қорытынды жұмыстар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AA4D19"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Rig Up</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5CB7C3" w14:textId="77777777" w:rsidR="00B30632" w:rsidRPr="00C5022D" w:rsidRDefault="00B30632" w:rsidP="00B4559B">
            <w:pPr>
              <w:ind w:left="62"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027B1A"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393DF5"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0AAB9B"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663DB6" w14:textId="77777777" w:rsidR="00B30632" w:rsidRPr="00C5022D" w:rsidRDefault="00B30632" w:rsidP="00B30632">
            <w:pPr>
              <w:rPr>
                <w:rFonts w:ascii="Times New Roman" w:eastAsia="Calibri" w:hAnsi="Times New Roman"/>
                <w:sz w:val="24"/>
                <w:szCs w:val="24"/>
              </w:rPr>
            </w:pPr>
          </w:p>
        </w:tc>
      </w:tr>
      <w:tr w:rsidR="00B30632" w:rsidRPr="00C5022D" w14:paraId="25DF3D06"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F8164B"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2.16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7C1814"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Каротаж станциясын жалдау</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B4B97F"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5E3CE4EC" w14:textId="77777777" w:rsidR="00B30632" w:rsidRPr="00C5022D" w:rsidRDefault="00B30632" w:rsidP="00B4559B">
            <w:pPr>
              <w:ind w:left="62" w:firstLine="0"/>
              <w:rPr>
                <w:rFonts w:ascii="Times New Roman" w:eastAsia="Calibri" w:hAnsi="Times New Roman"/>
                <w:sz w:val="24"/>
                <w:szCs w:val="24"/>
              </w:rPr>
            </w:pPr>
            <w:r w:rsidRPr="00C5022D">
              <w:rPr>
                <w:rFonts w:ascii="Times New Roman" w:eastAsia="Calibri" w:hAnsi="Times New Roman"/>
                <w:sz w:val="24"/>
                <w:szCs w:val="24"/>
              </w:rPr>
              <w:t>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271CE1"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8BDA33"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3EB708"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00AC50" w14:textId="77777777" w:rsidR="00B30632" w:rsidRPr="00C5022D" w:rsidRDefault="00B30632" w:rsidP="00B30632">
            <w:pPr>
              <w:rPr>
                <w:rFonts w:ascii="Times New Roman" w:eastAsia="Calibri" w:hAnsi="Times New Roman"/>
                <w:sz w:val="24"/>
                <w:szCs w:val="24"/>
              </w:rPr>
            </w:pPr>
          </w:p>
        </w:tc>
      </w:tr>
      <w:tr w:rsidR="00B30632" w:rsidRPr="00C5022D" w14:paraId="12A4A8EE"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34DF5B"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2.18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69672D" w14:textId="77777777" w:rsidR="00B30632" w:rsidRPr="00C5022D" w:rsidRDefault="00B30632" w:rsidP="00B4559B">
            <w:pPr>
              <w:ind w:left="0" w:firstLine="0"/>
              <w:rPr>
                <w:rFonts w:ascii="Times New Roman" w:eastAsia="Calibri" w:hAnsi="Times New Roman"/>
                <w:sz w:val="24"/>
                <w:szCs w:val="24"/>
                <w:lang w:val="ru-RU"/>
              </w:rPr>
            </w:pPr>
            <w:r w:rsidRPr="00C5022D">
              <w:rPr>
                <w:rFonts w:ascii="Times New Roman" w:eastAsia="Calibri" w:hAnsi="Times New Roman"/>
                <w:sz w:val="24"/>
                <w:szCs w:val="24"/>
                <w:lang w:val="ru-RU"/>
              </w:rPr>
              <w:t>Персоналды жалдау (3 адамнан құралган жасақ)</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A7D6E7" w14:textId="77777777" w:rsidR="00B30632" w:rsidRPr="00C5022D" w:rsidRDefault="00B30632" w:rsidP="00B30632">
            <w:pPr>
              <w:rPr>
                <w:rFonts w:ascii="Times New Roman" w:eastAsia="Calibri" w:hAnsi="Times New Roman"/>
                <w:sz w:val="24"/>
                <w:szCs w:val="24"/>
                <w:lang w:val="ru-RU"/>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EC54EB" w14:textId="77777777" w:rsidR="00B30632" w:rsidRPr="00C5022D" w:rsidRDefault="00B30632" w:rsidP="00B4559B">
            <w:pPr>
              <w:ind w:left="62" w:firstLine="0"/>
              <w:rPr>
                <w:rFonts w:ascii="Times New Roman" w:eastAsia="Calibri" w:hAnsi="Times New Roman"/>
                <w:sz w:val="24"/>
                <w:szCs w:val="24"/>
              </w:rPr>
            </w:pPr>
            <w:r w:rsidRPr="00C5022D">
              <w:rPr>
                <w:rFonts w:ascii="Times New Roman" w:eastAsia="Calibri" w:hAnsi="Times New Roman"/>
                <w:sz w:val="24"/>
                <w:szCs w:val="24"/>
              </w:rPr>
              <w:t>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829369"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5E0D65"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34A4E6"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A6D0CA" w14:textId="77777777" w:rsidR="00B30632" w:rsidRPr="00C5022D" w:rsidRDefault="00B30632" w:rsidP="00B30632">
            <w:pPr>
              <w:rPr>
                <w:rFonts w:ascii="Times New Roman" w:eastAsia="Calibri" w:hAnsi="Times New Roman"/>
                <w:sz w:val="24"/>
                <w:szCs w:val="24"/>
              </w:rPr>
            </w:pPr>
          </w:p>
        </w:tc>
      </w:tr>
      <w:tr w:rsidR="00B30632" w:rsidRPr="00C5022D" w14:paraId="6FA5A392"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F17A3E"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2.19</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EB76D0"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Қабаттың микросканері</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39DEAE"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20A03D" w14:textId="77777777" w:rsidR="00B30632" w:rsidRPr="00C5022D" w:rsidRDefault="00B30632" w:rsidP="00B4559B">
            <w:pPr>
              <w:ind w:left="62" w:firstLine="0"/>
              <w:rPr>
                <w:rFonts w:ascii="Times New Roman" w:eastAsia="Calibri" w:hAnsi="Times New Roman"/>
                <w:sz w:val="24"/>
                <w:szCs w:val="24"/>
              </w:rPr>
            </w:pPr>
            <w:r w:rsidRPr="00C5022D">
              <w:rPr>
                <w:rFonts w:ascii="Times New Roman" w:eastAsia="Calibri" w:hAnsi="Times New Roman"/>
                <w:sz w:val="24"/>
                <w:szCs w:val="24"/>
              </w:rPr>
              <w:t>метр/күн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B014A2"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1467D6"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E0668A"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CAA840" w14:textId="77777777" w:rsidR="00B30632" w:rsidRPr="00C5022D" w:rsidRDefault="00B30632" w:rsidP="00B30632">
            <w:pPr>
              <w:rPr>
                <w:rFonts w:ascii="Times New Roman" w:eastAsia="Calibri" w:hAnsi="Times New Roman"/>
                <w:sz w:val="24"/>
                <w:szCs w:val="24"/>
              </w:rPr>
            </w:pPr>
          </w:p>
        </w:tc>
      </w:tr>
      <w:tr w:rsidR="00B30632" w:rsidRPr="00C5022D" w14:paraId="7DAE36B8"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810FDA"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2.20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49E2C2" w14:textId="77777777" w:rsidR="00B30632" w:rsidRPr="00C5022D" w:rsidRDefault="00B30632" w:rsidP="00B4559B">
            <w:pPr>
              <w:ind w:left="0" w:firstLine="0"/>
              <w:rPr>
                <w:rFonts w:ascii="Times New Roman" w:eastAsia="Calibri" w:hAnsi="Times New Roman"/>
                <w:sz w:val="24"/>
                <w:szCs w:val="24"/>
                <w:lang w:val="ru-RU"/>
              </w:rPr>
            </w:pPr>
            <w:r w:rsidRPr="00C5022D">
              <w:rPr>
                <w:rFonts w:ascii="Times New Roman" w:eastAsia="Calibri" w:hAnsi="Times New Roman"/>
                <w:sz w:val="24"/>
                <w:szCs w:val="24"/>
                <w:lang w:val="ru-RU"/>
              </w:rPr>
              <w:t xml:space="preserve">Аралыққа байлау үшін гамма каротаж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8CE7AB" w14:textId="77777777" w:rsidR="00B30632" w:rsidRPr="00C5022D" w:rsidRDefault="00B30632" w:rsidP="00B30632">
            <w:pPr>
              <w:rPr>
                <w:rFonts w:ascii="Times New Roman" w:eastAsia="Calibri" w:hAnsi="Times New Roman"/>
                <w:sz w:val="24"/>
                <w:szCs w:val="24"/>
                <w:lang w:val="ru-RU"/>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A077FE" w14:textId="77777777" w:rsidR="00B30632" w:rsidRPr="00C5022D" w:rsidRDefault="00B30632" w:rsidP="00B4559B">
            <w:pPr>
              <w:ind w:left="62" w:firstLine="0"/>
              <w:rPr>
                <w:rFonts w:ascii="Times New Roman" w:eastAsia="Calibri" w:hAnsi="Times New Roman"/>
                <w:sz w:val="24"/>
                <w:szCs w:val="24"/>
              </w:rPr>
            </w:pPr>
            <w:r w:rsidRPr="00C5022D">
              <w:rPr>
                <w:rFonts w:ascii="Times New Roman" w:eastAsia="Calibri" w:hAnsi="Times New Roman"/>
                <w:sz w:val="24"/>
                <w:szCs w:val="24"/>
              </w:rPr>
              <w:t>метр/күн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282231"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B4803F"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A8F7E8"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3B6569" w14:textId="77777777" w:rsidR="00B30632" w:rsidRPr="00C5022D" w:rsidRDefault="00B30632" w:rsidP="00B30632">
            <w:pPr>
              <w:rPr>
                <w:rFonts w:ascii="Times New Roman" w:eastAsia="Calibri" w:hAnsi="Times New Roman"/>
                <w:sz w:val="24"/>
                <w:szCs w:val="24"/>
              </w:rPr>
            </w:pPr>
          </w:p>
        </w:tc>
      </w:tr>
      <w:tr w:rsidR="00B30632" w:rsidRPr="00C5022D" w14:paraId="5893AEB8" w14:textId="77777777" w:rsidTr="00B30632">
        <w:trPr>
          <w:trHeight w:val="94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763F49"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2.21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669289"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Ядролық-магнитті каротаж</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106264"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9B8141" w14:textId="77777777" w:rsidR="00B30632" w:rsidRPr="00C5022D" w:rsidRDefault="00B30632" w:rsidP="00B4559B">
            <w:pPr>
              <w:ind w:left="62" w:firstLine="0"/>
              <w:rPr>
                <w:rFonts w:ascii="Times New Roman" w:eastAsia="Calibri" w:hAnsi="Times New Roman"/>
                <w:sz w:val="24"/>
                <w:szCs w:val="24"/>
              </w:rPr>
            </w:pPr>
            <w:r w:rsidRPr="00C5022D">
              <w:rPr>
                <w:rFonts w:ascii="Times New Roman" w:eastAsia="Calibri" w:hAnsi="Times New Roman"/>
                <w:sz w:val="24"/>
                <w:szCs w:val="24"/>
              </w:rPr>
              <w:t>метр/күн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BA55E2"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7D8C93"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86DC8F"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C84F37" w14:textId="77777777" w:rsidR="00B30632" w:rsidRPr="00C5022D" w:rsidRDefault="00B30632" w:rsidP="00B30632">
            <w:pPr>
              <w:rPr>
                <w:rFonts w:ascii="Times New Roman" w:eastAsia="Calibri" w:hAnsi="Times New Roman"/>
                <w:sz w:val="24"/>
                <w:szCs w:val="24"/>
              </w:rPr>
            </w:pPr>
          </w:p>
        </w:tc>
      </w:tr>
      <w:tr w:rsidR="00B30632" w:rsidRPr="00C5022D" w14:paraId="3E4286F0" w14:textId="77777777" w:rsidTr="00B30632">
        <w:trPr>
          <w:trHeight w:val="64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A2BC76"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2.22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224B8C2"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 xml:space="preserve">Ерітіндіні шығарғыш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D0C5AA"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3BE6C6" w14:textId="77777777" w:rsidR="00B30632" w:rsidRPr="00C5022D" w:rsidRDefault="00B30632" w:rsidP="00B4559B">
            <w:pPr>
              <w:ind w:left="62" w:firstLine="0"/>
              <w:rPr>
                <w:rFonts w:ascii="Times New Roman" w:eastAsia="Calibri" w:hAnsi="Times New Roman"/>
                <w:sz w:val="24"/>
                <w:szCs w:val="24"/>
              </w:rPr>
            </w:pPr>
            <w:r w:rsidRPr="00C5022D">
              <w:rPr>
                <w:rFonts w:ascii="Times New Roman" w:eastAsia="Calibri" w:hAnsi="Times New Roman"/>
                <w:sz w:val="24"/>
                <w:szCs w:val="24"/>
              </w:rPr>
              <w:t>метр</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10EF82"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C0FCD5"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B05078"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0BE450" w14:textId="77777777" w:rsidR="00B30632" w:rsidRPr="00C5022D" w:rsidRDefault="00B30632" w:rsidP="00B30632">
            <w:pPr>
              <w:rPr>
                <w:rFonts w:ascii="Times New Roman" w:eastAsia="Calibri" w:hAnsi="Times New Roman"/>
                <w:sz w:val="24"/>
                <w:szCs w:val="24"/>
              </w:rPr>
            </w:pPr>
          </w:p>
        </w:tc>
      </w:tr>
      <w:tr w:rsidR="00B30632" w:rsidRPr="00C5022D" w14:paraId="6232A246"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3F6FAB"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2.23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1ABBBBA"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Нақты уақыттағы флюидті талдағыш</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4DA8C9"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50F52B" w14:textId="77777777" w:rsidR="00B30632" w:rsidRPr="00C5022D" w:rsidRDefault="00B30632" w:rsidP="00B4559B">
            <w:pPr>
              <w:ind w:left="62"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DA5DC6"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4C1EAB"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414044"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4B48C0" w14:textId="77777777" w:rsidR="00B30632" w:rsidRPr="00C5022D" w:rsidRDefault="00B30632" w:rsidP="00B30632">
            <w:pPr>
              <w:rPr>
                <w:rFonts w:ascii="Times New Roman" w:eastAsia="Calibri" w:hAnsi="Times New Roman"/>
                <w:sz w:val="24"/>
                <w:szCs w:val="24"/>
              </w:rPr>
            </w:pPr>
          </w:p>
        </w:tc>
      </w:tr>
      <w:tr w:rsidR="00B30632" w:rsidRPr="00C5022D" w14:paraId="6994ACA6"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883DEE"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2.24</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4BCBFE2"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Шығару модулі</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1A1493"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940C37" w14:textId="77777777" w:rsidR="00B30632" w:rsidRPr="00C5022D" w:rsidRDefault="00B30632" w:rsidP="00B4559B">
            <w:pPr>
              <w:ind w:left="62" w:firstLine="0"/>
              <w:rPr>
                <w:rFonts w:ascii="Times New Roman" w:eastAsia="Calibri" w:hAnsi="Times New Roman"/>
                <w:sz w:val="24"/>
                <w:szCs w:val="24"/>
              </w:rPr>
            </w:pPr>
            <w:r w:rsidRPr="00C5022D">
              <w:rPr>
                <w:rFonts w:ascii="Times New Roman" w:eastAsia="Calibri" w:hAnsi="Times New Roman"/>
                <w:sz w:val="24"/>
                <w:szCs w:val="24"/>
              </w:rPr>
              <w:t>метр/ 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A57864"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086913"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B3C217"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29AB12" w14:textId="77777777" w:rsidR="00B30632" w:rsidRPr="00C5022D" w:rsidRDefault="00B30632" w:rsidP="00B30632">
            <w:pPr>
              <w:rPr>
                <w:rFonts w:ascii="Times New Roman" w:eastAsia="Calibri" w:hAnsi="Times New Roman"/>
                <w:sz w:val="24"/>
                <w:szCs w:val="24"/>
              </w:rPr>
            </w:pPr>
          </w:p>
        </w:tc>
      </w:tr>
      <w:tr w:rsidR="00B30632" w:rsidRPr="00C5022D" w14:paraId="61FB2F1F"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B057B7"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2.25</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321C12E"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Сынаманы тартып шығару</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FCAFF2"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F68D29" w14:textId="77777777" w:rsidR="00B30632" w:rsidRPr="00C5022D" w:rsidRDefault="00B30632" w:rsidP="00B4559B">
            <w:pPr>
              <w:ind w:left="62" w:firstLine="0"/>
              <w:rPr>
                <w:rFonts w:ascii="Times New Roman" w:eastAsia="Calibri" w:hAnsi="Times New Roman"/>
                <w:sz w:val="24"/>
                <w:szCs w:val="24"/>
              </w:rPr>
            </w:pPr>
            <w:r w:rsidRPr="00C5022D">
              <w:rPr>
                <w:rFonts w:ascii="Times New Roman" w:eastAsia="Calibri" w:hAnsi="Times New Roman"/>
                <w:sz w:val="24"/>
                <w:szCs w:val="24"/>
              </w:rPr>
              <w:t>15 мин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924B37"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5C5758"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8FA70F"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08A6FE" w14:textId="77777777" w:rsidR="00B30632" w:rsidRPr="00C5022D" w:rsidRDefault="00B30632" w:rsidP="00B30632">
            <w:pPr>
              <w:rPr>
                <w:rFonts w:ascii="Times New Roman" w:eastAsia="Calibri" w:hAnsi="Times New Roman"/>
                <w:sz w:val="24"/>
                <w:szCs w:val="24"/>
              </w:rPr>
            </w:pPr>
          </w:p>
        </w:tc>
      </w:tr>
      <w:tr w:rsidR="00B30632" w:rsidRPr="00C5022D" w14:paraId="178C1CED"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4B91B9"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 2.26</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2261C3"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 xml:space="preserve"> Нүктеде Қысымды өлшеу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0D63EA"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BEB50A" w14:textId="77777777" w:rsidR="00B30632" w:rsidRPr="00C5022D" w:rsidRDefault="00B30632" w:rsidP="00B4559B">
            <w:pPr>
              <w:ind w:left="62" w:firstLine="0"/>
              <w:rPr>
                <w:rFonts w:ascii="Times New Roman" w:eastAsia="Calibri" w:hAnsi="Times New Roman"/>
                <w:sz w:val="24"/>
                <w:szCs w:val="24"/>
              </w:rPr>
            </w:pPr>
            <w:r w:rsidRPr="00C5022D">
              <w:rPr>
                <w:rFonts w:ascii="Times New Roman" w:eastAsia="Calibri" w:hAnsi="Times New Roman"/>
                <w:sz w:val="24"/>
                <w:szCs w:val="24"/>
              </w:rPr>
              <w:t> Тұрақты мөлшерлеме</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3420D8"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DCBAA2"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F0D395"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F1E932" w14:textId="77777777" w:rsidR="00B30632" w:rsidRPr="00C5022D" w:rsidRDefault="00B30632" w:rsidP="00B30632">
            <w:pPr>
              <w:rPr>
                <w:rFonts w:ascii="Times New Roman" w:eastAsia="Calibri" w:hAnsi="Times New Roman"/>
                <w:sz w:val="24"/>
                <w:szCs w:val="24"/>
              </w:rPr>
            </w:pPr>
          </w:p>
        </w:tc>
      </w:tr>
      <w:tr w:rsidR="00B30632" w:rsidRPr="00C5022D" w14:paraId="37A0418A"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3E6A04"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2.27</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7604F3"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 xml:space="preserve"> Миниқабатты сынау (моделдеу, жобалау, тартып шығару, ҚҚИ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A8D4E4"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FBF6FB" w14:textId="77777777" w:rsidR="00B30632" w:rsidRPr="00C5022D" w:rsidRDefault="00B30632" w:rsidP="00B4559B">
            <w:pPr>
              <w:ind w:left="62" w:firstLine="0"/>
              <w:rPr>
                <w:rFonts w:ascii="Times New Roman" w:eastAsia="Calibri" w:hAnsi="Times New Roman"/>
                <w:sz w:val="24"/>
                <w:szCs w:val="24"/>
              </w:rPr>
            </w:pPr>
            <w:r w:rsidRPr="00C5022D">
              <w:rPr>
                <w:rFonts w:ascii="Times New Roman" w:eastAsia="Calibri" w:hAnsi="Times New Roman"/>
                <w:sz w:val="24"/>
                <w:szCs w:val="24"/>
              </w:rPr>
              <w:t> Тұрақты мөлшерлеме</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3EF851"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C8FC16"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7BCED5"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BA7827" w14:textId="77777777" w:rsidR="00B30632" w:rsidRPr="00C5022D" w:rsidRDefault="00B30632" w:rsidP="00B30632">
            <w:pPr>
              <w:rPr>
                <w:rFonts w:ascii="Times New Roman" w:eastAsia="Calibri" w:hAnsi="Times New Roman"/>
                <w:sz w:val="24"/>
                <w:szCs w:val="24"/>
              </w:rPr>
            </w:pPr>
          </w:p>
        </w:tc>
      </w:tr>
      <w:tr w:rsidR="00B30632" w:rsidRPr="00C5022D" w14:paraId="0793F29A"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FF2F04"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2.28</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BB64CC"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Сопақ табанды қолдану</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16D6BA"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3877B6" w14:textId="77777777" w:rsidR="00B30632" w:rsidRPr="00C5022D" w:rsidRDefault="00B30632" w:rsidP="00B4559B">
            <w:pPr>
              <w:ind w:left="62"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55484C"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C37AE0"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4DD98A"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9F47D7" w14:textId="77777777" w:rsidR="00B30632" w:rsidRPr="00C5022D" w:rsidRDefault="00B30632" w:rsidP="00B30632">
            <w:pPr>
              <w:rPr>
                <w:rFonts w:ascii="Times New Roman" w:eastAsia="Calibri" w:hAnsi="Times New Roman"/>
                <w:sz w:val="24"/>
                <w:szCs w:val="24"/>
              </w:rPr>
            </w:pPr>
          </w:p>
        </w:tc>
      </w:tr>
      <w:tr w:rsidR="00B30632" w:rsidRPr="00C5022D" w14:paraId="306B0284"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CEBC36"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 2.29</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173B4A"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Пакерлер арасындағы қосымша аралық (1 метр үшін)</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4A26ED"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C42FEA" w14:textId="77777777" w:rsidR="00B30632" w:rsidRPr="00C5022D" w:rsidRDefault="00B30632" w:rsidP="00B4559B">
            <w:pPr>
              <w:ind w:left="62" w:firstLine="0"/>
              <w:rPr>
                <w:rFonts w:ascii="Times New Roman" w:eastAsia="Calibri" w:hAnsi="Times New Roman"/>
                <w:sz w:val="24"/>
                <w:szCs w:val="24"/>
              </w:rPr>
            </w:pPr>
            <w:r w:rsidRPr="00C5022D">
              <w:rPr>
                <w:rFonts w:ascii="Times New Roman" w:eastAsia="Calibri" w:hAnsi="Times New Roman"/>
                <w:sz w:val="24"/>
                <w:szCs w:val="24"/>
              </w:rPr>
              <w:t>метр</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6ED802"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61A0D1"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632E78"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FA8272" w14:textId="77777777" w:rsidR="00B30632" w:rsidRPr="00C5022D" w:rsidRDefault="00B30632" w:rsidP="00B30632">
            <w:pPr>
              <w:rPr>
                <w:rFonts w:ascii="Times New Roman" w:eastAsia="Calibri" w:hAnsi="Times New Roman"/>
                <w:sz w:val="24"/>
                <w:szCs w:val="24"/>
              </w:rPr>
            </w:pPr>
          </w:p>
        </w:tc>
      </w:tr>
      <w:tr w:rsidR="00B30632" w:rsidRPr="00C5022D" w14:paraId="37971FA1"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4C5726"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2.30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FB8146F"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Қосарлы пакерді үрлеу</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F4D90A"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3731FE" w14:textId="77777777" w:rsidR="00B30632" w:rsidRPr="00C5022D" w:rsidRDefault="00B30632" w:rsidP="00B4559B">
            <w:pPr>
              <w:ind w:left="62"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85C38D"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ABCFBE"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4D657E"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3B78D3" w14:textId="77777777" w:rsidR="00B30632" w:rsidRPr="00C5022D" w:rsidRDefault="00B30632" w:rsidP="00B30632">
            <w:pPr>
              <w:rPr>
                <w:rFonts w:ascii="Times New Roman" w:eastAsia="Calibri" w:hAnsi="Times New Roman"/>
                <w:sz w:val="24"/>
                <w:szCs w:val="24"/>
              </w:rPr>
            </w:pPr>
          </w:p>
        </w:tc>
      </w:tr>
      <w:tr w:rsidR="00B30632" w:rsidRPr="00C5022D" w14:paraId="720B49F9"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A52952"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2.31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A2F13B8"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Қосарлы пакерді қалпына келтіру</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144706"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F5681B" w14:textId="77777777" w:rsidR="00B30632" w:rsidRPr="00C5022D" w:rsidRDefault="00B30632" w:rsidP="00B4559B">
            <w:pPr>
              <w:ind w:left="62"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A78CC2"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CFA3C0"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C9DC36"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11C6FB" w14:textId="77777777" w:rsidR="00B30632" w:rsidRPr="00C5022D" w:rsidRDefault="00B30632" w:rsidP="00B30632">
            <w:pPr>
              <w:rPr>
                <w:rFonts w:ascii="Times New Roman" w:eastAsia="Calibri" w:hAnsi="Times New Roman"/>
                <w:sz w:val="24"/>
                <w:szCs w:val="24"/>
              </w:rPr>
            </w:pPr>
          </w:p>
        </w:tc>
      </w:tr>
      <w:tr w:rsidR="00B30632" w:rsidRPr="00C5022D" w14:paraId="3BCEF7CC"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21B78A"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2.32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68AFA21"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Қосарлы пакер модулі</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AAAB63"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7DE848" w14:textId="77777777" w:rsidR="00B30632" w:rsidRPr="00C5022D" w:rsidRDefault="00B30632" w:rsidP="00B4559B">
            <w:pPr>
              <w:ind w:left="62" w:firstLine="0"/>
              <w:rPr>
                <w:rFonts w:ascii="Times New Roman" w:eastAsia="Calibri" w:hAnsi="Times New Roman"/>
                <w:sz w:val="24"/>
                <w:szCs w:val="24"/>
              </w:rPr>
            </w:pPr>
            <w:r w:rsidRPr="00C5022D">
              <w:rPr>
                <w:rFonts w:ascii="Times New Roman" w:eastAsia="Calibri" w:hAnsi="Times New Roman"/>
                <w:sz w:val="24"/>
                <w:szCs w:val="24"/>
              </w:rPr>
              <w:t>Метр/күн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44DA89"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80A571"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57BAA4"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9FF035" w14:textId="77777777" w:rsidR="00B30632" w:rsidRPr="00C5022D" w:rsidRDefault="00B30632" w:rsidP="00B30632">
            <w:pPr>
              <w:rPr>
                <w:rFonts w:ascii="Times New Roman" w:eastAsia="Calibri" w:hAnsi="Times New Roman"/>
                <w:sz w:val="24"/>
                <w:szCs w:val="24"/>
              </w:rPr>
            </w:pPr>
          </w:p>
        </w:tc>
      </w:tr>
      <w:tr w:rsidR="00B30632" w:rsidRPr="00C5022D" w14:paraId="11860A7B"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051F16"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2.33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5863787"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Резервуар қысымы қалпындағы сынамамен бөтелкені жалдау (1 бөтелке үшін)</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0D1A26"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B0F10E" w14:textId="77777777" w:rsidR="00B30632" w:rsidRPr="00C5022D" w:rsidRDefault="00B30632" w:rsidP="00B4559B">
            <w:pPr>
              <w:ind w:left="62" w:firstLine="0"/>
              <w:rPr>
                <w:rFonts w:ascii="Times New Roman" w:eastAsia="Calibri" w:hAnsi="Times New Roman"/>
                <w:sz w:val="24"/>
                <w:szCs w:val="24"/>
              </w:rPr>
            </w:pPr>
            <w:r w:rsidRPr="00C5022D">
              <w:rPr>
                <w:rFonts w:ascii="Times New Roman" w:eastAsia="Calibri" w:hAnsi="Times New Roman"/>
                <w:sz w:val="24"/>
                <w:szCs w:val="24"/>
              </w:rPr>
              <w:t>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1C8A58"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F406CC"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B575C3"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736F6A" w14:textId="77777777" w:rsidR="00B30632" w:rsidRPr="00C5022D" w:rsidRDefault="00B30632" w:rsidP="00B30632">
            <w:pPr>
              <w:rPr>
                <w:rFonts w:ascii="Times New Roman" w:eastAsia="Calibri" w:hAnsi="Times New Roman"/>
                <w:sz w:val="24"/>
                <w:szCs w:val="24"/>
              </w:rPr>
            </w:pPr>
          </w:p>
        </w:tc>
      </w:tr>
      <w:tr w:rsidR="00B30632" w:rsidRPr="00C5022D" w14:paraId="3777A01A"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4CC369"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2.34</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1F16BDC"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Көп сынамалы модуль</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C3B328"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1FBCF660" w14:textId="77777777" w:rsidR="00B30632" w:rsidRPr="00C5022D" w:rsidRDefault="00B30632" w:rsidP="00B4559B">
            <w:pPr>
              <w:ind w:left="62" w:firstLine="0"/>
              <w:rPr>
                <w:rFonts w:ascii="Times New Roman" w:eastAsia="Calibri" w:hAnsi="Times New Roman"/>
                <w:sz w:val="24"/>
                <w:szCs w:val="24"/>
              </w:rPr>
            </w:pPr>
            <w:r w:rsidRPr="00C5022D">
              <w:rPr>
                <w:rFonts w:ascii="Times New Roman" w:eastAsia="Calibri" w:hAnsi="Times New Roman"/>
                <w:sz w:val="24"/>
                <w:szCs w:val="24"/>
              </w:rPr>
              <w:t>Метр/күн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44897B"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5B0DE5"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30FEB5"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A82A9C" w14:textId="77777777" w:rsidR="00B30632" w:rsidRPr="00C5022D" w:rsidRDefault="00B30632" w:rsidP="00B30632">
            <w:pPr>
              <w:rPr>
                <w:rFonts w:ascii="Times New Roman" w:eastAsia="Calibri" w:hAnsi="Times New Roman"/>
                <w:sz w:val="24"/>
                <w:szCs w:val="24"/>
              </w:rPr>
            </w:pPr>
          </w:p>
        </w:tc>
      </w:tr>
      <w:tr w:rsidR="00B30632" w:rsidRPr="00C5022D" w14:paraId="28755656"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45E1FC"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2.35</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FB408A"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Нүктеде Азотпен PVT сынама алу</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E7A643"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68E1FE54" w14:textId="77777777" w:rsidR="00B30632" w:rsidRPr="00C5022D" w:rsidRDefault="00B30632" w:rsidP="00B4559B">
            <w:pPr>
              <w:ind w:left="62"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6B9E0"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75ACA6"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6D5A2F"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299CE9" w14:textId="77777777" w:rsidR="00B30632" w:rsidRPr="00C5022D" w:rsidRDefault="00B30632" w:rsidP="00B30632">
            <w:pPr>
              <w:rPr>
                <w:rFonts w:ascii="Times New Roman" w:eastAsia="Calibri" w:hAnsi="Times New Roman"/>
                <w:sz w:val="24"/>
                <w:szCs w:val="24"/>
              </w:rPr>
            </w:pPr>
          </w:p>
        </w:tc>
      </w:tr>
      <w:tr w:rsidR="00B30632" w:rsidRPr="00C5022D" w14:paraId="15F0FF2E"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7DE3DB"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2.36</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09B0E64"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Антивибрациялық модуль</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83F741"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B16C27" w14:textId="77777777" w:rsidR="00B30632" w:rsidRPr="00C5022D" w:rsidRDefault="00B30632" w:rsidP="00B4559B">
            <w:pPr>
              <w:ind w:left="62"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8EF174"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D1CE72"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E9ED6B"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45DB0A" w14:textId="77777777" w:rsidR="00B30632" w:rsidRPr="00C5022D" w:rsidRDefault="00B30632" w:rsidP="00B30632">
            <w:pPr>
              <w:rPr>
                <w:rFonts w:ascii="Times New Roman" w:eastAsia="Calibri" w:hAnsi="Times New Roman"/>
                <w:sz w:val="24"/>
                <w:szCs w:val="24"/>
              </w:rPr>
            </w:pPr>
          </w:p>
        </w:tc>
      </w:tr>
      <w:tr w:rsidR="00B30632" w:rsidRPr="00C5022D" w14:paraId="2C2E0416"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7A3471"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2.37</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03ABDC0"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Сынаманы алу және қысым өлшеу маманы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8E3B67"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89B149" w14:textId="77777777" w:rsidR="00B30632" w:rsidRPr="00C5022D" w:rsidRDefault="00B30632" w:rsidP="00B4559B">
            <w:pPr>
              <w:ind w:left="62" w:firstLine="0"/>
              <w:rPr>
                <w:rFonts w:ascii="Times New Roman" w:eastAsia="Calibri" w:hAnsi="Times New Roman"/>
                <w:sz w:val="24"/>
                <w:szCs w:val="24"/>
              </w:rPr>
            </w:pPr>
            <w:r w:rsidRPr="00C5022D">
              <w:rPr>
                <w:rFonts w:ascii="Times New Roman" w:eastAsia="Calibri" w:hAnsi="Times New Roman"/>
                <w:sz w:val="24"/>
                <w:szCs w:val="24"/>
              </w:rPr>
              <w:t>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6339AE"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A87AEF"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8121E6"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FE7728" w14:textId="77777777" w:rsidR="00B30632" w:rsidRPr="00C5022D" w:rsidRDefault="00B30632" w:rsidP="00B30632">
            <w:pPr>
              <w:rPr>
                <w:rFonts w:ascii="Times New Roman" w:eastAsia="Calibri" w:hAnsi="Times New Roman"/>
                <w:sz w:val="24"/>
                <w:szCs w:val="24"/>
              </w:rPr>
            </w:pPr>
          </w:p>
        </w:tc>
      </w:tr>
      <w:tr w:rsidR="00B30632" w:rsidRPr="00C5022D" w14:paraId="59B46BB6"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5F8F90"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 2.38</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91383C4"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Қысымды талдау және сынаманы алу бойынша есеп</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B2EB2A"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F498ED" w14:textId="77777777" w:rsidR="00B30632" w:rsidRPr="00C5022D" w:rsidRDefault="00B30632" w:rsidP="00B4559B">
            <w:pPr>
              <w:ind w:left="62"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9BA0E1"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77970E"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EABA38"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F6D0C9" w14:textId="77777777" w:rsidR="00B30632" w:rsidRPr="00C5022D" w:rsidRDefault="00B30632" w:rsidP="00B30632">
            <w:pPr>
              <w:rPr>
                <w:rFonts w:ascii="Times New Roman" w:eastAsia="Calibri" w:hAnsi="Times New Roman"/>
                <w:sz w:val="24"/>
                <w:szCs w:val="24"/>
              </w:rPr>
            </w:pPr>
          </w:p>
        </w:tc>
      </w:tr>
      <w:tr w:rsidR="00B30632" w:rsidRPr="00C5022D" w14:paraId="31FE1EAA"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503E6"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2.39</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C38623"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Миниқабатты сынауды түсіндіру есебі</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FDE905"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16E14BC5" w14:textId="77777777" w:rsidR="00B30632" w:rsidRPr="00C5022D" w:rsidRDefault="00B30632" w:rsidP="00B4559B">
            <w:pPr>
              <w:ind w:left="62"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248E12"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6B29A6"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29885F"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61476E" w14:textId="77777777" w:rsidR="00B30632" w:rsidRPr="00C5022D" w:rsidRDefault="00B30632" w:rsidP="00B30632">
            <w:pPr>
              <w:rPr>
                <w:rFonts w:ascii="Times New Roman" w:eastAsia="Calibri" w:hAnsi="Times New Roman"/>
                <w:sz w:val="24"/>
                <w:szCs w:val="24"/>
              </w:rPr>
            </w:pPr>
          </w:p>
        </w:tc>
      </w:tr>
      <w:tr w:rsidR="00B30632" w:rsidRPr="00C5022D" w14:paraId="70FC37A6"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EB3DDD"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2.40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B14CE1"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Ядролық магнитті каротаж (ЯМК) деректерін талдау есебі(эхо спиндерді өңдеуді, қанығу анализі дәне 2-өлшемді карталар салу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DF4ED9"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6CE09F04" w14:textId="77777777" w:rsidR="00B30632" w:rsidRPr="00C5022D" w:rsidRDefault="00B30632" w:rsidP="00B4559B">
            <w:pPr>
              <w:ind w:left="62"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414189"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7BD998"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57783B"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AC59C1" w14:textId="77777777" w:rsidR="00B30632" w:rsidRPr="00C5022D" w:rsidRDefault="00B30632" w:rsidP="00B30632">
            <w:pPr>
              <w:rPr>
                <w:rFonts w:ascii="Times New Roman" w:eastAsia="Calibri" w:hAnsi="Times New Roman"/>
                <w:sz w:val="24"/>
                <w:szCs w:val="24"/>
              </w:rPr>
            </w:pPr>
          </w:p>
        </w:tc>
      </w:tr>
      <w:tr w:rsidR="00B30632" w:rsidRPr="00C5022D" w14:paraId="2D9AF4D3"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EFC2C9"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2.41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71046A8"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Қабаттың микроимиджер деректерін өңдеу және талдау (микросканері)</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733FE6"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5E671C1E" w14:textId="77777777" w:rsidR="00B30632" w:rsidRPr="00C5022D" w:rsidRDefault="00B30632" w:rsidP="00B4559B">
            <w:pPr>
              <w:ind w:left="62"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AE8244"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C83C9A"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C9A7E1"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3A249B" w14:textId="77777777" w:rsidR="00B30632" w:rsidRPr="00C5022D" w:rsidRDefault="00B30632" w:rsidP="00B30632">
            <w:pPr>
              <w:rPr>
                <w:rFonts w:ascii="Times New Roman" w:eastAsia="Calibri" w:hAnsi="Times New Roman"/>
                <w:sz w:val="24"/>
                <w:szCs w:val="24"/>
              </w:rPr>
            </w:pPr>
          </w:p>
        </w:tc>
      </w:tr>
      <w:tr w:rsidR="00B30632" w:rsidRPr="00C5022D" w14:paraId="78FBEC2E"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AF0411"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2.42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13BC99B"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ИИИ мобильді бункер</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B21972" w14:textId="77777777" w:rsidR="00B30632" w:rsidRPr="00C5022D" w:rsidRDefault="00B30632" w:rsidP="00B30632">
            <w:pPr>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8717F6"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AF016C"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D669E4"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A951FB"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BAD14A" w14:textId="77777777" w:rsidR="00B30632" w:rsidRPr="00C5022D" w:rsidRDefault="00B30632" w:rsidP="00B30632">
            <w:pPr>
              <w:rPr>
                <w:rFonts w:ascii="Times New Roman" w:eastAsia="Calibri" w:hAnsi="Times New Roman"/>
                <w:sz w:val="24"/>
                <w:szCs w:val="24"/>
              </w:rPr>
            </w:pPr>
          </w:p>
        </w:tc>
      </w:tr>
    </w:tbl>
    <w:p w14:paraId="73A09AEB" w14:textId="77777777" w:rsidR="00B30632" w:rsidRPr="00C5022D" w:rsidRDefault="00B30632" w:rsidP="00B30632">
      <w:pPr>
        <w:rPr>
          <w:rFonts w:ascii="Times New Roman" w:hAnsi="Times New Roman"/>
          <w:sz w:val="24"/>
          <w:szCs w:val="24"/>
        </w:rPr>
      </w:pPr>
    </w:p>
    <w:p w14:paraId="73640D19"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 xml:space="preserve"> </w:t>
      </w:r>
    </w:p>
    <w:tbl>
      <w:tblPr>
        <w:tblW w:w="15605" w:type="dxa"/>
        <w:tblInd w:w="-459" w:type="dxa"/>
        <w:tblLayout w:type="fixed"/>
        <w:tblLook w:val="04A0" w:firstRow="1" w:lastRow="0" w:firstColumn="1" w:lastColumn="0" w:noHBand="0" w:noVBand="1"/>
      </w:tblPr>
      <w:tblGrid>
        <w:gridCol w:w="851"/>
        <w:gridCol w:w="2422"/>
        <w:gridCol w:w="1122"/>
        <w:gridCol w:w="1288"/>
        <w:gridCol w:w="2693"/>
        <w:gridCol w:w="2410"/>
        <w:gridCol w:w="2551"/>
        <w:gridCol w:w="2268"/>
      </w:tblGrid>
      <w:tr w:rsidR="00B30632" w:rsidRPr="00C668E3" w14:paraId="155569CA" w14:textId="77777777" w:rsidTr="00B30632">
        <w:trPr>
          <w:trHeight w:val="330"/>
        </w:trPr>
        <w:tc>
          <w:tcPr>
            <w:tcW w:w="15605" w:type="dxa"/>
            <w:gridSpan w:val="8"/>
            <w:tcBorders>
              <w:top w:val="single" w:sz="4" w:space="0" w:color="auto"/>
              <w:left w:val="single" w:sz="4" w:space="0" w:color="auto"/>
              <w:bottom w:val="single" w:sz="4" w:space="0" w:color="auto"/>
              <w:right w:val="single" w:sz="4" w:space="0" w:color="auto"/>
            </w:tcBorders>
            <w:shd w:val="clear" w:color="000000" w:fill="D8D8D8"/>
            <w:noWrap/>
            <w:vAlign w:val="bottom"/>
          </w:tcPr>
          <w:p w14:paraId="60576F4B" w14:textId="77777777" w:rsidR="00B30632" w:rsidRPr="00C5022D" w:rsidRDefault="00B30632" w:rsidP="00B30632">
            <w:pPr>
              <w:rPr>
                <w:rFonts w:ascii="Times New Roman" w:eastAsia="Calibri" w:hAnsi="Times New Roman"/>
                <w:b/>
                <w:sz w:val="24"/>
                <w:szCs w:val="24"/>
                <w:lang w:val="ru-RU"/>
              </w:rPr>
            </w:pPr>
            <w:r w:rsidRPr="00C5022D">
              <w:rPr>
                <w:rFonts w:ascii="Times New Roman" w:hAnsi="Times New Roman"/>
                <w:b/>
                <w:sz w:val="24"/>
                <w:szCs w:val="24"/>
                <w:lang w:val="ru-RU"/>
              </w:rPr>
              <w:t>3-кесте: Тереңдіік интервалы 0-2000м (жұмыс барсында айқындатылады). Өлшеу интервалы 1200-2000м (жұмыс барсында айқындатылады). ВСП тереңдігі және өлшеу интервалы 0-2000м (жұмыс барсында айқындатылады).</w:t>
            </w:r>
          </w:p>
        </w:tc>
      </w:tr>
      <w:tr w:rsidR="00B30632" w:rsidRPr="00C5022D" w14:paraId="3BF3B6F9"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08C8202F"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Ретті №</w:t>
            </w:r>
          </w:p>
        </w:tc>
        <w:tc>
          <w:tcPr>
            <w:tcW w:w="2422" w:type="dxa"/>
            <w:vMerge w:val="restart"/>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00876E97"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8 1/2"  ашық оқпанда каротаж әдісі</w:t>
            </w:r>
          </w:p>
        </w:tc>
        <w:tc>
          <w:tcPr>
            <w:tcW w:w="1122" w:type="dxa"/>
            <w:vMerge w:val="restart"/>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66AA3D37"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PB Коды</w:t>
            </w:r>
          </w:p>
        </w:tc>
        <w:tc>
          <w:tcPr>
            <w:tcW w:w="1288" w:type="dxa"/>
            <w:vMerge w:val="restart"/>
            <w:tcBorders>
              <w:top w:val="single" w:sz="4" w:space="0" w:color="auto"/>
              <w:left w:val="single" w:sz="4" w:space="0" w:color="auto"/>
              <w:bottom w:val="single" w:sz="4" w:space="0" w:color="auto"/>
              <w:right w:val="single" w:sz="4" w:space="0" w:color="auto"/>
            </w:tcBorders>
            <w:shd w:val="clear" w:color="000000" w:fill="D8D8D8"/>
            <w:vAlign w:val="center"/>
            <w:hideMark/>
          </w:tcPr>
          <w:p w14:paraId="2BFB672F"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Өлшем бірлігі</w:t>
            </w:r>
          </w:p>
        </w:tc>
        <w:tc>
          <w:tcPr>
            <w:tcW w:w="2693" w:type="dxa"/>
            <w:tcBorders>
              <w:top w:val="single" w:sz="4" w:space="0" w:color="auto"/>
              <w:left w:val="single" w:sz="4" w:space="0" w:color="auto"/>
              <w:bottom w:val="single" w:sz="4" w:space="0" w:color="auto"/>
              <w:right w:val="single" w:sz="4" w:space="0" w:color="auto"/>
            </w:tcBorders>
            <w:shd w:val="clear" w:color="000000" w:fill="D8D8D8"/>
            <w:vAlign w:val="center"/>
            <w:hideMark/>
          </w:tcPr>
          <w:p w14:paraId="66B25335"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Тұрақты мөлшерлеме</w:t>
            </w:r>
          </w:p>
        </w:tc>
        <w:tc>
          <w:tcPr>
            <w:tcW w:w="2410"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622F0FFD"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Тереңдігі</w:t>
            </w:r>
          </w:p>
        </w:tc>
        <w:tc>
          <w:tcPr>
            <w:tcW w:w="2551"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428540CA"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Өлшеу</w:t>
            </w:r>
          </w:p>
        </w:tc>
        <w:tc>
          <w:tcPr>
            <w:tcW w:w="2268"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0D136418"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Жалдау</w:t>
            </w:r>
          </w:p>
        </w:tc>
      </w:tr>
      <w:tr w:rsidR="00B30632" w:rsidRPr="00C5022D" w14:paraId="2769DE4A"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0FBF4886" w14:textId="77777777" w:rsidR="00B30632" w:rsidRPr="00C5022D" w:rsidRDefault="00B30632" w:rsidP="00B30632">
            <w:pPr>
              <w:rPr>
                <w:rFonts w:ascii="Times New Roman" w:eastAsia="Calibri" w:hAnsi="Times New Roman"/>
                <w:sz w:val="24"/>
                <w:szCs w:val="24"/>
              </w:rPr>
            </w:pPr>
          </w:p>
        </w:tc>
        <w:tc>
          <w:tcPr>
            <w:tcW w:w="2422" w:type="dxa"/>
            <w:vMerge/>
            <w:tcBorders>
              <w:top w:val="single" w:sz="4" w:space="0" w:color="auto"/>
              <w:left w:val="single" w:sz="4" w:space="0" w:color="auto"/>
              <w:bottom w:val="single" w:sz="4" w:space="0" w:color="auto"/>
              <w:right w:val="single" w:sz="4" w:space="0" w:color="auto"/>
            </w:tcBorders>
            <w:vAlign w:val="center"/>
            <w:hideMark/>
          </w:tcPr>
          <w:p w14:paraId="384DFCE5" w14:textId="77777777" w:rsidR="00B30632" w:rsidRPr="00C5022D" w:rsidRDefault="00B30632" w:rsidP="00B30632">
            <w:pPr>
              <w:rPr>
                <w:rFonts w:ascii="Times New Roman" w:eastAsia="Calibri" w:hAnsi="Times New Roman"/>
                <w:sz w:val="24"/>
                <w:szCs w:val="24"/>
              </w:rPr>
            </w:pPr>
          </w:p>
        </w:tc>
        <w:tc>
          <w:tcPr>
            <w:tcW w:w="1122" w:type="dxa"/>
            <w:vMerge/>
            <w:tcBorders>
              <w:top w:val="single" w:sz="4" w:space="0" w:color="auto"/>
              <w:left w:val="single" w:sz="4" w:space="0" w:color="auto"/>
              <w:bottom w:val="single" w:sz="4" w:space="0" w:color="auto"/>
              <w:right w:val="single" w:sz="4" w:space="0" w:color="auto"/>
            </w:tcBorders>
            <w:vAlign w:val="center"/>
            <w:hideMark/>
          </w:tcPr>
          <w:p w14:paraId="22EBAA38" w14:textId="77777777" w:rsidR="00B30632" w:rsidRPr="00C5022D" w:rsidRDefault="00B30632" w:rsidP="00B30632">
            <w:pPr>
              <w:rPr>
                <w:rFonts w:ascii="Times New Roman" w:eastAsia="Calibri" w:hAnsi="Times New Roman"/>
                <w:sz w:val="24"/>
                <w:szCs w:val="24"/>
              </w:rPr>
            </w:pPr>
          </w:p>
        </w:tc>
        <w:tc>
          <w:tcPr>
            <w:tcW w:w="1288" w:type="dxa"/>
            <w:vMerge/>
            <w:tcBorders>
              <w:top w:val="single" w:sz="4" w:space="0" w:color="auto"/>
              <w:left w:val="single" w:sz="4" w:space="0" w:color="auto"/>
              <w:bottom w:val="single" w:sz="4" w:space="0" w:color="auto"/>
              <w:right w:val="single" w:sz="4" w:space="0" w:color="auto"/>
            </w:tcBorders>
            <w:vAlign w:val="center"/>
            <w:hideMark/>
          </w:tcPr>
          <w:p w14:paraId="45EDF5B1" w14:textId="77777777" w:rsidR="00B30632" w:rsidRPr="00C5022D" w:rsidRDefault="00B30632" w:rsidP="00B30632">
            <w:pPr>
              <w:rPr>
                <w:rFonts w:ascii="Times New Roman" w:eastAsia="Calibri"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54F76EDA"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 xml:space="preserve"> Теңгемен бағасы</w:t>
            </w:r>
          </w:p>
        </w:tc>
        <w:tc>
          <w:tcPr>
            <w:tcW w:w="2410"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33647C16"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 xml:space="preserve"> </w:t>
            </w:r>
          </w:p>
          <w:p w14:paraId="30F91822"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Теңгемен бағасы</w:t>
            </w:r>
          </w:p>
        </w:tc>
        <w:tc>
          <w:tcPr>
            <w:tcW w:w="2551"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5F1F9668"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 xml:space="preserve"> </w:t>
            </w:r>
          </w:p>
          <w:p w14:paraId="59DA0D9D"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Теңгемен бағасы</w:t>
            </w:r>
          </w:p>
        </w:tc>
        <w:tc>
          <w:tcPr>
            <w:tcW w:w="2268"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1D492737"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 xml:space="preserve"> </w:t>
            </w:r>
          </w:p>
          <w:p w14:paraId="1A722108"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Теңгемен бағасы</w:t>
            </w:r>
          </w:p>
        </w:tc>
      </w:tr>
      <w:tr w:rsidR="00B30632" w:rsidRPr="00C5022D" w14:paraId="701562C5"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818112"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3.</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414E41"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 xml:space="preserve">Кросс-дипольдік акустикалық каротаж  </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63EEB9" w14:textId="77777777" w:rsidR="00B30632" w:rsidRPr="00C5022D" w:rsidRDefault="00B30632" w:rsidP="00B30632">
            <w:pPr>
              <w:rPr>
                <w:rFonts w:ascii="Times New Roman" w:eastAsia="Calibri" w:hAnsi="Times New Roman"/>
                <w:sz w:val="24"/>
                <w:szCs w:val="24"/>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CA2A9C"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D1A92B"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53B243"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EA6D70"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7524E5" w14:textId="77777777" w:rsidR="00B30632" w:rsidRPr="00C5022D" w:rsidRDefault="00B30632" w:rsidP="00B30632">
            <w:pPr>
              <w:rPr>
                <w:rFonts w:ascii="Times New Roman" w:eastAsia="Calibri" w:hAnsi="Times New Roman"/>
                <w:sz w:val="24"/>
                <w:szCs w:val="24"/>
              </w:rPr>
            </w:pPr>
          </w:p>
        </w:tc>
      </w:tr>
      <w:tr w:rsidR="00B30632" w:rsidRPr="00C5022D" w14:paraId="5FF3476E"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7B09E3"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3.1.1</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374014"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Бойлық толқынды талдау</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A2076D" w14:textId="77777777" w:rsidR="00B30632" w:rsidRPr="00C5022D" w:rsidRDefault="00B30632" w:rsidP="00B30632">
            <w:pPr>
              <w:rPr>
                <w:rFonts w:ascii="Times New Roman" w:eastAsia="Calibri" w:hAnsi="Times New Roman"/>
                <w:sz w:val="24"/>
                <w:szCs w:val="24"/>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039101"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DE93E0"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DBE146"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5E1FA9"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F15914" w14:textId="77777777" w:rsidR="00B30632" w:rsidRPr="00C5022D" w:rsidRDefault="00B30632" w:rsidP="00B30632">
            <w:pPr>
              <w:rPr>
                <w:rFonts w:ascii="Times New Roman" w:eastAsia="Calibri" w:hAnsi="Times New Roman"/>
                <w:sz w:val="24"/>
                <w:szCs w:val="24"/>
              </w:rPr>
            </w:pPr>
          </w:p>
        </w:tc>
      </w:tr>
      <w:tr w:rsidR="00B30632" w:rsidRPr="00C5022D" w14:paraId="55D8D88C"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0827C5"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3.1.2</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EA7E1E"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Көлденең толқынды талдау</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F51EA9" w14:textId="77777777" w:rsidR="00B30632" w:rsidRPr="00C5022D" w:rsidRDefault="00B30632" w:rsidP="00B30632">
            <w:pPr>
              <w:rPr>
                <w:rFonts w:ascii="Times New Roman" w:eastAsia="Calibri" w:hAnsi="Times New Roman"/>
                <w:sz w:val="24"/>
                <w:szCs w:val="24"/>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A62A76"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B7CE62"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752D17"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4F9AA1"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EBF312" w14:textId="77777777" w:rsidR="00B30632" w:rsidRPr="00C5022D" w:rsidRDefault="00B30632" w:rsidP="00B30632">
            <w:pPr>
              <w:rPr>
                <w:rFonts w:ascii="Times New Roman" w:eastAsia="Calibri" w:hAnsi="Times New Roman"/>
                <w:sz w:val="24"/>
                <w:szCs w:val="24"/>
              </w:rPr>
            </w:pPr>
          </w:p>
        </w:tc>
      </w:tr>
      <w:tr w:rsidR="00B30632" w:rsidRPr="00C5022D" w14:paraId="311E105B"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F858FC"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3.1.3</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247AAB7E"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Стоунли толқынын талдау</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11C2A3" w14:textId="77777777" w:rsidR="00B30632" w:rsidRPr="00C5022D" w:rsidRDefault="00B30632" w:rsidP="00B30632">
            <w:pPr>
              <w:rPr>
                <w:rFonts w:ascii="Times New Roman" w:eastAsia="Calibri" w:hAnsi="Times New Roman"/>
                <w:sz w:val="24"/>
                <w:szCs w:val="24"/>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64B417"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5DBE22"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53E7DC"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F29DAA"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976C2F" w14:textId="77777777" w:rsidR="00B30632" w:rsidRPr="00C5022D" w:rsidRDefault="00B30632" w:rsidP="00B30632">
            <w:pPr>
              <w:rPr>
                <w:rFonts w:ascii="Times New Roman" w:eastAsia="Calibri" w:hAnsi="Times New Roman"/>
                <w:sz w:val="24"/>
                <w:szCs w:val="24"/>
              </w:rPr>
            </w:pPr>
          </w:p>
        </w:tc>
      </w:tr>
      <w:tr w:rsidR="00B30632" w:rsidRPr="00C5022D" w14:paraId="4C2DD1DE"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663F42"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3.1.4</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1295BCC4"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Кросс-дипольді толқынды талдау</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77735D" w14:textId="77777777" w:rsidR="00B30632" w:rsidRPr="00C5022D" w:rsidRDefault="00B30632" w:rsidP="00B30632">
            <w:pPr>
              <w:rPr>
                <w:rFonts w:ascii="Times New Roman" w:eastAsia="Calibri" w:hAnsi="Times New Roman"/>
                <w:sz w:val="24"/>
                <w:szCs w:val="24"/>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916731"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308350"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2A7CF6"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08CE98"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EA8644" w14:textId="77777777" w:rsidR="00B30632" w:rsidRPr="00C5022D" w:rsidRDefault="00B30632" w:rsidP="00B30632">
            <w:pPr>
              <w:rPr>
                <w:rFonts w:ascii="Times New Roman" w:eastAsia="Calibri" w:hAnsi="Times New Roman"/>
                <w:sz w:val="24"/>
                <w:szCs w:val="24"/>
              </w:rPr>
            </w:pPr>
          </w:p>
        </w:tc>
      </w:tr>
      <w:tr w:rsidR="00B30632" w:rsidRPr="00C5022D" w14:paraId="4D0F85C5"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D91289"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3.2</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66A8BFEC"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Гамма каротаж</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D7BCBD" w14:textId="77777777" w:rsidR="00B30632" w:rsidRPr="00C5022D" w:rsidRDefault="00B30632" w:rsidP="00B30632">
            <w:pPr>
              <w:rPr>
                <w:rFonts w:ascii="Times New Roman" w:eastAsia="Calibri" w:hAnsi="Times New Roman"/>
                <w:sz w:val="24"/>
                <w:szCs w:val="24"/>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70901A"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550F95"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43B4AD"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7719C1"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23D0D6" w14:textId="77777777" w:rsidR="00B30632" w:rsidRPr="00C5022D" w:rsidRDefault="00B30632" w:rsidP="00B30632">
            <w:pPr>
              <w:rPr>
                <w:rFonts w:ascii="Times New Roman" w:eastAsia="Calibri" w:hAnsi="Times New Roman"/>
                <w:sz w:val="24"/>
                <w:szCs w:val="24"/>
              </w:rPr>
            </w:pPr>
          </w:p>
        </w:tc>
      </w:tr>
      <w:tr w:rsidR="00B30632" w:rsidRPr="00C5022D" w14:paraId="3F926591"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8BC336"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3.3</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CCD6FD"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Гамма каротаж спектрометрлік</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60A917" w14:textId="77777777" w:rsidR="00B30632" w:rsidRPr="00C5022D" w:rsidRDefault="00B30632" w:rsidP="00B30632">
            <w:pPr>
              <w:rPr>
                <w:rFonts w:ascii="Times New Roman" w:eastAsia="Calibri" w:hAnsi="Times New Roman"/>
                <w:sz w:val="24"/>
                <w:szCs w:val="24"/>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hideMark/>
          </w:tcPr>
          <w:p w14:paraId="7F439086"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0C5538"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2E3EF4"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31E8E9"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C11D6B" w14:textId="77777777" w:rsidR="00B30632" w:rsidRPr="00C5022D" w:rsidRDefault="00B30632" w:rsidP="00B30632">
            <w:pPr>
              <w:rPr>
                <w:rFonts w:ascii="Times New Roman" w:eastAsia="Calibri" w:hAnsi="Times New Roman"/>
                <w:sz w:val="24"/>
                <w:szCs w:val="24"/>
              </w:rPr>
            </w:pPr>
          </w:p>
        </w:tc>
      </w:tr>
      <w:tr w:rsidR="00B30632" w:rsidRPr="00C5022D" w14:paraId="5EF6809E"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4F4164"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3.4</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8C91BC"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Кавернометрия+профилеметрия</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BFD59B" w14:textId="77777777" w:rsidR="00B30632" w:rsidRPr="00C5022D" w:rsidRDefault="00B30632" w:rsidP="00B30632">
            <w:pPr>
              <w:rPr>
                <w:rFonts w:ascii="Times New Roman" w:eastAsia="Calibri" w:hAnsi="Times New Roman"/>
                <w:sz w:val="24"/>
                <w:szCs w:val="24"/>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725BF9"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3F2FEE"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1E9A72"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17F137"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8D90BC" w14:textId="77777777" w:rsidR="00B30632" w:rsidRPr="00C5022D" w:rsidRDefault="00B30632" w:rsidP="00B30632">
            <w:pPr>
              <w:rPr>
                <w:rFonts w:ascii="Times New Roman" w:eastAsia="Calibri" w:hAnsi="Times New Roman"/>
                <w:sz w:val="24"/>
                <w:szCs w:val="24"/>
              </w:rPr>
            </w:pPr>
          </w:p>
        </w:tc>
      </w:tr>
      <w:tr w:rsidR="00B30632" w:rsidRPr="00C5022D" w14:paraId="53DEF358"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B12536"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3.5</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ED4D19"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Инклинометрия</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B3B908" w14:textId="77777777" w:rsidR="00B30632" w:rsidRPr="00C5022D" w:rsidRDefault="00B30632" w:rsidP="00B30632">
            <w:pPr>
              <w:rPr>
                <w:rFonts w:ascii="Times New Roman" w:eastAsia="Calibri" w:hAnsi="Times New Roman"/>
                <w:sz w:val="24"/>
                <w:szCs w:val="24"/>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hideMark/>
          </w:tcPr>
          <w:p w14:paraId="16CE58FA"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38260C"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1848D0"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AE4513"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9CF139" w14:textId="77777777" w:rsidR="00B30632" w:rsidRPr="00C5022D" w:rsidRDefault="00B30632" w:rsidP="00B30632">
            <w:pPr>
              <w:rPr>
                <w:rFonts w:ascii="Times New Roman" w:eastAsia="Calibri" w:hAnsi="Times New Roman"/>
                <w:sz w:val="24"/>
                <w:szCs w:val="24"/>
              </w:rPr>
            </w:pPr>
          </w:p>
        </w:tc>
      </w:tr>
      <w:tr w:rsidR="00B30632" w:rsidRPr="00C5022D" w14:paraId="52758DE1"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2A566E"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3.6</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427D2D"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Нейтронды каротаж</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C8D834" w14:textId="77777777" w:rsidR="00B30632" w:rsidRPr="00C5022D" w:rsidRDefault="00B30632" w:rsidP="00B30632">
            <w:pPr>
              <w:rPr>
                <w:rFonts w:ascii="Times New Roman" w:eastAsia="Calibri" w:hAnsi="Times New Roman"/>
                <w:sz w:val="24"/>
                <w:szCs w:val="24"/>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hideMark/>
          </w:tcPr>
          <w:p w14:paraId="031B06DB"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E2A95E"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8862A1"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3C7F0C"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E2D0EC" w14:textId="77777777" w:rsidR="00B30632" w:rsidRPr="00C5022D" w:rsidRDefault="00B30632" w:rsidP="00B30632">
            <w:pPr>
              <w:rPr>
                <w:rFonts w:ascii="Times New Roman" w:eastAsia="Calibri" w:hAnsi="Times New Roman"/>
                <w:sz w:val="24"/>
                <w:szCs w:val="24"/>
              </w:rPr>
            </w:pPr>
          </w:p>
        </w:tc>
      </w:tr>
      <w:tr w:rsidR="00B30632" w:rsidRPr="00C5022D" w14:paraId="5EA37C6D"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D0C7A9"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3.7.</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885D7D"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Бүйірлік каротаж</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7735A3" w14:textId="77777777" w:rsidR="00B30632" w:rsidRPr="00C5022D" w:rsidRDefault="00B30632" w:rsidP="00B30632">
            <w:pPr>
              <w:rPr>
                <w:rFonts w:ascii="Times New Roman" w:eastAsia="Calibri" w:hAnsi="Times New Roman"/>
                <w:sz w:val="24"/>
                <w:szCs w:val="24"/>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hideMark/>
          </w:tcPr>
          <w:p w14:paraId="2851AC05"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4114C1"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C62141"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F69F18"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422573" w14:textId="77777777" w:rsidR="00B30632" w:rsidRPr="00C5022D" w:rsidRDefault="00B30632" w:rsidP="00B30632">
            <w:pPr>
              <w:rPr>
                <w:rFonts w:ascii="Times New Roman" w:eastAsia="Calibri" w:hAnsi="Times New Roman"/>
                <w:sz w:val="24"/>
                <w:szCs w:val="24"/>
              </w:rPr>
            </w:pPr>
          </w:p>
        </w:tc>
      </w:tr>
      <w:tr w:rsidR="00B30632" w:rsidRPr="00C5022D" w14:paraId="5C6A3F2B"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E93EA9"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3.8</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15A3CC"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Индукциялық каротаж</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39B11D" w14:textId="77777777" w:rsidR="00B30632" w:rsidRPr="00C5022D" w:rsidRDefault="00B30632" w:rsidP="00B30632">
            <w:pPr>
              <w:rPr>
                <w:rFonts w:ascii="Times New Roman" w:eastAsia="Calibri" w:hAnsi="Times New Roman"/>
                <w:sz w:val="24"/>
                <w:szCs w:val="24"/>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hideMark/>
          </w:tcPr>
          <w:p w14:paraId="1C4C5D82"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AC1201"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3B78AB"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911CD3"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0BA949" w14:textId="77777777" w:rsidR="00B30632" w:rsidRPr="00C5022D" w:rsidRDefault="00B30632" w:rsidP="00B30632">
            <w:pPr>
              <w:rPr>
                <w:rFonts w:ascii="Times New Roman" w:eastAsia="Calibri" w:hAnsi="Times New Roman"/>
                <w:sz w:val="24"/>
                <w:szCs w:val="24"/>
              </w:rPr>
            </w:pPr>
          </w:p>
        </w:tc>
      </w:tr>
      <w:tr w:rsidR="00B30632" w:rsidRPr="00C5022D" w14:paraId="757FED2F"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0632CE"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3.9</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D7EF0A"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Тығыздық гамма-гамма каротаж</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FA232F" w14:textId="77777777" w:rsidR="00B30632" w:rsidRPr="00C5022D" w:rsidRDefault="00B30632" w:rsidP="00B30632">
            <w:pPr>
              <w:rPr>
                <w:rFonts w:ascii="Times New Roman" w:eastAsia="Calibri" w:hAnsi="Times New Roman"/>
                <w:sz w:val="24"/>
                <w:szCs w:val="24"/>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hideMark/>
          </w:tcPr>
          <w:p w14:paraId="7C247FA9"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428270"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92C8E5"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31DA98"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9BFE84" w14:textId="77777777" w:rsidR="00B30632" w:rsidRPr="00C5022D" w:rsidRDefault="00B30632" w:rsidP="00B30632">
            <w:pPr>
              <w:rPr>
                <w:rFonts w:ascii="Times New Roman" w:eastAsia="Calibri" w:hAnsi="Times New Roman"/>
                <w:sz w:val="24"/>
                <w:szCs w:val="24"/>
              </w:rPr>
            </w:pPr>
          </w:p>
        </w:tc>
      </w:tr>
      <w:tr w:rsidR="00B30632" w:rsidRPr="00C5022D" w14:paraId="3CE96CB0"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BB1F1B"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3.10</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A53289"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Акустикалық Цементомерия (АКЦ-ФКД)</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90A8E9" w14:textId="77777777" w:rsidR="00B30632" w:rsidRPr="00C5022D" w:rsidRDefault="00B30632" w:rsidP="00B30632">
            <w:pPr>
              <w:rPr>
                <w:rFonts w:ascii="Times New Roman" w:eastAsia="Calibri" w:hAnsi="Times New Roman"/>
                <w:sz w:val="24"/>
                <w:szCs w:val="24"/>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hideMark/>
          </w:tcPr>
          <w:p w14:paraId="24AC9EEE"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59D15A"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C128B6"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439EBE"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2DA395" w14:textId="77777777" w:rsidR="00B30632" w:rsidRPr="00C5022D" w:rsidRDefault="00B30632" w:rsidP="00B30632">
            <w:pPr>
              <w:rPr>
                <w:rFonts w:ascii="Times New Roman" w:eastAsia="Calibri" w:hAnsi="Times New Roman"/>
                <w:sz w:val="24"/>
                <w:szCs w:val="24"/>
              </w:rPr>
            </w:pPr>
          </w:p>
        </w:tc>
      </w:tr>
      <w:tr w:rsidR="00B30632" w:rsidRPr="00C5022D" w14:paraId="361F26BD"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FB6271"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3.11</w:t>
            </w:r>
          </w:p>
        </w:tc>
        <w:tc>
          <w:tcPr>
            <w:tcW w:w="24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FC8656"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Сегментті Цементометрия (ультрадыбысты</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BA3955" w14:textId="77777777" w:rsidR="00B30632" w:rsidRPr="00C5022D" w:rsidRDefault="00B30632" w:rsidP="00B30632">
            <w:pPr>
              <w:rPr>
                <w:rFonts w:ascii="Times New Roman" w:eastAsia="Calibri" w:hAnsi="Times New Roman"/>
                <w:sz w:val="24"/>
                <w:szCs w:val="24"/>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hideMark/>
          </w:tcPr>
          <w:p w14:paraId="48362C2C"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4979F6"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D8B45F"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8C90D4"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9CF992" w14:textId="77777777" w:rsidR="00B30632" w:rsidRPr="00C5022D" w:rsidRDefault="00B30632" w:rsidP="00B30632">
            <w:pPr>
              <w:rPr>
                <w:rFonts w:ascii="Times New Roman" w:eastAsia="Calibri" w:hAnsi="Times New Roman"/>
                <w:sz w:val="24"/>
                <w:szCs w:val="24"/>
              </w:rPr>
            </w:pPr>
          </w:p>
        </w:tc>
      </w:tr>
      <w:tr w:rsidR="00B30632" w:rsidRPr="00C5022D" w14:paraId="2A3E615B"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1DEC30"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3.12</w:t>
            </w:r>
          </w:p>
        </w:tc>
        <w:tc>
          <w:tcPr>
            <w:tcW w:w="2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FACADF"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Микробүйірлік Каротаж/микрофокустандырылған каротаж</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45BA42" w14:textId="77777777" w:rsidR="00B30632" w:rsidRPr="00C5022D" w:rsidRDefault="00B30632" w:rsidP="00B30632">
            <w:pPr>
              <w:rPr>
                <w:rFonts w:ascii="Times New Roman" w:eastAsia="Calibri" w:hAnsi="Times New Roman"/>
                <w:sz w:val="24"/>
                <w:szCs w:val="24"/>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074986"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метр/день</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9C6177"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53C628"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E5C1A7"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42E455" w14:textId="77777777" w:rsidR="00B30632" w:rsidRPr="00C5022D" w:rsidRDefault="00B30632" w:rsidP="00B30632">
            <w:pPr>
              <w:rPr>
                <w:rFonts w:ascii="Times New Roman" w:eastAsia="Calibri" w:hAnsi="Times New Roman"/>
                <w:sz w:val="24"/>
                <w:szCs w:val="24"/>
              </w:rPr>
            </w:pPr>
          </w:p>
        </w:tc>
      </w:tr>
      <w:tr w:rsidR="00B30632" w:rsidRPr="00C5022D" w14:paraId="4289BC68"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2996AF"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3.13</w:t>
            </w:r>
          </w:p>
        </w:tc>
        <w:tc>
          <w:tcPr>
            <w:tcW w:w="2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867B02" w14:textId="77777777" w:rsidR="00B30632" w:rsidRPr="00C5022D" w:rsidRDefault="00B30632" w:rsidP="00B4559B">
            <w:pPr>
              <w:ind w:left="0" w:firstLine="0"/>
              <w:rPr>
                <w:rFonts w:ascii="Times New Roman" w:eastAsia="Calibri" w:hAnsi="Times New Roman"/>
                <w:sz w:val="24"/>
                <w:szCs w:val="24"/>
                <w:lang w:val="ru-RU"/>
              </w:rPr>
            </w:pPr>
            <w:r w:rsidRPr="00C5022D">
              <w:rPr>
                <w:rFonts w:ascii="Times New Roman" w:eastAsia="Calibri" w:hAnsi="Times New Roman"/>
                <w:sz w:val="24"/>
                <w:szCs w:val="24"/>
                <w:lang w:val="ru-RU"/>
              </w:rPr>
              <w:t>Сегментті Цементометрия және Акустикалық  цементомерия бойынша есеп</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29E7D9" w14:textId="77777777" w:rsidR="00B30632" w:rsidRPr="00C5022D" w:rsidRDefault="00B30632" w:rsidP="00B30632">
            <w:pPr>
              <w:rPr>
                <w:rFonts w:ascii="Times New Roman" w:eastAsia="Calibri" w:hAnsi="Times New Roman"/>
                <w:sz w:val="24"/>
                <w:szCs w:val="24"/>
                <w:lang w:val="ru-RU"/>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hideMark/>
          </w:tcPr>
          <w:p w14:paraId="70B04DDD"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A815EA"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5D8AF2"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A8570E"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209892" w14:textId="77777777" w:rsidR="00B30632" w:rsidRPr="00C5022D" w:rsidRDefault="00B30632" w:rsidP="00B30632">
            <w:pPr>
              <w:rPr>
                <w:rFonts w:ascii="Times New Roman" w:eastAsia="Calibri" w:hAnsi="Times New Roman"/>
                <w:sz w:val="24"/>
                <w:szCs w:val="24"/>
              </w:rPr>
            </w:pPr>
          </w:p>
        </w:tc>
      </w:tr>
      <w:tr w:rsidR="00B30632" w:rsidRPr="00C5022D" w14:paraId="6FE8D6EA"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0DB16E"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3.14</w:t>
            </w:r>
          </w:p>
        </w:tc>
        <w:tc>
          <w:tcPr>
            <w:tcW w:w="2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5CA605"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Біріктірілген  петрофизикалық талдау  түсіндіру мен. Егжей-тегжейлі корреляция қоса</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59FE95" w14:textId="77777777" w:rsidR="00B30632" w:rsidRPr="00C5022D" w:rsidRDefault="00B30632" w:rsidP="00B30632">
            <w:pPr>
              <w:rPr>
                <w:rFonts w:ascii="Times New Roman" w:eastAsia="Calibri" w:hAnsi="Times New Roman"/>
                <w:sz w:val="24"/>
                <w:szCs w:val="24"/>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hideMark/>
          </w:tcPr>
          <w:p w14:paraId="05888222"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F50A52"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99DFEE"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3075C5"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22C4E9" w14:textId="77777777" w:rsidR="00B30632" w:rsidRPr="00C5022D" w:rsidRDefault="00B30632" w:rsidP="00B30632">
            <w:pPr>
              <w:rPr>
                <w:rFonts w:ascii="Times New Roman" w:eastAsia="Calibri" w:hAnsi="Times New Roman"/>
                <w:sz w:val="24"/>
                <w:szCs w:val="24"/>
              </w:rPr>
            </w:pPr>
          </w:p>
        </w:tc>
      </w:tr>
      <w:tr w:rsidR="00B30632" w:rsidRPr="00C5022D" w14:paraId="0819C653"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89B8A8"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3.15</w:t>
            </w:r>
          </w:p>
        </w:tc>
        <w:tc>
          <w:tcPr>
            <w:tcW w:w="2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7DE35F"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Дайындық және қорытынды жұмыстар</w:t>
            </w:r>
          </w:p>
          <w:p w14:paraId="60885AEC"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 xml:space="preserve"> </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14FE67"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Rig Up</w:t>
            </w: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709A1F"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D575E5"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18BBD7"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EB0571"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3C8DD4" w14:textId="77777777" w:rsidR="00B30632" w:rsidRPr="00C5022D" w:rsidRDefault="00B30632" w:rsidP="00B30632">
            <w:pPr>
              <w:rPr>
                <w:rFonts w:ascii="Times New Roman" w:eastAsia="Calibri" w:hAnsi="Times New Roman"/>
                <w:sz w:val="24"/>
                <w:szCs w:val="24"/>
              </w:rPr>
            </w:pPr>
          </w:p>
        </w:tc>
      </w:tr>
      <w:tr w:rsidR="00B30632" w:rsidRPr="00C5022D" w14:paraId="0FED4542"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DA1C7E"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3.16</w:t>
            </w:r>
          </w:p>
        </w:tc>
        <w:tc>
          <w:tcPr>
            <w:tcW w:w="24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3EC68"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Каротаж станциясын жалдау</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113B6E" w14:textId="77777777" w:rsidR="00B30632" w:rsidRPr="00C5022D" w:rsidRDefault="00B30632" w:rsidP="00B30632">
            <w:pPr>
              <w:rPr>
                <w:rFonts w:ascii="Times New Roman" w:eastAsia="Calibri" w:hAnsi="Times New Roman"/>
                <w:sz w:val="24"/>
                <w:szCs w:val="24"/>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hideMark/>
          </w:tcPr>
          <w:p w14:paraId="0521C926"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2E76A4"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8A687E"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D76770"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A82056" w14:textId="77777777" w:rsidR="00B30632" w:rsidRPr="00C5022D" w:rsidRDefault="00B30632" w:rsidP="00B30632">
            <w:pPr>
              <w:rPr>
                <w:rFonts w:ascii="Times New Roman" w:eastAsia="Calibri" w:hAnsi="Times New Roman"/>
                <w:sz w:val="24"/>
                <w:szCs w:val="24"/>
              </w:rPr>
            </w:pPr>
          </w:p>
        </w:tc>
      </w:tr>
      <w:tr w:rsidR="00B30632" w:rsidRPr="00C5022D" w14:paraId="66B4C68F"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86A96E"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3.17</w:t>
            </w:r>
          </w:p>
        </w:tc>
        <w:tc>
          <w:tcPr>
            <w:tcW w:w="24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1E9A21" w14:textId="77777777" w:rsidR="00B30632" w:rsidRPr="00C5022D" w:rsidRDefault="00B30632" w:rsidP="00B4559B">
            <w:pPr>
              <w:ind w:left="0" w:firstLine="0"/>
              <w:rPr>
                <w:rFonts w:ascii="Times New Roman" w:eastAsia="Calibri" w:hAnsi="Times New Roman"/>
                <w:sz w:val="24"/>
                <w:szCs w:val="24"/>
                <w:lang w:val="ru-RU"/>
              </w:rPr>
            </w:pPr>
            <w:r w:rsidRPr="00C5022D">
              <w:rPr>
                <w:rFonts w:ascii="Times New Roman" w:eastAsia="Calibri" w:hAnsi="Times New Roman"/>
                <w:sz w:val="24"/>
                <w:szCs w:val="24"/>
                <w:lang w:val="ru-RU"/>
              </w:rPr>
              <w:t>Персоналды жалдау (3 адамнан құралган жасақ)</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0BD488" w14:textId="77777777" w:rsidR="00B30632" w:rsidRPr="00C5022D" w:rsidRDefault="00B30632" w:rsidP="00B30632">
            <w:pPr>
              <w:rPr>
                <w:rFonts w:ascii="Times New Roman" w:eastAsia="Calibri" w:hAnsi="Times New Roman"/>
                <w:sz w:val="24"/>
                <w:szCs w:val="24"/>
                <w:lang w:val="ru-RU"/>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E538A8"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BB30F1"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5151F6"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C21DFD"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0541A8" w14:textId="77777777" w:rsidR="00B30632" w:rsidRPr="00C5022D" w:rsidRDefault="00B30632" w:rsidP="00B30632">
            <w:pPr>
              <w:rPr>
                <w:rFonts w:ascii="Times New Roman" w:eastAsia="Calibri" w:hAnsi="Times New Roman"/>
                <w:sz w:val="24"/>
                <w:szCs w:val="24"/>
              </w:rPr>
            </w:pPr>
          </w:p>
        </w:tc>
      </w:tr>
      <w:tr w:rsidR="00B30632" w:rsidRPr="00C5022D" w14:paraId="19888F9F"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3257CE"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3.18</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5F5D57"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Қабаттың электрлі микросканері</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8CB4D5" w14:textId="77777777" w:rsidR="00B30632" w:rsidRPr="00C5022D" w:rsidRDefault="00B30632" w:rsidP="00B30632">
            <w:pPr>
              <w:rPr>
                <w:rFonts w:ascii="Times New Roman" w:eastAsia="Calibri" w:hAnsi="Times New Roman"/>
                <w:sz w:val="24"/>
                <w:szCs w:val="24"/>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025499"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 xml:space="preserve">метр/күн </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74704A"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04805A"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BCE2BF"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53A25C" w14:textId="77777777" w:rsidR="00B30632" w:rsidRPr="00C5022D" w:rsidRDefault="00B30632" w:rsidP="00B30632">
            <w:pPr>
              <w:rPr>
                <w:rFonts w:ascii="Times New Roman" w:eastAsia="Calibri" w:hAnsi="Times New Roman"/>
                <w:sz w:val="24"/>
                <w:szCs w:val="24"/>
              </w:rPr>
            </w:pPr>
          </w:p>
        </w:tc>
      </w:tr>
      <w:tr w:rsidR="00B30632" w:rsidRPr="00C5022D" w14:paraId="7D896805"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FA8554"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3.19</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D9B4B0" w14:textId="77777777" w:rsidR="00B30632" w:rsidRPr="00C5022D" w:rsidRDefault="00B30632" w:rsidP="00B30632">
            <w:pPr>
              <w:rPr>
                <w:rFonts w:ascii="Times New Roman" w:eastAsia="Calibri" w:hAnsi="Times New Roman"/>
                <w:sz w:val="24"/>
                <w:szCs w:val="24"/>
                <w:lang w:val="ru-RU"/>
              </w:rPr>
            </w:pPr>
            <w:r w:rsidRPr="00C5022D">
              <w:rPr>
                <w:rFonts w:ascii="Times New Roman" w:eastAsia="Calibri" w:hAnsi="Times New Roman"/>
                <w:sz w:val="24"/>
                <w:szCs w:val="24"/>
                <w:lang w:val="ru-RU"/>
              </w:rPr>
              <w:t xml:space="preserve">Аралыққа байлау үшін гамма каротаж  </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F5C797" w14:textId="77777777" w:rsidR="00B30632" w:rsidRPr="00C5022D" w:rsidRDefault="00B30632" w:rsidP="00B30632">
            <w:pPr>
              <w:rPr>
                <w:rFonts w:ascii="Times New Roman" w:eastAsia="Calibri" w:hAnsi="Times New Roman"/>
                <w:sz w:val="24"/>
                <w:szCs w:val="24"/>
                <w:lang w:val="ru-RU"/>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F6A4E0"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2007FC"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DF1A86"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096790"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D6D3D4" w14:textId="77777777" w:rsidR="00B30632" w:rsidRPr="00C5022D" w:rsidRDefault="00B30632" w:rsidP="00B30632">
            <w:pPr>
              <w:rPr>
                <w:rFonts w:ascii="Times New Roman" w:eastAsia="Calibri" w:hAnsi="Times New Roman"/>
                <w:sz w:val="24"/>
                <w:szCs w:val="24"/>
              </w:rPr>
            </w:pPr>
          </w:p>
        </w:tc>
      </w:tr>
      <w:tr w:rsidR="00B30632" w:rsidRPr="00C5022D" w14:paraId="07327523"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687943"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3.20</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00B31E"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Ядролық-магнитті каротаж</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E44D15" w14:textId="77777777" w:rsidR="00B30632" w:rsidRPr="00C5022D" w:rsidRDefault="00B30632" w:rsidP="00B30632">
            <w:pPr>
              <w:rPr>
                <w:rFonts w:ascii="Times New Roman" w:eastAsia="Calibri" w:hAnsi="Times New Roman"/>
                <w:sz w:val="24"/>
                <w:szCs w:val="24"/>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6DE789"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58427D"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FBBFCE"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FA0832"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192F25" w14:textId="77777777" w:rsidR="00B30632" w:rsidRPr="00C5022D" w:rsidRDefault="00B30632" w:rsidP="00B30632">
            <w:pPr>
              <w:rPr>
                <w:rFonts w:ascii="Times New Roman" w:eastAsia="Calibri" w:hAnsi="Times New Roman"/>
                <w:sz w:val="24"/>
                <w:szCs w:val="24"/>
              </w:rPr>
            </w:pPr>
          </w:p>
        </w:tc>
      </w:tr>
      <w:tr w:rsidR="00B30632" w:rsidRPr="00C5022D" w14:paraId="303643DE" w14:textId="77777777" w:rsidTr="00B30632">
        <w:trPr>
          <w:trHeight w:val="64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C47943"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3.21</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6CC5FF"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 xml:space="preserve">Ерітіндіні шығарғыш  </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F4AC7D" w14:textId="77777777" w:rsidR="00B30632" w:rsidRPr="00C5022D" w:rsidRDefault="00B30632" w:rsidP="00B30632">
            <w:pPr>
              <w:rPr>
                <w:rFonts w:ascii="Times New Roman" w:eastAsia="Calibri" w:hAnsi="Times New Roman"/>
                <w:sz w:val="24"/>
                <w:szCs w:val="24"/>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8A23FC"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933597"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7BC0CB"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9FE48A"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0F7633" w14:textId="77777777" w:rsidR="00B30632" w:rsidRPr="00C5022D" w:rsidRDefault="00B30632" w:rsidP="00B30632">
            <w:pPr>
              <w:rPr>
                <w:rFonts w:ascii="Times New Roman" w:eastAsia="Calibri" w:hAnsi="Times New Roman"/>
                <w:sz w:val="24"/>
                <w:szCs w:val="24"/>
              </w:rPr>
            </w:pPr>
          </w:p>
        </w:tc>
      </w:tr>
      <w:tr w:rsidR="00B30632" w:rsidRPr="00C5022D" w14:paraId="61955F64"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D65E1D"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3.22</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E5366F" w14:textId="77777777" w:rsidR="00B30632" w:rsidRPr="00C5022D" w:rsidRDefault="00B30632" w:rsidP="00B30632">
            <w:pPr>
              <w:rPr>
                <w:rFonts w:ascii="Times New Roman" w:eastAsia="Calibri" w:hAnsi="Times New Roman"/>
                <w:sz w:val="24"/>
                <w:szCs w:val="24"/>
                <w:lang w:val="ru-RU"/>
              </w:rPr>
            </w:pPr>
            <w:r w:rsidRPr="00C5022D">
              <w:rPr>
                <w:rFonts w:ascii="Times New Roman" w:eastAsia="Calibri" w:hAnsi="Times New Roman"/>
                <w:sz w:val="24"/>
                <w:szCs w:val="24"/>
                <w:lang w:val="ru-RU"/>
              </w:rPr>
              <w:t xml:space="preserve">Аралыққа байлау үшін гамма каротаж  </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660722" w14:textId="77777777" w:rsidR="00B30632" w:rsidRPr="00C5022D" w:rsidRDefault="00B30632" w:rsidP="00B30632">
            <w:pPr>
              <w:rPr>
                <w:rFonts w:ascii="Times New Roman" w:eastAsia="Calibri" w:hAnsi="Times New Roman"/>
                <w:sz w:val="24"/>
                <w:szCs w:val="24"/>
                <w:lang w:val="ru-RU"/>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2C6FC7"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C909A0"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82FAFE"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E3C121"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750D8A" w14:textId="77777777" w:rsidR="00B30632" w:rsidRPr="00C5022D" w:rsidRDefault="00B30632" w:rsidP="00B30632">
            <w:pPr>
              <w:rPr>
                <w:rFonts w:ascii="Times New Roman" w:eastAsia="Calibri" w:hAnsi="Times New Roman"/>
                <w:sz w:val="24"/>
                <w:szCs w:val="24"/>
              </w:rPr>
            </w:pPr>
          </w:p>
        </w:tc>
      </w:tr>
      <w:tr w:rsidR="00B30632" w:rsidRPr="00C5022D" w14:paraId="5FF91512"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796DB3"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3.23</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7234DB"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Нақты уақыттағы флюидті талдағыш</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62A4AE" w14:textId="77777777" w:rsidR="00B30632" w:rsidRPr="00C5022D" w:rsidRDefault="00B30632" w:rsidP="00B30632">
            <w:pPr>
              <w:rPr>
                <w:rFonts w:ascii="Times New Roman" w:eastAsia="Calibri" w:hAnsi="Times New Roman"/>
                <w:sz w:val="24"/>
                <w:szCs w:val="24"/>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5468FF"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4CEAE9"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DCB22E"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AC57C4"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AFD7DD" w14:textId="77777777" w:rsidR="00B30632" w:rsidRPr="00C5022D" w:rsidRDefault="00B30632" w:rsidP="00B30632">
            <w:pPr>
              <w:rPr>
                <w:rFonts w:ascii="Times New Roman" w:eastAsia="Calibri" w:hAnsi="Times New Roman"/>
                <w:sz w:val="24"/>
                <w:szCs w:val="24"/>
              </w:rPr>
            </w:pPr>
          </w:p>
        </w:tc>
      </w:tr>
      <w:tr w:rsidR="00B30632" w:rsidRPr="00C5022D" w14:paraId="57DF2FF7"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AA40EF"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3.24</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2B89F228"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Шығару модулі</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1BC092" w14:textId="77777777" w:rsidR="00B30632" w:rsidRPr="00C5022D" w:rsidRDefault="00B30632" w:rsidP="00B30632">
            <w:pPr>
              <w:rPr>
                <w:rFonts w:ascii="Times New Roman" w:eastAsia="Calibri" w:hAnsi="Times New Roman"/>
                <w:sz w:val="24"/>
                <w:szCs w:val="24"/>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B78B49"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675F17"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B7BA96"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7E0666"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C86533" w14:textId="77777777" w:rsidR="00B30632" w:rsidRPr="00C5022D" w:rsidRDefault="00B30632" w:rsidP="00B30632">
            <w:pPr>
              <w:rPr>
                <w:rFonts w:ascii="Times New Roman" w:eastAsia="Calibri" w:hAnsi="Times New Roman"/>
                <w:sz w:val="24"/>
                <w:szCs w:val="24"/>
              </w:rPr>
            </w:pPr>
          </w:p>
        </w:tc>
      </w:tr>
      <w:tr w:rsidR="00B30632" w:rsidRPr="00C5022D" w14:paraId="19D1347A"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3FF9CA"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 3.25</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5E72CE"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Сынаманы тартып шығару</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671A0E" w14:textId="77777777" w:rsidR="00B30632" w:rsidRPr="00C5022D" w:rsidRDefault="00B30632" w:rsidP="00B30632">
            <w:pPr>
              <w:rPr>
                <w:rFonts w:ascii="Times New Roman" w:eastAsia="Calibri" w:hAnsi="Times New Roman"/>
                <w:sz w:val="24"/>
                <w:szCs w:val="24"/>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5F8764"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15мин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D9EE5A"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99E987"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A0E38A"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461CF2" w14:textId="77777777" w:rsidR="00B30632" w:rsidRPr="00C5022D" w:rsidRDefault="00B30632" w:rsidP="00B30632">
            <w:pPr>
              <w:rPr>
                <w:rFonts w:ascii="Times New Roman" w:eastAsia="Calibri" w:hAnsi="Times New Roman"/>
                <w:sz w:val="24"/>
                <w:szCs w:val="24"/>
              </w:rPr>
            </w:pPr>
          </w:p>
        </w:tc>
      </w:tr>
      <w:tr w:rsidR="00B30632" w:rsidRPr="00C5022D" w14:paraId="3A4E18E6"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D6E784"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3.26.</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7C7977"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 xml:space="preserve"> Нуктеде Қысымды өлшеу  </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4C7ACA" w14:textId="77777777" w:rsidR="00B30632" w:rsidRPr="00C5022D" w:rsidRDefault="00B30632" w:rsidP="00B30632">
            <w:pPr>
              <w:rPr>
                <w:rFonts w:ascii="Times New Roman" w:eastAsia="Calibri" w:hAnsi="Times New Roman"/>
                <w:sz w:val="24"/>
                <w:szCs w:val="24"/>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0F3F78"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 Тұрақты мөлшерлеме</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02BF40"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6FE03A"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F9F314"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EF1038" w14:textId="77777777" w:rsidR="00B30632" w:rsidRPr="00C5022D" w:rsidRDefault="00B30632" w:rsidP="00B30632">
            <w:pPr>
              <w:rPr>
                <w:rFonts w:ascii="Times New Roman" w:eastAsia="Calibri" w:hAnsi="Times New Roman"/>
                <w:sz w:val="24"/>
                <w:szCs w:val="24"/>
              </w:rPr>
            </w:pPr>
          </w:p>
        </w:tc>
      </w:tr>
      <w:tr w:rsidR="00B30632" w:rsidRPr="00C5022D" w14:paraId="3CB3619C"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1E0040"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3.27</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FC8924"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Миниқабатты сынау (моделдеу, жобалау, тартып шығару, ҚҚИ</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260784" w14:textId="77777777" w:rsidR="00B30632" w:rsidRPr="00C5022D" w:rsidRDefault="00B30632" w:rsidP="00B30632">
            <w:pPr>
              <w:rPr>
                <w:rFonts w:ascii="Times New Roman" w:eastAsia="Calibri" w:hAnsi="Times New Roman"/>
                <w:sz w:val="24"/>
                <w:szCs w:val="24"/>
                <w:lang w:val="kk-KZ"/>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FB19D6"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lang w:val="kk-KZ"/>
              </w:rPr>
              <w:t> </w:t>
            </w:r>
            <w:r w:rsidRPr="00C5022D">
              <w:rPr>
                <w:rFonts w:ascii="Times New Roman" w:eastAsia="Calibri" w:hAnsi="Times New Roman"/>
                <w:sz w:val="24"/>
                <w:szCs w:val="24"/>
              </w:rPr>
              <w:t>Тұрақты мөлшерлеме</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1AFA24"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FAF0EC"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F97044"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54B513" w14:textId="77777777" w:rsidR="00B30632" w:rsidRPr="00C5022D" w:rsidRDefault="00B30632" w:rsidP="00B30632">
            <w:pPr>
              <w:rPr>
                <w:rFonts w:ascii="Times New Roman" w:eastAsia="Calibri" w:hAnsi="Times New Roman"/>
                <w:sz w:val="24"/>
                <w:szCs w:val="24"/>
              </w:rPr>
            </w:pPr>
          </w:p>
        </w:tc>
      </w:tr>
      <w:tr w:rsidR="00B30632" w:rsidRPr="00C5022D" w14:paraId="0E595D67"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B470FE"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3.28</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5F9983"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Сопақ табанды қолдану</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911D3D" w14:textId="77777777" w:rsidR="00B30632" w:rsidRPr="00C5022D" w:rsidRDefault="00B30632" w:rsidP="00B30632">
            <w:pPr>
              <w:rPr>
                <w:rFonts w:ascii="Times New Roman" w:eastAsia="Calibri" w:hAnsi="Times New Roman"/>
                <w:sz w:val="24"/>
                <w:szCs w:val="24"/>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1BA785"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F6648B"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7C106D"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8ED69B"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CBA3D8" w14:textId="77777777" w:rsidR="00B30632" w:rsidRPr="00C5022D" w:rsidRDefault="00B30632" w:rsidP="00B30632">
            <w:pPr>
              <w:rPr>
                <w:rFonts w:ascii="Times New Roman" w:eastAsia="Calibri" w:hAnsi="Times New Roman"/>
                <w:sz w:val="24"/>
                <w:szCs w:val="24"/>
              </w:rPr>
            </w:pPr>
          </w:p>
        </w:tc>
      </w:tr>
      <w:tr w:rsidR="00B30632" w:rsidRPr="00C5022D" w14:paraId="06DE8469"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60FA48"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 3.29</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E6908"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Пакерлер арасындағы қосымша аралық (1 метр үшін)</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C03FAE" w14:textId="77777777" w:rsidR="00B30632" w:rsidRPr="00C5022D" w:rsidRDefault="00B30632" w:rsidP="00B30632">
            <w:pPr>
              <w:rPr>
                <w:rFonts w:ascii="Times New Roman" w:eastAsia="Calibri" w:hAnsi="Times New Roman"/>
                <w:sz w:val="24"/>
                <w:szCs w:val="24"/>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57E602"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1F8E80"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AAB20C"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7D3F6A"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F6A32A" w14:textId="77777777" w:rsidR="00B30632" w:rsidRPr="00C5022D" w:rsidRDefault="00B30632" w:rsidP="00B30632">
            <w:pPr>
              <w:rPr>
                <w:rFonts w:ascii="Times New Roman" w:eastAsia="Calibri" w:hAnsi="Times New Roman"/>
                <w:sz w:val="24"/>
                <w:szCs w:val="24"/>
              </w:rPr>
            </w:pPr>
          </w:p>
        </w:tc>
      </w:tr>
      <w:tr w:rsidR="00B30632" w:rsidRPr="00C5022D" w14:paraId="1C7BC274"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8A7741"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 3.30</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0DBA8D"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Қосарлы пакерді үрлеу</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BA8712" w14:textId="77777777" w:rsidR="00B30632" w:rsidRPr="00C5022D" w:rsidRDefault="00B30632" w:rsidP="00B30632">
            <w:pPr>
              <w:rPr>
                <w:rFonts w:ascii="Times New Roman" w:eastAsia="Calibri" w:hAnsi="Times New Roman"/>
                <w:sz w:val="24"/>
                <w:szCs w:val="24"/>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DC7AD5"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61072F"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5D6CB1"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1F9B3D"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93644D" w14:textId="77777777" w:rsidR="00B30632" w:rsidRPr="00C5022D" w:rsidRDefault="00B30632" w:rsidP="00B30632">
            <w:pPr>
              <w:rPr>
                <w:rFonts w:ascii="Times New Roman" w:eastAsia="Calibri" w:hAnsi="Times New Roman"/>
                <w:sz w:val="24"/>
                <w:szCs w:val="24"/>
              </w:rPr>
            </w:pPr>
          </w:p>
        </w:tc>
      </w:tr>
      <w:tr w:rsidR="00B30632" w:rsidRPr="00C5022D" w14:paraId="6FCF4A81"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DFA5DF"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 3.31</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EB2BA9"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Қосарлы пакерді қалпына келтіру</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F6CF75" w14:textId="77777777" w:rsidR="00B30632" w:rsidRPr="00C5022D" w:rsidRDefault="00B30632" w:rsidP="00B30632">
            <w:pPr>
              <w:rPr>
                <w:rFonts w:ascii="Times New Roman" w:eastAsia="Calibri" w:hAnsi="Times New Roman"/>
                <w:sz w:val="24"/>
                <w:szCs w:val="24"/>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8185E9"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FAFD47"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D3917D"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815CA0"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CB3579" w14:textId="77777777" w:rsidR="00B30632" w:rsidRPr="00C5022D" w:rsidRDefault="00B30632" w:rsidP="00B30632">
            <w:pPr>
              <w:rPr>
                <w:rFonts w:ascii="Times New Roman" w:eastAsia="Calibri" w:hAnsi="Times New Roman"/>
                <w:sz w:val="24"/>
                <w:szCs w:val="24"/>
              </w:rPr>
            </w:pPr>
          </w:p>
        </w:tc>
      </w:tr>
      <w:tr w:rsidR="00B30632" w:rsidRPr="00C5022D" w14:paraId="5C6FBC5D"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6A381C"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3.32</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F7971D"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Қосарлы пакер модулі</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6D00A2" w14:textId="77777777" w:rsidR="00B30632" w:rsidRPr="00C5022D" w:rsidRDefault="00B30632" w:rsidP="00B30632">
            <w:pPr>
              <w:rPr>
                <w:rFonts w:ascii="Times New Roman" w:eastAsia="Calibri" w:hAnsi="Times New Roman"/>
                <w:sz w:val="24"/>
                <w:szCs w:val="24"/>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BE4389"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319BD6"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343C02"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EED559"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7B68C9" w14:textId="77777777" w:rsidR="00B30632" w:rsidRPr="00C5022D" w:rsidRDefault="00B30632" w:rsidP="00B30632">
            <w:pPr>
              <w:rPr>
                <w:rFonts w:ascii="Times New Roman" w:eastAsia="Calibri" w:hAnsi="Times New Roman"/>
                <w:sz w:val="24"/>
                <w:szCs w:val="24"/>
              </w:rPr>
            </w:pPr>
          </w:p>
        </w:tc>
      </w:tr>
      <w:tr w:rsidR="00B30632" w:rsidRPr="00C5022D" w14:paraId="658CA760"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9A285B"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 3.33</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0B0C77"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Резервуар қысымы қалпындағы сынамамен бөтелкені жалдау (1 бөтелке үшін)</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EA102A" w14:textId="77777777" w:rsidR="00B30632" w:rsidRPr="00C5022D" w:rsidRDefault="00B30632" w:rsidP="00B30632">
            <w:pPr>
              <w:rPr>
                <w:rFonts w:ascii="Times New Roman" w:eastAsia="Calibri" w:hAnsi="Times New Roman"/>
                <w:sz w:val="24"/>
                <w:szCs w:val="24"/>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7AFA6B"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E5A892"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80D0BD"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D4CB7D"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8F3261" w14:textId="77777777" w:rsidR="00B30632" w:rsidRPr="00C5022D" w:rsidRDefault="00B30632" w:rsidP="00B30632">
            <w:pPr>
              <w:rPr>
                <w:rFonts w:ascii="Times New Roman" w:eastAsia="Calibri" w:hAnsi="Times New Roman"/>
                <w:sz w:val="24"/>
                <w:szCs w:val="24"/>
              </w:rPr>
            </w:pPr>
          </w:p>
        </w:tc>
      </w:tr>
      <w:tr w:rsidR="00B30632" w:rsidRPr="00C5022D" w14:paraId="34BC7250"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FDFC8B"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 3.34</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2DCE4533"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Көп сынамалы модуль</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419429" w14:textId="77777777" w:rsidR="00B30632" w:rsidRPr="00C5022D" w:rsidRDefault="00B30632" w:rsidP="00B30632">
            <w:pPr>
              <w:rPr>
                <w:rFonts w:ascii="Times New Roman" w:eastAsia="Calibri" w:hAnsi="Times New Roman"/>
                <w:sz w:val="24"/>
                <w:szCs w:val="24"/>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DDD28B"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E2FCAE"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04856A"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7F040E"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CB710A" w14:textId="77777777" w:rsidR="00B30632" w:rsidRPr="00C5022D" w:rsidRDefault="00B30632" w:rsidP="00B30632">
            <w:pPr>
              <w:rPr>
                <w:rFonts w:ascii="Times New Roman" w:eastAsia="Calibri" w:hAnsi="Times New Roman"/>
                <w:sz w:val="24"/>
                <w:szCs w:val="24"/>
              </w:rPr>
            </w:pPr>
          </w:p>
        </w:tc>
      </w:tr>
      <w:tr w:rsidR="00B30632" w:rsidRPr="00C5022D" w14:paraId="1F8F68E0"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7A2D32"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 3.35</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24B19A"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Нүктеде Азотпен PVT сынама алу</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BE4400" w14:textId="77777777" w:rsidR="00B30632" w:rsidRPr="00C5022D" w:rsidRDefault="00B30632" w:rsidP="00B30632">
            <w:pPr>
              <w:rPr>
                <w:rFonts w:ascii="Times New Roman" w:eastAsia="Calibri" w:hAnsi="Times New Roman"/>
                <w:sz w:val="24"/>
                <w:szCs w:val="24"/>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hideMark/>
          </w:tcPr>
          <w:p w14:paraId="764392C8"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62FA3F"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26F278"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30A62F"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642294" w14:textId="77777777" w:rsidR="00B30632" w:rsidRPr="00C5022D" w:rsidRDefault="00B30632" w:rsidP="00B30632">
            <w:pPr>
              <w:rPr>
                <w:rFonts w:ascii="Times New Roman" w:eastAsia="Calibri" w:hAnsi="Times New Roman"/>
                <w:sz w:val="24"/>
                <w:szCs w:val="24"/>
              </w:rPr>
            </w:pPr>
          </w:p>
        </w:tc>
      </w:tr>
      <w:tr w:rsidR="00B30632" w:rsidRPr="00C5022D" w14:paraId="3BB8F7C6"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B71C6F"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3.36</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CABDF8"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Қысымды талдау және сынаманы алу бойынша есеп</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E69F4B" w14:textId="77777777" w:rsidR="00B30632" w:rsidRPr="00C5022D" w:rsidRDefault="00B30632" w:rsidP="00B30632">
            <w:pPr>
              <w:rPr>
                <w:rFonts w:ascii="Times New Roman" w:eastAsia="Calibri" w:hAnsi="Times New Roman"/>
                <w:sz w:val="24"/>
                <w:szCs w:val="24"/>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79F609"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E07F6E"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854F5E"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4289AA"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A8184C" w14:textId="77777777" w:rsidR="00B30632" w:rsidRPr="00C5022D" w:rsidRDefault="00B30632" w:rsidP="00B30632">
            <w:pPr>
              <w:rPr>
                <w:rFonts w:ascii="Times New Roman" w:eastAsia="Calibri" w:hAnsi="Times New Roman"/>
                <w:sz w:val="24"/>
                <w:szCs w:val="24"/>
              </w:rPr>
            </w:pPr>
          </w:p>
        </w:tc>
      </w:tr>
      <w:tr w:rsidR="00B30632" w:rsidRPr="00C5022D" w14:paraId="791083CE" w14:textId="77777777" w:rsidTr="00B30632">
        <w:trPr>
          <w:trHeight w:val="638"/>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062A71"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 3.37</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96FDC8"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Біріктірілген  петрофизикалық талдау  түсіндіру мен. Егжей-тегжейлі корреляция қоса</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929522" w14:textId="77777777" w:rsidR="00B30632" w:rsidRPr="00C5022D" w:rsidRDefault="00B30632" w:rsidP="00B30632">
            <w:pPr>
              <w:rPr>
                <w:rFonts w:ascii="Times New Roman" w:eastAsia="Calibri" w:hAnsi="Times New Roman"/>
                <w:sz w:val="24"/>
                <w:szCs w:val="24"/>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hideMark/>
          </w:tcPr>
          <w:p w14:paraId="4A700B06"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63CA12"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4BF173"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7AAB9C"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16498D" w14:textId="77777777" w:rsidR="00B30632" w:rsidRPr="00C5022D" w:rsidRDefault="00B30632" w:rsidP="00B30632">
            <w:pPr>
              <w:rPr>
                <w:rFonts w:ascii="Times New Roman" w:eastAsia="Calibri" w:hAnsi="Times New Roman"/>
                <w:sz w:val="24"/>
                <w:szCs w:val="24"/>
              </w:rPr>
            </w:pPr>
          </w:p>
        </w:tc>
      </w:tr>
      <w:tr w:rsidR="00B30632" w:rsidRPr="00C5022D" w14:paraId="4C39727A"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9D7106"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 3.38</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0597F7"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Қабаттың микроимиджер деректерін өңдеу және талдау (микросканері)</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A3E60E" w14:textId="77777777" w:rsidR="00B30632" w:rsidRPr="00C5022D" w:rsidRDefault="00B30632" w:rsidP="00B30632">
            <w:pPr>
              <w:rPr>
                <w:rFonts w:ascii="Times New Roman" w:eastAsia="Calibri" w:hAnsi="Times New Roman"/>
                <w:sz w:val="24"/>
                <w:szCs w:val="24"/>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hideMark/>
          </w:tcPr>
          <w:p w14:paraId="6FBD5C5B"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8D14E1"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66E577"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7DC506"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FC32E6" w14:textId="77777777" w:rsidR="00B30632" w:rsidRPr="00C5022D" w:rsidRDefault="00B30632" w:rsidP="00B30632">
            <w:pPr>
              <w:rPr>
                <w:rFonts w:ascii="Times New Roman" w:eastAsia="Calibri" w:hAnsi="Times New Roman"/>
                <w:sz w:val="24"/>
                <w:szCs w:val="24"/>
              </w:rPr>
            </w:pPr>
          </w:p>
        </w:tc>
      </w:tr>
      <w:tr w:rsidR="00B30632" w:rsidRPr="00C5022D" w14:paraId="37640CCF"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E992C1"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3.39</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65AFC72F"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Ядролық магнитті каротаж (ЯМК) деректерін талдау есебі(эхо спиндерді өңдеуді, қанығу анализі дәне 2-өлшемді карталар салу )</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794472" w14:textId="77777777" w:rsidR="00B30632" w:rsidRPr="00C5022D" w:rsidRDefault="00B30632" w:rsidP="00B30632">
            <w:pPr>
              <w:rPr>
                <w:rFonts w:ascii="Times New Roman" w:eastAsia="Calibri" w:hAnsi="Times New Roman"/>
                <w:sz w:val="24"/>
                <w:szCs w:val="24"/>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tcPr>
          <w:p w14:paraId="7E43923E" w14:textId="3C2E3ED4" w:rsidR="00B30632" w:rsidRPr="00C5022D" w:rsidRDefault="00B4559B" w:rsidP="00B4559B">
            <w:pPr>
              <w:ind w:left="0"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4E43A5"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85D2CE"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F4F5B6"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833A66" w14:textId="77777777" w:rsidR="00B30632" w:rsidRPr="00C5022D" w:rsidRDefault="00B30632" w:rsidP="00B30632">
            <w:pPr>
              <w:rPr>
                <w:rFonts w:ascii="Times New Roman" w:eastAsia="Calibri" w:hAnsi="Times New Roman"/>
                <w:sz w:val="24"/>
                <w:szCs w:val="24"/>
              </w:rPr>
            </w:pPr>
          </w:p>
        </w:tc>
      </w:tr>
      <w:tr w:rsidR="00B30632" w:rsidRPr="00C5022D" w14:paraId="37B2CE26"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4C2C0E"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 3.40</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42DA2B"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Миниқабатты сынауды түсіндіру есебі</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B88F98" w14:textId="77777777" w:rsidR="00B30632" w:rsidRPr="00C5022D" w:rsidRDefault="00B30632" w:rsidP="00B30632">
            <w:pPr>
              <w:rPr>
                <w:rFonts w:ascii="Times New Roman" w:eastAsia="Calibri" w:hAnsi="Times New Roman"/>
                <w:sz w:val="24"/>
                <w:szCs w:val="24"/>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hideMark/>
          </w:tcPr>
          <w:p w14:paraId="57698A3E"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E94611"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31AFFA"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38CD55"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2A029C" w14:textId="77777777" w:rsidR="00B30632" w:rsidRPr="00C5022D" w:rsidRDefault="00B30632" w:rsidP="00B30632">
            <w:pPr>
              <w:rPr>
                <w:rFonts w:ascii="Times New Roman" w:eastAsia="Calibri" w:hAnsi="Times New Roman"/>
                <w:sz w:val="24"/>
                <w:szCs w:val="24"/>
              </w:rPr>
            </w:pPr>
          </w:p>
        </w:tc>
      </w:tr>
      <w:tr w:rsidR="00B30632" w:rsidRPr="00C5022D" w14:paraId="0145F9DA"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9B597A"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 3.41</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1FC476B6"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ИИИ мобильді бункер</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0AF257"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Radiation Container</w:t>
            </w: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FFE5B8"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1CB630"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860A1B"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3E9044"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315991" w14:textId="77777777" w:rsidR="00B30632" w:rsidRPr="00C5022D" w:rsidRDefault="00B30632" w:rsidP="00B30632">
            <w:pPr>
              <w:rPr>
                <w:rFonts w:ascii="Times New Roman" w:eastAsia="Calibri" w:hAnsi="Times New Roman"/>
                <w:sz w:val="24"/>
                <w:szCs w:val="24"/>
              </w:rPr>
            </w:pPr>
          </w:p>
        </w:tc>
      </w:tr>
      <w:tr w:rsidR="00B30632" w:rsidRPr="00C5022D" w14:paraId="0B98575B"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8EE281"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3.42</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2894658D"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Каротаж станциясын жалдау</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08ACCF" w14:textId="77777777" w:rsidR="00B30632" w:rsidRPr="00C5022D" w:rsidRDefault="00B30632" w:rsidP="00B30632">
            <w:pPr>
              <w:rPr>
                <w:rFonts w:ascii="Times New Roman" w:eastAsia="Calibri" w:hAnsi="Times New Roman"/>
                <w:sz w:val="24"/>
                <w:szCs w:val="24"/>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tcPr>
          <w:p w14:paraId="47DA7231"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5B9858"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F039F1"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EBA173"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9D9CE1" w14:textId="77777777" w:rsidR="00B30632" w:rsidRPr="00C5022D" w:rsidRDefault="00B30632" w:rsidP="00B30632">
            <w:pPr>
              <w:rPr>
                <w:rFonts w:ascii="Times New Roman" w:eastAsia="Calibri" w:hAnsi="Times New Roman"/>
                <w:sz w:val="24"/>
                <w:szCs w:val="24"/>
              </w:rPr>
            </w:pPr>
          </w:p>
        </w:tc>
      </w:tr>
      <w:tr w:rsidR="00B30632" w:rsidRPr="00C5022D" w14:paraId="45B3E7E3"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5BFC06"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3.43</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59E05456" w14:textId="77777777" w:rsidR="00B30632" w:rsidRPr="00C5022D" w:rsidRDefault="00B30632" w:rsidP="00B4559B">
            <w:pPr>
              <w:ind w:left="0" w:firstLine="0"/>
              <w:rPr>
                <w:rFonts w:ascii="Times New Roman" w:eastAsia="Calibri" w:hAnsi="Times New Roman"/>
                <w:sz w:val="24"/>
                <w:szCs w:val="24"/>
                <w:lang w:val="ru-RU"/>
              </w:rPr>
            </w:pPr>
            <w:r w:rsidRPr="00C5022D">
              <w:rPr>
                <w:rFonts w:ascii="Times New Roman" w:eastAsia="Calibri" w:hAnsi="Times New Roman"/>
                <w:sz w:val="24"/>
                <w:szCs w:val="24"/>
                <w:lang w:val="ru-RU"/>
              </w:rPr>
              <w:t>Персоналды жалдау (3 адамнан құралган жасақ)</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103F49" w14:textId="77777777" w:rsidR="00B30632" w:rsidRPr="00C5022D" w:rsidRDefault="00B30632" w:rsidP="00B30632">
            <w:pPr>
              <w:rPr>
                <w:rFonts w:ascii="Times New Roman" w:eastAsia="Calibri" w:hAnsi="Times New Roman"/>
                <w:sz w:val="24"/>
                <w:szCs w:val="24"/>
                <w:lang w:val="ru-RU"/>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589768"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B539FE"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7E6425"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D4B2FE"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E372B2" w14:textId="77777777" w:rsidR="00B30632" w:rsidRPr="00C5022D" w:rsidRDefault="00B30632" w:rsidP="00B30632">
            <w:pPr>
              <w:rPr>
                <w:rFonts w:ascii="Times New Roman" w:eastAsia="Calibri" w:hAnsi="Times New Roman"/>
                <w:sz w:val="24"/>
                <w:szCs w:val="24"/>
              </w:rPr>
            </w:pPr>
          </w:p>
        </w:tc>
      </w:tr>
      <w:tr w:rsidR="00B30632" w:rsidRPr="00C5022D" w14:paraId="615580FD"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D3C569"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 3.44</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54490DBB"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Сынамаларды алу маманын жалдау</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A0AECE" w14:textId="77777777" w:rsidR="00B30632" w:rsidRPr="00C5022D" w:rsidRDefault="00B30632" w:rsidP="00B30632">
            <w:pPr>
              <w:rPr>
                <w:rFonts w:ascii="Times New Roman" w:eastAsia="Calibri" w:hAnsi="Times New Roman"/>
                <w:sz w:val="24"/>
                <w:szCs w:val="24"/>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5ECF94"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4E4A31"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810315"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6008D5"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3FA2CD" w14:textId="77777777" w:rsidR="00B30632" w:rsidRPr="00C5022D" w:rsidRDefault="00B30632" w:rsidP="00B30632">
            <w:pPr>
              <w:rPr>
                <w:rFonts w:ascii="Times New Roman" w:eastAsia="Calibri" w:hAnsi="Times New Roman"/>
                <w:sz w:val="24"/>
                <w:szCs w:val="24"/>
              </w:rPr>
            </w:pPr>
          </w:p>
        </w:tc>
      </w:tr>
      <w:tr w:rsidR="00B30632" w:rsidRPr="00C5022D" w14:paraId="498C2AF4" w14:textId="77777777" w:rsidTr="00B30632">
        <w:trPr>
          <w:trHeight w:val="64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42670B"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 3.45</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1677D183"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ВСП маманын жалдау</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AD5121" w14:textId="77777777" w:rsidR="00B30632" w:rsidRPr="00C5022D" w:rsidRDefault="00B30632" w:rsidP="00B30632">
            <w:pPr>
              <w:rPr>
                <w:rFonts w:ascii="Times New Roman" w:eastAsia="Calibri" w:hAnsi="Times New Roman"/>
                <w:sz w:val="24"/>
                <w:szCs w:val="24"/>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0E1DDA"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9C1D3F"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1AC6B0"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452EBF"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1F22F0" w14:textId="77777777" w:rsidR="00B30632" w:rsidRPr="00C5022D" w:rsidRDefault="00B30632" w:rsidP="00B30632">
            <w:pPr>
              <w:rPr>
                <w:rFonts w:ascii="Times New Roman" w:eastAsia="Calibri" w:hAnsi="Times New Roman"/>
                <w:sz w:val="24"/>
                <w:szCs w:val="24"/>
              </w:rPr>
            </w:pPr>
          </w:p>
        </w:tc>
      </w:tr>
      <w:tr w:rsidR="00B30632" w:rsidRPr="00C5022D" w14:paraId="5ACCB2C4"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589D59" w14:textId="77777777" w:rsidR="00B30632" w:rsidRPr="00C5022D" w:rsidRDefault="00B30632" w:rsidP="00B30632">
            <w:pPr>
              <w:rPr>
                <w:rFonts w:ascii="Times New Roman" w:eastAsia="Calibri" w:hAnsi="Times New Roman"/>
                <w:sz w:val="24"/>
                <w:szCs w:val="24"/>
                <w:lang w:val="en-US"/>
              </w:rPr>
            </w:pPr>
            <w:r w:rsidRPr="00C5022D">
              <w:rPr>
                <w:rFonts w:ascii="Times New Roman" w:eastAsia="Calibri" w:hAnsi="Times New Roman"/>
                <w:sz w:val="24"/>
                <w:szCs w:val="24"/>
              </w:rPr>
              <w:t> 3.46.1</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5F99167A" w14:textId="77777777" w:rsidR="00B30632" w:rsidRPr="00C5022D" w:rsidRDefault="00B30632" w:rsidP="00B4559B">
            <w:pPr>
              <w:ind w:left="0" w:firstLine="0"/>
              <w:rPr>
                <w:rFonts w:ascii="Times New Roman" w:eastAsia="Calibri" w:hAnsi="Times New Roman"/>
                <w:sz w:val="24"/>
                <w:szCs w:val="24"/>
                <w:lang w:val="ru-RU"/>
              </w:rPr>
            </w:pPr>
            <w:r w:rsidRPr="00C5022D">
              <w:rPr>
                <w:rFonts w:ascii="Times New Roman" w:eastAsia="Calibri" w:hAnsi="Times New Roman"/>
                <w:sz w:val="24"/>
                <w:szCs w:val="24"/>
                <w:lang w:val="ru-RU"/>
              </w:rPr>
              <w:t>Вертикаль сейсмикалық профильдеуді өңдеу (ВСП)-Жүктеу</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003A8A"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ZOVSP processing</w:t>
            </w: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D2690C"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14AB95"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072BC7"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27310E"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91D608" w14:textId="77777777" w:rsidR="00B30632" w:rsidRPr="00C5022D" w:rsidRDefault="00B30632" w:rsidP="00B30632">
            <w:pPr>
              <w:rPr>
                <w:rFonts w:ascii="Times New Roman" w:eastAsia="Calibri" w:hAnsi="Times New Roman"/>
                <w:sz w:val="24"/>
                <w:szCs w:val="24"/>
              </w:rPr>
            </w:pPr>
          </w:p>
        </w:tc>
      </w:tr>
      <w:tr w:rsidR="00B30632" w:rsidRPr="00C5022D" w14:paraId="59AF26DE"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F2FC71" w14:textId="77777777" w:rsidR="00B30632" w:rsidRPr="00C5022D" w:rsidRDefault="00B30632" w:rsidP="00B30632">
            <w:pPr>
              <w:rPr>
                <w:rFonts w:ascii="Times New Roman" w:eastAsia="Calibri" w:hAnsi="Times New Roman"/>
                <w:sz w:val="24"/>
                <w:szCs w:val="24"/>
                <w:lang w:val="en-US"/>
              </w:rPr>
            </w:pPr>
            <w:r w:rsidRPr="00C5022D">
              <w:rPr>
                <w:rFonts w:ascii="Times New Roman" w:eastAsia="Calibri" w:hAnsi="Times New Roman"/>
                <w:sz w:val="24"/>
                <w:szCs w:val="24"/>
              </w:rPr>
              <w:t> 3.46.2</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79CB62D3"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Вертикаль сейсмикалық профильдеуді өңдеу (ВСП)-Дәліздік сомаға дейін өңдеу</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9B2886"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ZOVSP processing</w:t>
            </w: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6E577F"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деңгей</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1F9388"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6B8D91"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22C041"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364984" w14:textId="77777777" w:rsidR="00B30632" w:rsidRPr="00C5022D" w:rsidRDefault="00B30632" w:rsidP="00B30632">
            <w:pPr>
              <w:rPr>
                <w:rFonts w:ascii="Times New Roman" w:eastAsia="Calibri" w:hAnsi="Times New Roman"/>
                <w:sz w:val="24"/>
                <w:szCs w:val="24"/>
              </w:rPr>
            </w:pPr>
          </w:p>
        </w:tc>
      </w:tr>
      <w:tr w:rsidR="00B30632" w:rsidRPr="00C5022D" w14:paraId="11819A47"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72EB4A" w14:textId="77777777" w:rsidR="00B30632" w:rsidRPr="00C5022D" w:rsidRDefault="00B30632" w:rsidP="00B30632">
            <w:pPr>
              <w:rPr>
                <w:rFonts w:ascii="Times New Roman" w:eastAsia="Calibri" w:hAnsi="Times New Roman"/>
                <w:sz w:val="24"/>
                <w:szCs w:val="24"/>
                <w:lang w:val="en-US"/>
              </w:rPr>
            </w:pPr>
            <w:r w:rsidRPr="00C5022D">
              <w:rPr>
                <w:rFonts w:ascii="Times New Roman" w:eastAsia="Calibri" w:hAnsi="Times New Roman"/>
                <w:sz w:val="24"/>
                <w:szCs w:val="24"/>
              </w:rPr>
              <w:t> 3.46.3</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66B94B26"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Вертикаль сейсмикалық профильдеуді өңдеу (ВСП)-Р-толқындар геограммасына өңдеу</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84E5C4"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ZOVSP processing</w:t>
            </w: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6F7ECD"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деңгей</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6035D8"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FE823A"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D6ADFA"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DD57E4" w14:textId="77777777" w:rsidR="00B30632" w:rsidRPr="00C5022D" w:rsidRDefault="00B30632" w:rsidP="00B30632">
            <w:pPr>
              <w:rPr>
                <w:rFonts w:ascii="Times New Roman" w:eastAsia="Calibri" w:hAnsi="Times New Roman"/>
                <w:sz w:val="24"/>
                <w:szCs w:val="24"/>
              </w:rPr>
            </w:pPr>
          </w:p>
        </w:tc>
      </w:tr>
      <w:tr w:rsidR="00B30632" w:rsidRPr="00C5022D" w14:paraId="4AFE50F1"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083E1B" w14:textId="77777777" w:rsidR="00B30632" w:rsidRPr="00C5022D" w:rsidRDefault="00B30632" w:rsidP="00B30632">
            <w:pPr>
              <w:rPr>
                <w:rFonts w:ascii="Times New Roman" w:eastAsia="Calibri" w:hAnsi="Times New Roman"/>
                <w:sz w:val="24"/>
                <w:szCs w:val="24"/>
                <w:lang w:val="en-US"/>
              </w:rPr>
            </w:pPr>
            <w:r w:rsidRPr="00C5022D">
              <w:rPr>
                <w:rFonts w:ascii="Times New Roman" w:eastAsia="Calibri" w:hAnsi="Times New Roman"/>
                <w:sz w:val="24"/>
                <w:szCs w:val="24"/>
              </w:rPr>
              <w:t>3.46.4</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3B436102"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Вертикаль сейсмикалық профильдеуді өңдеу (ВСП)-S-толқындар геограммасына өңдеу</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ED6358" w14:textId="77777777" w:rsidR="00B30632" w:rsidRPr="00C5022D" w:rsidRDefault="00B30632" w:rsidP="00B30632">
            <w:pPr>
              <w:rPr>
                <w:rFonts w:ascii="Times New Roman" w:eastAsia="Calibri" w:hAnsi="Times New Roman"/>
                <w:sz w:val="24"/>
                <w:szCs w:val="24"/>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08E3BD" w14:textId="77777777" w:rsidR="00B30632" w:rsidRPr="00C5022D" w:rsidRDefault="00B30632" w:rsidP="00B30632">
            <w:pPr>
              <w:rPr>
                <w:rFonts w:ascii="Times New Roman" w:eastAsia="Calibri"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15890C"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3784D3"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EF68F8"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9AD586" w14:textId="77777777" w:rsidR="00B30632" w:rsidRPr="00C5022D" w:rsidRDefault="00B30632" w:rsidP="00B30632">
            <w:pPr>
              <w:rPr>
                <w:rFonts w:ascii="Times New Roman" w:eastAsia="Calibri" w:hAnsi="Times New Roman"/>
                <w:sz w:val="24"/>
                <w:szCs w:val="24"/>
              </w:rPr>
            </w:pPr>
          </w:p>
        </w:tc>
      </w:tr>
      <w:tr w:rsidR="00B30632" w:rsidRPr="00C5022D" w14:paraId="18E53CAD"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741089" w14:textId="77777777" w:rsidR="00B30632" w:rsidRPr="00C5022D" w:rsidRDefault="00B30632" w:rsidP="00B30632">
            <w:pPr>
              <w:rPr>
                <w:rFonts w:ascii="Times New Roman" w:eastAsia="Calibri" w:hAnsi="Times New Roman"/>
                <w:sz w:val="24"/>
                <w:szCs w:val="24"/>
                <w:lang w:val="en-US"/>
              </w:rPr>
            </w:pPr>
            <w:r w:rsidRPr="00C5022D">
              <w:rPr>
                <w:rFonts w:ascii="Times New Roman" w:eastAsia="Calibri" w:hAnsi="Times New Roman"/>
                <w:sz w:val="24"/>
                <w:szCs w:val="24"/>
              </w:rPr>
              <w:t>3.46.5</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14AB093A"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Вертикаль сейсмикалық профильдеуді өңдеу (ВСП)-PS-толқындар геограммасына өңдеу</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8DA50E" w14:textId="77777777" w:rsidR="00B30632" w:rsidRPr="00C5022D" w:rsidRDefault="00B30632" w:rsidP="00B30632">
            <w:pPr>
              <w:rPr>
                <w:rFonts w:ascii="Times New Roman" w:eastAsia="Calibri" w:hAnsi="Times New Roman"/>
                <w:sz w:val="24"/>
                <w:szCs w:val="24"/>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01B94A" w14:textId="77777777" w:rsidR="00B30632" w:rsidRPr="00C5022D" w:rsidRDefault="00B30632" w:rsidP="00B30632">
            <w:pPr>
              <w:rPr>
                <w:rFonts w:ascii="Times New Roman" w:eastAsia="Calibri"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2E365C"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E82AA3"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B86012"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4A5680" w14:textId="77777777" w:rsidR="00B30632" w:rsidRPr="00C5022D" w:rsidRDefault="00B30632" w:rsidP="00B30632">
            <w:pPr>
              <w:rPr>
                <w:rFonts w:ascii="Times New Roman" w:eastAsia="Calibri" w:hAnsi="Times New Roman"/>
                <w:sz w:val="24"/>
                <w:szCs w:val="24"/>
              </w:rPr>
            </w:pPr>
          </w:p>
        </w:tc>
      </w:tr>
      <w:tr w:rsidR="00B30632" w:rsidRPr="00C5022D" w14:paraId="0F5C9C1C"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5579F6"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 3.47</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4334A649"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ВСП деректерін талдау және өңдеу қорытынды есеп</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DC2924"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ZOVSP processing</w:t>
            </w: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23361F"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E0409E"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1BC2E4"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108855"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4B071C" w14:textId="77777777" w:rsidR="00B30632" w:rsidRPr="00C5022D" w:rsidRDefault="00B30632" w:rsidP="00B30632">
            <w:pPr>
              <w:rPr>
                <w:rFonts w:ascii="Times New Roman" w:eastAsia="Calibri" w:hAnsi="Times New Roman"/>
                <w:sz w:val="24"/>
                <w:szCs w:val="24"/>
              </w:rPr>
            </w:pPr>
          </w:p>
        </w:tc>
      </w:tr>
      <w:tr w:rsidR="00B30632" w:rsidRPr="00C5022D" w14:paraId="13D8C97F"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DD96F7"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 3.48.1</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45F575CB" w14:textId="77777777" w:rsidR="00B30632" w:rsidRPr="00C5022D" w:rsidRDefault="00B30632" w:rsidP="00B4559B">
            <w:pPr>
              <w:ind w:left="0" w:firstLine="0"/>
              <w:rPr>
                <w:rFonts w:ascii="Times New Roman" w:eastAsia="Calibri" w:hAnsi="Times New Roman"/>
                <w:sz w:val="24"/>
                <w:szCs w:val="24"/>
                <w:lang w:val="ru-RU"/>
              </w:rPr>
            </w:pPr>
            <w:r w:rsidRPr="00C5022D">
              <w:rPr>
                <w:rFonts w:ascii="Times New Roman" w:eastAsia="Calibri" w:hAnsi="Times New Roman"/>
                <w:sz w:val="24"/>
                <w:szCs w:val="24"/>
                <w:lang w:val="ru-RU"/>
              </w:rPr>
              <w:t xml:space="preserve">50 станцияға дейін 4 сенсорлық аспаппен вертикаль сейсмикалық профильдеу </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B4D485" w14:textId="77777777" w:rsidR="00B30632" w:rsidRPr="00C5022D" w:rsidRDefault="00B30632" w:rsidP="00B30632">
            <w:pPr>
              <w:rPr>
                <w:rFonts w:ascii="Times New Roman" w:eastAsia="Calibri" w:hAnsi="Times New Roman"/>
                <w:sz w:val="24"/>
                <w:szCs w:val="24"/>
                <w:lang w:val="ru-RU"/>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49E21C"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 метр/күн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742650"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EE923E"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6D43CB"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CE928B" w14:textId="77777777" w:rsidR="00B30632" w:rsidRPr="00C5022D" w:rsidRDefault="00B30632" w:rsidP="00B30632">
            <w:pPr>
              <w:rPr>
                <w:rFonts w:ascii="Times New Roman" w:eastAsia="Calibri" w:hAnsi="Times New Roman"/>
                <w:sz w:val="24"/>
                <w:szCs w:val="24"/>
              </w:rPr>
            </w:pPr>
          </w:p>
        </w:tc>
      </w:tr>
      <w:tr w:rsidR="00B30632" w:rsidRPr="00C5022D" w14:paraId="759E7E95"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B6CF4B"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 3.48.1</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463B7F5C" w14:textId="77777777" w:rsidR="00B30632" w:rsidRPr="00C5022D" w:rsidRDefault="00B30632" w:rsidP="00B4559B">
            <w:pPr>
              <w:ind w:left="0" w:firstLine="0"/>
              <w:rPr>
                <w:rFonts w:ascii="Times New Roman" w:eastAsia="Calibri" w:hAnsi="Times New Roman"/>
                <w:sz w:val="24"/>
                <w:szCs w:val="24"/>
                <w:lang w:val="ru-RU"/>
              </w:rPr>
            </w:pPr>
            <w:r w:rsidRPr="00C5022D">
              <w:rPr>
                <w:rFonts w:ascii="Times New Roman" w:eastAsia="Calibri" w:hAnsi="Times New Roman"/>
                <w:sz w:val="24"/>
                <w:szCs w:val="24"/>
                <w:lang w:val="ru-RU"/>
              </w:rPr>
              <w:t xml:space="preserve">50-100 100+ станцияға дейін 4 сенсорлық аспаппен вертикаль сейсмикалық профильдеу  </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91C3DC" w14:textId="77777777" w:rsidR="00B30632" w:rsidRPr="00C5022D" w:rsidRDefault="00B30632" w:rsidP="00B30632">
            <w:pPr>
              <w:rPr>
                <w:rFonts w:ascii="Times New Roman" w:eastAsia="Calibri" w:hAnsi="Times New Roman"/>
                <w:sz w:val="24"/>
                <w:szCs w:val="24"/>
                <w:lang w:val="ru-RU"/>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13CE27"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 метр/күн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D87221"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9F2C2A"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6E085F"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43F86F" w14:textId="77777777" w:rsidR="00B30632" w:rsidRPr="00C5022D" w:rsidRDefault="00B30632" w:rsidP="00B30632">
            <w:pPr>
              <w:rPr>
                <w:rFonts w:ascii="Times New Roman" w:eastAsia="Calibri" w:hAnsi="Times New Roman"/>
                <w:sz w:val="24"/>
                <w:szCs w:val="24"/>
              </w:rPr>
            </w:pPr>
          </w:p>
        </w:tc>
      </w:tr>
      <w:tr w:rsidR="00B30632" w:rsidRPr="00C5022D" w14:paraId="5AACEE1C"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6B062D"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 3.48.2</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10D8C37E"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Ресивер/түсіру үшін 4 сенсорлық аспаппен вертикаль сейсмикалық профильдеу</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D075C3" w14:textId="77777777" w:rsidR="00B30632" w:rsidRPr="00C5022D" w:rsidRDefault="00B30632" w:rsidP="00B30632">
            <w:pPr>
              <w:rPr>
                <w:rFonts w:ascii="Times New Roman" w:eastAsia="Calibri" w:hAnsi="Times New Roman"/>
                <w:sz w:val="24"/>
                <w:szCs w:val="24"/>
              </w:rPr>
            </w:pP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42B47F"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деңгей</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13533D"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6D229B"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D546CF"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0A5D5F" w14:textId="77777777" w:rsidR="00B30632" w:rsidRPr="00C5022D" w:rsidRDefault="00B30632" w:rsidP="00B30632">
            <w:pPr>
              <w:rPr>
                <w:rFonts w:ascii="Times New Roman" w:eastAsia="Calibri" w:hAnsi="Times New Roman"/>
                <w:sz w:val="24"/>
                <w:szCs w:val="24"/>
              </w:rPr>
            </w:pPr>
          </w:p>
        </w:tc>
      </w:tr>
      <w:tr w:rsidR="00B30632" w:rsidRPr="00C5022D" w14:paraId="14919E70"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3797E4"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3.49 </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6ACAD8FF"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 xml:space="preserve">Ауа пушкасын жұмылдыру және жалдау күніне жұмысы </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F3A04F"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Air Gun Single</w:t>
            </w: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5998F1"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4D2FC5"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2E575B"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DA2025"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0FD600" w14:textId="77777777" w:rsidR="00B30632" w:rsidRPr="00C5022D" w:rsidRDefault="00B30632" w:rsidP="00B30632">
            <w:pPr>
              <w:rPr>
                <w:rFonts w:ascii="Times New Roman" w:eastAsia="Calibri" w:hAnsi="Times New Roman"/>
                <w:sz w:val="24"/>
                <w:szCs w:val="24"/>
              </w:rPr>
            </w:pPr>
          </w:p>
        </w:tc>
      </w:tr>
      <w:tr w:rsidR="00B30632" w:rsidRPr="00C5022D" w14:paraId="48DDC2A9"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77D966"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 3.50</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5DDBE60F"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 xml:space="preserve">Таяз жердегі жұмыс үшін ауа пушкасына арналған желілік кластерді жұмылдыру және жалдау </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15BCA4"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Linear cluster</w:t>
            </w:r>
          </w:p>
        </w:tc>
        <w:tc>
          <w:tcPr>
            <w:tcW w:w="1288" w:type="dxa"/>
            <w:tcBorders>
              <w:top w:val="single" w:sz="4" w:space="0" w:color="auto"/>
              <w:left w:val="single" w:sz="4" w:space="0" w:color="auto"/>
              <w:bottom w:val="single" w:sz="4" w:space="0" w:color="auto"/>
              <w:right w:val="single" w:sz="4" w:space="0" w:color="auto"/>
            </w:tcBorders>
            <w:shd w:val="clear" w:color="auto" w:fill="auto"/>
            <w:noWrap/>
          </w:tcPr>
          <w:p w14:paraId="54F2CEB2"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Тұрақты мөлшерлеме./күн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F06AD2"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3E99D5"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A06C48"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66BFEC" w14:textId="77777777" w:rsidR="00B30632" w:rsidRPr="00C5022D" w:rsidRDefault="00B30632" w:rsidP="00B30632">
            <w:pPr>
              <w:rPr>
                <w:rFonts w:ascii="Times New Roman" w:eastAsia="Calibri" w:hAnsi="Times New Roman"/>
                <w:sz w:val="24"/>
                <w:szCs w:val="24"/>
              </w:rPr>
            </w:pPr>
          </w:p>
        </w:tc>
      </w:tr>
      <w:tr w:rsidR="00B30632" w:rsidRPr="00C5022D" w14:paraId="14037FCE"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81A5E2"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 3.51</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4EC5BCCC"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Компрессорды жұмылдыру және жалдау</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E8B4F4"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Compressor</w:t>
            </w:r>
          </w:p>
        </w:tc>
        <w:tc>
          <w:tcPr>
            <w:tcW w:w="1288" w:type="dxa"/>
            <w:tcBorders>
              <w:top w:val="single" w:sz="4" w:space="0" w:color="auto"/>
              <w:left w:val="single" w:sz="4" w:space="0" w:color="auto"/>
              <w:bottom w:val="single" w:sz="4" w:space="0" w:color="auto"/>
              <w:right w:val="single" w:sz="4" w:space="0" w:color="auto"/>
            </w:tcBorders>
            <w:shd w:val="clear" w:color="auto" w:fill="auto"/>
            <w:noWrap/>
          </w:tcPr>
          <w:p w14:paraId="0472BC20"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A7D60A"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CB233D"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139A53"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1440B7" w14:textId="77777777" w:rsidR="00B30632" w:rsidRPr="00C5022D" w:rsidRDefault="00B30632" w:rsidP="00B30632">
            <w:pPr>
              <w:rPr>
                <w:rFonts w:ascii="Times New Roman" w:eastAsia="Calibri" w:hAnsi="Times New Roman"/>
                <w:sz w:val="24"/>
                <w:szCs w:val="24"/>
              </w:rPr>
            </w:pPr>
          </w:p>
        </w:tc>
      </w:tr>
      <w:tr w:rsidR="00B30632" w:rsidRPr="00C5022D" w14:paraId="7533094A" w14:textId="77777777" w:rsidTr="00B30632">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4AB4B6"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 3.52</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14:paraId="7E0390C4"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 xml:space="preserve">Дайындық және қорытынды жұмыстар </w:t>
            </w:r>
          </w:p>
          <w:p w14:paraId="69D5A98F"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 xml:space="preserve">Вертикаль сейсмикалық профильдеу </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D6C49E"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 </w:t>
            </w: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41A9ED"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күн</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20E2B5" w14:textId="77777777" w:rsidR="00B30632" w:rsidRPr="00C5022D" w:rsidRDefault="00B30632" w:rsidP="00B30632">
            <w:pPr>
              <w:rPr>
                <w:rFonts w:ascii="Times New Roman" w:eastAsia="Calibri"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A60C19" w14:textId="77777777" w:rsidR="00B30632" w:rsidRPr="00C5022D" w:rsidRDefault="00B30632" w:rsidP="00B30632">
            <w:pPr>
              <w:rPr>
                <w:rFonts w:ascii="Times New Roman" w:eastAsia="Calibri"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2B0CD2" w14:textId="77777777" w:rsidR="00B30632" w:rsidRPr="00C5022D" w:rsidRDefault="00B30632" w:rsidP="00B30632">
            <w:pPr>
              <w:rPr>
                <w:rFonts w:ascii="Times New Roman" w:eastAsia="Calibri"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97CA26" w14:textId="77777777" w:rsidR="00B30632" w:rsidRPr="00C5022D" w:rsidRDefault="00B30632" w:rsidP="00B30632">
            <w:pPr>
              <w:rPr>
                <w:rFonts w:ascii="Times New Roman" w:eastAsia="Calibri" w:hAnsi="Times New Roman"/>
                <w:sz w:val="24"/>
                <w:szCs w:val="24"/>
              </w:rPr>
            </w:pPr>
          </w:p>
        </w:tc>
      </w:tr>
    </w:tbl>
    <w:p w14:paraId="41F854E4" w14:textId="77777777" w:rsidR="00B30632" w:rsidRPr="00C5022D" w:rsidRDefault="00B30632" w:rsidP="00B30632">
      <w:pPr>
        <w:rPr>
          <w:rFonts w:ascii="Times New Roman" w:hAnsi="Times New Roman"/>
          <w:sz w:val="24"/>
          <w:szCs w:val="24"/>
        </w:rPr>
      </w:pPr>
    </w:p>
    <w:p w14:paraId="6EDD9627" w14:textId="77777777" w:rsidR="00B30632" w:rsidRPr="00C5022D" w:rsidRDefault="00B30632" w:rsidP="00B30632">
      <w:pPr>
        <w:rPr>
          <w:rFonts w:ascii="Times New Roman" w:hAnsi="Times New Roman"/>
          <w:sz w:val="24"/>
          <w:szCs w:val="24"/>
        </w:rPr>
      </w:pPr>
    </w:p>
    <w:p w14:paraId="45D64284" w14:textId="77777777" w:rsidR="00B30632" w:rsidRPr="00C5022D" w:rsidRDefault="00B30632" w:rsidP="00B30632">
      <w:pPr>
        <w:rPr>
          <w:rFonts w:ascii="Times New Roman" w:hAnsi="Times New Roman"/>
          <w:sz w:val="24"/>
          <w:szCs w:val="24"/>
        </w:rPr>
      </w:pPr>
    </w:p>
    <w:p w14:paraId="47C28E9B" w14:textId="77777777" w:rsidR="00B30632" w:rsidRPr="00C5022D" w:rsidRDefault="00B30632" w:rsidP="00B30632">
      <w:pPr>
        <w:rPr>
          <w:rFonts w:ascii="Times New Roman" w:hAnsi="Times New Roman"/>
          <w:b/>
          <w:sz w:val="24"/>
          <w:szCs w:val="24"/>
        </w:rPr>
      </w:pPr>
    </w:p>
    <w:tbl>
      <w:tblPr>
        <w:tblW w:w="155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410"/>
        <w:gridCol w:w="1134"/>
        <w:gridCol w:w="1446"/>
        <w:gridCol w:w="2523"/>
        <w:gridCol w:w="2409"/>
        <w:gridCol w:w="2552"/>
        <w:gridCol w:w="2268"/>
      </w:tblGrid>
      <w:tr w:rsidR="00B30632" w:rsidRPr="00C5022D" w14:paraId="3DB1F181" w14:textId="77777777" w:rsidTr="00B30632">
        <w:trPr>
          <w:trHeight w:val="330"/>
        </w:trPr>
        <w:tc>
          <w:tcPr>
            <w:tcW w:w="15593" w:type="dxa"/>
            <w:gridSpan w:val="8"/>
            <w:shd w:val="clear" w:color="000000" w:fill="D8D8D8"/>
            <w:noWrap/>
            <w:vAlign w:val="bottom"/>
          </w:tcPr>
          <w:p w14:paraId="0DE5A32F" w14:textId="77777777" w:rsidR="00B30632" w:rsidRPr="00C5022D" w:rsidRDefault="00B30632" w:rsidP="00B30632">
            <w:pPr>
              <w:rPr>
                <w:rFonts w:ascii="Times New Roman" w:eastAsia="Calibri" w:hAnsi="Times New Roman"/>
                <w:b/>
                <w:sz w:val="24"/>
                <w:szCs w:val="24"/>
                <w:lang w:val="kk-KZ"/>
              </w:rPr>
            </w:pPr>
            <w:r w:rsidRPr="00C5022D">
              <w:rPr>
                <w:rFonts w:ascii="Times New Roman" w:hAnsi="Times New Roman"/>
                <w:b/>
                <w:sz w:val="24"/>
                <w:szCs w:val="24"/>
              </w:rPr>
              <w:t>4- кесте: Тереңдіік интервалы 0-1530м; 0-1420м; 0-910м; 0-870м; 0-760м (жұмыс барсында айқындатылады). Өлшеу интервалы №2 қосымшаға ТЕ сәйкес (жұмыс барсында айқындатылады).</w:t>
            </w:r>
          </w:p>
        </w:tc>
      </w:tr>
      <w:tr w:rsidR="00B30632" w:rsidRPr="00C5022D" w14:paraId="7E559101" w14:textId="77777777" w:rsidTr="00B4559B">
        <w:trPr>
          <w:trHeight w:val="330"/>
        </w:trPr>
        <w:tc>
          <w:tcPr>
            <w:tcW w:w="851" w:type="dxa"/>
            <w:shd w:val="clear" w:color="000000" w:fill="D8D8D8"/>
            <w:noWrap/>
            <w:vAlign w:val="bottom"/>
            <w:hideMark/>
          </w:tcPr>
          <w:p w14:paraId="6E8ABAE0"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Реттік №</w:t>
            </w:r>
          </w:p>
        </w:tc>
        <w:tc>
          <w:tcPr>
            <w:tcW w:w="2410" w:type="dxa"/>
            <w:vMerge w:val="restart"/>
            <w:shd w:val="clear" w:color="000000" w:fill="D8D8D8"/>
            <w:noWrap/>
            <w:vAlign w:val="center"/>
            <w:hideMark/>
          </w:tcPr>
          <w:p w14:paraId="5B301B7C"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 xml:space="preserve">Пайдалану каротажы </w:t>
            </w:r>
          </w:p>
        </w:tc>
        <w:tc>
          <w:tcPr>
            <w:tcW w:w="1134" w:type="dxa"/>
            <w:vMerge w:val="restart"/>
            <w:shd w:val="clear" w:color="000000" w:fill="D8D8D8"/>
            <w:noWrap/>
            <w:vAlign w:val="center"/>
            <w:hideMark/>
          </w:tcPr>
          <w:p w14:paraId="5F9B447A"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Коды</w:t>
            </w:r>
          </w:p>
        </w:tc>
        <w:tc>
          <w:tcPr>
            <w:tcW w:w="1446" w:type="dxa"/>
            <w:vMerge w:val="restart"/>
            <w:shd w:val="clear" w:color="000000" w:fill="D8D8D8"/>
            <w:vAlign w:val="center"/>
            <w:hideMark/>
          </w:tcPr>
          <w:p w14:paraId="629EF3C1"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Өлшем бірлігі</w:t>
            </w:r>
          </w:p>
        </w:tc>
        <w:tc>
          <w:tcPr>
            <w:tcW w:w="2523" w:type="dxa"/>
            <w:shd w:val="clear" w:color="000000" w:fill="D8D8D8"/>
            <w:vAlign w:val="center"/>
          </w:tcPr>
          <w:p w14:paraId="06FA217D"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Тұрақты мөлшерлеме</w:t>
            </w:r>
          </w:p>
        </w:tc>
        <w:tc>
          <w:tcPr>
            <w:tcW w:w="2409" w:type="dxa"/>
            <w:shd w:val="clear" w:color="000000" w:fill="D8D8D8"/>
            <w:vAlign w:val="bottom"/>
          </w:tcPr>
          <w:p w14:paraId="44E35AE1"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Тереңдігі</w:t>
            </w:r>
          </w:p>
        </w:tc>
        <w:tc>
          <w:tcPr>
            <w:tcW w:w="2552" w:type="dxa"/>
            <w:shd w:val="clear" w:color="000000" w:fill="D8D8D8"/>
            <w:vAlign w:val="bottom"/>
          </w:tcPr>
          <w:p w14:paraId="6122327E"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Өлшеу</w:t>
            </w:r>
          </w:p>
        </w:tc>
        <w:tc>
          <w:tcPr>
            <w:tcW w:w="2268" w:type="dxa"/>
            <w:shd w:val="clear" w:color="000000" w:fill="D8D8D8"/>
            <w:vAlign w:val="bottom"/>
          </w:tcPr>
          <w:p w14:paraId="77F7F3EC"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Жалдау</w:t>
            </w:r>
          </w:p>
        </w:tc>
      </w:tr>
      <w:tr w:rsidR="00B30632" w:rsidRPr="00C5022D" w14:paraId="13387A21" w14:textId="77777777" w:rsidTr="00B4559B">
        <w:trPr>
          <w:trHeight w:val="330"/>
        </w:trPr>
        <w:tc>
          <w:tcPr>
            <w:tcW w:w="851" w:type="dxa"/>
            <w:shd w:val="clear" w:color="000000" w:fill="D8D8D8"/>
            <w:noWrap/>
            <w:vAlign w:val="bottom"/>
            <w:hideMark/>
          </w:tcPr>
          <w:p w14:paraId="33A8BF56" w14:textId="77777777" w:rsidR="00B30632" w:rsidRPr="00C5022D" w:rsidRDefault="00B30632" w:rsidP="00B30632">
            <w:pPr>
              <w:rPr>
                <w:rFonts w:ascii="Times New Roman" w:eastAsia="Calibri" w:hAnsi="Times New Roman"/>
                <w:sz w:val="24"/>
                <w:szCs w:val="24"/>
              </w:rPr>
            </w:pPr>
          </w:p>
        </w:tc>
        <w:tc>
          <w:tcPr>
            <w:tcW w:w="2410" w:type="dxa"/>
            <w:vMerge/>
            <w:vAlign w:val="center"/>
            <w:hideMark/>
          </w:tcPr>
          <w:p w14:paraId="6BC11657" w14:textId="77777777" w:rsidR="00B30632" w:rsidRPr="00C5022D" w:rsidRDefault="00B30632" w:rsidP="00B30632">
            <w:pPr>
              <w:rPr>
                <w:rFonts w:ascii="Times New Roman" w:eastAsia="Calibri" w:hAnsi="Times New Roman"/>
                <w:sz w:val="24"/>
                <w:szCs w:val="24"/>
              </w:rPr>
            </w:pPr>
          </w:p>
        </w:tc>
        <w:tc>
          <w:tcPr>
            <w:tcW w:w="1134" w:type="dxa"/>
            <w:vMerge/>
            <w:vAlign w:val="center"/>
            <w:hideMark/>
          </w:tcPr>
          <w:p w14:paraId="6982E81C" w14:textId="77777777" w:rsidR="00B30632" w:rsidRPr="00C5022D" w:rsidRDefault="00B30632" w:rsidP="00B30632">
            <w:pPr>
              <w:rPr>
                <w:rFonts w:ascii="Times New Roman" w:eastAsia="Calibri" w:hAnsi="Times New Roman"/>
                <w:sz w:val="24"/>
                <w:szCs w:val="24"/>
              </w:rPr>
            </w:pPr>
          </w:p>
        </w:tc>
        <w:tc>
          <w:tcPr>
            <w:tcW w:w="1446" w:type="dxa"/>
            <w:vMerge/>
            <w:vAlign w:val="center"/>
            <w:hideMark/>
          </w:tcPr>
          <w:p w14:paraId="5E0F7893" w14:textId="77777777" w:rsidR="00B30632" w:rsidRPr="00C5022D" w:rsidRDefault="00B30632" w:rsidP="00B30632">
            <w:pPr>
              <w:rPr>
                <w:rFonts w:ascii="Times New Roman" w:eastAsia="Calibri" w:hAnsi="Times New Roman"/>
                <w:sz w:val="24"/>
                <w:szCs w:val="24"/>
              </w:rPr>
            </w:pPr>
          </w:p>
        </w:tc>
        <w:tc>
          <w:tcPr>
            <w:tcW w:w="2523" w:type="dxa"/>
            <w:shd w:val="clear" w:color="000000" w:fill="D8D8D8"/>
            <w:noWrap/>
            <w:vAlign w:val="bottom"/>
            <w:hideMark/>
          </w:tcPr>
          <w:p w14:paraId="129189A7"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 xml:space="preserve"> Теңгемен бағасы</w:t>
            </w:r>
          </w:p>
        </w:tc>
        <w:tc>
          <w:tcPr>
            <w:tcW w:w="2409" w:type="dxa"/>
            <w:shd w:val="clear" w:color="000000" w:fill="D8D8D8"/>
            <w:noWrap/>
            <w:vAlign w:val="bottom"/>
            <w:hideMark/>
          </w:tcPr>
          <w:p w14:paraId="745A94DF"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Теңгемен бағасы</w:t>
            </w:r>
          </w:p>
        </w:tc>
        <w:tc>
          <w:tcPr>
            <w:tcW w:w="2552" w:type="dxa"/>
            <w:shd w:val="clear" w:color="000000" w:fill="D8D8D8"/>
            <w:noWrap/>
            <w:vAlign w:val="bottom"/>
            <w:hideMark/>
          </w:tcPr>
          <w:p w14:paraId="520E1A9C"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Теңгемен бағасы</w:t>
            </w:r>
          </w:p>
        </w:tc>
        <w:tc>
          <w:tcPr>
            <w:tcW w:w="2268" w:type="dxa"/>
            <w:shd w:val="clear" w:color="000000" w:fill="D8D8D8"/>
            <w:noWrap/>
            <w:vAlign w:val="bottom"/>
            <w:hideMark/>
          </w:tcPr>
          <w:p w14:paraId="021FA639"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Теңгемен бағасы</w:t>
            </w:r>
          </w:p>
        </w:tc>
      </w:tr>
      <w:tr w:rsidR="00B30632" w:rsidRPr="00C5022D" w14:paraId="0131509A" w14:textId="77777777" w:rsidTr="00B4559B">
        <w:trPr>
          <w:trHeight w:val="330"/>
        </w:trPr>
        <w:tc>
          <w:tcPr>
            <w:tcW w:w="851" w:type="dxa"/>
            <w:shd w:val="clear" w:color="auto" w:fill="auto"/>
            <w:noWrap/>
            <w:vAlign w:val="bottom"/>
            <w:hideMark/>
          </w:tcPr>
          <w:p w14:paraId="78B1F7EA"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4.1.1</w:t>
            </w:r>
          </w:p>
        </w:tc>
        <w:tc>
          <w:tcPr>
            <w:tcW w:w="2410" w:type="dxa"/>
            <w:shd w:val="clear" w:color="auto" w:fill="auto"/>
            <w:vAlign w:val="center"/>
            <w:hideMark/>
          </w:tcPr>
          <w:p w14:paraId="5E80B821" w14:textId="77777777" w:rsidR="00B30632" w:rsidRPr="00C5022D" w:rsidRDefault="00B30632" w:rsidP="00B4559B">
            <w:pPr>
              <w:ind w:left="0" w:firstLine="0"/>
              <w:rPr>
                <w:rFonts w:ascii="Times New Roman" w:eastAsia="Calibri" w:hAnsi="Times New Roman"/>
                <w:sz w:val="24"/>
                <w:szCs w:val="24"/>
                <w:lang w:val="ru-RU"/>
              </w:rPr>
            </w:pPr>
            <w:r w:rsidRPr="00C5022D">
              <w:rPr>
                <w:rFonts w:ascii="Times New Roman" w:eastAsia="Calibri" w:hAnsi="Times New Roman"/>
                <w:sz w:val="24"/>
                <w:szCs w:val="24"/>
                <w:lang w:val="ru-RU"/>
              </w:rPr>
              <w:t xml:space="preserve">Аралыққа байлау үшін гамма каротаж  </w:t>
            </w:r>
          </w:p>
        </w:tc>
        <w:tc>
          <w:tcPr>
            <w:tcW w:w="1134" w:type="dxa"/>
            <w:shd w:val="clear" w:color="auto" w:fill="auto"/>
            <w:noWrap/>
            <w:vAlign w:val="bottom"/>
          </w:tcPr>
          <w:p w14:paraId="0B24A807" w14:textId="71A169BA" w:rsidR="00B30632" w:rsidRPr="00B37D93" w:rsidRDefault="00B30632" w:rsidP="00B30632">
            <w:pPr>
              <w:rPr>
                <w:rFonts w:ascii="Times New Roman" w:eastAsia="Calibri" w:hAnsi="Times New Roman"/>
                <w:sz w:val="24"/>
                <w:szCs w:val="24"/>
                <w:lang w:val="ru-RU"/>
              </w:rPr>
            </w:pPr>
          </w:p>
        </w:tc>
        <w:tc>
          <w:tcPr>
            <w:tcW w:w="1446" w:type="dxa"/>
            <w:shd w:val="clear" w:color="auto" w:fill="auto"/>
            <w:noWrap/>
            <w:hideMark/>
          </w:tcPr>
          <w:p w14:paraId="184EC673"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метр/күн</w:t>
            </w:r>
          </w:p>
        </w:tc>
        <w:tc>
          <w:tcPr>
            <w:tcW w:w="2523" w:type="dxa"/>
            <w:shd w:val="clear" w:color="auto" w:fill="auto"/>
            <w:noWrap/>
            <w:vAlign w:val="bottom"/>
          </w:tcPr>
          <w:p w14:paraId="211FDC35" w14:textId="77777777" w:rsidR="00B30632" w:rsidRPr="00C5022D" w:rsidRDefault="00B30632" w:rsidP="00B30632">
            <w:pPr>
              <w:rPr>
                <w:rFonts w:ascii="Times New Roman" w:eastAsia="Calibri" w:hAnsi="Times New Roman"/>
                <w:sz w:val="24"/>
                <w:szCs w:val="24"/>
              </w:rPr>
            </w:pPr>
          </w:p>
        </w:tc>
        <w:tc>
          <w:tcPr>
            <w:tcW w:w="2409" w:type="dxa"/>
            <w:shd w:val="clear" w:color="auto" w:fill="auto"/>
            <w:noWrap/>
            <w:vAlign w:val="bottom"/>
          </w:tcPr>
          <w:p w14:paraId="5E4F9A18" w14:textId="77777777" w:rsidR="00B30632" w:rsidRPr="00C5022D" w:rsidRDefault="00B30632" w:rsidP="00B30632">
            <w:pPr>
              <w:rPr>
                <w:rFonts w:ascii="Times New Roman" w:eastAsia="Calibri" w:hAnsi="Times New Roman"/>
                <w:sz w:val="24"/>
                <w:szCs w:val="24"/>
              </w:rPr>
            </w:pPr>
          </w:p>
        </w:tc>
        <w:tc>
          <w:tcPr>
            <w:tcW w:w="2552" w:type="dxa"/>
            <w:shd w:val="clear" w:color="auto" w:fill="auto"/>
            <w:noWrap/>
            <w:vAlign w:val="bottom"/>
          </w:tcPr>
          <w:p w14:paraId="2ED77771" w14:textId="77777777" w:rsidR="00B30632" w:rsidRPr="00C5022D" w:rsidRDefault="00B30632" w:rsidP="00B30632">
            <w:pPr>
              <w:rPr>
                <w:rFonts w:ascii="Times New Roman" w:eastAsia="Calibri" w:hAnsi="Times New Roman"/>
                <w:sz w:val="24"/>
                <w:szCs w:val="24"/>
              </w:rPr>
            </w:pPr>
          </w:p>
        </w:tc>
        <w:tc>
          <w:tcPr>
            <w:tcW w:w="2268" w:type="dxa"/>
            <w:shd w:val="clear" w:color="auto" w:fill="auto"/>
            <w:noWrap/>
            <w:vAlign w:val="bottom"/>
          </w:tcPr>
          <w:p w14:paraId="1B0DF309" w14:textId="77777777" w:rsidR="00B30632" w:rsidRPr="00C5022D" w:rsidRDefault="00B30632" w:rsidP="00B30632">
            <w:pPr>
              <w:rPr>
                <w:rFonts w:ascii="Times New Roman" w:eastAsia="Calibri" w:hAnsi="Times New Roman"/>
                <w:sz w:val="24"/>
                <w:szCs w:val="24"/>
              </w:rPr>
            </w:pPr>
          </w:p>
        </w:tc>
      </w:tr>
      <w:tr w:rsidR="00B30632" w:rsidRPr="00C5022D" w14:paraId="29B9EC9B" w14:textId="77777777" w:rsidTr="00B4559B">
        <w:trPr>
          <w:trHeight w:val="330"/>
        </w:trPr>
        <w:tc>
          <w:tcPr>
            <w:tcW w:w="851" w:type="dxa"/>
            <w:shd w:val="clear" w:color="auto" w:fill="auto"/>
            <w:noWrap/>
            <w:vAlign w:val="bottom"/>
            <w:hideMark/>
          </w:tcPr>
          <w:p w14:paraId="5BEDDD7D"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4.1.2</w:t>
            </w:r>
          </w:p>
        </w:tc>
        <w:tc>
          <w:tcPr>
            <w:tcW w:w="2410" w:type="dxa"/>
            <w:shd w:val="clear" w:color="auto" w:fill="auto"/>
            <w:vAlign w:val="center"/>
            <w:hideMark/>
          </w:tcPr>
          <w:p w14:paraId="4F56F16E"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ЛМ</w:t>
            </w:r>
          </w:p>
        </w:tc>
        <w:tc>
          <w:tcPr>
            <w:tcW w:w="1134" w:type="dxa"/>
            <w:shd w:val="clear" w:color="auto" w:fill="auto"/>
            <w:noWrap/>
            <w:vAlign w:val="bottom"/>
          </w:tcPr>
          <w:p w14:paraId="5578F947" w14:textId="5861F4BD" w:rsidR="00B30632" w:rsidRPr="00C5022D" w:rsidRDefault="00B30632" w:rsidP="00B30632">
            <w:pPr>
              <w:rPr>
                <w:rFonts w:ascii="Times New Roman" w:eastAsia="Calibri" w:hAnsi="Times New Roman"/>
                <w:sz w:val="24"/>
                <w:szCs w:val="24"/>
              </w:rPr>
            </w:pPr>
          </w:p>
        </w:tc>
        <w:tc>
          <w:tcPr>
            <w:tcW w:w="1446" w:type="dxa"/>
            <w:shd w:val="clear" w:color="auto" w:fill="auto"/>
            <w:noWrap/>
            <w:hideMark/>
          </w:tcPr>
          <w:p w14:paraId="1CFFFD59"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метр/күн</w:t>
            </w:r>
          </w:p>
        </w:tc>
        <w:tc>
          <w:tcPr>
            <w:tcW w:w="2523" w:type="dxa"/>
            <w:shd w:val="clear" w:color="auto" w:fill="auto"/>
            <w:noWrap/>
            <w:vAlign w:val="bottom"/>
          </w:tcPr>
          <w:p w14:paraId="23A71008" w14:textId="77777777" w:rsidR="00B30632" w:rsidRPr="00C5022D" w:rsidRDefault="00B30632" w:rsidP="00B30632">
            <w:pPr>
              <w:rPr>
                <w:rFonts w:ascii="Times New Roman" w:eastAsia="Calibri" w:hAnsi="Times New Roman"/>
                <w:sz w:val="24"/>
                <w:szCs w:val="24"/>
              </w:rPr>
            </w:pPr>
          </w:p>
        </w:tc>
        <w:tc>
          <w:tcPr>
            <w:tcW w:w="2409" w:type="dxa"/>
            <w:shd w:val="clear" w:color="auto" w:fill="auto"/>
            <w:noWrap/>
            <w:vAlign w:val="bottom"/>
          </w:tcPr>
          <w:p w14:paraId="5B1ECE6F" w14:textId="77777777" w:rsidR="00B30632" w:rsidRPr="00C5022D" w:rsidRDefault="00B30632" w:rsidP="00B30632">
            <w:pPr>
              <w:rPr>
                <w:rFonts w:ascii="Times New Roman" w:eastAsia="Calibri" w:hAnsi="Times New Roman"/>
                <w:sz w:val="24"/>
                <w:szCs w:val="24"/>
              </w:rPr>
            </w:pPr>
          </w:p>
        </w:tc>
        <w:tc>
          <w:tcPr>
            <w:tcW w:w="2552" w:type="dxa"/>
            <w:shd w:val="clear" w:color="auto" w:fill="auto"/>
            <w:noWrap/>
            <w:vAlign w:val="bottom"/>
          </w:tcPr>
          <w:p w14:paraId="47E255C2" w14:textId="77777777" w:rsidR="00B30632" w:rsidRPr="00C5022D" w:rsidRDefault="00B30632" w:rsidP="00B30632">
            <w:pPr>
              <w:rPr>
                <w:rFonts w:ascii="Times New Roman" w:eastAsia="Calibri" w:hAnsi="Times New Roman"/>
                <w:sz w:val="24"/>
                <w:szCs w:val="24"/>
              </w:rPr>
            </w:pPr>
          </w:p>
        </w:tc>
        <w:tc>
          <w:tcPr>
            <w:tcW w:w="2268" w:type="dxa"/>
            <w:shd w:val="clear" w:color="auto" w:fill="auto"/>
            <w:noWrap/>
            <w:vAlign w:val="bottom"/>
          </w:tcPr>
          <w:p w14:paraId="5100E0B9" w14:textId="77777777" w:rsidR="00B30632" w:rsidRPr="00C5022D" w:rsidRDefault="00B30632" w:rsidP="00B30632">
            <w:pPr>
              <w:rPr>
                <w:rFonts w:ascii="Times New Roman" w:eastAsia="Calibri" w:hAnsi="Times New Roman"/>
                <w:sz w:val="24"/>
                <w:szCs w:val="24"/>
              </w:rPr>
            </w:pPr>
          </w:p>
        </w:tc>
      </w:tr>
      <w:tr w:rsidR="00B30632" w:rsidRPr="00C5022D" w14:paraId="3F2CDA8A" w14:textId="77777777" w:rsidTr="00B4559B">
        <w:trPr>
          <w:trHeight w:val="330"/>
        </w:trPr>
        <w:tc>
          <w:tcPr>
            <w:tcW w:w="851" w:type="dxa"/>
            <w:shd w:val="clear" w:color="auto" w:fill="auto"/>
            <w:noWrap/>
            <w:vAlign w:val="bottom"/>
            <w:hideMark/>
          </w:tcPr>
          <w:p w14:paraId="5CB6B027"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4.1.3</w:t>
            </w:r>
          </w:p>
        </w:tc>
        <w:tc>
          <w:tcPr>
            <w:tcW w:w="2410" w:type="dxa"/>
            <w:shd w:val="clear" w:color="auto" w:fill="auto"/>
            <w:vAlign w:val="center"/>
            <w:hideMark/>
          </w:tcPr>
          <w:p w14:paraId="6790AAB2"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Манометр</w:t>
            </w:r>
          </w:p>
        </w:tc>
        <w:tc>
          <w:tcPr>
            <w:tcW w:w="1134" w:type="dxa"/>
            <w:shd w:val="clear" w:color="auto" w:fill="auto"/>
            <w:noWrap/>
            <w:vAlign w:val="bottom"/>
          </w:tcPr>
          <w:p w14:paraId="33F16966" w14:textId="40F6CD5A" w:rsidR="00B30632" w:rsidRPr="00C5022D" w:rsidRDefault="00B30632" w:rsidP="00B30632">
            <w:pPr>
              <w:rPr>
                <w:rFonts w:ascii="Times New Roman" w:eastAsia="Calibri" w:hAnsi="Times New Roman"/>
                <w:sz w:val="24"/>
                <w:szCs w:val="24"/>
              </w:rPr>
            </w:pPr>
          </w:p>
        </w:tc>
        <w:tc>
          <w:tcPr>
            <w:tcW w:w="1446" w:type="dxa"/>
            <w:shd w:val="clear" w:color="auto" w:fill="auto"/>
            <w:noWrap/>
            <w:hideMark/>
          </w:tcPr>
          <w:p w14:paraId="4F6535C3"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метр/күн</w:t>
            </w:r>
          </w:p>
        </w:tc>
        <w:tc>
          <w:tcPr>
            <w:tcW w:w="2523" w:type="dxa"/>
            <w:shd w:val="clear" w:color="auto" w:fill="auto"/>
            <w:noWrap/>
            <w:vAlign w:val="bottom"/>
          </w:tcPr>
          <w:p w14:paraId="78CC4D28" w14:textId="77777777" w:rsidR="00B30632" w:rsidRPr="00C5022D" w:rsidRDefault="00B30632" w:rsidP="00B30632">
            <w:pPr>
              <w:rPr>
                <w:rFonts w:ascii="Times New Roman" w:eastAsia="Calibri" w:hAnsi="Times New Roman"/>
                <w:sz w:val="24"/>
                <w:szCs w:val="24"/>
              </w:rPr>
            </w:pPr>
          </w:p>
        </w:tc>
        <w:tc>
          <w:tcPr>
            <w:tcW w:w="2409" w:type="dxa"/>
            <w:shd w:val="clear" w:color="auto" w:fill="auto"/>
            <w:noWrap/>
            <w:vAlign w:val="bottom"/>
          </w:tcPr>
          <w:p w14:paraId="50B8F722" w14:textId="77777777" w:rsidR="00B30632" w:rsidRPr="00C5022D" w:rsidRDefault="00B30632" w:rsidP="00B30632">
            <w:pPr>
              <w:rPr>
                <w:rFonts w:ascii="Times New Roman" w:eastAsia="Calibri" w:hAnsi="Times New Roman"/>
                <w:sz w:val="24"/>
                <w:szCs w:val="24"/>
              </w:rPr>
            </w:pPr>
          </w:p>
        </w:tc>
        <w:tc>
          <w:tcPr>
            <w:tcW w:w="2552" w:type="dxa"/>
            <w:shd w:val="clear" w:color="auto" w:fill="auto"/>
            <w:noWrap/>
            <w:vAlign w:val="bottom"/>
          </w:tcPr>
          <w:p w14:paraId="62EDBA14" w14:textId="77777777" w:rsidR="00B30632" w:rsidRPr="00C5022D" w:rsidRDefault="00B30632" w:rsidP="00B30632">
            <w:pPr>
              <w:rPr>
                <w:rFonts w:ascii="Times New Roman" w:eastAsia="Calibri" w:hAnsi="Times New Roman"/>
                <w:sz w:val="24"/>
                <w:szCs w:val="24"/>
              </w:rPr>
            </w:pPr>
          </w:p>
        </w:tc>
        <w:tc>
          <w:tcPr>
            <w:tcW w:w="2268" w:type="dxa"/>
            <w:shd w:val="clear" w:color="auto" w:fill="auto"/>
            <w:noWrap/>
            <w:vAlign w:val="bottom"/>
          </w:tcPr>
          <w:p w14:paraId="55086C3A" w14:textId="77777777" w:rsidR="00B30632" w:rsidRPr="00C5022D" w:rsidRDefault="00B30632" w:rsidP="00B30632">
            <w:pPr>
              <w:rPr>
                <w:rFonts w:ascii="Times New Roman" w:eastAsia="Calibri" w:hAnsi="Times New Roman"/>
                <w:sz w:val="24"/>
                <w:szCs w:val="24"/>
              </w:rPr>
            </w:pPr>
          </w:p>
        </w:tc>
      </w:tr>
      <w:tr w:rsidR="00B30632" w:rsidRPr="00C5022D" w14:paraId="6BCC1113" w14:textId="77777777" w:rsidTr="00B4559B">
        <w:trPr>
          <w:trHeight w:val="330"/>
        </w:trPr>
        <w:tc>
          <w:tcPr>
            <w:tcW w:w="851" w:type="dxa"/>
            <w:shd w:val="clear" w:color="auto" w:fill="auto"/>
            <w:noWrap/>
            <w:vAlign w:val="bottom"/>
            <w:hideMark/>
          </w:tcPr>
          <w:p w14:paraId="36C8C86F"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4.1.4</w:t>
            </w:r>
          </w:p>
        </w:tc>
        <w:tc>
          <w:tcPr>
            <w:tcW w:w="2410" w:type="dxa"/>
            <w:shd w:val="clear" w:color="auto" w:fill="auto"/>
            <w:vAlign w:val="center"/>
            <w:hideMark/>
          </w:tcPr>
          <w:p w14:paraId="4FBE1E2B"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Плотномер</w:t>
            </w:r>
          </w:p>
        </w:tc>
        <w:tc>
          <w:tcPr>
            <w:tcW w:w="1134" w:type="dxa"/>
            <w:shd w:val="clear" w:color="auto" w:fill="auto"/>
            <w:noWrap/>
            <w:vAlign w:val="bottom"/>
          </w:tcPr>
          <w:p w14:paraId="4B983B46" w14:textId="5730D59A" w:rsidR="00B30632" w:rsidRPr="00C5022D" w:rsidRDefault="00B30632" w:rsidP="00B30632">
            <w:pPr>
              <w:rPr>
                <w:rFonts w:ascii="Times New Roman" w:eastAsia="Calibri" w:hAnsi="Times New Roman"/>
                <w:sz w:val="24"/>
                <w:szCs w:val="24"/>
              </w:rPr>
            </w:pPr>
          </w:p>
        </w:tc>
        <w:tc>
          <w:tcPr>
            <w:tcW w:w="1446" w:type="dxa"/>
            <w:shd w:val="clear" w:color="auto" w:fill="auto"/>
            <w:noWrap/>
            <w:hideMark/>
          </w:tcPr>
          <w:p w14:paraId="2A26DC99"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метр/күн</w:t>
            </w:r>
          </w:p>
        </w:tc>
        <w:tc>
          <w:tcPr>
            <w:tcW w:w="2523" w:type="dxa"/>
            <w:shd w:val="clear" w:color="auto" w:fill="auto"/>
            <w:noWrap/>
            <w:vAlign w:val="bottom"/>
          </w:tcPr>
          <w:p w14:paraId="2FE9B033" w14:textId="77777777" w:rsidR="00B30632" w:rsidRPr="00C5022D" w:rsidRDefault="00B30632" w:rsidP="00B30632">
            <w:pPr>
              <w:rPr>
                <w:rFonts w:ascii="Times New Roman" w:eastAsia="Calibri" w:hAnsi="Times New Roman"/>
                <w:sz w:val="24"/>
                <w:szCs w:val="24"/>
              </w:rPr>
            </w:pPr>
          </w:p>
        </w:tc>
        <w:tc>
          <w:tcPr>
            <w:tcW w:w="2409" w:type="dxa"/>
            <w:shd w:val="clear" w:color="auto" w:fill="auto"/>
            <w:noWrap/>
            <w:vAlign w:val="bottom"/>
          </w:tcPr>
          <w:p w14:paraId="33196D78" w14:textId="77777777" w:rsidR="00B30632" w:rsidRPr="00C5022D" w:rsidRDefault="00B30632" w:rsidP="00B30632">
            <w:pPr>
              <w:rPr>
                <w:rFonts w:ascii="Times New Roman" w:eastAsia="Calibri" w:hAnsi="Times New Roman"/>
                <w:sz w:val="24"/>
                <w:szCs w:val="24"/>
              </w:rPr>
            </w:pPr>
          </w:p>
        </w:tc>
        <w:tc>
          <w:tcPr>
            <w:tcW w:w="2552" w:type="dxa"/>
            <w:shd w:val="clear" w:color="auto" w:fill="auto"/>
            <w:noWrap/>
            <w:vAlign w:val="bottom"/>
          </w:tcPr>
          <w:p w14:paraId="71895F5F" w14:textId="77777777" w:rsidR="00B30632" w:rsidRPr="00C5022D" w:rsidRDefault="00B30632" w:rsidP="00B30632">
            <w:pPr>
              <w:rPr>
                <w:rFonts w:ascii="Times New Roman" w:eastAsia="Calibri" w:hAnsi="Times New Roman"/>
                <w:sz w:val="24"/>
                <w:szCs w:val="24"/>
              </w:rPr>
            </w:pPr>
          </w:p>
        </w:tc>
        <w:tc>
          <w:tcPr>
            <w:tcW w:w="2268" w:type="dxa"/>
            <w:shd w:val="clear" w:color="auto" w:fill="auto"/>
            <w:noWrap/>
            <w:vAlign w:val="bottom"/>
          </w:tcPr>
          <w:p w14:paraId="3E1CA3FE" w14:textId="77777777" w:rsidR="00B30632" w:rsidRPr="00C5022D" w:rsidRDefault="00B30632" w:rsidP="00B30632">
            <w:pPr>
              <w:rPr>
                <w:rFonts w:ascii="Times New Roman" w:eastAsia="Calibri" w:hAnsi="Times New Roman"/>
                <w:sz w:val="24"/>
                <w:szCs w:val="24"/>
              </w:rPr>
            </w:pPr>
          </w:p>
        </w:tc>
      </w:tr>
      <w:tr w:rsidR="00B30632" w:rsidRPr="00C5022D" w14:paraId="2FFF13DC" w14:textId="77777777" w:rsidTr="00B4559B">
        <w:trPr>
          <w:trHeight w:val="330"/>
        </w:trPr>
        <w:tc>
          <w:tcPr>
            <w:tcW w:w="851" w:type="dxa"/>
            <w:shd w:val="clear" w:color="auto" w:fill="auto"/>
            <w:noWrap/>
            <w:vAlign w:val="bottom"/>
            <w:hideMark/>
          </w:tcPr>
          <w:p w14:paraId="0EB802E3"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4.1.5</w:t>
            </w:r>
          </w:p>
        </w:tc>
        <w:tc>
          <w:tcPr>
            <w:tcW w:w="2410" w:type="dxa"/>
            <w:shd w:val="clear" w:color="auto" w:fill="auto"/>
            <w:vAlign w:val="center"/>
            <w:hideMark/>
          </w:tcPr>
          <w:p w14:paraId="4453710B"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Термометр</w:t>
            </w:r>
          </w:p>
        </w:tc>
        <w:tc>
          <w:tcPr>
            <w:tcW w:w="1134" w:type="dxa"/>
            <w:shd w:val="clear" w:color="auto" w:fill="auto"/>
            <w:noWrap/>
            <w:vAlign w:val="bottom"/>
          </w:tcPr>
          <w:p w14:paraId="50247DC6" w14:textId="077F61F8" w:rsidR="00B30632" w:rsidRPr="00C5022D" w:rsidRDefault="00B30632" w:rsidP="00B30632">
            <w:pPr>
              <w:rPr>
                <w:rFonts w:ascii="Times New Roman" w:eastAsia="Calibri" w:hAnsi="Times New Roman"/>
                <w:sz w:val="24"/>
                <w:szCs w:val="24"/>
              </w:rPr>
            </w:pPr>
          </w:p>
        </w:tc>
        <w:tc>
          <w:tcPr>
            <w:tcW w:w="1446" w:type="dxa"/>
            <w:shd w:val="clear" w:color="auto" w:fill="auto"/>
            <w:noWrap/>
            <w:hideMark/>
          </w:tcPr>
          <w:p w14:paraId="22F9F969"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метр/күн</w:t>
            </w:r>
          </w:p>
        </w:tc>
        <w:tc>
          <w:tcPr>
            <w:tcW w:w="2523" w:type="dxa"/>
            <w:shd w:val="clear" w:color="auto" w:fill="auto"/>
            <w:noWrap/>
            <w:vAlign w:val="bottom"/>
          </w:tcPr>
          <w:p w14:paraId="6AE1FADF" w14:textId="77777777" w:rsidR="00B30632" w:rsidRPr="00C5022D" w:rsidRDefault="00B30632" w:rsidP="00B30632">
            <w:pPr>
              <w:rPr>
                <w:rFonts w:ascii="Times New Roman" w:eastAsia="Calibri" w:hAnsi="Times New Roman"/>
                <w:sz w:val="24"/>
                <w:szCs w:val="24"/>
              </w:rPr>
            </w:pPr>
          </w:p>
        </w:tc>
        <w:tc>
          <w:tcPr>
            <w:tcW w:w="2409" w:type="dxa"/>
            <w:shd w:val="clear" w:color="auto" w:fill="auto"/>
            <w:noWrap/>
            <w:vAlign w:val="bottom"/>
          </w:tcPr>
          <w:p w14:paraId="7A623305" w14:textId="77777777" w:rsidR="00B30632" w:rsidRPr="00C5022D" w:rsidRDefault="00B30632" w:rsidP="00B30632">
            <w:pPr>
              <w:rPr>
                <w:rFonts w:ascii="Times New Roman" w:eastAsia="Calibri" w:hAnsi="Times New Roman"/>
                <w:sz w:val="24"/>
                <w:szCs w:val="24"/>
              </w:rPr>
            </w:pPr>
          </w:p>
        </w:tc>
        <w:tc>
          <w:tcPr>
            <w:tcW w:w="2552" w:type="dxa"/>
            <w:shd w:val="clear" w:color="auto" w:fill="auto"/>
            <w:noWrap/>
            <w:vAlign w:val="bottom"/>
          </w:tcPr>
          <w:p w14:paraId="244C4A51" w14:textId="77777777" w:rsidR="00B30632" w:rsidRPr="00C5022D" w:rsidRDefault="00B30632" w:rsidP="00B30632">
            <w:pPr>
              <w:rPr>
                <w:rFonts w:ascii="Times New Roman" w:eastAsia="Calibri" w:hAnsi="Times New Roman"/>
                <w:sz w:val="24"/>
                <w:szCs w:val="24"/>
              </w:rPr>
            </w:pPr>
          </w:p>
        </w:tc>
        <w:tc>
          <w:tcPr>
            <w:tcW w:w="2268" w:type="dxa"/>
            <w:shd w:val="clear" w:color="auto" w:fill="auto"/>
            <w:noWrap/>
            <w:vAlign w:val="bottom"/>
          </w:tcPr>
          <w:p w14:paraId="1DCBD6E0" w14:textId="77777777" w:rsidR="00B30632" w:rsidRPr="00C5022D" w:rsidRDefault="00B30632" w:rsidP="00B30632">
            <w:pPr>
              <w:rPr>
                <w:rFonts w:ascii="Times New Roman" w:eastAsia="Calibri" w:hAnsi="Times New Roman"/>
                <w:sz w:val="24"/>
                <w:szCs w:val="24"/>
              </w:rPr>
            </w:pPr>
          </w:p>
        </w:tc>
      </w:tr>
      <w:tr w:rsidR="00B30632" w:rsidRPr="00C5022D" w14:paraId="2D908FC0" w14:textId="77777777" w:rsidTr="00B4559B">
        <w:trPr>
          <w:trHeight w:val="330"/>
        </w:trPr>
        <w:tc>
          <w:tcPr>
            <w:tcW w:w="851" w:type="dxa"/>
            <w:shd w:val="clear" w:color="auto" w:fill="auto"/>
            <w:noWrap/>
            <w:vAlign w:val="bottom"/>
            <w:hideMark/>
          </w:tcPr>
          <w:p w14:paraId="67A9B982"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4.1.6</w:t>
            </w:r>
          </w:p>
        </w:tc>
        <w:tc>
          <w:tcPr>
            <w:tcW w:w="2410" w:type="dxa"/>
            <w:shd w:val="clear" w:color="auto" w:fill="auto"/>
            <w:vAlign w:val="center"/>
            <w:hideMark/>
          </w:tcPr>
          <w:p w14:paraId="753EA137"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Каверномер</w:t>
            </w:r>
          </w:p>
        </w:tc>
        <w:tc>
          <w:tcPr>
            <w:tcW w:w="1134" w:type="dxa"/>
            <w:shd w:val="clear" w:color="auto" w:fill="auto"/>
            <w:noWrap/>
            <w:vAlign w:val="bottom"/>
          </w:tcPr>
          <w:p w14:paraId="7EBBB7E2" w14:textId="3CDE2596" w:rsidR="00B30632" w:rsidRPr="00C5022D" w:rsidRDefault="00B30632" w:rsidP="00B30632">
            <w:pPr>
              <w:rPr>
                <w:rFonts w:ascii="Times New Roman" w:eastAsia="Calibri" w:hAnsi="Times New Roman"/>
                <w:sz w:val="24"/>
                <w:szCs w:val="24"/>
              </w:rPr>
            </w:pPr>
          </w:p>
        </w:tc>
        <w:tc>
          <w:tcPr>
            <w:tcW w:w="1446" w:type="dxa"/>
            <w:shd w:val="clear" w:color="auto" w:fill="auto"/>
            <w:noWrap/>
            <w:hideMark/>
          </w:tcPr>
          <w:p w14:paraId="028A5184"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метр/күн</w:t>
            </w:r>
          </w:p>
        </w:tc>
        <w:tc>
          <w:tcPr>
            <w:tcW w:w="2523" w:type="dxa"/>
            <w:shd w:val="clear" w:color="auto" w:fill="auto"/>
            <w:noWrap/>
            <w:vAlign w:val="bottom"/>
          </w:tcPr>
          <w:p w14:paraId="0F65E489" w14:textId="77777777" w:rsidR="00B30632" w:rsidRPr="00C5022D" w:rsidRDefault="00B30632" w:rsidP="00B30632">
            <w:pPr>
              <w:rPr>
                <w:rFonts w:ascii="Times New Roman" w:eastAsia="Calibri" w:hAnsi="Times New Roman"/>
                <w:sz w:val="24"/>
                <w:szCs w:val="24"/>
              </w:rPr>
            </w:pPr>
          </w:p>
        </w:tc>
        <w:tc>
          <w:tcPr>
            <w:tcW w:w="2409" w:type="dxa"/>
            <w:shd w:val="clear" w:color="auto" w:fill="auto"/>
            <w:noWrap/>
            <w:vAlign w:val="bottom"/>
          </w:tcPr>
          <w:p w14:paraId="52FD1C5C" w14:textId="77777777" w:rsidR="00B30632" w:rsidRPr="00C5022D" w:rsidRDefault="00B30632" w:rsidP="00B30632">
            <w:pPr>
              <w:rPr>
                <w:rFonts w:ascii="Times New Roman" w:eastAsia="Calibri" w:hAnsi="Times New Roman"/>
                <w:sz w:val="24"/>
                <w:szCs w:val="24"/>
              </w:rPr>
            </w:pPr>
          </w:p>
        </w:tc>
        <w:tc>
          <w:tcPr>
            <w:tcW w:w="2552" w:type="dxa"/>
            <w:shd w:val="clear" w:color="auto" w:fill="auto"/>
            <w:noWrap/>
            <w:vAlign w:val="bottom"/>
          </w:tcPr>
          <w:p w14:paraId="5335D5EE" w14:textId="77777777" w:rsidR="00B30632" w:rsidRPr="00C5022D" w:rsidRDefault="00B30632" w:rsidP="00B30632">
            <w:pPr>
              <w:rPr>
                <w:rFonts w:ascii="Times New Roman" w:eastAsia="Calibri" w:hAnsi="Times New Roman"/>
                <w:sz w:val="24"/>
                <w:szCs w:val="24"/>
              </w:rPr>
            </w:pPr>
          </w:p>
        </w:tc>
        <w:tc>
          <w:tcPr>
            <w:tcW w:w="2268" w:type="dxa"/>
            <w:shd w:val="clear" w:color="auto" w:fill="auto"/>
            <w:noWrap/>
            <w:vAlign w:val="bottom"/>
          </w:tcPr>
          <w:p w14:paraId="535CE380" w14:textId="77777777" w:rsidR="00B30632" w:rsidRPr="00C5022D" w:rsidRDefault="00B30632" w:rsidP="00B30632">
            <w:pPr>
              <w:rPr>
                <w:rFonts w:ascii="Times New Roman" w:eastAsia="Calibri" w:hAnsi="Times New Roman"/>
                <w:sz w:val="24"/>
                <w:szCs w:val="24"/>
              </w:rPr>
            </w:pPr>
          </w:p>
        </w:tc>
      </w:tr>
      <w:tr w:rsidR="00B30632" w:rsidRPr="00C5022D" w14:paraId="4C8EC502" w14:textId="77777777" w:rsidTr="00B4559B">
        <w:trPr>
          <w:trHeight w:val="330"/>
        </w:trPr>
        <w:tc>
          <w:tcPr>
            <w:tcW w:w="851" w:type="dxa"/>
            <w:shd w:val="clear" w:color="auto" w:fill="auto"/>
            <w:noWrap/>
            <w:vAlign w:val="bottom"/>
            <w:hideMark/>
          </w:tcPr>
          <w:p w14:paraId="1DE781F5"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4.1.7</w:t>
            </w:r>
          </w:p>
        </w:tc>
        <w:tc>
          <w:tcPr>
            <w:tcW w:w="2410" w:type="dxa"/>
            <w:shd w:val="clear" w:color="auto" w:fill="auto"/>
            <w:vAlign w:val="center"/>
          </w:tcPr>
          <w:p w14:paraId="5571593D"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Акселерометр</w:t>
            </w:r>
          </w:p>
        </w:tc>
        <w:tc>
          <w:tcPr>
            <w:tcW w:w="1134" w:type="dxa"/>
            <w:shd w:val="clear" w:color="auto" w:fill="auto"/>
            <w:noWrap/>
            <w:vAlign w:val="bottom"/>
          </w:tcPr>
          <w:p w14:paraId="78794CB4" w14:textId="3154B1B4" w:rsidR="00B30632" w:rsidRPr="00C5022D" w:rsidRDefault="00B30632" w:rsidP="00B30632">
            <w:pPr>
              <w:rPr>
                <w:rFonts w:ascii="Times New Roman" w:eastAsia="Calibri" w:hAnsi="Times New Roman"/>
                <w:sz w:val="24"/>
                <w:szCs w:val="24"/>
              </w:rPr>
            </w:pPr>
          </w:p>
        </w:tc>
        <w:tc>
          <w:tcPr>
            <w:tcW w:w="1446" w:type="dxa"/>
            <w:shd w:val="clear" w:color="auto" w:fill="auto"/>
            <w:noWrap/>
          </w:tcPr>
          <w:p w14:paraId="60808389"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метр/күн</w:t>
            </w:r>
          </w:p>
        </w:tc>
        <w:tc>
          <w:tcPr>
            <w:tcW w:w="2523" w:type="dxa"/>
            <w:shd w:val="clear" w:color="auto" w:fill="auto"/>
            <w:noWrap/>
            <w:vAlign w:val="bottom"/>
          </w:tcPr>
          <w:p w14:paraId="3D42F935" w14:textId="77777777" w:rsidR="00B30632" w:rsidRPr="00C5022D" w:rsidRDefault="00B30632" w:rsidP="00B30632">
            <w:pPr>
              <w:rPr>
                <w:rFonts w:ascii="Times New Roman" w:eastAsia="Calibri" w:hAnsi="Times New Roman"/>
                <w:sz w:val="24"/>
                <w:szCs w:val="24"/>
              </w:rPr>
            </w:pPr>
          </w:p>
        </w:tc>
        <w:tc>
          <w:tcPr>
            <w:tcW w:w="2409" w:type="dxa"/>
            <w:shd w:val="clear" w:color="auto" w:fill="auto"/>
            <w:noWrap/>
            <w:vAlign w:val="bottom"/>
          </w:tcPr>
          <w:p w14:paraId="4D5F494F" w14:textId="77777777" w:rsidR="00B30632" w:rsidRPr="00C5022D" w:rsidRDefault="00B30632" w:rsidP="00B30632">
            <w:pPr>
              <w:rPr>
                <w:rFonts w:ascii="Times New Roman" w:eastAsia="Calibri" w:hAnsi="Times New Roman"/>
                <w:sz w:val="24"/>
                <w:szCs w:val="24"/>
              </w:rPr>
            </w:pPr>
          </w:p>
        </w:tc>
        <w:tc>
          <w:tcPr>
            <w:tcW w:w="2552" w:type="dxa"/>
            <w:shd w:val="clear" w:color="auto" w:fill="auto"/>
            <w:noWrap/>
            <w:vAlign w:val="bottom"/>
          </w:tcPr>
          <w:p w14:paraId="5B8C3A7B" w14:textId="77777777" w:rsidR="00B30632" w:rsidRPr="00C5022D" w:rsidRDefault="00B30632" w:rsidP="00B30632">
            <w:pPr>
              <w:rPr>
                <w:rFonts w:ascii="Times New Roman" w:eastAsia="Calibri" w:hAnsi="Times New Roman"/>
                <w:sz w:val="24"/>
                <w:szCs w:val="24"/>
              </w:rPr>
            </w:pPr>
          </w:p>
        </w:tc>
        <w:tc>
          <w:tcPr>
            <w:tcW w:w="2268" w:type="dxa"/>
            <w:shd w:val="clear" w:color="auto" w:fill="auto"/>
            <w:noWrap/>
            <w:vAlign w:val="bottom"/>
          </w:tcPr>
          <w:p w14:paraId="2DAC7845" w14:textId="77777777" w:rsidR="00B30632" w:rsidRPr="00C5022D" w:rsidRDefault="00B30632" w:rsidP="00B30632">
            <w:pPr>
              <w:rPr>
                <w:rFonts w:ascii="Times New Roman" w:eastAsia="Calibri" w:hAnsi="Times New Roman"/>
                <w:sz w:val="24"/>
                <w:szCs w:val="24"/>
              </w:rPr>
            </w:pPr>
          </w:p>
        </w:tc>
      </w:tr>
      <w:tr w:rsidR="00B30632" w:rsidRPr="00C5022D" w14:paraId="0672A53D" w14:textId="77777777" w:rsidTr="00B4559B">
        <w:trPr>
          <w:trHeight w:val="330"/>
        </w:trPr>
        <w:tc>
          <w:tcPr>
            <w:tcW w:w="851" w:type="dxa"/>
            <w:shd w:val="clear" w:color="auto" w:fill="auto"/>
            <w:noWrap/>
            <w:vAlign w:val="bottom"/>
            <w:hideMark/>
          </w:tcPr>
          <w:p w14:paraId="1C28C4AE"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4.1.8</w:t>
            </w:r>
          </w:p>
        </w:tc>
        <w:tc>
          <w:tcPr>
            <w:tcW w:w="2410" w:type="dxa"/>
            <w:shd w:val="clear" w:color="auto" w:fill="auto"/>
            <w:vAlign w:val="center"/>
          </w:tcPr>
          <w:p w14:paraId="630E10B7"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Шығыс өлшегіш</w:t>
            </w:r>
          </w:p>
        </w:tc>
        <w:tc>
          <w:tcPr>
            <w:tcW w:w="1134" w:type="dxa"/>
            <w:shd w:val="clear" w:color="auto" w:fill="auto"/>
            <w:noWrap/>
            <w:vAlign w:val="bottom"/>
          </w:tcPr>
          <w:p w14:paraId="2DA41D97" w14:textId="19320170" w:rsidR="00B30632" w:rsidRPr="00C5022D" w:rsidRDefault="00B30632" w:rsidP="00B30632">
            <w:pPr>
              <w:rPr>
                <w:rFonts w:ascii="Times New Roman" w:eastAsia="Calibri" w:hAnsi="Times New Roman"/>
                <w:sz w:val="24"/>
                <w:szCs w:val="24"/>
              </w:rPr>
            </w:pPr>
          </w:p>
        </w:tc>
        <w:tc>
          <w:tcPr>
            <w:tcW w:w="1446" w:type="dxa"/>
            <w:shd w:val="clear" w:color="auto" w:fill="auto"/>
            <w:noWrap/>
          </w:tcPr>
          <w:p w14:paraId="0C0FECEB"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метр/күн</w:t>
            </w:r>
          </w:p>
        </w:tc>
        <w:tc>
          <w:tcPr>
            <w:tcW w:w="2523" w:type="dxa"/>
            <w:shd w:val="clear" w:color="auto" w:fill="auto"/>
            <w:noWrap/>
            <w:vAlign w:val="bottom"/>
          </w:tcPr>
          <w:p w14:paraId="5A00BCA6" w14:textId="77777777" w:rsidR="00B30632" w:rsidRPr="00C5022D" w:rsidRDefault="00B30632" w:rsidP="00B30632">
            <w:pPr>
              <w:rPr>
                <w:rFonts w:ascii="Times New Roman" w:eastAsia="Calibri" w:hAnsi="Times New Roman"/>
                <w:sz w:val="24"/>
                <w:szCs w:val="24"/>
              </w:rPr>
            </w:pPr>
          </w:p>
        </w:tc>
        <w:tc>
          <w:tcPr>
            <w:tcW w:w="2409" w:type="dxa"/>
            <w:shd w:val="clear" w:color="auto" w:fill="auto"/>
            <w:noWrap/>
            <w:vAlign w:val="bottom"/>
          </w:tcPr>
          <w:p w14:paraId="69521EDE" w14:textId="77777777" w:rsidR="00B30632" w:rsidRPr="00C5022D" w:rsidRDefault="00B30632" w:rsidP="00B30632">
            <w:pPr>
              <w:rPr>
                <w:rFonts w:ascii="Times New Roman" w:eastAsia="Calibri" w:hAnsi="Times New Roman"/>
                <w:sz w:val="24"/>
                <w:szCs w:val="24"/>
              </w:rPr>
            </w:pPr>
          </w:p>
        </w:tc>
        <w:tc>
          <w:tcPr>
            <w:tcW w:w="2552" w:type="dxa"/>
            <w:shd w:val="clear" w:color="auto" w:fill="auto"/>
            <w:noWrap/>
            <w:vAlign w:val="bottom"/>
          </w:tcPr>
          <w:p w14:paraId="0E772070" w14:textId="77777777" w:rsidR="00B30632" w:rsidRPr="00C5022D" w:rsidRDefault="00B30632" w:rsidP="00B30632">
            <w:pPr>
              <w:rPr>
                <w:rFonts w:ascii="Times New Roman" w:eastAsia="Calibri" w:hAnsi="Times New Roman"/>
                <w:sz w:val="24"/>
                <w:szCs w:val="24"/>
              </w:rPr>
            </w:pPr>
          </w:p>
        </w:tc>
        <w:tc>
          <w:tcPr>
            <w:tcW w:w="2268" w:type="dxa"/>
            <w:shd w:val="clear" w:color="auto" w:fill="auto"/>
            <w:noWrap/>
            <w:vAlign w:val="bottom"/>
          </w:tcPr>
          <w:p w14:paraId="0B2430D9" w14:textId="77777777" w:rsidR="00B30632" w:rsidRPr="00C5022D" w:rsidRDefault="00B30632" w:rsidP="00B30632">
            <w:pPr>
              <w:rPr>
                <w:rFonts w:ascii="Times New Roman" w:eastAsia="Calibri" w:hAnsi="Times New Roman"/>
                <w:sz w:val="24"/>
                <w:szCs w:val="24"/>
              </w:rPr>
            </w:pPr>
          </w:p>
        </w:tc>
      </w:tr>
      <w:tr w:rsidR="00B30632" w:rsidRPr="00C5022D" w14:paraId="343C3A96" w14:textId="77777777" w:rsidTr="00B4559B">
        <w:trPr>
          <w:trHeight w:val="330"/>
        </w:trPr>
        <w:tc>
          <w:tcPr>
            <w:tcW w:w="851" w:type="dxa"/>
            <w:shd w:val="clear" w:color="auto" w:fill="auto"/>
            <w:noWrap/>
            <w:vAlign w:val="bottom"/>
            <w:hideMark/>
          </w:tcPr>
          <w:p w14:paraId="7739D5AC"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4.1.9</w:t>
            </w:r>
          </w:p>
        </w:tc>
        <w:tc>
          <w:tcPr>
            <w:tcW w:w="2410" w:type="dxa"/>
            <w:shd w:val="clear" w:color="auto" w:fill="auto"/>
            <w:vAlign w:val="center"/>
          </w:tcPr>
          <w:p w14:paraId="00C71063"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 xml:space="preserve">Электр бергіштері бар ылғал өлшегіш  </w:t>
            </w:r>
          </w:p>
        </w:tc>
        <w:tc>
          <w:tcPr>
            <w:tcW w:w="1134" w:type="dxa"/>
            <w:shd w:val="clear" w:color="auto" w:fill="auto"/>
            <w:noWrap/>
            <w:vAlign w:val="bottom"/>
          </w:tcPr>
          <w:p w14:paraId="6FCC64D4" w14:textId="2E6DDE42" w:rsidR="00B30632" w:rsidRPr="00C5022D" w:rsidRDefault="00B30632" w:rsidP="00B30632">
            <w:pPr>
              <w:rPr>
                <w:rFonts w:ascii="Times New Roman" w:eastAsia="Calibri" w:hAnsi="Times New Roman"/>
                <w:sz w:val="24"/>
                <w:szCs w:val="24"/>
              </w:rPr>
            </w:pPr>
          </w:p>
        </w:tc>
        <w:tc>
          <w:tcPr>
            <w:tcW w:w="1446" w:type="dxa"/>
            <w:shd w:val="clear" w:color="auto" w:fill="auto"/>
            <w:noWrap/>
          </w:tcPr>
          <w:p w14:paraId="0F450212"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метр/күн</w:t>
            </w:r>
          </w:p>
        </w:tc>
        <w:tc>
          <w:tcPr>
            <w:tcW w:w="2523" w:type="dxa"/>
            <w:shd w:val="clear" w:color="auto" w:fill="auto"/>
            <w:noWrap/>
            <w:vAlign w:val="bottom"/>
          </w:tcPr>
          <w:p w14:paraId="656D1E84" w14:textId="77777777" w:rsidR="00B30632" w:rsidRPr="00C5022D" w:rsidRDefault="00B30632" w:rsidP="00B30632">
            <w:pPr>
              <w:rPr>
                <w:rFonts w:ascii="Times New Roman" w:eastAsia="Calibri" w:hAnsi="Times New Roman"/>
                <w:sz w:val="24"/>
                <w:szCs w:val="24"/>
              </w:rPr>
            </w:pPr>
          </w:p>
        </w:tc>
        <w:tc>
          <w:tcPr>
            <w:tcW w:w="2409" w:type="dxa"/>
            <w:shd w:val="clear" w:color="auto" w:fill="auto"/>
            <w:noWrap/>
            <w:vAlign w:val="bottom"/>
          </w:tcPr>
          <w:p w14:paraId="26388DB7" w14:textId="77777777" w:rsidR="00B30632" w:rsidRPr="00C5022D" w:rsidRDefault="00B30632" w:rsidP="00B30632">
            <w:pPr>
              <w:rPr>
                <w:rFonts w:ascii="Times New Roman" w:eastAsia="Calibri" w:hAnsi="Times New Roman"/>
                <w:sz w:val="24"/>
                <w:szCs w:val="24"/>
              </w:rPr>
            </w:pPr>
          </w:p>
        </w:tc>
        <w:tc>
          <w:tcPr>
            <w:tcW w:w="2552" w:type="dxa"/>
            <w:shd w:val="clear" w:color="auto" w:fill="auto"/>
            <w:noWrap/>
            <w:vAlign w:val="bottom"/>
          </w:tcPr>
          <w:p w14:paraId="62A15E33" w14:textId="77777777" w:rsidR="00B30632" w:rsidRPr="00C5022D" w:rsidRDefault="00B30632" w:rsidP="00B30632">
            <w:pPr>
              <w:rPr>
                <w:rFonts w:ascii="Times New Roman" w:eastAsia="Calibri" w:hAnsi="Times New Roman"/>
                <w:sz w:val="24"/>
                <w:szCs w:val="24"/>
              </w:rPr>
            </w:pPr>
          </w:p>
        </w:tc>
        <w:tc>
          <w:tcPr>
            <w:tcW w:w="2268" w:type="dxa"/>
            <w:shd w:val="clear" w:color="auto" w:fill="auto"/>
            <w:noWrap/>
            <w:vAlign w:val="bottom"/>
          </w:tcPr>
          <w:p w14:paraId="63A7B79F" w14:textId="77777777" w:rsidR="00B30632" w:rsidRPr="00C5022D" w:rsidRDefault="00B30632" w:rsidP="00B30632">
            <w:pPr>
              <w:rPr>
                <w:rFonts w:ascii="Times New Roman" w:eastAsia="Calibri" w:hAnsi="Times New Roman"/>
                <w:sz w:val="24"/>
                <w:szCs w:val="24"/>
              </w:rPr>
            </w:pPr>
          </w:p>
        </w:tc>
      </w:tr>
      <w:tr w:rsidR="00B30632" w:rsidRPr="00C5022D" w14:paraId="46696706" w14:textId="77777777" w:rsidTr="00B4559B">
        <w:trPr>
          <w:trHeight w:val="330"/>
        </w:trPr>
        <w:tc>
          <w:tcPr>
            <w:tcW w:w="851" w:type="dxa"/>
            <w:shd w:val="clear" w:color="auto" w:fill="auto"/>
            <w:noWrap/>
            <w:vAlign w:val="bottom"/>
            <w:hideMark/>
          </w:tcPr>
          <w:p w14:paraId="05A04E95"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4.1.10</w:t>
            </w:r>
          </w:p>
        </w:tc>
        <w:tc>
          <w:tcPr>
            <w:tcW w:w="2410" w:type="dxa"/>
            <w:shd w:val="clear" w:color="auto" w:fill="auto"/>
            <w:vAlign w:val="center"/>
          </w:tcPr>
          <w:p w14:paraId="71F3658B"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Пайдалану каротажы бойынша түсіндіру  егжей-тегжейлі корреляция</w:t>
            </w:r>
          </w:p>
        </w:tc>
        <w:tc>
          <w:tcPr>
            <w:tcW w:w="1134" w:type="dxa"/>
            <w:shd w:val="clear" w:color="auto" w:fill="auto"/>
            <w:noWrap/>
            <w:vAlign w:val="bottom"/>
          </w:tcPr>
          <w:p w14:paraId="218B8746" w14:textId="77777777" w:rsidR="00B30632" w:rsidRPr="00C5022D" w:rsidRDefault="00B30632" w:rsidP="00B30632">
            <w:pPr>
              <w:rPr>
                <w:rFonts w:ascii="Times New Roman" w:eastAsia="Calibri" w:hAnsi="Times New Roman"/>
                <w:sz w:val="24"/>
                <w:szCs w:val="24"/>
              </w:rPr>
            </w:pPr>
          </w:p>
        </w:tc>
        <w:tc>
          <w:tcPr>
            <w:tcW w:w="1446" w:type="dxa"/>
            <w:shd w:val="clear" w:color="auto" w:fill="auto"/>
            <w:noWrap/>
            <w:vAlign w:val="bottom"/>
          </w:tcPr>
          <w:p w14:paraId="00D152FD"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w:t>
            </w:r>
          </w:p>
        </w:tc>
        <w:tc>
          <w:tcPr>
            <w:tcW w:w="2523" w:type="dxa"/>
            <w:shd w:val="clear" w:color="auto" w:fill="auto"/>
            <w:noWrap/>
            <w:vAlign w:val="bottom"/>
          </w:tcPr>
          <w:p w14:paraId="79695D1E" w14:textId="77777777" w:rsidR="00B30632" w:rsidRPr="00C5022D" w:rsidRDefault="00B30632" w:rsidP="00B30632">
            <w:pPr>
              <w:rPr>
                <w:rFonts w:ascii="Times New Roman" w:eastAsia="Calibri" w:hAnsi="Times New Roman"/>
                <w:sz w:val="24"/>
                <w:szCs w:val="24"/>
              </w:rPr>
            </w:pPr>
          </w:p>
        </w:tc>
        <w:tc>
          <w:tcPr>
            <w:tcW w:w="2409" w:type="dxa"/>
            <w:shd w:val="clear" w:color="auto" w:fill="auto"/>
            <w:noWrap/>
            <w:vAlign w:val="bottom"/>
          </w:tcPr>
          <w:p w14:paraId="5A26445B" w14:textId="77777777" w:rsidR="00B30632" w:rsidRPr="00C5022D" w:rsidRDefault="00B30632" w:rsidP="00B30632">
            <w:pPr>
              <w:rPr>
                <w:rFonts w:ascii="Times New Roman" w:eastAsia="Calibri" w:hAnsi="Times New Roman"/>
                <w:sz w:val="24"/>
                <w:szCs w:val="24"/>
              </w:rPr>
            </w:pPr>
          </w:p>
        </w:tc>
        <w:tc>
          <w:tcPr>
            <w:tcW w:w="2552" w:type="dxa"/>
            <w:shd w:val="clear" w:color="auto" w:fill="auto"/>
            <w:noWrap/>
            <w:vAlign w:val="bottom"/>
          </w:tcPr>
          <w:p w14:paraId="09193133" w14:textId="77777777" w:rsidR="00B30632" w:rsidRPr="00C5022D" w:rsidRDefault="00B30632" w:rsidP="00B30632">
            <w:pPr>
              <w:rPr>
                <w:rFonts w:ascii="Times New Roman" w:eastAsia="Calibri" w:hAnsi="Times New Roman"/>
                <w:sz w:val="24"/>
                <w:szCs w:val="24"/>
              </w:rPr>
            </w:pPr>
          </w:p>
        </w:tc>
        <w:tc>
          <w:tcPr>
            <w:tcW w:w="2268" w:type="dxa"/>
            <w:shd w:val="clear" w:color="auto" w:fill="auto"/>
            <w:noWrap/>
            <w:vAlign w:val="bottom"/>
          </w:tcPr>
          <w:p w14:paraId="268138B6" w14:textId="77777777" w:rsidR="00B30632" w:rsidRPr="00C5022D" w:rsidRDefault="00B30632" w:rsidP="00B30632">
            <w:pPr>
              <w:rPr>
                <w:rFonts w:ascii="Times New Roman" w:eastAsia="Calibri" w:hAnsi="Times New Roman"/>
                <w:sz w:val="24"/>
                <w:szCs w:val="24"/>
              </w:rPr>
            </w:pPr>
          </w:p>
        </w:tc>
      </w:tr>
      <w:tr w:rsidR="00B30632" w:rsidRPr="00C5022D" w14:paraId="43E07010" w14:textId="77777777" w:rsidTr="00B4559B">
        <w:trPr>
          <w:trHeight w:val="330"/>
        </w:trPr>
        <w:tc>
          <w:tcPr>
            <w:tcW w:w="851" w:type="dxa"/>
            <w:shd w:val="clear" w:color="auto" w:fill="auto"/>
            <w:noWrap/>
            <w:vAlign w:val="bottom"/>
            <w:hideMark/>
          </w:tcPr>
          <w:p w14:paraId="54A220E7"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4.1.11</w:t>
            </w:r>
          </w:p>
        </w:tc>
        <w:tc>
          <w:tcPr>
            <w:tcW w:w="2410" w:type="dxa"/>
            <w:shd w:val="clear" w:color="auto" w:fill="auto"/>
            <w:vAlign w:val="center"/>
          </w:tcPr>
          <w:p w14:paraId="6AD521F2"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10K –да сағалық атқылауға қарсы жабдықтың жұмысы</w:t>
            </w:r>
          </w:p>
        </w:tc>
        <w:tc>
          <w:tcPr>
            <w:tcW w:w="1134" w:type="dxa"/>
            <w:shd w:val="clear" w:color="auto" w:fill="auto"/>
            <w:noWrap/>
            <w:vAlign w:val="bottom"/>
          </w:tcPr>
          <w:p w14:paraId="0D842D90" w14:textId="77777777" w:rsidR="00B30632" w:rsidRPr="00C5022D" w:rsidRDefault="00B30632" w:rsidP="00B30632">
            <w:pPr>
              <w:rPr>
                <w:rFonts w:ascii="Times New Roman" w:eastAsia="Calibri" w:hAnsi="Times New Roman"/>
                <w:sz w:val="24"/>
                <w:szCs w:val="24"/>
              </w:rPr>
            </w:pPr>
          </w:p>
        </w:tc>
        <w:tc>
          <w:tcPr>
            <w:tcW w:w="1446" w:type="dxa"/>
            <w:shd w:val="clear" w:color="auto" w:fill="auto"/>
            <w:noWrap/>
            <w:vAlign w:val="bottom"/>
          </w:tcPr>
          <w:p w14:paraId="22D4AF7A"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 түсіру./күн</w:t>
            </w:r>
          </w:p>
        </w:tc>
        <w:tc>
          <w:tcPr>
            <w:tcW w:w="2523" w:type="dxa"/>
            <w:shd w:val="clear" w:color="auto" w:fill="auto"/>
            <w:noWrap/>
            <w:vAlign w:val="bottom"/>
          </w:tcPr>
          <w:p w14:paraId="545C9DB5" w14:textId="77777777" w:rsidR="00B30632" w:rsidRPr="00C5022D" w:rsidRDefault="00B30632" w:rsidP="00B30632">
            <w:pPr>
              <w:rPr>
                <w:rFonts w:ascii="Times New Roman" w:eastAsia="Calibri" w:hAnsi="Times New Roman"/>
                <w:sz w:val="24"/>
                <w:szCs w:val="24"/>
              </w:rPr>
            </w:pPr>
          </w:p>
        </w:tc>
        <w:tc>
          <w:tcPr>
            <w:tcW w:w="2409" w:type="dxa"/>
            <w:shd w:val="clear" w:color="auto" w:fill="auto"/>
            <w:noWrap/>
            <w:vAlign w:val="bottom"/>
          </w:tcPr>
          <w:p w14:paraId="001B000D" w14:textId="77777777" w:rsidR="00B30632" w:rsidRPr="00C5022D" w:rsidRDefault="00B30632" w:rsidP="00B30632">
            <w:pPr>
              <w:rPr>
                <w:rFonts w:ascii="Times New Roman" w:eastAsia="Calibri" w:hAnsi="Times New Roman"/>
                <w:sz w:val="24"/>
                <w:szCs w:val="24"/>
              </w:rPr>
            </w:pPr>
          </w:p>
        </w:tc>
        <w:tc>
          <w:tcPr>
            <w:tcW w:w="2552" w:type="dxa"/>
            <w:shd w:val="clear" w:color="auto" w:fill="auto"/>
            <w:noWrap/>
            <w:vAlign w:val="bottom"/>
          </w:tcPr>
          <w:p w14:paraId="26DD974A" w14:textId="77777777" w:rsidR="00B30632" w:rsidRPr="00C5022D" w:rsidRDefault="00B30632" w:rsidP="00B30632">
            <w:pPr>
              <w:rPr>
                <w:rFonts w:ascii="Times New Roman" w:eastAsia="Calibri" w:hAnsi="Times New Roman"/>
                <w:sz w:val="24"/>
                <w:szCs w:val="24"/>
              </w:rPr>
            </w:pPr>
          </w:p>
        </w:tc>
        <w:tc>
          <w:tcPr>
            <w:tcW w:w="2268" w:type="dxa"/>
            <w:shd w:val="clear" w:color="auto" w:fill="auto"/>
            <w:noWrap/>
            <w:vAlign w:val="bottom"/>
          </w:tcPr>
          <w:p w14:paraId="1E01BDF0" w14:textId="77777777" w:rsidR="00B30632" w:rsidRPr="00C5022D" w:rsidRDefault="00B30632" w:rsidP="00B30632">
            <w:pPr>
              <w:rPr>
                <w:rFonts w:ascii="Times New Roman" w:eastAsia="Calibri" w:hAnsi="Times New Roman"/>
                <w:sz w:val="24"/>
                <w:szCs w:val="24"/>
              </w:rPr>
            </w:pPr>
          </w:p>
        </w:tc>
      </w:tr>
      <w:tr w:rsidR="00B30632" w:rsidRPr="00C5022D" w14:paraId="4C89D6DD" w14:textId="77777777" w:rsidTr="00B4559B">
        <w:trPr>
          <w:trHeight w:val="330"/>
        </w:trPr>
        <w:tc>
          <w:tcPr>
            <w:tcW w:w="851" w:type="dxa"/>
            <w:shd w:val="clear" w:color="auto" w:fill="auto"/>
            <w:noWrap/>
            <w:vAlign w:val="bottom"/>
            <w:hideMark/>
          </w:tcPr>
          <w:p w14:paraId="1437E16B"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4.1.12</w:t>
            </w:r>
          </w:p>
        </w:tc>
        <w:tc>
          <w:tcPr>
            <w:tcW w:w="2410" w:type="dxa"/>
            <w:shd w:val="clear" w:color="auto" w:fill="auto"/>
            <w:vAlign w:val="center"/>
          </w:tcPr>
          <w:p w14:paraId="3ECF83EA" w14:textId="77777777" w:rsidR="00B30632" w:rsidRPr="00C5022D" w:rsidRDefault="00B30632" w:rsidP="00B4559B">
            <w:pPr>
              <w:ind w:left="0" w:firstLine="0"/>
              <w:rPr>
                <w:rFonts w:ascii="Times New Roman" w:eastAsia="Calibri" w:hAnsi="Times New Roman"/>
                <w:sz w:val="24"/>
                <w:szCs w:val="24"/>
                <w:lang w:val="ru-RU"/>
              </w:rPr>
            </w:pPr>
            <w:r w:rsidRPr="00C5022D">
              <w:rPr>
                <w:rFonts w:ascii="Times New Roman" w:eastAsia="Calibri" w:hAnsi="Times New Roman"/>
                <w:sz w:val="24"/>
                <w:szCs w:val="24"/>
                <w:lang w:val="ru-RU"/>
              </w:rPr>
              <w:t xml:space="preserve">Пайдалану каротажы кезіндегі жұмысқа арналған персонал  </w:t>
            </w:r>
          </w:p>
        </w:tc>
        <w:tc>
          <w:tcPr>
            <w:tcW w:w="1134" w:type="dxa"/>
            <w:shd w:val="clear" w:color="auto" w:fill="auto"/>
            <w:noWrap/>
            <w:vAlign w:val="bottom"/>
          </w:tcPr>
          <w:p w14:paraId="3A046AC5"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WL crew</w:t>
            </w:r>
          </w:p>
        </w:tc>
        <w:tc>
          <w:tcPr>
            <w:tcW w:w="1446" w:type="dxa"/>
            <w:shd w:val="clear" w:color="auto" w:fill="auto"/>
            <w:noWrap/>
            <w:vAlign w:val="bottom"/>
          </w:tcPr>
          <w:p w14:paraId="5680DB56"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күн</w:t>
            </w:r>
          </w:p>
        </w:tc>
        <w:tc>
          <w:tcPr>
            <w:tcW w:w="2523" w:type="dxa"/>
            <w:shd w:val="clear" w:color="auto" w:fill="auto"/>
            <w:noWrap/>
            <w:vAlign w:val="bottom"/>
          </w:tcPr>
          <w:p w14:paraId="286B4EEE" w14:textId="77777777" w:rsidR="00B30632" w:rsidRPr="00C5022D" w:rsidRDefault="00B30632" w:rsidP="00B30632">
            <w:pPr>
              <w:rPr>
                <w:rFonts w:ascii="Times New Roman" w:eastAsia="Calibri" w:hAnsi="Times New Roman"/>
                <w:sz w:val="24"/>
                <w:szCs w:val="24"/>
              </w:rPr>
            </w:pPr>
          </w:p>
        </w:tc>
        <w:tc>
          <w:tcPr>
            <w:tcW w:w="2409" w:type="dxa"/>
            <w:shd w:val="clear" w:color="auto" w:fill="auto"/>
            <w:noWrap/>
            <w:vAlign w:val="bottom"/>
          </w:tcPr>
          <w:p w14:paraId="37BFCE63" w14:textId="77777777" w:rsidR="00B30632" w:rsidRPr="00C5022D" w:rsidRDefault="00B30632" w:rsidP="00B30632">
            <w:pPr>
              <w:rPr>
                <w:rFonts w:ascii="Times New Roman" w:eastAsia="Calibri" w:hAnsi="Times New Roman"/>
                <w:sz w:val="24"/>
                <w:szCs w:val="24"/>
              </w:rPr>
            </w:pPr>
          </w:p>
        </w:tc>
        <w:tc>
          <w:tcPr>
            <w:tcW w:w="2552" w:type="dxa"/>
            <w:shd w:val="clear" w:color="auto" w:fill="auto"/>
            <w:noWrap/>
            <w:vAlign w:val="bottom"/>
          </w:tcPr>
          <w:p w14:paraId="545D8235" w14:textId="77777777" w:rsidR="00B30632" w:rsidRPr="00C5022D" w:rsidRDefault="00B30632" w:rsidP="00B30632">
            <w:pPr>
              <w:rPr>
                <w:rFonts w:ascii="Times New Roman" w:eastAsia="Calibri" w:hAnsi="Times New Roman"/>
                <w:sz w:val="24"/>
                <w:szCs w:val="24"/>
              </w:rPr>
            </w:pPr>
          </w:p>
        </w:tc>
        <w:tc>
          <w:tcPr>
            <w:tcW w:w="2268" w:type="dxa"/>
            <w:shd w:val="clear" w:color="auto" w:fill="auto"/>
            <w:noWrap/>
            <w:vAlign w:val="bottom"/>
          </w:tcPr>
          <w:p w14:paraId="225907B8" w14:textId="77777777" w:rsidR="00B30632" w:rsidRPr="00C5022D" w:rsidRDefault="00B30632" w:rsidP="00B30632">
            <w:pPr>
              <w:rPr>
                <w:rFonts w:ascii="Times New Roman" w:eastAsia="Calibri" w:hAnsi="Times New Roman"/>
                <w:sz w:val="24"/>
                <w:szCs w:val="24"/>
              </w:rPr>
            </w:pPr>
          </w:p>
        </w:tc>
      </w:tr>
      <w:tr w:rsidR="00B30632" w:rsidRPr="00C5022D" w14:paraId="6B87BEC9" w14:textId="77777777" w:rsidTr="00B4559B">
        <w:trPr>
          <w:trHeight w:val="330"/>
        </w:trPr>
        <w:tc>
          <w:tcPr>
            <w:tcW w:w="851" w:type="dxa"/>
            <w:shd w:val="clear" w:color="auto" w:fill="auto"/>
            <w:noWrap/>
            <w:vAlign w:val="bottom"/>
            <w:hideMark/>
          </w:tcPr>
          <w:p w14:paraId="5F04BEE4"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4.1.13</w:t>
            </w:r>
          </w:p>
        </w:tc>
        <w:tc>
          <w:tcPr>
            <w:tcW w:w="2410" w:type="dxa"/>
            <w:shd w:val="clear" w:color="auto" w:fill="auto"/>
            <w:vAlign w:val="center"/>
          </w:tcPr>
          <w:p w14:paraId="541C0C2A"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 xml:space="preserve">Дайындық және қорытынды жұмыстар </w:t>
            </w:r>
          </w:p>
        </w:tc>
        <w:tc>
          <w:tcPr>
            <w:tcW w:w="1134" w:type="dxa"/>
            <w:shd w:val="clear" w:color="auto" w:fill="auto"/>
            <w:noWrap/>
            <w:vAlign w:val="bottom"/>
          </w:tcPr>
          <w:p w14:paraId="530B9135"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Rig Up</w:t>
            </w:r>
          </w:p>
        </w:tc>
        <w:tc>
          <w:tcPr>
            <w:tcW w:w="1446" w:type="dxa"/>
            <w:shd w:val="clear" w:color="auto" w:fill="auto"/>
            <w:noWrap/>
            <w:vAlign w:val="bottom"/>
          </w:tcPr>
          <w:p w14:paraId="7DCE71F2"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күн</w:t>
            </w:r>
          </w:p>
        </w:tc>
        <w:tc>
          <w:tcPr>
            <w:tcW w:w="2523" w:type="dxa"/>
            <w:shd w:val="clear" w:color="auto" w:fill="auto"/>
            <w:noWrap/>
            <w:vAlign w:val="bottom"/>
          </w:tcPr>
          <w:p w14:paraId="73F64CFE" w14:textId="77777777" w:rsidR="00B30632" w:rsidRPr="00C5022D" w:rsidRDefault="00B30632" w:rsidP="00B30632">
            <w:pPr>
              <w:rPr>
                <w:rFonts w:ascii="Times New Roman" w:eastAsia="Calibri" w:hAnsi="Times New Roman"/>
                <w:sz w:val="24"/>
                <w:szCs w:val="24"/>
              </w:rPr>
            </w:pPr>
          </w:p>
        </w:tc>
        <w:tc>
          <w:tcPr>
            <w:tcW w:w="2409" w:type="dxa"/>
            <w:shd w:val="clear" w:color="auto" w:fill="auto"/>
            <w:noWrap/>
            <w:vAlign w:val="bottom"/>
          </w:tcPr>
          <w:p w14:paraId="4AF4A4AF" w14:textId="77777777" w:rsidR="00B30632" w:rsidRPr="00C5022D" w:rsidRDefault="00B30632" w:rsidP="00B30632">
            <w:pPr>
              <w:rPr>
                <w:rFonts w:ascii="Times New Roman" w:eastAsia="Calibri" w:hAnsi="Times New Roman"/>
                <w:sz w:val="24"/>
                <w:szCs w:val="24"/>
              </w:rPr>
            </w:pPr>
          </w:p>
        </w:tc>
        <w:tc>
          <w:tcPr>
            <w:tcW w:w="2552" w:type="dxa"/>
            <w:shd w:val="clear" w:color="auto" w:fill="auto"/>
            <w:noWrap/>
            <w:vAlign w:val="bottom"/>
          </w:tcPr>
          <w:p w14:paraId="265EA385" w14:textId="77777777" w:rsidR="00B30632" w:rsidRPr="00C5022D" w:rsidRDefault="00B30632" w:rsidP="00B30632">
            <w:pPr>
              <w:rPr>
                <w:rFonts w:ascii="Times New Roman" w:eastAsia="Calibri" w:hAnsi="Times New Roman"/>
                <w:sz w:val="24"/>
                <w:szCs w:val="24"/>
              </w:rPr>
            </w:pPr>
          </w:p>
        </w:tc>
        <w:tc>
          <w:tcPr>
            <w:tcW w:w="2268" w:type="dxa"/>
            <w:shd w:val="clear" w:color="auto" w:fill="auto"/>
            <w:noWrap/>
            <w:vAlign w:val="bottom"/>
          </w:tcPr>
          <w:p w14:paraId="17B3E5E8" w14:textId="77777777" w:rsidR="00B30632" w:rsidRPr="00C5022D" w:rsidRDefault="00B30632" w:rsidP="00B30632">
            <w:pPr>
              <w:rPr>
                <w:rFonts w:ascii="Times New Roman" w:eastAsia="Calibri" w:hAnsi="Times New Roman"/>
                <w:sz w:val="24"/>
                <w:szCs w:val="24"/>
              </w:rPr>
            </w:pPr>
          </w:p>
        </w:tc>
      </w:tr>
      <w:tr w:rsidR="00B30632" w:rsidRPr="00C5022D" w14:paraId="6DD1BF2C" w14:textId="77777777" w:rsidTr="00B4559B">
        <w:trPr>
          <w:trHeight w:val="330"/>
        </w:trPr>
        <w:tc>
          <w:tcPr>
            <w:tcW w:w="851" w:type="dxa"/>
            <w:shd w:val="clear" w:color="auto" w:fill="auto"/>
            <w:noWrap/>
            <w:vAlign w:val="bottom"/>
            <w:hideMark/>
          </w:tcPr>
          <w:p w14:paraId="51AF0620"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4.2</w:t>
            </w:r>
          </w:p>
        </w:tc>
        <w:tc>
          <w:tcPr>
            <w:tcW w:w="2410" w:type="dxa"/>
            <w:shd w:val="clear" w:color="auto" w:fill="auto"/>
            <w:vAlign w:val="center"/>
          </w:tcPr>
          <w:p w14:paraId="428AE30D"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Каротаж станциясын жалдау</w:t>
            </w:r>
          </w:p>
        </w:tc>
        <w:tc>
          <w:tcPr>
            <w:tcW w:w="1134" w:type="dxa"/>
            <w:shd w:val="clear" w:color="auto" w:fill="auto"/>
            <w:noWrap/>
            <w:vAlign w:val="bottom"/>
          </w:tcPr>
          <w:p w14:paraId="65353300" w14:textId="77777777" w:rsidR="00B30632" w:rsidRPr="00C5022D" w:rsidRDefault="00B30632" w:rsidP="00B30632">
            <w:pPr>
              <w:rPr>
                <w:rFonts w:ascii="Times New Roman" w:eastAsia="Calibri" w:hAnsi="Times New Roman"/>
                <w:sz w:val="24"/>
                <w:szCs w:val="24"/>
              </w:rPr>
            </w:pPr>
          </w:p>
        </w:tc>
        <w:tc>
          <w:tcPr>
            <w:tcW w:w="1446" w:type="dxa"/>
            <w:shd w:val="clear" w:color="auto" w:fill="auto"/>
            <w:noWrap/>
            <w:vAlign w:val="bottom"/>
          </w:tcPr>
          <w:p w14:paraId="44F27991"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күн</w:t>
            </w:r>
          </w:p>
        </w:tc>
        <w:tc>
          <w:tcPr>
            <w:tcW w:w="2523" w:type="dxa"/>
            <w:shd w:val="clear" w:color="auto" w:fill="auto"/>
            <w:noWrap/>
            <w:vAlign w:val="bottom"/>
          </w:tcPr>
          <w:p w14:paraId="252E7F1A" w14:textId="77777777" w:rsidR="00B30632" w:rsidRPr="00C5022D" w:rsidRDefault="00B30632" w:rsidP="00B30632">
            <w:pPr>
              <w:rPr>
                <w:rFonts w:ascii="Times New Roman" w:eastAsia="Calibri" w:hAnsi="Times New Roman"/>
                <w:sz w:val="24"/>
                <w:szCs w:val="24"/>
              </w:rPr>
            </w:pPr>
          </w:p>
        </w:tc>
        <w:tc>
          <w:tcPr>
            <w:tcW w:w="2409" w:type="dxa"/>
            <w:shd w:val="clear" w:color="auto" w:fill="auto"/>
            <w:noWrap/>
            <w:vAlign w:val="bottom"/>
          </w:tcPr>
          <w:p w14:paraId="03CED09B" w14:textId="77777777" w:rsidR="00B30632" w:rsidRPr="00C5022D" w:rsidRDefault="00B30632" w:rsidP="00B30632">
            <w:pPr>
              <w:rPr>
                <w:rFonts w:ascii="Times New Roman" w:eastAsia="Calibri" w:hAnsi="Times New Roman"/>
                <w:sz w:val="24"/>
                <w:szCs w:val="24"/>
              </w:rPr>
            </w:pPr>
          </w:p>
        </w:tc>
        <w:tc>
          <w:tcPr>
            <w:tcW w:w="2552" w:type="dxa"/>
            <w:shd w:val="clear" w:color="auto" w:fill="auto"/>
            <w:noWrap/>
            <w:vAlign w:val="bottom"/>
          </w:tcPr>
          <w:p w14:paraId="30257AB7" w14:textId="77777777" w:rsidR="00B30632" w:rsidRPr="00C5022D" w:rsidRDefault="00B30632" w:rsidP="00B30632">
            <w:pPr>
              <w:rPr>
                <w:rFonts w:ascii="Times New Roman" w:eastAsia="Calibri" w:hAnsi="Times New Roman"/>
                <w:sz w:val="24"/>
                <w:szCs w:val="24"/>
              </w:rPr>
            </w:pPr>
          </w:p>
        </w:tc>
        <w:tc>
          <w:tcPr>
            <w:tcW w:w="2268" w:type="dxa"/>
            <w:shd w:val="clear" w:color="auto" w:fill="auto"/>
            <w:noWrap/>
            <w:vAlign w:val="bottom"/>
          </w:tcPr>
          <w:p w14:paraId="28E17EFF" w14:textId="77777777" w:rsidR="00B30632" w:rsidRPr="00C5022D" w:rsidRDefault="00B30632" w:rsidP="00B30632">
            <w:pPr>
              <w:rPr>
                <w:rFonts w:ascii="Times New Roman" w:eastAsia="Calibri" w:hAnsi="Times New Roman"/>
                <w:sz w:val="24"/>
                <w:szCs w:val="24"/>
              </w:rPr>
            </w:pPr>
          </w:p>
        </w:tc>
      </w:tr>
    </w:tbl>
    <w:p w14:paraId="229FE037" w14:textId="77777777" w:rsidR="00B30632" w:rsidRPr="00C5022D" w:rsidRDefault="00B30632" w:rsidP="00B30632">
      <w:pPr>
        <w:rPr>
          <w:rFonts w:ascii="Times New Roman" w:hAnsi="Times New Roman"/>
          <w:sz w:val="24"/>
          <w:szCs w:val="24"/>
        </w:rPr>
      </w:pPr>
    </w:p>
    <w:p w14:paraId="6A6960BD" w14:textId="77777777" w:rsidR="00B30632" w:rsidRPr="00C5022D" w:rsidRDefault="00B30632" w:rsidP="00B30632">
      <w:pPr>
        <w:rPr>
          <w:rFonts w:ascii="Times New Roman" w:hAnsi="Times New Roman"/>
          <w:sz w:val="24"/>
          <w:szCs w:val="24"/>
        </w:rPr>
      </w:pPr>
    </w:p>
    <w:tbl>
      <w:tblPr>
        <w:tblW w:w="155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410"/>
        <w:gridCol w:w="1134"/>
        <w:gridCol w:w="1275"/>
        <w:gridCol w:w="2694"/>
        <w:gridCol w:w="2409"/>
        <w:gridCol w:w="2552"/>
        <w:gridCol w:w="2268"/>
      </w:tblGrid>
      <w:tr w:rsidR="00B30632" w:rsidRPr="00C5022D" w14:paraId="1310446F" w14:textId="77777777" w:rsidTr="00B30632">
        <w:trPr>
          <w:trHeight w:val="330"/>
        </w:trPr>
        <w:tc>
          <w:tcPr>
            <w:tcW w:w="15593" w:type="dxa"/>
            <w:gridSpan w:val="8"/>
            <w:shd w:val="clear" w:color="000000" w:fill="D8D8D8"/>
            <w:noWrap/>
            <w:vAlign w:val="bottom"/>
          </w:tcPr>
          <w:p w14:paraId="67B12CCB" w14:textId="77777777" w:rsidR="00B30632" w:rsidRPr="00C5022D" w:rsidRDefault="00B30632" w:rsidP="00B30632">
            <w:pPr>
              <w:rPr>
                <w:rFonts w:ascii="Times New Roman" w:eastAsia="Calibri" w:hAnsi="Times New Roman"/>
                <w:b/>
                <w:sz w:val="24"/>
                <w:szCs w:val="24"/>
                <w:lang w:val="kk-KZ"/>
              </w:rPr>
            </w:pPr>
            <w:r w:rsidRPr="00C5022D">
              <w:rPr>
                <w:rFonts w:ascii="Times New Roman" w:hAnsi="Times New Roman"/>
                <w:b/>
                <w:sz w:val="24"/>
                <w:szCs w:val="24"/>
              </w:rPr>
              <w:t>5- кесте: Тереңдіік интервалы 0-1530м; 0-1420м; 0-910м; 0-870м; 0-760м (жұмыс барсында айқындатылады). Перфорациялау интервалы №2 қосымшаға ТЕ сәйкес (жұмыс барсында айқындатылады).</w:t>
            </w:r>
          </w:p>
        </w:tc>
      </w:tr>
      <w:tr w:rsidR="00B30632" w:rsidRPr="00C5022D" w14:paraId="751AFC54" w14:textId="77777777" w:rsidTr="00B30632">
        <w:trPr>
          <w:trHeight w:val="330"/>
        </w:trPr>
        <w:tc>
          <w:tcPr>
            <w:tcW w:w="851" w:type="dxa"/>
            <w:shd w:val="clear" w:color="000000" w:fill="D8D8D8"/>
            <w:noWrap/>
            <w:vAlign w:val="bottom"/>
            <w:hideMark/>
          </w:tcPr>
          <w:p w14:paraId="721E243F"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Реттік</w:t>
            </w:r>
          </w:p>
          <w:p w14:paraId="0961817F"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w:t>
            </w:r>
          </w:p>
        </w:tc>
        <w:tc>
          <w:tcPr>
            <w:tcW w:w="2410" w:type="dxa"/>
            <w:vMerge w:val="restart"/>
            <w:shd w:val="clear" w:color="000000" w:fill="D8D8D8"/>
            <w:noWrap/>
            <w:vAlign w:val="center"/>
            <w:hideMark/>
          </w:tcPr>
          <w:p w14:paraId="7CB19B4E"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 xml:space="preserve">Әдіс </w:t>
            </w:r>
          </w:p>
        </w:tc>
        <w:tc>
          <w:tcPr>
            <w:tcW w:w="1134" w:type="dxa"/>
            <w:vMerge w:val="restart"/>
            <w:shd w:val="clear" w:color="000000" w:fill="D8D8D8"/>
            <w:noWrap/>
            <w:vAlign w:val="center"/>
            <w:hideMark/>
          </w:tcPr>
          <w:p w14:paraId="44A00C0D"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Коды</w:t>
            </w:r>
          </w:p>
        </w:tc>
        <w:tc>
          <w:tcPr>
            <w:tcW w:w="1275" w:type="dxa"/>
            <w:vMerge w:val="restart"/>
            <w:shd w:val="clear" w:color="000000" w:fill="D8D8D8"/>
            <w:vAlign w:val="center"/>
            <w:hideMark/>
          </w:tcPr>
          <w:p w14:paraId="4AFB2D5B"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Өлшем бірлігі</w:t>
            </w:r>
          </w:p>
        </w:tc>
        <w:tc>
          <w:tcPr>
            <w:tcW w:w="2694" w:type="dxa"/>
            <w:shd w:val="clear" w:color="000000" w:fill="D8D8D8"/>
            <w:vAlign w:val="center"/>
          </w:tcPr>
          <w:p w14:paraId="2107E5B6"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Тұрақты мөлшерлеме</w:t>
            </w:r>
          </w:p>
        </w:tc>
        <w:tc>
          <w:tcPr>
            <w:tcW w:w="2409" w:type="dxa"/>
            <w:shd w:val="clear" w:color="000000" w:fill="D8D8D8"/>
            <w:vAlign w:val="bottom"/>
          </w:tcPr>
          <w:p w14:paraId="47042EF0"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Тереңдігі</w:t>
            </w:r>
          </w:p>
        </w:tc>
        <w:tc>
          <w:tcPr>
            <w:tcW w:w="2552" w:type="dxa"/>
            <w:shd w:val="clear" w:color="000000" w:fill="D8D8D8"/>
            <w:vAlign w:val="bottom"/>
          </w:tcPr>
          <w:p w14:paraId="06899365"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Өлшеу</w:t>
            </w:r>
          </w:p>
        </w:tc>
        <w:tc>
          <w:tcPr>
            <w:tcW w:w="2268" w:type="dxa"/>
            <w:shd w:val="clear" w:color="000000" w:fill="D8D8D8"/>
            <w:vAlign w:val="bottom"/>
          </w:tcPr>
          <w:p w14:paraId="66E833E0"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Жалдау</w:t>
            </w:r>
          </w:p>
        </w:tc>
      </w:tr>
      <w:tr w:rsidR="00B30632" w:rsidRPr="00C5022D" w14:paraId="60ACC2A2" w14:textId="77777777" w:rsidTr="00B30632">
        <w:trPr>
          <w:trHeight w:val="330"/>
        </w:trPr>
        <w:tc>
          <w:tcPr>
            <w:tcW w:w="851" w:type="dxa"/>
            <w:shd w:val="clear" w:color="000000" w:fill="D8D8D8"/>
            <w:noWrap/>
            <w:vAlign w:val="bottom"/>
            <w:hideMark/>
          </w:tcPr>
          <w:p w14:paraId="274F0832" w14:textId="77777777" w:rsidR="00B30632" w:rsidRPr="00C5022D" w:rsidRDefault="00B30632" w:rsidP="00B30632">
            <w:pPr>
              <w:rPr>
                <w:rFonts w:ascii="Times New Roman" w:eastAsia="Calibri" w:hAnsi="Times New Roman"/>
                <w:sz w:val="24"/>
                <w:szCs w:val="24"/>
              </w:rPr>
            </w:pPr>
          </w:p>
        </w:tc>
        <w:tc>
          <w:tcPr>
            <w:tcW w:w="2410" w:type="dxa"/>
            <w:vMerge/>
            <w:vAlign w:val="center"/>
            <w:hideMark/>
          </w:tcPr>
          <w:p w14:paraId="1DFA2C60" w14:textId="77777777" w:rsidR="00B30632" w:rsidRPr="00C5022D" w:rsidRDefault="00B30632" w:rsidP="00B30632">
            <w:pPr>
              <w:rPr>
                <w:rFonts w:ascii="Times New Roman" w:eastAsia="Calibri" w:hAnsi="Times New Roman"/>
                <w:sz w:val="24"/>
                <w:szCs w:val="24"/>
              </w:rPr>
            </w:pPr>
          </w:p>
        </w:tc>
        <w:tc>
          <w:tcPr>
            <w:tcW w:w="1134" w:type="dxa"/>
            <w:vMerge/>
            <w:vAlign w:val="center"/>
            <w:hideMark/>
          </w:tcPr>
          <w:p w14:paraId="218519EC" w14:textId="77777777" w:rsidR="00B30632" w:rsidRPr="00C5022D" w:rsidRDefault="00B30632" w:rsidP="00B30632">
            <w:pPr>
              <w:rPr>
                <w:rFonts w:ascii="Times New Roman" w:eastAsia="Calibri" w:hAnsi="Times New Roman"/>
                <w:sz w:val="24"/>
                <w:szCs w:val="24"/>
              </w:rPr>
            </w:pPr>
          </w:p>
        </w:tc>
        <w:tc>
          <w:tcPr>
            <w:tcW w:w="1275" w:type="dxa"/>
            <w:vMerge/>
            <w:vAlign w:val="center"/>
            <w:hideMark/>
          </w:tcPr>
          <w:p w14:paraId="0A402B4F" w14:textId="77777777" w:rsidR="00B30632" w:rsidRPr="00C5022D" w:rsidRDefault="00B30632" w:rsidP="00B30632">
            <w:pPr>
              <w:rPr>
                <w:rFonts w:ascii="Times New Roman" w:eastAsia="Calibri" w:hAnsi="Times New Roman"/>
                <w:sz w:val="24"/>
                <w:szCs w:val="24"/>
              </w:rPr>
            </w:pPr>
          </w:p>
        </w:tc>
        <w:tc>
          <w:tcPr>
            <w:tcW w:w="2694" w:type="dxa"/>
            <w:shd w:val="clear" w:color="000000" w:fill="D8D8D8"/>
            <w:noWrap/>
            <w:vAlign w:val="bottom"/>
            <w:hideMark/>
          </w:tcPr>
          <w:p w14:paraId="5ACA2E7E"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 xml:space="preserve"> Теңгемен бағасы</w:t>
            </w:r>
          </w:p>
        </w:tc>
        <w:tc>
          <w:tcPr>
            <w:tcW w:w="2409" w:type="dxa"/>
            <w:shd w:val="clear" w:color="000000" w:fill="D8D8D8"/>
            <w:noWrap/>
            <w:vAlign w:val="bottom"/>
            <w:hideMark/>
          </w:tcPr>
          <w:p w14:paraId="19668BD7"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Теңгемен бағасы</w:t>
            </w:r>
          </w:p>
        </w:tc>
        <w:tc>
          <w:tcPr>
            <w:tcW w:w="2552" w:type="dxa"/>
            <w:shd w:val="clear" w:color="000000" w:fill="D8D8D8"/>
            <w:noWrap/>
            <w:vAlign w:val="bottom"/>
            <w:hideMark/>
          </w:tcPr>
          <w:p w14:paraId="0E0F7872"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Теңгемен бағасы</w:t>
            </w:r>
          </w:p>
        </w:tc>
        <w:tc>
          <w:tcPr>
            <w:tcW w:w="2268" w:type="dxa"/>
            <w:shd w:val="clear" w:color="000000" w:fill="D8D8D8"/>
            <w:noWrap/>
            <w:vAlign w:val="bottom"/>
            <w:hideMark/>
          </w:tcPr>
          <w:p w14:paraId="028C6FE1"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Теңгемен бағасы</w:t>
            </w:r>
          </w:p>
        </w:tc>
      </w:tr>
      <w:tr w:rsidR="00B30632" w:rsidRPr="00C5022D" w14:paraId="4F7F1CB7" w14:textId="77777777" w:rsidTr="00B30632">
        <w:trPr>
          <w:trHeight w:val="330"/>
        </w:trPr>
        <w:tc>
          <w:tcPr>
            <w:tcW w:w="851" w:type="dxa"/>
            <w:shd w:val="clear" w:color="auto" w:fill="auto"/>
            <w:noWrap/>
            <w:vAlign w:val="bottom"/>
            <w:hideMark/>
          </w:tcPr>
          <w:p w14:paraId="5EB3AE06"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5.1</w:t>
            </w:r>
          </w:p>
        </w:tc>
        <w:tc>
          <w:tcPr>
            <w:tcW w:w="2410" w:type="dxa"/>
            <w:shd w:val="clear" w:color="auto" w:fill="auto"/>
            <w:vAlign w:val="center"/>
            <w:hideMark/>
          </w:tcPr>
          <w:p w14:paraId="2E27FF9C" w14:textId="77777777" w:rsidR="00B30632" w:rsidRPr="00C5022D" w:rsidRDefault="00B30632" w:rsidP="00B4559B">
            <w:pPr>
              <w:ind w:left="0" w:firstLine="0"/>
              <w:rPr>
                <w:rFonts w:ascii="Times New Roman" w:eastAsia="Calibri" w:hAnsi="Times New Roman"/>
                <w:sz w:val="24"/>
                <w:szCs w:val="24"/>
                <w:lang w:val="ru-RU"/>
              </w:rPr>
            </w:pPr>
            <w:r w:rsidRPr="00C5022D">
              <w:rPr>
                <w:rFonts w:ascii="Times New Roman" w:eastAsia="Calibri" w:hAnsi="Times New Roman"/>
                <w:sz w:val="24"/>
                <w:szCs w:val="24"/>
                <w:lang w:val="ru-RU"/>
              </w:rPr>
              <w:t xml:space="preserve">Аралыққа байлау үшін гамма каротаж  </w:t>
            </w:r>
          </w:p>
        </w:tc>
        <w:tc>
          <w:tcPr>
            <w:tcW w:w="1134" w:type="dxa"/>
            <w:shd w:val="clear" w:color="auto" w:fill="auto"/>
            <w:noWrap/>
            <w:vAlign w:val="bottom"/>
          </w:tcPr>
          <w:p w14:paraId="4F85DEEF" w14:textId="77777777" w:rsidR="00B30632" w:rsidRPr="00C5022D" w:rsidRDefault="00B30632" w:rsidP="00B30632">
            <w:pPr>
              <w:rPr>
                <w:rFonts w:ascii="Times New Roman" w:eastAsia="Calibri" w:hAnsi="Times New Roman"/>
                <w:sz w:val="24"/>
                <w:szCs w:val="24"/>
                <w:lang w:val="ru-RU"/>
              </w:rPr>
            </w:pPr>
          </w:p>
        </w:tc>
        <w:tc>
          <w:tcPr>
            <w:tcW w:w="1275" w:type="dxa"/>
            <w:shd w:val="clear" w:color="auto" w:fill="auto"/>
            <w:noWrap/>
            <w:vAlign w:val="bottom"/>
            <w:hideMark/>
          </w:tcPr>
          <w:p w14:paraId="5DC659CE"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w:t>
            </w:r>
          </w:p>
        </w:tc>
        <w:tc>
          <w:tcPr>
            <w:tcW w:w="2694" w:type="dxa"/>
            <w:shd w:val="clear" w:color="auto" w:fill="auto"/>
            <w:noWrap/>
            <w:vAlign w:val="bottom"/>
          </w:tcPr>
          <w:p w14:paraId="1D700BA8" w14:textId="77777777" w:rsidR="00B30632" w:rsidRPr="00C5022D" w:rsidRDefault="00B30632" w:rsidP="00B30632">
            <w:pPr>
              <w:rPr>
                <w:rFonts w:ascii="Times New Roman" w:eastAsia="Calibri" w:hAnsi="Times New Roman"/>
                <w:sz w:val="24"/>
                <w:szCs w:val="24"/>
              </w:rPr>
            </w:pPr>
          </w:p>
        </w:tc>
        <w:tc>
          <w:tcPr>
            <w:tcW w:w="2409" w:type="dxa"/>
            <w:shd w:val="clear" w:color="auto" w:fill="auto"/>
            <w:noWrap/>
            <w:vAlign w:val="bottom"/>
          </w:tcPr>
          <w:p w14:paraId="6E7BDB02" w14:textId="77777777" w:rsidR="00B30632" w:rsidRPr="00C5022D" w:rsidRDefault="00B30632" w:rsidP="00B30632">
            <w:pPr>
              <w:rPr>
                <w:rFonts w:ascii="Times New Roman" w:eastAsia="Calibri" w:hAnsi="Times New Roman"/>
                <w:sz w:val="24"/>
                <w:szCs w:val="24"/>
              </w:rPr>
            </w:pPr>
          </w:p>
        </w:tc>
        <w:tc>
          <w:tcPr>
            <w:tcW w:w="2552" w:type="dxa"/>
            <w:shd w:val="clear" w:color="auto" w:fill="auto"/>
            <w:noWrap/>
            <w:vAlign w:val="bottom"/>
          </w:tcPr>
          <w:p w14:paraId="208DD7A9" w14:textId="77777777" w:rsidR="00B30632" w:rsidRPr="00C5022D" w:rsidRDefault="00B30632" w:rsidP="00B30632">
            <w:pPr>
              <w:rPr>
                <w:rFonts w:ascii="Times New Roman" w:eastAsia="Calibri" w:hAnsi="Times New Roman"/>
                <w:sz w:val="24"/>
                <w:szCs w:val="24"/>
              </w:rPr>
            </w:pPr>
          </w:p>
        </w:tc>
        <w:tc>
          <w:tcPr>
            <w:tcW w:w="2268" w:type="dxa"/>
            <w:shd w:val="clear" w:color="auto" w:fill="auto"/>
            <w:noWrap/>
            <w:vAlign w:val="bottom"/>
          </w:tcPr>
          <w:p w14:paraId="7C9732A7" w14:textId="77777777" w:rsidR="00B30632" w:rsidRPr="00C5022D" w:rsidRDefault="00B30632" w:rsidP="00B30632">
            <w:pPr>
              <w:rPr>
                <w:rFonts w:ascii="Times New Roman" w:eastAsia="Calibri" w:hAnsi="Times New Roman"/>
                <w:sz w:val="24"/>
                <w:szCs w:val="24"/>
              </w:rPr>
            </w:pPr>
          </w:p>
        </w:tc>
      </w:tr>
      <w:tr w:rsidR="00B30632" w:rsidRPr="00C5022D" w14:paraId="6ED68945" w14:textId="77777777" w:rsidTr="00B30632">
        <w:trPr>
          <w:trHeight w:val="330"/>
        </w:trPr>
        <w:tc>
          <w:tcPr>
            <w:tcW w:w="851" w:type="dxa"/>
            <w:shd w:val="clear" w:color="auto" w:fill="auto"/>
            <w:noWrap/>
            <w:vAlign w:val="bottom"/>
            <w:hideMark/>
          </w:tcPr>
          <w:p w14:paraId="5A7D6F9F"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5.2</w:t>
            </w:r>
          </w:p>
        </w:tc>
        <w:tc>
          <w:tcPr>
            <w:tcW w:w="2410" w:type="dxa"/>
            <w:shd w:val="clear" w:color="auto" w:fill="auto"/>
            <w:vAlign w:val="center"/>
            <w:hideMark/>
          </w:tcPr>
          <w:p w14:paraId="19300A1F"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Жалғастырғыш локаторы</w:t>
            </w:r>
          </w:p>
        </w:tc>
        <w:tc>
          <w:tcPr>
            <w:tcW w:w="1134" w:type="dxa"/>
            <w:shd w:val="clear" w:color="auto" w:fill="auto"/>
            <w:noWrap/>
            <w:vAlign w:val="bottom"/>
          </w:tcPr>
          <w:p w14:paraId="6300F531" w14:textId="77777777" w:rsidR="00B30632" w:rsidRPr="00C5022D" w:rsidRDefault="00B30632" w:rsidP="00B30632">
            <w:pPr>
              <w:rPr>
                <w:rFonts w:ascii="Times New Roman" w:eastAsia="Calibri" w:hAnsi="Times New Roman"/>
                <w:sz w:val="24"/>
                <w:szCs w:val="24"/>
              </w:rPr>
            </w:pPr>
          </w:p>
        </w:tc>
        <w:tc>
          <w:tcPr>
            <w:tcW w:w="1275" w:type="dxa"/>
            <w:shd w:val="clear" w:color="auto" w:fill="auto"/>
            <w:noWrap/>
            <w:vAlign w:val="bottom"/>
            <w:hideMark/>
          </w:tcPr>
          <w:p w14:paraId="36CB3FE7"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w:t>
            </w:r>
          </w:p>
        </w:tc>
        <w:tc>
          <w:tcPr>
            <w:tcW w:w="2694" w:type="dxa"/>
            <w:shd w:val="clear" w:color="auto" w:fill="auto"/>
            <w:noWrap/>
            <w:vAlign w:val="bottom"/>
          </w:tcPr>
          <w:p w14:paraId="2E5F585C" w14:textId="77777777" w:rsidR="00B30632" w:rsidRPr="00C5022D" w:rsidRDefault="00B30632" w:rsidP="00B30632">
            <w:pPr>
              <w:rPr>
                <w:rFonts w:ascii="Times New Roman" w:eastAsia="Calibri" w:hAnsi="Times New Roman"/>
                <w:sz w:val="24"/>
                <w:szCs w:val="24"/>
              </w:rPr>
            </w:pPr>
          </w:p>
        </w:tc>
        <w:tc>
          <w:tcPr>
            <w:tcW w:w="2409" w:type="dxa"/>
            <w:shd w:val="clear" w:color="auto" w:fill="auto"/>
            <w:noWrap/>
            <w:vAlign w:val="bottom"/>
          </w:tcPr>
          <w:p w14:paraId="1ACD9A4A" w14:textId="77777777" w:rsidR="00B30632" w:rsidRPr="00C5022D" w:rsidRDefault="00B30632" w:rsidP="00B30632">
            <w:pPr>
              <w:rPr>
                <w:rFonts w:ascii="Times New Roman" w:eastAsia="Calibri" w:hAnsi="Times New Roman"/>
                <w:sz w:val="24"/>
                <w:szCs w:val="24"/>
              </w:rPr>
            </w:pPr>
          </w:p>
        </w:tc>
        <w:tc>
          <w:tcPr>
            <w:tcW w:w="2552" w:type="dxa"/>
            <w:shd w:val="clear" w:color="auto" w:fill="auto"/>
            <w:noWrap/>
            <w:vAlign w:val="bottom"/>
          </w:tcPr>
          <w:p w14:paraId="5CA4CCB1" w14:textId="77777777" w:rsidR="00B30632" w:rsidRPr="00C5022D" w:rsidRDefault="00B30632" w:rsidP="00B30632">
            <w:pPr>
              <w:rPr>
                <w:rFonts w:ascii="Times New Roman" w:eastAsia="Calibri" w:hAnsi="Times New Roman"/>
                <w:sz w:val="24"/>
                <w:szCs w:val="24"/>
              </w:rPr>
            </w:pPr>
          </w:p>
        </w:tc>
        <w:tc>
          <w:tcPr>
            <w:tcW w:w="2268" w:type="dxa"/>
            <w:shd w:val="clear" w:color="auto" w:fill="auto"/>
            <w:noWrap/>
            <w:vAlign w:val="bottom"/>
          </w:tcPr>
          <w:p w14:paraId="394D8AE7" w14:textId="77777777" w:rsidR="00B30632" w:rsidRPr="00C5022D" w:rsidRDefault="00B30632" w:rsidP="00B30632">
            <w:pPr>
              <w:rPr>
                <w:rFonts w:ascii="Times New Roman" w:eastAsia="Calibri" w:hAnsi="Times New Roman"/>
                <w:sz w:val="24"/>
                <w:szCs w:val="24"/>
              </w:rPr>
            </w:pPr>
          </w:p>
        </w:tc>
      </w:tr>
      <w:tr w:rsidR="00B30632" w:rsidRPr="00C5022D" w14:paraId="1C4439A9" w14:textId="77777777" w:rsidTr="00B30632">
        <w:trPr>
          <w:trHeight w:val="330"/>
        </w:trPr>
        <w:tc>
          <w:tcPr>
            <w:tcW w:w="851" w:type="dxa"/>
            <w:shd w:val="clear" w:color="auto" w:fill="auto"/>
            <w:noWrap/>
            <w:vAlign w:val="bottom"/>
            <w:hideMark/>
          </w:tcPr>
          <w:p w14:paraId="375D159A"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5.3</w:t>
            </w:r>
          </w:p>
        </w:tc>
        <w:tc>
          <w:tcPr>
            <w:tcW w:w="2410" w:type="dxa"/>
            <w:shd w:val="clear" w:color="auto" w:fill="auto"/>
            <w:vAlign w:val="center"/>
            <w:hideMark/>
          </w:tcPr>
          <w:p w14:paraId="09128067"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Түсіру үшін жалғастырғыш локаторы</w:t>
            </w:r>
          </w:p>
        </w:tc>
        <w:tc>
          <w:tcPr>
            <w:tcW w:w="1134" w:type="dxa"/>
            <w:shd w:val="clear" w:color="auto" w:fill="auto"/>
            <w:noWrap/>
            <w:vAlign w:val="bottom"/>
          </w:tcPr>
          <w:p w14:paraId="25D49F86" w14:textId="77777777" w:rsidR="00B30632" w:rsidRPr="00C5022D" w:rsidRDefault="00B30632" w:rsidP="00B30632">
            <w:pPr>
              <w:rPr>
                <w:rFonts w:ascii="Times New Roman" w:eastAsia="Calibri" w:hAnsi="Times New Roman"/>
                <w:sz w:val="24"/>
                <w:szCs w:val="24"/>
              </w:rPr>
            </w:pPr>
          </w:p>
        </w:tc>
        <w:tc>
          <w:tcPr>
            <w:tcW w:w="1275" w:type="dxa"/>
            <w:shd w:val="clear" w:color="auto" w:fill="auto"/>
            <w:noWrap/>
            <w:vAlign w:val="bottom"/>
            <w:hideMark/>
          </w:tcPr>
          <w:p w14:paraId="68F8A2AE"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w:t>
            </w:r>
          </w:p>
        </w:tc>
        <w:tc>
          <w:tcPr>
            <w:tcW w:w="2694" w:type="dxa"/>
            <w:shd w:val="clear" w:color="auto" w:fill="auto"/>
            <w:noWrap/>
            <w:vAlign w:val="bottom"/>
          </w:tcPr>
          <w:p w14:paraId="2585E699" w14:textId="77777777" w:rsidR="00B30632" w:rsidRPr="00C5022D" w:rsidRDefault="00B30632" w:rsidP="00B30632">
            <w:pPr>
              <w:rPr>
                <w:rFonts w:ascii="Times New Roman" w:eastAsia="Calibri" w:hAnsi="Times New Roman"/>
                <w:sz w:val="24"/>
                <w:szCs w:val="24"/>
              </w:rPr>
            </w:pPr>
          </w:p>
        </w:tc>
        <w:tc>
          <w:tcPr>
            <w:tcW w:w="2409" w:type="dxa"/>
            <w:shd w:val="clear" w:color="auto" w:fill="auto"/>
            <w:noWrap/>
            <w:vAlign w:val="bottom"/>
          </w:tcPr>
          <w:p w14:paraId="1CEC38F3" w14:textId="77777777" w:rsidR="00B30632" w:rsidRPr="00C5022D" w:rsidRDefault="00B30632" w:rsidP="00B30632">
            <w:pPr>
              <w:rPr>
                <w:rFonts w:ascii="Times New Roman" w:eastAsia="Calibri" w:hAnsi="Times New Roman"/>
                <w:sz w:val="24"/>
                <w:szCs w:val="24"/>
              </w:rPr>
            </w:pPr>
          </w:p>
        </w:tc>
        <w:tc>
          <w:tcPr>
            <w:tcW w:w="2552" w:type="dxa"/>
            <w:shd w:val="clear" w:color="auto" w:fill="auto"/>
            <w:noWrap/>
            <w:vAlign w:val="bottom"/>
          </w:tcPr>
          <w:p w14:paraId="2D51930D" w14:textId="77777777" w:rsidR="00B30632" w:rsidRPr="00C5022D" w:rsidRDefault="00B30632" w:rsidP="00B30632">
            <w:pPr>
              <w:rPr>
                <w:rFonts w:ascii="Times New Roman" w:eastAsia="Calibri" w:hAnsi="Times New Roman"/>
                <w:sz w:val="24"/>
                <w:szCs w:val="24"/>
              </w:rPr>
            </w:pPr>
          </w:p>
        </w:tc>
        <w:tc>
          <w:tcPr>
            <w:tcW w:w="2268" w:type="dxa"/>
            <w:shd w:val="clear" w:color="auto" w:fill="auto"/>
            <w:noWrap/>
            <w:vAlign w:val="bottom"/>
          </w:tcPr>
          <w:p w14:paraId="2D832C38" w14:textId="77777777" w:rsidR="00B30632" w:rsidRPr="00C5022D" w:rsidRDefault="00B30632" w:rsidP="00B30632">
            <w:pPr>
              <w:rPr>
                <w:rFonts w:ascii="Times New Roman" w:eastAsia="Calibri" w:hAnsi="Times New Roman"/>
                <w:sz w:val="24"/>
                <w:szCs w:val="24"/>
              </w:rPr>
            </w:pPr>
          </w:p>
        </w:tc>
      </w:tr>
      <w:tr w:rsidR="00B30632" w:rsidRPr="00C5022D" w14:paraId="69EF3C55" w14:textId="77777777" w:rsidTr="00B30632">
        <w:trPr>
          <w:trHeight w:val="330"/>
        </w:trPr>
        <w:tc>
          <w:tcPr>
            <w:tcW w:w="851" w:type="dxa"/>
            <w:shd w:val="clear" w:color="auto" w:fill="auto"/>
            <w:noWrap/>
            <w:vAlign w:val="bottom"/>
            <w:hideMark/>
          </w:tcPr>
          <w:p w14:paraId="0064CFA8"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5.4</w:t>
            </w:r>
          </w:p>
        </w:tc>
        <w:tc>
          <w:tcPr>
            <w:tcW w:w="2410" w:type="dxa"/>
            <w:shd w:val="clear" w:color="auto" w:fill="auto"/>
            <w:noWrap/>
            <w:vAlign w:val="bottom"/>
            <w:hideMark/>
          </w:tcPr>
          <w:p w14:paraId="367F098B"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Зарядталған перфораторлар</w:t>
            </w:r>
          </w:p>
        </w:tc>
        <w:tc>
          <w:tcPr>
            <w:tcW w:w="1134" w:type="dxa"/>
            <w:shd w:val="clear" w:color="auto" w:fill="auto"/>
            <w:noWrap/>
            <w:vAlign w:val="bottom"/>
          </w:tcPr>
          <w:p w14:paraId="429DE51A" w14:textId="77777777" w:rsidR="00B30632" w:rsidRPr="00C5022D" w:rsidRDefault="00B30632" w:rsidP="00B30632">
            <w:pPr>
              <w:rPr>
                <w:rFonts w:ascii="Times New Roman" w:eastAsia="Calibri" w:hAnsi="Times New Roman"/>
                <w:sz w:val="24"/>
                <w:szCs w:val="24"/>
              </w:rPr>
            </w:pPr>
          </w:p>
        </w:tc>
        <w:tc>
          <w:tcPr>
            <w:tcW w:w="1275" w:type="dxa"/>
            <w:shd w:val="clear" w:color="auto" w:fill="auto"/>
            <w:noWrap/>
            <w:vAlign w:val="bottom"/>
            <w:hideMark/>
          </w:tcPr>
          <w:p w14:paraId="3E6AE2DF"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мөлшерлеме/метр</w:t>
            </w:r>
          </w:p>
        </w:tc>
        <w:tc>
          <w:tcPr>
            <w:tcW w:w="2694" w:type="dxa"/>
            <w:shd w:val="clear" w:color="auto" w:fill="auto"/>
            <w:noWrap/>
            <w:vAlign w:val="bottom"/>
          </w:tcPr>
          <w:p w14:paraId="258E6958" w14:textId="77777777" w:rsidR="00B30632" w:rsidRPr="00C5022D" w:rsidRDefault="00B30632" w:rsidP="00B30632">
            <w:pPr>
              <w:rPr>
                <w:rFonts w:ascii="Times New Roman" w:eastAsia="Calibri" w:hAnsi="Times New Roman"/>
                <w:sz w:val="24"/>
                <w:szCs w:val="24"/>
              </w:rPr>
            </w:pPr>
          </w:p>
        </w:tc>
        <w:tc>
          <w:tcPr>
            <w:tcW w:w="2409" w:type="dxa"/>
            <w:shd w:val="clear" w:color="auto" w:fill="auto"/>
            <w:noWrap/>
            <w:vAlign w:val="bottom"/>
          </w:tcPr>
          <w:p w14:paraId="636C10C2" w14:textId="77777777" w:rsidR="00B30632" w:rsidRPr="00C5022D" w:rsidRDefault="00B30632" w:rsidP="00B30632">
            <w:pPr>
              <w:rPr>
                <w:rFonts w:ascii="Times New Roman" w:eastAsia="Calibri" w:hAnsi="Times New Roman"/>
                <w:sz w:val="24"/>
                <w:szCs w:val="24"/>
              </w:rPr>
            </w:pPr>
          </w:p>
        </w:tc>
        <w:tc>
          <w:tcPr>
            <w:tcW w:w="2552" w:type="dxa"/>
            <w:shd w:val="clear" w:color="auto" w:fill="auto"/>
            <w:noWrap/>
            <w:vAlign w:val="bottom"/>
          </w:tcPr>
          <w:p w14:paraId="43CBE0BB" w14:textId="77777777" w:rsidR="00B30632" w:rsidRPr="00C5022D" w:rsidRDefault="00B30632" w:rsidP="00B30632">
            <w:pPr>
              <w:rPr>
                <w:rFonts w:ascii="Times New Roman" w:eastAsia="Calibri" w:hAnsi="Times New Roman"/>
                <w:sz w:val="24"/>
                <w:szCs w:val="24"/>
              </w:rPr>
            </w:pPr>
          </w:p>
        </w:tc>
        <w:tc>
          <w:tcPr>
            <w:tcW w:w="2268" w:type="dxa"/>
            <w:shd w:val="clear" w:color="auto" w:fill="auto"/>
            <w:noWrap/>
            <w:vAlign w:val="bottom"/>
          </w:tcPr>
          <w:p w14:paraId="7F79423E" w14:textId="77777777" w:rsidR="00B30632" w:rsidRPr="00C5022D" w:rsidRDefault="00B30632" w:rsidP="00B30632">
            <w:pPr>
              <w:rPr>
                <w:rFonts w:ascii="Times New Roman" w:eastAsia="Calibri" w:hAnsi="Times New Roman"/>
                <w:sz w:val="24"/>
                <w:szCs w:val="24"/>
              </w:rPr>
            </w:pPr>
          </w:p>
        </w:tc>
      </w:tr>
      <w:tr w:rsidR="00B30632" w:rsidRPr="00C5022D" w14:paraId="26FF97D5" w14:textId="77777777" w:rsidTr="00B30632">
        <w:trPr>
          <w:trHeight w:val="330"/>
        </w:trPr>
        <w:tc>
          <w:tcPr>
            <w:tcW w:w="851" w:type="dxa"/>
            <w:shd w:val="clear" w:color="auto" w:fill="auto"/>
            <w:noWrap/>
            <w:vAlign w:val="bottom"/>
            <w:hideMark/>
          </w:tcPr>
          <w:p w14:paraId="19EA73CE"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5.5</w:t>
            </w:r>
          </w:p>
        </w:tc>
        <w:tc>
          <w:tcPr>
            <w:tcW w:w="2410" w:type="dxa"/>
            <w:shd w:val="clear" w:color="auto" w:fill="auto"/>
            <w:vAlign w:val="center"/>
            <w:hideMark/>
          </w:tcPr>
          <w:p w14:paraId="52696107"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680 атм  сағалық атқылауға қарсы жабдықтың жұмысы</w:t>
            </w:r>
          </w:p>
        </w:tc>
        <w:tc>
          <w:tcPr>
            <w:tcW w:w="1134" w:type="dxa"/>
            <w:shd w:val="clear" w:color="auto" w:fill="auto"/>
            <w:noWrap/>
            <w:vAlign w:val="bottom"/>
            <w:hideMark/>
          </w:tcPr>
          <w:p w14:paraId="2FBC366A" w14:textId="77777777" w:rsidR="00B30632" w:rsidRPr="00C5022D" w:rsidRDefault="00B30632" w:rsidP="00B30632">
            <w:pPr>
              <w:rPr>
                <w:rFonts w:ascii="Times New Roman" w:eastAsia="Calibri" w:hAnsi="Times New Roman"/>
                <w:sz w:val="24"/>
                <w:szCs w:val="24"/>
              </w:rPr>
            </w:pPr>
          </w:p>
        </w:tc>
        <w:tc>
          <w:tcPr>
            <w:tcW w:w="1275" w:type="dxa"/>
            <w:shd w:val="clear" w:color="auto" w:fill="auto"/>
            <w:noWrap/>
            <w:vAlign w:val="bottom"/>
            <w:hideMark/>
          </w:tcPr>
          <w:p w14:paraId="6280576C"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 /күн</w:t>
            </w:r>
          </w:p>
        </w:tc>
        <w:tc>
          <w:tcPr>
            <w:tcW w:w="2694" w:type="dxa"/>
            <w:shd w:val="clear" w:color="auto" w:fill="auto"/>
            <w:noWrap/>
            <w:vAlign w:val="bottom"/>
          </w:tcPr>
          <w:p w14:paraId="70A6BF0C" w14:textId="77777777" w:rsidR="00B30632" w:rsidRPr="00C5022D" w:rsidRDefault="00B30632" w:rsidP="00B30632">
            <w:pPr>
              <w:rPr>
                <w:rFonts w:ascii="Times New Roman" w:eastAsia="Calibri" w:hAnsi="Times New Roman"/>
                <w:sz w:val="24"/>
                <w:szCs w:val="24"/>
              </w:rPr>
            </w:pPr>
          </w:p>
        </w:tc>
        <w:tc>
          <w:tcPr>
            <w:tcW w:w="2409" w:type="dxa"/>
            <w:shd w:val="clear" w:color="auto" w:fill="auto"/>
            <w:noWrap/>
            <w:vAlign w:val="bottom"/>
          </w:tcPr>
          <w:p w14:paraId="47FC1004" w14:textId="77777777" w:rsidR="00B30632" w:rsidRPr="00C5022D" w:rsidRDefault="00B30632" w:rsidP="00B30632">
            <w:pPr>
              <w:rPr>
                <w:rFonts w:ascii="Times New Roman" w:eastAsia="Calibri" w:hAnsi="Times New Roman"/>
                <w:sz w:val="24"/>
                <w:szCs w:val="24"/>
              </w:rPr>
            </w:pPr>
          </w:p>
        </w:tc>
        <w:tc>
          <w:tcPr>
            <w:tcW w:w="2552" w:type="dxa"/>
            <w:shd w:val="clear" w:color="auto" w:fill="auto"/>
            <w:noWrap/>
            <w:vAlign w:val="bottom"/>
          </w:tcPr>
          <w:p w14:paraId="2BFF4F95" w14:textId="77777777" w:rsidR="00B30632" w:rsidRPr="00C5022D" w:rsidRDefault="00B30632" w:rsidP="00B30632">
            <w:pPr>
              <w:rPr>
                <w:rFonts w:ascii="Times New Roman" w:eastAsia="Calibri" w:hAnsi="Times New Roman"/>
                <w:sz w:val="24"/>
                <w:szCs w:val="24"/>
              </w:rPr>
            </w:pPr>
          </w:p>
        </w:tc>
        <w:tc>
          <w:tcPr>
            <w:tcW w:w="2268" w:type="dxa"/>
            <w:shd w:val="clear" w:color="auto" w:fill="auto"/>
            <w:noWrap/>
            <w:vAlign w:val="bottom"/>
          </w:tcPr>
          <w:p w14:paraId="7C9CD0B5" w14:textId="77777777" w:rsidR="00B30632" w:rsidRPr="00C5022D" w:rsidRDefault="00B30632" w:rsidP="00B30632">
            <w:pPr>
              <w:rPr>
                <w:rFonts w:ascii="Times New Roman" w:eastAsia="Calibri" w:hAnsi="Times New Roman"/>
                <w:sz w:val="24"/>
                <w:szCs w:val="24"/>
              </w:rPr>
            </w:pPr>
          </w:p>
        </w:tc>
      </w:tr>
      <w:tr w:rsidR="00B30632" w:rsidRPr="00C5022D" w14:paraId="20A18870" w14:textId="77777777" w:rsidTr="00B30632">
        <w:trPr>
          <w:trHeight w:val="330"/>
        </w:trPr>
        <w:tc>
          <w:tcPr>
            <w:tcW w:w="851" w:type="dxa"/>
            <w:shd w:val="clear" w:color="auto" w:fill="auto"/>
            <w:noWrap/>
            <w:vAlign w:val="bottom"/>
            <w:hideMark/>
          </w:tcPr>
          <w:p w14:paraId="36708565"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5.6</w:t>
            </w:r>
          </w:p>
        </w:tc>
        <w:tc>
          <w:tcPr>
            <w:tcW w:w="2410" w:type="dxa"/>
            <w:shd w:val="clear" w:color="auto" w:fill="auto"/>
            <w:vAlign w:val="center"/>
          </w:tcPr>
          <w:p w14:paraId="15BA4451"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Цементті көпір (стакан)</w:t>
            </w:r>
          </w:p>
        </w:tc>
        <w:tc>
          <w:tcPr>
            <w:tcW w:w="1134" w:type="dxa"/>
            <w:shd w:val="clear" w:color="auto" w:fill="auto"/>
            <w:noWrap/>
            <w:vAlign w:val="bottom"/>
          </w:tcPr>
          <w:p w14:paraId="25DB9BFD" w14:textId="77777777" w:rsidR="00B30632" w:rsidRPr="00C5022D" w:rsidRDefault="00B30632" w:rsidP="00B30632">
            <w:pPr>
              <w:rPr>
                <w:rFonts w:ascii="Times New Roman" w:eastAsia="Calibri" w:hAnsi="Times New Roman"/>
                <w:sz w:val="24"/>
                <w:szCs w:val="24"/>
              </w:rPr>
            </w:pPr>
          </w:p>
        </w:tc>
        <w:tc>
          <w:tcPr>
            <w:tcW w:w="1275" w:type="dxa"/>
            <w:shd w:val="clear" w:color="auto" w:fill="auto"/>
            <w:noWrap/>
            <w:vAlign w:val="bottom"/>
          </w:tcPr>
          <w:p w14:paraId="74FBF41A"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мөлшерлеме/метр</w:t>
            </w:r>
          </w:p>
        </w:tc>
        <w:tc>
          <w:tcPr>
            <w:tcW w:w="2694" w:type="dxa"/>
            <w:shd w:val="clear" w:color="auto" w:fill="auto"/>
            <w:noWrap/>
            <w:vAlign w:val="bottom"/>
          </w:tcPr>
          <w:p w14:paraId="00D07652" w14:textId="77777777" w:rsidR="00B30632" w:rsidRPr="00C5022D" w:rsidRDefault="00B30632" w:rsidP="00B30632">
            <w:pPr>
              <w:rPr>
                <w:rFonts w:ascii="Times New Roman" w:eastAsia="Calibri" w:hAnsi="Times New Roman"/>
                <w:sz w:val="24"/>
                <w:szCs w:val="24"/>
              </w:rPr>
            </w:pPr>
          </w:p>
        </w:tc>
        <w:tc>
          <w:tcPr>
            <w:tcW w:w="2409" w:type="dxa"/>
            <w:shd w:val="clear" w:color="auto" w:fill="auto"/>
            <w:noWrap/>
            <w:vAlign w:val="bottom"/>
          </w:tcPr>
          <w:p w14:paraId="5857D86B" w14:textId="77777777" w:rsidR="00B30632" w:rsidRPr="00C5022D" w:rsidRDefault="00B30632" w:rsidP="00B30632">
            <w:pPr>
              <w:rPr>
                <w:rFonts w:ascii="Times New Roman" w:eastAsia="Calibri" w:hAnsi="Times New Roman"/>
                <w:sz w:val="24"/>
                <w:szCs w:val="24"/>
              </w:rPr>
            </w:pPr>
          </w:p>
        </w:tc>
        <w:tc>
          <w:tcPr>
            <w:tcW w:w="2552" w:type="dxa"/>
            <w:shd w:val="clear" w:color="auto" w:fill="auto"/>
            <w:noWrap/>
            <w:vAlign w:val="bottom"/>
          </w:tcPr>
          <w:p w14:paraId="3D16564B" w14:textId="77777777" w:rsidR="00B30632" w:rsidRPr="00C5022D" w:rsidRDefault="00B30632" w:rsidP="00B30632">
            <w:pPr>
              <w:rPr>
                <w:rFonts w:ascii="Times New Roman" w:eastAsia="Calibri" w:hAnsi="Times New Roman"/>
                <w:sz w:val="24"/>
                <w:szCs w:val="24"/>
              </w:rPr>
            </w:pPr>
          </w:p>
        </w:tc>
        <w:tc>
          <w:tcPr>
            <w:tcW w:w="2268" w:type="dxa"/>
            <w:shd w:val="clear" w:color="auto" w:fill="auto"/>
            <w:noWrap/>
            <w:vAlign w:val="bottom"/>
          </w:tcPr>
          <w:p w14:paraId="1CF93CE3" w14:textId="77777777" w:rsidR="00B30632" w:rsidRPr="00C5022D" w:rsidRDefault="00B30632" w:rsidP="00B30632">
            <w:pPr>
              <w:rPr>
                <w:rFonts w:ascii="Times New Roman" w:eastAsia="Calibri" w:hAnsi="Times New Roman"/>
                <w:sz w:val="24"/>
                <w:szCs w:val="24"/>
              </w:rPr>
            </w:pPr>
          </w:p>
        </w:tc>
      </w:tr>
      <w:tr w:rsidR="00B30632" w:rsidRPr="00C5022D" w14:paraId="0B9359D1" w14:textId="77777777" w:rsidTr="00B30632">
        <w:trPr>
          <w:trHeight w:val="330"/>
        </w:trPr>
        <w:tc>
          <w:tcPr>
            <w:tcW w:w="851" w:type="dxa"/>
            <w:shd w:val="clear" w:color="auto" w:fill="auto"/>
            <w:noWrap/>
            <w:vAlign w:val="bottom"/>
            <w:hideMark/>
          </w:tcPr>
          <w:p w14:paraId="6FFBFE76"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5.7</w:t>
            </w:r>
          </w:p>
        </w:tc>
        <w:tc>
          <w:tcPr>
            <w:tcW w:w="2410" w:type="dxa"/>
            <w:shd w:val="clear" w:color="auto" w:fill="auto"/>
            <w:vAlign w:val="center"/>
          </w:tcPr>
          <w:p w14:paraId="315DE38A"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Дайындық және қорытынды жұмыстар</w:t>
            </w:r>
          </w:p>
        </w:tc>
        <w:tc>
          <w:tcPr>
            <w:tcW w:w="1134" w:type="dxa"/>
            <w:shd w:val="clear" w:color="auto" w:fill="auto"/>
            <w:noWrap/>
            <w:vAlign w:val="bottom"/>
          </w:tcPr>
          <w:p w14:paraId="79EEE38B"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Rig Up</w:t>
            </w:r>
          </w:p>
        </w:tc>
        <w:tc>
          <w:tcPr>
            <w:tcW w:w="1275" w:type="dxa"/>
            <w:shd w:val="clear" w:color="auto" w:fill="auto"/>
            <w:noWrap/>
            <w:vAlign w:val="bottom"/>
          </w:tcPr>
          <w:p w14:paraId="5C9C5776"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w:t>
            </w:r>
          </w:p>
        </w:tc>
        <w:tc>
          <w:tcPr>
            <w:tcW w:w="2694" w:type="dxa"/>
            <w:shd w:val="clear" w:color="auto" w:fill="auto"/>
            <w:noWrap/>
            <w:vAlign w:val="bottom"/>
          </w:tcPr>
          <w:p w14:paraId="74D42F64" w14:textId="77777777" w:rsidR="00B30632" w:rsidRPr="00C5022D" w:rsidRDefault="00B30632" w:rsidP="00B30632">
            <w:pPr>
              <w:rPr>
                <w:rFonts w:ascii="Times New Roman" w:eastAsia="Calibri" w:hAnsi="Times New Roman"/>
                <w:sz w:val="24"/>
                <w:szCs w:val="24"/>
              </w:rPr>
            </w:pPr>
          </w:p>
        </w:tc>
        <w:tc>
          <w:tcPr>
            <w:tcW w:w="2409" w:type="dxa"/>
            <w:shd w:val="clear" w:color="auto" w:fill="auto"/>
            <w:noWrap/>
            <w:vAlign w:val="bottom"/>
          </w:tcPr>
          <w:p w14:paraId="0B2B1441" w14:textId="77777777" w:rsidR="00B30632" w:rsidRPr="00C5022D" w:rsidRDefault="00B30632" w:rsidP="00B30632">
            <w:pPr>
              <w:rPr>
                <w:rFonts w:ascii="Times New Roman" w:eastAsia="Calibri" w:hAnsi="Times New Roman"/>
                <w:sz w:val="24"/>
                <w:szCs w:val="24"/>
              </w:rPr>
            </w:pPr>
          </w:p>
        </w:tc>
        <w:tc>
          <w:tcPr>
            <w:tcW w:w="2552" w:type="dxa"/>
            <w:shd w:val="clear" w:color="auto" w:fill="auto"/>
            <w:noWrap/>
            <w:vAlign w:val="bottom"/>
          </w:tcPr>
          <w:p w14:paraId="0EB4BE15" w14:textId="77777777" w:rsidR="00B30632" w:rsidRPr="00C5022D" w:rsidRDefault="00B30632" w:rsidP="00B30632">
            <w:pPr>
              <w:rPr>
                <w:rFonts w:ascii="Times New Roman" w:eastAsia="Calibri" w:hAnsi="Times New Roman"/>
                <w:sz w:val="24"/>
                <w:szCs w:val="24"/>
              </w:rPr>
            </w:pPr>
          </w:p>
        </w:tc>
        <w:tc>
          <w:tcPr>
            <w:tcW w:w="2268" w:type="dxa"/>
            <w:shd w:val="clear" w:color="auto" w:fill="auto"/>
            <w:noWrap/>
            <w:vAlign w:val="bottom"/>
          </w:tcPr>
          <w:p w14:paraId="46ECF582" w14:textId="77777777" w:rsidR="00B30632" w:rsidRPr="00C5022D" w:rsidRDefault="00B30632" w:rsidP="00B30632">
            <w:pPr>
              <w:rPr>
                <w:rFonts w:ascii="Times New Roman" w:eastAsia="Calibri" w:hAnsi="Times New Roman"/>
                <w:sz w:val="24"/>
                <w:szCs w:val="24"/>
              </w:rPr>
            </w:pPr>
          </w:p>
        </w:tc>
      </w:tr>
      <w:tr w:rsidR="00B30632" w:rsidRPr="00C5022D" w14:paraId="599262BF" w14:textId="77777777" w:rsidTr="00B30632">
        <w:trPr>
          <w:trHeight w:val="330"/>
        </w:trPr>
        <w:tc>
          <w:tcPr>
            <w:tcW w:w="851" w:type="dxa"/>
            <w:shd w:val="clear" w:color="auto" w:fill="auto"/>
            <w:noWrap/>
            <w:vAlign w:val="bottom"/>
            <w:hideMark/>
          </w:tcPr>
          <w:p w14:paraId="2EE95562"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5.8</w:t>
            </w:r>
          </w:p>
        </w:tc>
        <w:tc>
          <w:tcPr>
            <w:tcW w:w="2410" w:type="dxa"/>
            <w:shd w:val="clear" w:color="auto" w:fill="auto"/>
            <w:vAlign w:val="center"/>
          </w:tcPr>
          <w:p w14:paraId="487D5BC1"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Каротаж станциясын жалдау</w:t>
            </w:r>
          </w:p>
        </w:tc>
        <w:tc>
          <w:tcPr>
            <w:tcW w:w="1134" w:type="dxa"/>
            <w:shd w:val="clear" w:color="auto" w:fill="auto"/>
            <w:noWrap/>
            <w:vAlign w:val="bottom"/>
          </w:tcPr>
          <w:p w14:paraId="0C35DC13" w14:textId="77777777" w:rsidR="00B30632" w:rsidRPr="00C5022D" w:rsidRDefault="00B30632" w:rsidP="00B30632">
            <w:pPr>
              <w:rPr>
                <w:rFonts w:ascii="Times New Roman" w:eastAsia="Calibri" w:hAnsi="Times New Roman"/>
                <w:sz w:val="24"/>
                <w:szCs w:val="24"/>
              </w:rPr>
            </w:pPr>
          </w:p>
        </w:tc>
        <w:tc>
          <w:tcPr>
            <w:tcW w:w="1275" w:type="dxa"/>
            <w:shd w:val="clear" w:color="auto" w:fill="auto"/>
            <w:noWrap/>
            <w:vAlign w:val="bottom"/>
            <w:hideMark/>
          </w:tcPr>
          <w:p w14:paraId="09487A08"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күн</w:t>
            </w:r>
          </w:p>
        </w:tc>
        <w:tc>
          <w:tcPr>
            <w:tcW w:w="2694" w:type="dxa"/>
            <w:shd w:val="clear" w:color="auto" w:fill="auto"/>
            <w:noWrap/>
            <w:vAlign w:val="bottom"/>
          </w:tcPr>
          <w:p w14:paraId="3C7E3011" w14:textId="77777777" w:rsidR="00B30632" w:rsidRPr="00C5022D" w:rsidRDefault="00B30632" w:rsidP="00B30632">
            <w:pPr>
              <w:rPr>
                <w:rFonts w:ascii="Times New Roman" w:eastAsia="Calibri" w:hAnsi="Times New Roman"/>
                <w:sz w:val="24"/>
                <w:szCs w:val="24"/>
              </w:rPr>
            </w:pPr>
          </w:p>
        </w:tc>
        <w:tc>
          <w:tcPr>
            <w:tcW w:w="2409" w:type="dxa"/>
            <w:shd w:val="clear" w:color="auto" w:fill="auto"/>
            <w:noWrap/>
            <w:vAlign w:val="bottom"/>
          </w:tcPr>
          <w:p w14:paraId="5006C7A1" w14:textId="77777777" w:rsidR="00B30632" w:rsidRPr="00C5022D" w:rsidRDefault="00B30632" w:rsidP="00B30632">
            <w:pPr>
              <w:rPr>
                <w:rFonts w:ascii="Times New Roman" w:eastAsia="Calibri" w:hAnsi="Times New Roman"/>
                <w:sz w:val="24"/>
                <w:szCs w:val="24"/>
              </w:rPr>
            </w:pPr>
          </w:p>
        </w:tc>
        <w:tc>
          <w:tcPr>
            <w:tcW w:w="2552" w:type="dxa"/>
            <w:shd w:val="clear" w:color="auto" w:fill="auto"/>
            <w:noWrap/>
            <w:vAlign w:val="bottom"/>
          </w:tcPr>
          <w:p w14:paraId="2F2541F5" w14:textId="77777777" w:rsidR="00B30632" w:rsidRPr="00C5022D" w:rsidRDefault="00B30632" w:rsidP="00B30632">
            <w:pPr>
              <w:rPr>
                <w:rFonts w:ascii="Times New Roman" w:eastAsia="Calibri" w:hAnsi="Times New Roman"/>
                <w:sz w:val="24"/>
                <w:szCs w:val="24"/>
              </w:rPr>
            </w:pPr>
          </w:p>
        </w:tc>
        <w:tc>
          <w:tcPr>
            <w:tcW w:w="2268" w:type="dxa"/>
            <w:shd w:val="clear" w:color="auto" w:fill="auto"/>
            <w:noWrap/>
            <w:vAlign w:val="bottom"/>
          </w:tcPr>
          <w:p w14:paraId="43601F02" w14:textId="77777777" w:rsidR="00B30632" w:rsidRPr="00C5022D" w:rsidRDefault="00B30632" w:rsidP="00B30632">
            <w:pPr>
              <w:rPr>
                <w:rFonts w:ascii="Times New Roman" w:eastAsia="Calibri" w:hAnsi="Times New Roman"/>
                <w:sz w:val="24"/>
                <w:szCs w:val="24"/>
              </w:rPr>
            </w:pPr>
          </w:p>
        </w:tc>
      </w:tr>
      <w:tr w:rsidR="00B30632" w:rsidRPr="00C5022D" w14:paraId="19234938" w14:textId="77777777" w:rsidTr="00B30632">
        <w:trPr>
          <w:trHeight w:val="330"/>
        </w:trPr>
        <w:tc>
          <w:tcPr>
            <w:tcW w:w="851" w:type="dxa"/>
            <w:shd w:val="clear" w:color="auto" w:fill="auto"/>
            <w:noWrap/>
            <w:vAlign w:val="bottom"/>
          </w:tcPr>
          <w:p w14:paraId="5FE31D1D"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5.9</w:t>
            </w:r>
          </w:p>
        </w:tc>
        <w:tc>
          <w:tcPr>
            <w:tcW w:w="2410" w:type="dxa"/>
            <w:shd w:val="clear" w:color="auto" w:fill="auto"/>
            <w:vAlign w:val="bottom"/>
          </w:tcPr>
          <w:p w14:paraId="26E0D8AC" w14:textId="77777777" w:rsidR="00B30632" w:rsidRPr="00C5022D" w:rsidRDefault="00B30632" w:rsidP="00B4559B">
            <w:pPr>
              <w:ind w:left="0" w:firstLine="0"/>
              <w:rPr>
                <w:rFonts w:ascii="Times New Roman" w:eastAsia="Calibri" w:hAnsi="Times New Roman"/>
                <w:sz w:val="24"/>
                <w:szCs w:val="24"/>
                <w:lang w:val="ru-RU"/>
              </w:rPr>
            </w:pPr>
            <w:r w:rsidRPr="00C5022D">
              <w:rPr>
                <w:rFonts w:ascii="Times New Roman" w:eastAsia="Calibri" w:hAnsi="Times New Roman"/>
                <w:sz w:val="24"/>
                <w:szCs w:val="24"/>
                <w:lang w:val="ru-RU"/>
              </w:rPr>
              <w:t>Персоналды жалдау (3 адамнан құралган жасақ)</w:t>
            </w:r>
          </w:p>
        </w:tc>
        <w:tc>
          <w:tcPr>
            <w:tcW w:w="1134" w:type="dxa"/>
            <w:shd w:val="clear" w:color="auto" w:fill="auto"/>
            <w:noWrap/>
            <w:vAlign w:val="bottom"/>
          </w:tcPr>
          <w:p w14:paraId="1AE510FC" w14:textId="77777777" w:rsidR="00B30632" w:rsidRPr="00C5022D" w:rsidRDefault="00B30632" w:rsidP="00B30632">
            <w:pPr>
              <w:rPr>
                <w:rFonts w:ascii="Times New Roman" w:eastAsia="Calibri" w:hAnsi="Times New Roman"/>
                <w:sz w:val="24"/>
                <w:szCs w:val="24"/>
                <w:lang w:val="ru-RU"/>
              </w:rPr>
            </w:pPr>
          </w:p>
        </w:tc>
        <w:tc>
          <w:tcPr>
            <w:tcW w:w="1275" w:type="dxa"/>
            <w:shd w:val="clear" w:color="auto" w:fill="auto"/>
            <w:noWrap/>
            <w:vAlign w:val="bottom"/>
          </w:tcPr>
          <w:p w14:paraId="60C9467F"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күн</w:t>
            </w:r>
          </w:p>
        </w:tc>
        <w:tc>
          <w:tcPr>
            <w:tcW w:w="2694" w:type="dxa"/>
            <w:shd w:val="clear" w:color="auto" w:fill="auto"/>
            <w:noWrap/>
            <w:vAlign w:val="bottom"/>
          </w:tcPr>
          <w:p w14:paraId="24A263C2" w14:textId="77777777" w:rsidR="00B30632" w:rsidRPr="00C5022D" w:rsidRDefault="00B30632" w:rsidP="00B30632">
            <w:pPr>
              <w:rPr>
                <w:rFonts w:ascii="Times New Roman" w:eastAsia="Calibri" w:hAnsi="Times New Roman"/>
                <w:sz w:val="24"/>
                <w:szCs w:val="24"/>
              </w:rPr>
            </w:pPr>
          </w:p>
        </w:tc>
        <w:tc>
          <w:tcPr>
            <w:tcW w:w="2409" w:type="dxa"/>
            <w:shd w:val="clear" w:color="auto" w:fill="auto"/>
            <w:noWrap/>
            <w:vAlign w:val="bottom"/>
          </w:tcPr>
          <w:p w14:paraId="04D9D95B" w14:textId="77777777" w:rsidR="00B30632" w:rsidRPr="00C5022D" w:rsidRDefault="00B30632" w:rsidP="00B30632">
            <w:pPr>
              <w:rPr>
                <w:rFonts w:ascii="Times New Roman" w:eastAsia="Calibri" w:hAnsi="Times New Roman"/>
                <w:sz w:val="24"/>
                <w:szCs w:val="24"/>
              </w:rPr>
            </w:pPr>
          </w:p>
        </w:tc>
        <w:tc>
          <w:tcPr>
            <w:tcW w:w="2552" w:type="dxa"/>
            <w:shd w:val="clear" w:color="auto" w:fill="auto"/>
            <w:noWrap/>
            <w:vAlign w:val="bottom"/>
          </w:tcPr>
          <w:p w14:paraId="34741D4D" w14:textId="77777777" w:rsidR="00B30632" w:rsidRPr="00C5022D" w:rsidRDefault="00B30632" w:rsidP="00B30632">
            <w:pPr>
              <w:rPr>
                <w:rFonts w:ascii="Times New Roman" w:eastAsia="Calibri" w:hAnsi="Times New Roman"/>
                <w:sz w:val="24"/>
                <w:szCs w:val="24"/>
              </w:rPr>
            </w:pPr>
          </w:p>
        </w:tc>
        <w:tc>
          <w:tcPr>
            <w:tcW w:w="2268" w:type="dxa"/>
            <w:shd w:val="clear" w:color="auto" w:fill="auto"/>
            <w:noWrap/>
            <w:vAlign w:val="bottom"/>
          </w:tcPr>
          <w:p w14:paraId="6594D103" w14:textId="77777777" w:rsidR="00B30632" w:rsidRPr="00C5022D" w:rsidRDefault="00B30632" w:rsidP="00B30632">
            <w:pPr>
              <w:rPr>
                <w:rFonts w:ascii="Times New Roman" w:eastAsia="Calibri" w:hAnsi="Times New Roman"/>
                <w:sz w:val="24"/>
                <w:szCs w:val="24"/>
              </w:rPr>
            </w:pPr>
          </w:p>
        </w:tc>
      </w:tr>
    </w:tbl>
    <w:p w14:paraId="79BC96BF" w14:textId="77777777" w:rsidR="00B30632" w:rsidRPr="00C5022D" w:rsidRDefault="00B30632" w:rsidP="00B30632">
      <w:pPr>
        <w:rPr>
          <w:rFonts w:ascii="Times New Roman" w:hAnsi="Times New Roman"/>
          <w:sz w:val="24"/>
          <w:szCs w:val="24"/>
        </w:rPr>
      </w:pPr>
    </w:p>
    <w:tbl>
      <w:tblPr>
        <w:tblW w:w="19893" w:type="dxa"/>
        <w:tblInd w:w="-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48"/>
        <w:gridCol w:w="427"/>
        <w:gridCol w:w="2286"/>
        <w:gridCol w:w="1134"/>
        <w:gridCol w:w="1275"/>
        <w:gridCol w:w="2694"/>
        <w:gridCol w:w="193"/>
        <w:gridCol w:w="411"/>
        <w:gridCol w:w="1805"/>
        <w:gridCol w:w="90"/>
        <w:gridCol w:w="529"/>
        <w:gridCol w:w="1360"/>
        <w:gridCol w:w="573"/>
        <w:gridCol w:w="53"/>
        <w:gridCol w:w="1124"/>
        <w:gridCol w:w="382"/>
        <w:gridCol w:w="236"/>
        <w:gridCol w:w="98"/>
        <w:gridCol w:w="138"/>
        <w:gridCol w:w="237"/>
        <w:gridCol w:w="236"/>
        <w:gridCol w:w="219"/>
        <w:gridCol w:w="17"/>
        <w:gridCol w:w="236"/>
        <w:gridCol w:w="236"/>
        <w:gridCol w:w="14"/>
        <w:gridCol w:w="226"/>
        <w:gridCol w:w="28"/>
        <w:gridCol w:w="38"/>
        <w:gridCol w:w="219"/>
        <w:gridCol w:w="47"/>
        <w:gridCol w:w="189"/>
        <w:gridCol w:w="74"/>
        <w:gridCol w:w="267"/>
        <w:gridCol w:w="270"/>
        <w:gridCol w:w="248"/>
        <w:gridCol w:w="792"/>
        <w:gridCol w:w="236"/>
        <w:gridCol w:w="236"/>
        <w:gridCol w:w="236"/>
        <w:gridCol w:w="236"/>
      </w:tblGrid>
      <w:tr w:rsidR="00B30632" w:rsidRPr="00C5022D" w14:paraId="611936B0" w14:textId="77777777" w:rsidTr="00B30632">
        <w:trPr>
          <w:gridAfter w:val="21"/>
          <w:wAfter w:w="4300" w:type="dxa"/>
          <w:trHeight w:val="330"/>
        </w:trPr>
        <w:tc>
          <w:tcPr>
            <w:tcW w:w="15593" w:type="dxa"/>
            <w:gridSpan w:val="20"/>
            <w:shd w:val="clear" w:color="000000" w:fill="D8D8D8"/>
            <w:noWrap/>
            <w:tcMar>
              <w:top w:w="19" w:type="dxa"/>
              <w:left w:w="19" w:type="dxa"/>
              <w:bottom w:w="0" w:type="dxa"/>
              <w:right w:w="19" w:type="dxa"/>
            </w:tcMar>
            <w:vAlign w:val="bottom"/>
          </w:tcPr>
          <w:p w14:paraId="52F0206F" w14:textId="77777777" w:rsidR="00B30632" w:rsidRPr="00C5022D" w:rsidRDefault="00B30632" w:rsidP="00B30632">
            <w:pPr>
              <w:rPr>
                <w:rFonts w:ascii="Times New Roman" w:eastAsia="Calibri" w:hAnsi="Times New Roman"/>
                <w:b/>
                <w:sz w:val="24"/>
                <w:szCs w:val="24"/>
                <w:lang w:val="en-US"/>
              </w:rPr>
            </w:pPr>
            <w:r w:rsidRPr="00C5022D">
              <w:rPr>
                <w:rFonts w:ascii="Times New Roman" w:hAnsi="Times New Roman"/>
                <w:b/>
                <w:sz w:val="24"/>
                <w:szCs w:val="24"/>
                <w:lang w:val="en-US"/>
              </w:rPr>
              <w:t>6</w:t>
            </w:r>
            <w:r w:rsidRPr="00C5022D">
              <w:rPr>
                <w:rFonts w:ascii="Times New Roman" w:hAnsi="Times New Roman"/>
                <w:b/>
                <w:sz w:val="24"/>
                <w:szCs w:val="24"/>
              </w:rPr>
              <w:t>- кесте:  Геофизикалық қызметтердің басқа түрлері</w:t>
            </w:r>
          </w:p>
        </w:tc>
      </w:tr>
      <w:tr w:rsidR="00B30632" w:rsidRPr="00C5022D" w14:paraId="6FC64A8B" w14:textId="77777777" w:rsidTr="00B30632">
        <w:trPr>
          <w:gridAfter w:val="21"/>
          <w:wAfter w:w="4300" w:type="dxa"/>
          <w:trHeight w:val="330"/>
        </w:trPr>
        <w:tc>
          <w:tcPr>
            <w:tcW w:w="975" w:type="dxa"/>
            <w:gridSpan w:val="2"/>
            <w:shd w:val="clear" w:color="000000" w:fill="D8D8D8"/>
            <w:noWrap/>
            <w:tcMar>
              <w:top w:w="19" w:type="dxa"/>
              <w:left w:w="19" w:type="dxa"/>
              <w:bottom w:w="0" w:type="dxa"/>
              <w:right w:w="19" w:type="dxa"/>
            </w:tcMar>
            <w:vAlign w:val="bottom"/>
            <w:hideMark/>
          </w:tcPr>
          <w:p w14:paraId="1F53DB27"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Реттік</w:t>
            </w:r>
          </w:p>
          <w:p w14:paraId="6F0B1925"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w:t>
            </w:r>
          </w:p>
        </w:tc>
        <w:tc>
          <w:tcPr>
            <w:tcW w:w="2286" w:type="dxa"/>
            <w:vMerge w:val="restart"/>
            <w:shd w:val="clear" w:color="000000" w:fill="D8D8D8"/>
            <w:noWrap/>
            <w:tcMar>
              <w:top w:w="19" w:type="dxa"/>
              <w:left w:w="19" w:type="dxa"/>
              <w:bottom w:w="0" w:type="dxa"/>
              <w:right w:w="19" w:type="dxa"/>
            </w:tcMar>
            <w:vAlign w:val="center"/>
            <w:hideMark/>
          </w:tcPr>
          <w:p w14:paraId="17D08034"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 xml:space="preserve">Әдіс </w:t>
            </w:r>
          </w:p>
        </w:tc>
        <w:tc>
          <w:tcPr>
            <w:tcW w:w="1134" w:type="dxa"/>
            <w:vMerge w:val="restart"/>
            <w:shd w:val="clear" w:color="000000" w:fill="D8D8D8"/>
            <w:noWrap/>
            <w:tcMar>
              <w:top w:w="19" w:type="dxa"/>
              <w:left w:w="19" w:type="dxa"/>
              <w:bottom w:w="0" w:type="dxa"/>
              <w:right w:w="19" w:type="dxa"/>
            </w:tcMar>
            <w:vAlign w:val="center"/>
            <w:hideMark/>
          </w:tcPr>
          <w:p w14:paraId="34D303C3"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Коды</w:t>
            </w:r>
          </w:p>
        </w:tc>
        <w:tc>
          <w:tcPr>
            <w:tcW w:w="1275" w:type="dxa"/>
            <w:vMerge w:val="restart"/>
            <w:shd w:val="clear" w:color="000000" w:fill="D8D8D8"/>
            <w:tcMar>
              <w:top w:w="19" w:type="dxa"/>
              <w:left w:w="19" w:type="dxa"/>
              <w:bottom w:w="0" w:type="dxa"/>
              <w:right w:w="19" w:type="dxa"/>
            </w:tcMar>
            <w:vAlign w:val="center"/>
            <w:hideMark/>
          </w:tcPr>
          <w:p w14:paraId="1E442483"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Өлшем бірлігі</w:t>
            </w:r>
          </w:p>
        </w:tc>
        <w:tc>
          <w:tcPr>
            <w:tcW w:w="2694" w:type="dxa"/>
            <w:shd w:val="clear" w:color="000000" w:fill="D8D8D8"/>
            <w:vAlign w:val="center"/>
          </w:tcPr>
          <w:p w14:paraId="373972CF"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Тұрақты мөлшерлеме</w:t>
            </w:r>
          </w:p>
        </w:tc>
        <w:tc>
          <w:tcPr>
            <w:tcW w:w="2409" w:type="dxa"/>
            <w:gridSpan w:val="3"/>
            <w:shd w:val="clear" w:color="000000" w:fill="D8D8D8"/>
            <w:vAlign w:val="bottom"/>
          </w:tcPr>
          <w:p w14:paraId="31F63209"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Тереңдігі</w:t>
            </w:r>
          </w:p>
        </w:tc>
        <w:tc>
          <w:tcPr>
            <w:tcW w:w="2552" w:type="dxa"/>
            <w:gridSpan w:val="4"/>
            <w:shd w:val="clear" w:color="000000" w:fill="D8D8D8"/>
            <w:vAlign w:val="bottom"/>
          </w:tcPr>
          <w:p w14:paraId="4CEA5E02"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Өлшеу</w:t>
            </w:r>
          </w:p>
        </w:tc>
        <w:tc>
          <w:tcPr>
            <w:tcW w:w="2268" w:type="dxa"/>
            <w:gridSpan w:val="7"/>
            <w:shd w:val="clear" w:color="000000" w:fill="D8D8D8"/>
            <w:vAlign w:val="bottom"/>
          </w:tcPr>
          <w:p w14:paraId="56254B4A"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Жалдау</w:t>
            </w:r>
          </w:p>
        </w:tc>
      </w:tr>
      <w:tr w:rsidR="00B30632" w:rsidRPr="00C5022D" w14:paraId="22F02372" w14:textId="77777777" w:rsidTr="00B30632">
        <w:trPr>
          <w:gridAfter w:val="21"/>
          <w:wAfter w:w="4300" w:type="dxa"/>
          <w:trHeight w:val="330"/>
        </w:trPr>
        <w:tc>
          <w:tcPr>
            <w:tcW w:w="975" w:type="dxa"/>
            <w:gridSpan w:val="2"/>
            <w:shd w:val="clear" w:color="000000" w:fill="D8D8D8"/>
            <w:noWrap/>
            <w:tcMar>
              <w:top w:w="19" w:type="dxa"/>
              <w:left w:w="19" w:type="dxa"/>
              <w:bottom w:w="0" w:type="dxa"/>
              <w:right w:w="19" w:type="dxa"/>
            </w:tcMar>
            <w:vAlign w:val="bottom"/>
            <w:hideMark/>
          </w:tcPr>
          <w:p w14:paraId="2526AF95" w14:textId="77777777" w:rsidR="00B30632" w:rsidRPr="00C5022D" w:rsidRDefault="00B30632" w:rsidP="00B30632">
            <w:pPr>
              <w:rPr>
                <w:rFonts w:ascii="Times New Roman" w:eastAsia="Calibri" w:hAnsi="Times New Roman"/>
                <w:sz w:val="24"/>
                <w:szCs w:val="24"/>
              </w:rPr>
            </w:pPr>
          </w:p>
        </w:tc>
        <w:tc>
          <w:tcPr>
            <w:tcW w:w="2286" w:type="dxa"/>
            <w:vMerge/>
            <w:vAlign w:val="center"/>
            <w:hideMark/>
          </w:tcPr>
          <w:p w14:paraId="582AAEFC" w14:textId="77777777" w:rsidR="00B30632" w:rsidRPr="00C5022D" w:rsidRDefault="00B30632" w:rsidP="00B30632">
            <w:pPr>
              <w:rPr>
                <w:rFonts w:ascii="Times New Roman" w:eastAsia="Calibri" w:hAnsi="Times New Roman"/>
                <w:sz w:val="24"/>
                <w:szCs w:val="24"/>
              </w:rPr>
            </w:pPr>
          </w:p>
        </w:tc>
        <w:tc>
          <w:tcPr>
            <w:tcW w:w="1134" w:type="dxa"/>
            <w:vMerge/>
            <w:vAlign w:val="center"/>
            <w:hideMark/>
          </w:tcPr>
          <w:p w14:paraId="7887DACD" w14:textId="77777777" w:rsidR="00B30632" w:rsidRPr="00C5022D" w:rsidRDefault="00B30632" w:rsidP="00B30632">
            <w:pPr>
              <w:rPr>
                <w:rFonts w:ascii="Times New Roman" w:eastAsia="Calibri" w:hAnsi="Times New Roman"/>
                <w:sz w:val="24"/>
                <w:szCs w:val="24"/>
              </w:rPr>
            </w:pPr>
          </w:p>
        </w:tc>
        <w:tc>
          <w:tcPr>
            <w:tcW w:w="1275" w:type="dxa"/>
            <w:vMerge/>
            <w:vAlign w:val="center"/>
            <w:hideMark/>
          </w:tcPr>
          <w:p w14:paraId="0EE1E1D6" w14:textId="77777777" w:rsidR="00B30632" w:rsidRPr="00C5022D" w:rsidRDefault="00B30632" w:rsidP="00B30632">
            <w:pPr>
              <w:rPr>
                <w:rFonts w:ascii="Times New Roman" w:eastAsia="Calibri" w:hAnsi="Times New Roman"/>
                <w:sz w:val="24"/>
                <w:szCs w:val="24"/>
              </w:rPr>
            </w:pPr>
          </w:p>
        </w:tc>
        <w:tc>
          <w:tcPr>
            <w:tcW w:w="2694" w:type="dxa"/>
            <w:shd w:val="clear" w:color="000000" w:fill="D8D8D8"/>
            <w:noWrap/>
            <w:tcMar>
              <w:top w:w="19" w:type="dxa"/>
              <w:left w:w="19" w:type="dxa"/>
              <w:bottom w:w="0" w:type="dxa"/>
              <w:right w:w="19" w:type="dxa"/>
            </w:tcMar>
            <w:vAlign w:val="bottom"/>
            <w:hideMark/>
          </w:tcPr>
          <w:p w14:paraId="0AA18FDC"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 xml:space="preserve"> Теңгемен бағасы</w:t>
            </w:r>
          </w:p>
        </w:tc>
        <w:tc>
          <w:tcPr>
            <w:tcW w:w="2409" w:type="dxa"/>
            <w:gridSpan w:val="3"/>
            <w:shd w:val="clear" w:color="000000" w:fill="D8D8D8"/>
            <w:noWrap/>
            <w:tcMar>
              <w:top w:w="19" w:type="dxa"/>
              <w:left w:w="19" w:type="dxa"/>
              <w:bottom w:w="0" w:type="dxa"/>
              <w:right w:w="19" w:type="dxa"/>
            </w:tcMar>
            <w:vAlign w:val="bottom"/>
            <w:hideMark/>
          </w:tcPr>
          <w:p w14:paraId="7318987A"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Теңгемен бағасы</w:t>
            </w:r>
          </w:p>
        </w:tc>
        <w:tc>
          <w:tcPr>
            <w:tcW w:w="2552" w:type="dxa"/>
            <w:gridSpan w:val="4"/>
            <w:shd w:val="clear" w:color="000000" w:fill="D8D8D8"/>
            <w:noWrap/>
            <w:tcMar>
              <w:top w:w="19" w:type="dxa"/>
              <w:left w:w="19" w:type="dxa"/>
              <w:bottom w:w="0" w:type="dxa"/>
              <w:right w:w="19" w:type="dxa"/>
            </w:tcMar>
            <w:vAlign w:val="bottom"/>
            <w:hideMark/>
          </w:tcPr>
          <w:p w14:paraId="119E6AF2"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Теңгемен бағасы</w:t>
            </w:r>
          </w:p>
        </w:tc>
        <w:tc>
          <w:tcPr>
            <w:tcW w:w="2268" w:type="dxa"/>
            <w:gridSpan w:val="7"/>
            <w:shd w:val="clear" w:color="000000" w:fill="D8D8D8"/>
            <w:noWrap/>
            <w:tcMar>
              <w:top w:w="19" w:type="dxa"/>
              <w:left w:w="19" w:type="dxa"/>
              <w:bottom w:w="0" w:type="dxa"/>
              <w:right w:w="19" w:type="dxa"/>
            </w:tcMar>
            <w:vAlign w:val="bottom"/>
            <w:hideMark/>
          </w:tcPr>
          <w:p w14:paraId="05798BAD"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Теңгемен бағасы</w:t>
            </w:r>
          </w:p>
        </w:tc>
      </w:tr>
      <w:tr w:rsidR="00B30632" w:rsidRPr="00C5022D" w14:paraId="5600D65A" w14:textId="77777777" w:rsidTr="00B30632">
        <w:trPr>
          <w:gridAfter w:val="21"/>
          <w:wAfter w:w="4300" w:type="dxa"/>
          <w:trHeight w:val="330"/>
        </w:trPr>
        <w:tc>
          <w:tcPr>
            <w:tcW w:w="975" w:type="dxa"/>
            <w:gridSpan w:val="2"/>
            <w:shd w:val="clear" w:color="auto" w:fill="auto"/>
            <w:noWrap/>
            <w:tcMar>
              <w:top w:w="19" w:type="dxa"/>
              <w:left w:w="19" w:type="dxa"/>
              <w:bottom w:w="0" w:type="dxa"/>
              <w:right w:w="19" w:type="dxa"/>
            </w:tcMar>
            <w:vAlign w:val="bottom"/>
            <w:hideMark/>
          </w:tcPr>
          <w:p w14:paraId="718C9DB5"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6.1</w:t>
            </w:r>
          </w:p>
        </w:tc>
        <w:tc>
          <w:tcPr>
            <w:tcW w:w="2286" w:type="dxa"/>
            <w:shd w:val="clear" w:color="auto" w:fill="auto"/>
            <w:tcMar>
              <w:top w:w="19" w:type="dxa"/>
              <w:left w:w="19" w:type="dxa"/>
              <w:bottom w:w="0" w:type="dxa"/>
              <w:right w:w="19" w:type="dxa"/>
            </w:tcMar>
            <w:vAlign w:val="center"/>
            <w:hideMark/>
          </w:tcPr>
          <w:p w14:paraId="3A8B2C07" w14:textId="77777777" w:rsidR="00B30632" w:rsidRPr="00C5022D" w:rsidRDefault="00B30632" w:rsidP="00B4559B">
            <w:pPr>
              <w:ind w:left="0" w:firstLine="0"/>
              <w:rPr>
                <w:rFonts w:ascii="Times New Roman" w:eastAsia="Calibri" w:hAnsi="Times New Roman"/>
                <w:sz w:val="24"/>
                <w:szCs w:val="24"/>
                <w:lang w:val="ru-RU"/>
              </w:rPr>
            </w:pPr>
            <w:r w:rsidRPr="00C5022D">
              <w:rPr>
                <w:rFonts w:ascii="Times New Roman" w:eastAsia="Calibri" w:hAnsi="Times New Roman"/>
                <w:sz w:val="24"/>
                <w:szCs w:val="24"/>
                <w:lang w:val="ru-RU"/>
              </w:rPr>
              <w:t xml:space="preserve">Аралыққа байлау үшін гамма каротаж  </w:t>
            </w:r>
          </w:p>
        </w:tc>
        <w:tc>
          <w:tcPr>
            <w:tcW w:w="1134" w:type="dxa"/>
            <w:shd w:val="clear" w:color="auto" w:fill="auto"/>
            <w:noWrap/>
            <w:tcMar>
              <w:top w:w="19" w:type="dxa"/>
              <w:left w:w="19" w:type="dxa"/>
              <w:bottom w:w="0" w:type="dxa"/>
              <w:right w:w="19" w:type="dxa"/>
            </w:tcMar>
            <w:vAlign w:val="bottom"/>
          </w:tcPr>
          <w:p w14:paraId="0824EB61" w14:textId="77777777" w:rsidR="00B30632" w:rsidRPr="00C5022D" w:rsidRDefault="00B30632" w:rsidP="00B30632">
            <w:pPr>
              <w:rPr>
                <w:rFonts w:ascii="Times New Roman" w:eastAsia="Calibri" w:hAnsi="Times New Roman"/>
                <w:sz w:val="24"/>
                <w:szCs w:val="24"/>
                <w:lang w:val="ru-RU"/>
              </w:rPr>
            </w:pPr>
          </w:p>
        </w:tc>
        <w:tc>
          <w:tcPr>
            <w:tcW w:w="1275" w:type="dxa"/>
            <w:shd w:val="clear" w:color="auto" w:fill="auto"/>
            <w:noWrap/>
            <w:tcMar>
              <w:top w:w="19" w:type="dxa"/>
              <w:left w:w="19" w:type="dxa"/>
              <w:bottom w:w="0" w:type="dxa"/>
              <w:right w:w="19" w:type="dxa"/>
            </w:tcMar>
            <w:vAlign w:val="bottom"/>
            <w:hideMark/>
          </w:tcPr>
          <w:p w14:paraId="0B668BC2"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w:t>
            </w:r>
          </w:p>
        </w:tc>
        <w:tc>
          <w:tcPr>
            <w:tcW w:w="2694" w:type="dxa"/>
            <w:shd w:val="clear" w:color="auto" w:fill="auto"/>
            <w:noWrap/>
            <w:tcMar>
              <w:top w:w="19" w:type="dxa"/>
              <w:left w:w="19" w:type="dxa"/>
              <w:bottom w:w="0" w:type="dxa"/>
              <w:right w:w="19" w:type="dxa"/>
            </w:tcMar>
            <w:vAlign w:val="bottom"/>
          </w:tcPr>
          <w:p w14:paraId="780C48B2" w14:textId="77777777" w:rsidR="00B30632" w:rsidRPr="00C5022D" w:rsidRDefault="00B30632" w:rsidP="00B30632">
            <w:pPr>
              <w:rPr>
                <w:rFonts w:ascii="Times New Roman" w:eastAsia="Calibri" w:hAnsi="Times New Roman"/>
                <w:sz w:val="24"/>
                <w:szCs w:val="24"/>
              </w:rPr>
            </w:pPr>
          </w:p>
        </w:tc>
        <w:tc>
          <w:tcPr>
            <w:tcW w:w="2409" w:type="dxa"/>
            <w:gridSpan w:val="3"/>
            <w:shd w:val="clear" w:color="auto" w:fill="auto"/>
            <w:noWrap/>
            <w:tcMar>
              <w:top w:w="19" w:type="dxa"/>
              <w:left w:w="19" w:type="dxa"/>
              <w:bottom w:w="0" w:type="dxa"/>
              <w:right w:w="19" w:type="dxa"/>
            </w:tcMar>
            <w:vAlign w:val="bottom"/>
          </w:tcPr>
          <w:p w14:paraId="0A4DCFDA" w14:textId="77777777" w:rsidR="00B30632" w:rsidRPr="00C5022D" w:rsidRDefault="00B30632" w:rsidP="00B30632">
            <w:pPr>
              <w:rPr>
                <w:rFonts w:ascii="Times New Roman" w:eastAsia="Calibri" w:hAnsi="Times New Roman"/>
                <w:sz w:val="24"/>
                <w:szCs w:val="24"/>
              </w:rPr>
            </w:pPr>
          </w:p>
        </w:tc>
        <w:tc>
          <w:tcPr>
            <w:tcW w:w="2552" w:type="dxa"/>
            <w:gridSpan w:val="4"/>
            <w:shd w:val="clear" w:color="auto" w:fill="auto"/>
            <w:noWrap/>
            <w:tcMar>
              <w:top w:w="19" w:type="dxa"/>
              <w:left w:w="19" w:type="dxa"/>
              <w:bottom w:w="0" w:type="dxa"/>
              <w:right w:w="19" w:type="dxa"/>
            </w:tcMar>
            <w:vAlign w:val="bottom"/>
          </w:tcPr>
          <w:p w14:paraId="662B82FC" w14:textId="77777777" w:rsidR="00B30632" w:rsidRPr="00C5022D" w:rsidRDefault="00B30632" w:rsidP="00B30632">
            <w:pPr>
              <w:rPr>
                <w:rFonts w:ascii="Times New Roman" w:eastAsia="Calibri" w:hAnsi="Times New Roman"/>
                <w:sz w:val="24"/>
                <w:szCs w:val="24"/>
              </w:rPr>
            </w:pPr>
          </w:p>
        </w:tc>
        <w:tc>
          <w:tcPr>
            <w:tcW w:w="2268" w:type="dxa"/>
            <w:gridSpan w:val="7"/>
            <w:shd w:val="clear" w:color="auto" w:fill="auto"/>
            <w:noWrap/>
            <w:tcMar>
              <w:top w:w="19" w:type="dxa"/>
              <w:left w:w="19" w:type="dxa"/>
              <w:bottom w:w="0" w:type="dxa"/>
              <w:right w:w="19" w:type="dxa"/>
            </w:tcMar>
            <w:vAlign w:val="bottom"/>
          </w:tcPr>
          <w:p w14:paraId="2E4CDE81" w14:textId="77777777" w:rsidR="00B30632" w:rsidRPr="00C5022D" w:rsidRDefault="00B30632" w:rsidP="00B30632">
            <w:pPr>
              <w:rPr>
                <w:rFonts w:ascii="Times New Roman" w:eastAsia="Calibri" w:hAnsi="Times New Roman"/>
                <w:sz w:val="24"/>
                <w:szCs w:val="24"/>
              </w:rPr>
            </w:pPr>
          </w:p>
        </w:tc>
      </w:tr>
      <w:tr w:rsidR="00B30632" w:rsidRPr="00C5022D" w14:paraId="7985632D" w14:textId="77777777" w:rsidTr="00B30632">
        <w:trPr>
          <w:gridAfter w:val="21"/>
          <w:wAfter w:w="4300" w:type="dxa"/>
          <w:trHeight w:val="330"/>
        </w:trPr>
        <w:tc>
          <w:tcPr>
            <w:tcW w:w="975" w:type="dxa"/>
            <w:gridSpan w:val="2"/>
            <w:shd w:val="clear" w:color="auto" w:fill="auto"/>
            <w:noWrap/>
            <w:tcMar>
              <w:top w:w="19" w:type="dxa"/>
              <w:left w:w="19" w:type="dxa"/>
              <w:bottom w:w="0" w:type="dxa"/>
              <w:right w:w="19" w:type="dxa"/>
            </w:tcMar>
            <w:vAlign w:val="bottom"/>
            <w:hideMark/>
          </w:tcPr>
          <w:p w14:paraId="792C0C37"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6.2</w:t>
            </w:r>
          </w:p>
        </w:tc>
        <w:tc>
          <w:tcPr>
            <w:tcW w:w="2286" w:type="dxa"/>
            <w:shd w:val="clear" w:color="auto" w:fill="auto"/>
            <w:tcMar>
              <w:top w:w="19" w:type="dxa"/>
              <w:left w:w="19" w:type="dxa"/>
              <w:bottom w:w="0" w:type="dxa"/>
              <w:right w:w="19" w:type="dxa"/>
            </w:tcMar>
            <w:vAlign w:val="center"/>
            <w:hideMark/>
          </w:tcPr>
          <w:p w14:paraId="29DD8BCC"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Жалғастырғыш локаторы</w:t>
            </w:r>
          </w:p>
        </w:tc>
        <w:tc>
          <w:tcPr>
            <w:tcW w:w="1134" w:type="dxa"/>
            <w:shd w:val="clear" w:color="auto" w:fill="auto"/>
            <w:noWrap/>
            <w:tcMar>
              <w:top w:w="19" w:type="dxa"/>
              <w:left w:w="19" w:type="dxa"/>
              <w:bottom w:w="0" w:type="dxa"/>
              <w:right w:w="19" w:type="dxa"/>
            </w:tcMar>
            <w:vAlign w:val="bottom"/>
          </w:tcPr>
          <w:p w14:paraId="3348E7A7" w14:textId="77777777" w:rsidR="00B30632" w:rsidRPr="00C5022D" w:rsidRDefault="00B30632" w:rsidP="00B30632">
            <w:pPr>
              <w:rPr>
                <w:rFonts w:ascii="Times New Roman" w:eastAsia="Calibri" w:hAnsi="Times New Roman"/>
                <w:sz w:val="24"/>
                <w:szCs w:val="24"/>
              </w:rPr>
            </w:pPr>
          </w:p>
        </w:tc>
        <w:tc>
          <w:tcPr>
            <w:tcW w:w="1275" w:type="dxa"/>
            <w:shd w:val="clear" w:color="auto" w:fill="auto"/>
            <w:noWrap/>
            <w:tcMar>
              <w:top w:w="19" w:type="dxa"/>
              <w:left w:w="19" w:type="dxa"/>
              <w:bottom w:w="0" w:type="dxa"/>
              <w:right w:w="19" w:type="dxa"/>
            </w:tcMar>
            <w:vAlign w:val="bottom"/>
            <w:hideMark/>
          </w:tcPr>
          <w:p w14:paraId="0EEBC3A5"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w:t>
            </w:r>
          </w:p>
        </w:tc>
        <w:tc>
          <w:tcPr>
            <w:tcW w:w="2694" w:type="dxa"/>
            <w:shd w:val="clear" w:color="auto" w:fill="auto"/>
            <w:noWrap/>
            <w:tcMar>
              <w:top w:w="19" w:type="dxa"/>
              <w:left w:w="19" w:type="dxa"/>
              <w:bottom w:w="0" w:type="dxa"/>
              <w:right w:w="19" w:type="dxa"/>
            </w:tcMar>
            <w:vAlign w:val="bottom"/>
          </w:tcPr>
          <w:p w14:paraId="05BD397B" w14:textId="77777777" w:rsidR="00B30632" w:rsidRPr="00C5022D" w:rsidRDefault="00B30632" w:rsidP="00B30632">
            <w:pPr>
              <w:rPr>
                <w:rFonts w:ascii="Times New Roman" w:eastAsia="Calibri" w:hAnsi="Times New Roman"/>
                <w:sz w:val="24"/>
                <w:szCs w:val="24"/>
              </w:rPr>
            </w:pPr>
          </w:p>
        </w:tc>
        <w:tc>
          <w:tcPr>
            <w:tcW w:w="2409" w:type="dxa"/>
            <w:gridSpan w:val="3"/>
            <w:shd w:val="clear" w:color="auto" w:fill="auto"/>
            <w:noWrap/>
            <w:tcMar>
              <w:top w:w="19" w:type="dxa"/>
              <w:left w:w="19" w:type="dxa"/>
              <w:bottom w:w="0" w:type="dxa"/>
              <w:right w:w="19" w:type="dxa"/>
            </w:tcMar>
            <w:vAlign w:val="bottom"/>
          </w:tcPr>
          <w:p w14:paraId="4752E16D" w14:textId="77777777" w:rsidR="00B30632" w:rsidRPr="00C5022D" w:rsidRDefault="00B30632" w:rsidP="00B30632">
            <w:pPr>
              <w:rPr>
                <w:rFonts w:ascii="Times New Roman" w:eastAsia="Calibri" w:hAnsi="Times New Roman"/>
                <w:sz w:val="24"/>
                <w:szCs w:val="24"/>
              </w:rPr>
            </w:pPr>
          </w:p>
        </w:tc>
        <w:tc>
          <w:tcPr>
            <w:tcW w:w="2552" w:type="dxa"/>
            <w:gridSpan w:val="4"/>
            <w:shd w:val="clear" w:color="auto" w:fill="auto"/>
            <w:noWrap/>
            <w:tcMar>
              <w:top w:w="19" w:type="dxa"/>
              <w:left w:w="19" w:type="dxa"/>
              <w:bottom w:w="0" w:type="dxa"/>
              <w:right w:w="19" w:type="dxa"/>
            </w:tcMar>
            <w:vAlign w:val="bottom"/>
          </w:tcPr>
          <w:p w14:paraId="519EDFD9" w14:textId="77777777" w:rsidR="00B30632" w:rsidRPr="00C5022D" w:rsidRDefault="00B30632" w:rsidP="00B30632">
            <w:pPr>
              <w:rPr>
                <w:rFonts w:ascii="Times New Roman" w:eastAsia="Calibri" w:hAnsi="Times New Roman"/>
                <w:sz w:val="24"/>
                <w:szCs w:val="24"/>
              </w:rPr>
            </w:pPr>
          </w:p>
        </w:tc>
        <w:tc>
          <w:tcPr>
            <w:tcW w:w="2268" w:type="dxa"/>
            <w:gridSpan w:val="7"/>
            <w:shd w:val="clear" w:color="auto" w:fill="auto"/>
            <w:noWrap/>
            <w:tcMar>
              <w:top w:w="19" w:type="dxa"/>
              <w:left w:w="19" w:type="dxa"/>
              <w:bottom w:w="0" w:type="dxa"/>
              <w:right w:w="19" w:type="dxa"/>
            </w:tcMar>
            <w:vAlign w:val="bottom"/>
          </w:tcPr>
          <w:p w14:paraId="56FE6C16" w14:textId="77777777" w:rsidR="00B30632" w:rsidRPr="00C5022D" w:rsidRDefault="00B30632" w:rsidP="00B30632">
            <w:pPr>
              <w:rPr>
                <w:rFonts w:ascii="Times New Roman" w:eastAsia="Calibri" w:hAnsi="Times New Roman"/>
                <w:sz w:val="24"/>
                <w:szCs w:val="24"/>
              </w:rPr>
            </w:pPr>
          </w:p>
        </w:tc>
      </w:tr>
      <w:tr w:rsidR="00B30632" w:rsidRPr="00C5022D" w14:paraId="2AF75C21" w14:textId="77777777" w:rsidTr="00B30632">
        <w:trPr>
          <w:gridAfter w:val="21"/>
          <w:wAfter w:w="4300" w:type="dxa"/>
          <w:trHeight w:val="330"/>
        </w:trPr>
        <w:tc>
          <w:tcPr>
            <w:tcW w:w="975" w:type="dxa"/>
            <w:gridSpan w:val="2"/>
            <w:shd w:val="clear" w:color="auto" w:fill="auto"/>
            <w:noWrap/>
            <w:tcMar>
              <w:top w:w="19" w:type="dxa"/>
              <w:left w:w="19" w:type="dxa"/>
              <w:bottom w:w="0" w:type="dxa"/>
              <w:right w:w="19" w:type="dxa"/>
            </w:tcMar>
            <w:vAlign w:val="bottom"/>
            <w:hideMark/>
          </w:tcPr>
          <w:p w14:paraId="0D3AB7BA"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6.3</w:t>
            </w:r>
          </w:p>
        </w:tc>
        <w:tc>
          <w:tcPr>
            <w:tcW w:w="2286" w:type="dxa"/>
            <w:shd w:val="clear" w:color="auto" w:fill="auto"/>
            <w:tcMar>
              <w:top w:w="19" w:type="dxa"/>
              <w:left w:w="19" w:type="dxa"/>
              <w:bottom w:w="0" w:type="dxa"/>
              <w:right w:w="19" w:type="dxa"/>
            </w:tcMar>
            <w:vAlign w:val="center"/>
            <w:hideMark/>
          </w:tcPr>
          <w:p w14:paraId="20A71025"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Түсіру үшін жалғастырғыш локаторы</w:t>
            </w:r>
          </w:p>
        </w:tc>
        <w:tc>
          <w:tcPr>
            <w:tcW w:w="1134" w:type="dxa"/>
            <w:shd w:val="clear" w:color="auto" w:fill="auto"/>
            <w:noWrap/>
            <w:tcMar>
              <w:top w:w="19" w:type="dxa"/>
              <w:left w:w="19" w:type="dxa"/>
              <w:bottom w:w="0" w:type="dxa"/>
              <w:right w:w="19" w:type="dxa"/>
            </w:tcMar>
            <w:vAlign w:val="bottom"/>
          </w:tcPr>
          <w:p w14:paraId="44233069" w14:textId="77777777" w:rsidR="00B30632" w:rsidRPr="00C5022D" w:rsidRDefault="00B30632" w:rsidP="00B30632">
            <w:pPr>
              <w:rPr>
                <w:rFonts w:ascii="Times New Roman" w:eastAsia="Calibri" w:hAnsi="Times New Roman"/>
                <w:sz w:val="24"/>
                <w:szCs w:val="24"/>
              </w:rPr>
            </w:pPr>
          </w:p>
        </w:tc>
        <w:tc>
          <w:tcPr>
            <w:tcW w:w="1275" w:type="dxa"/>
            <w:shd w:val="clear" w:color="auto" w:fill="auto"/>
            <w:noWrap/>
            <w:tcMar>
              <w:top w:w="19" w:type="dxa"/>
              <w:left w:w="19" w:type="dxa"/>
              <w:bottom w:w="0" w:type="dxa"/>
              <w:right w:w="19" w:type="dxa"/>
            </w:tcMar>
            <w:vAlign w:val="bottom"/>
            <w:hideMark/>
          </w:tcPr>
          <w:p w14:paraId="1505053D"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w:t>
            </w:r>
          </w:p>
        </w:tc>
        <w:tc>
          <w:tcPr>
            <w:tcW w:w="2694" w:type="dxa"/>
            <w:shd w:val="clear" w:color="auto" w:fill="auto"/>
            <w:noWrap/>
            <w:tcMar>
              <w:top w:w="19" w:type="dxa"/>
              <w:left w:w="19" w:type="dxa"/>
              <w:bottom w:w="0" w:type="dxa"/>
              <w:right w:w="19" w:type="dxa"/>
            </w:tcMar>
            <w:vAlign w:val="bottom"/>
          </w:tcPr>
          <w:p w14:paraId="7CA6A782" w14:textId="77777777" w:rsidR="00B30632" w:rsidRPr="00C5022D" w:rsidRDefault="00B30632" w:rsidP="00B30632">
            <w:pPr>
              <w:rPr>
                <w:rFonts w:ascii="Times New Roman" w:eastAsia="Calibri" w:hAnsi="Times New Roman"/>
                <w:sz w:val="24"/>
                <w:szCs w:val="24"/>
              </w:rPr>
            </w:pPr>
          </w:p>
        </w:tc>
        <w:tc>
          <w:tcPr>
            <w:tcW w:w="2409" w:type="dxa"/>
            <w:gridSpan w:val="3"/>
            <w:shd w:val="clear" w:color="auto" w:fill="auto"/>
            <w:noWrap/>
            <w:tcMar>
              <w:top w:w="19" w:type="dxa"/>
              <w:left w:w="19" w:type="dxa"/>
              <w:bottom w:w="0" w:type="dxa"/>
              <w:right w:w="19" w:type="dxa"/>
            </w:tcMar>
            <w:vAlign w:val="bottom"/>
          </w:tcPr>
          <w:p w14:paraId="207528D4" w14:textId="77777777" w:rsidR="00B30632" w:rsidRPr="00C5022D" w:rsidRDefault="00B30632" w:rsidP="00B30632">
            <w:pPr>
              <w:rPr>
                <w:rFonts w:ascii="Times New Roman" w:eastAsia="Calibri" w:hAnsi="Times New Roman"/>
                <w:sz w:val="24"/>
                <w:szCs w:val="24"/>
              </w:rPr>
            </w:pPr>
          </w:p>
        </w:tc>
        <w:tc>
          <w:tcPr>
            <w:tcW w:w="2552" w:type="dxa"/>
            <w:gridSpan w:val="4"/>
            <w:shd w:val="clear" w:color="auto" w:fill="auto"/>
            <w:noWrap/>
            <w:tcMar>
              <w:top w:w="19" w:type="dxa"/>
              <w:left w:w="19" w:type="dxa"/>
              <w:bottom w:w="0" w:type="dxa"/>
              <w:right w:w="19" w:type="dxa"/>
            </w:tcMar>
            <w:vAlign w:val="bottom"/>
          </w:tcPr>
          <w:p w14:paraId="49AC1792" w14:textId="77777777" w:rsidR="00B30632" w:rsidRPr="00C5022D" w:rsidRDefault="00B30632" w:rsidP="00B30632">
            <w:pPr>
              <w:rPr>
                <w:rFonts w:ascii="Times New Roman" w:eastAsia="Calibri" w:hAnsi="Times New Roman"/>
                <w:sz w:val="24"/>
                <w:szCs w:val="24"/>
              </w:rPr>
            </w:pPr>
          </w:p>
        </w:tc>
        <w:tc>
          <w:tcPr>
            <w:tcW w:w="2268" w:type="dxa"/>
            <w:gridSpan w:val="7"/>
            <w:shd w:val="clear" w:color="auto" w:fill="auto"/>
            <w:noWrap/>
            <w:tcMar>
              <w:top w:w="19" w:type="dxa"/>
              <w:left w:w="19" w:type="dxa"/>
              <w:bottom w:w="0" w:type="dxa"/>
              <w:right w:w="19" w:type="dxa"/>
            </w:tcMar>
            <w:vAlign w:val="bottom"/>
          </w:tcPr>
          <w:p w14:paraId="6A110B9C" w14:textId="77777777" w:rsidR="00B30632" w:rsidRPr="00C5022D" w:rsidRDefault="00B30632" w:rsidP="00B30632">
            <w:pPr>
              <w:rPr>
                <w:rFonts w:ascii="Times New Roman" w:eastAsia="Calibri" w:hAnsi="Times New Roman"/>
                <w:sz w:val="24"/>
                <w:szCs w:val="24"/>
              </w:rPr>
            </w:pPr>
          </w:p>
        </w:tc>
      </w:tr>
      <w:tr w:rsidR="00B30632" w:rsidRPr="00C5022D" w14:paraId="6A9BF56F" w14:textId="77777777" w:rsidTr="00B30632">
        <w:trPr>
          <w:gridAfter w:val="21"/>
          <w:wAfter w:w="4300" w:type="dxa"/>
          <w:trHeight w:val="330"/>
        </w:trPr>
        <w:tc>
          <w:tcPr>
            <w:tcW w:w="975" w:type="dxa"/>
            <w:gridSpan w:val="2"/>
            <w:shd w:val="clear" w:color="auto" w:fill="auto"/>
            <w:noWrap/>
            <w:tcMar>
              <w:top w:w="19" w:type="dxa"/>
              <w:left w:w="19" w:type="dxa"/>
              <w:bottom w:w="0" w:type="dxa"/>
              <w:right w:w="19" w:type="dxa"/>
            </w:tcMar>
            <w:vAlign w:val="bottom"/>
            <w:hideMark/>
          </w:tcPr>
          <w:p w14:paraId="6E962C83"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6.4</w:t>
            </w:r>
          </w:p>
        </w:tc>
        <w:tc>
          <w:tcPr>
            <w:tcW w:w="2286" w:type="dxa"/>
            <w:shd w:val="clear" w:color="auto" w:fill="auto"/>
            <w:tcMar>
              <w:top w:w="19" w:type="dxa"/>
              <w:left w:w="19" w:type="dxa"/>
              <w:bottom w:w="0" w:type="dxa"/>
              <w:right w:w="19" w:type="dxa"/>
            </w:tcMar>
            <w:vAlign w:val="center"/>
            <w:hideMark/>
          </w:tcPr>
          <w:p w14:paraId="12368538"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 xml:space="preserve">Нуктеде Қармау нүктесін анықтау </w:t>
            </w:r>
          </w:p>
        </w:tc>
        <w:tc>
          <w:tcPr>
            <w:tcW w:w="1134" w:type="dxa"/>
            <w:shd w:val="clear" w:color="auto" w:fill="auto"/>
            <w:noWrap/>
            <w:tcMar>
              <w:top w:w="19" w:type="dxa"/>
              <w:left w:w="19" w:type="dxa"/>
              <w:bottom w:w="0" w:type="dxa"/>
              <w:right w:w="19" w:type="dxa"/>
            </w:tcMar>
            <w:vAlign w:val="bottom"/>
          </w:tcPr>
          <w:p w14:paraId="50A170E9" w14:textId="77777777" w:rsidR="00B30632" w:rsidRPr="00C5022D" w:rsidRDefault="00B30632" w:rsidP="00B30632">
            <w:pPr>
              <w:rPr>
                <w:rFonts w:ascii="Times New Roman" w:eastAsia="Calibri" w:hAnsi="Times New Roman"/>
                <w:sz w:val="24"/>
                <w:szCs w:val="24"/>
              </w:rPr>
            </w:pPr>
          </w:p>
        </w:tc>
        <w:tc>
          <w:tcPr>
            <w:tcW w:w="1275" w:type="dxa"/>
            <w:shd w:val="clear" w:color="auto" w:fill="auto"/>
            <w:noWrap/>
            <w:tcMar>
              <w:top w:w="19" w:type="dxa"/>
              <w:left w:w="19" w:type="dxa"/>
              <w:bottom w:w="0" w:type="dxa"/>
              <w:right w:w="19" w:type="dxa"/>
            </w:tcMar>
            <w:vAlign w:val="bottom"/>
            <w:hideMark/>
          </w:tcPr>
          <w:p w14:paraId="5C7583FE"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мөлшерлеме/метр</w:t>
            </w:r>
          </w:p>
        </w:tc>
        <w:tc>
          <w:tcPr>
            <w:tcW w:w="2694" w:type="dxa"/>
            <w:shd w:val="clear" w:color="auto" w:fill="auto"/>
            <w:noWrap/>
            <w:tcMar>
              <w:top w:w="19" w:type="dxa"/>
              <w:left w:w="19" w:type="dxa"/>
              <w:bottom w:w="0" w:type="dxa"/>
              <w:right w:w="19" w:type="dxa"/>
            </w:tcMar>
            <w:vAlign w:val="bottom"/>
          </w:tcPr>
          <w:p w14:paraId="23558FF3" w14:textId="77777777" w:rsidR="00B30632" w:rsidRPr="00C5022D" w:rsidRDefault="00B30632" w:rsidP="00B30632">
            <w:pPr>
              <w:rPr>
                <w:rFonts w:ascii="Times New Roman" w:eastAsia="Calibri" w:hAnsi="Times New Roman"/>
                <w:sz w:val="24"/>
                <w:szCs w:val="24"/>
              </w:rPr>
            </w:pPr>
          </w:p>
        </w:tc>
        <w:tc>
          <w:tcPr>
            <w:tcW w:w="2409" w:type="dxa"/>
            <w:gridSpan w:val="3"/>
            <w:shd w:val="clear" w:color="auto" w:fill="auto"/>
            <w:noWrap/>
            <w:tcMar>
              <w:top w:w="19" w:type="dxa"/>
              <w:left w:w="19" w:type="dxa"/>
              <w:bottom w:w="0" w:type="dxa"/>
              <w:right w:w="19" w:type="dxa"/>
            </w:tcMar>
            <w:vAlign w:val="bottom"/>
          </w:tcPr>
          <w:p w14:paraId="24802D9A" w14:textId="77777777" w:rsidR="00B30632" w:rsidRPr="00C5022D" w:rsidRDefault="00B30632" w:rsidP="00B30632">
            <w:pPr>
              <w:rPr>
                <w:rFonts w:ascii="Times New Roman" w:eastAsia="Calibri" w:hAnsi="Times New Roman"/>
                <w:sz w:val="24"/>
                <w:szCs w:val="24"/>
              </w:rPr>
            </w:pPr>
          </w:p>
        </w:tc>
        <w:tc>
          <w:tcPr>
            <w:tcW w:w="2552" w:type="dxa"/>
            <w:gridSpan w:val="4"/>
            <w:shd w:val="clear" w:color="auto" w:fill="auto"/>
            <w:noWrap/>
            <w:tcMar>
              <w:top w:w="19" w:type="dxa"/>
              <w:left w:w="19" w:type="dxa"/>
              <w:bottom w:w="0" w:type="dxa"/>
              <w:right w:w="19" w:type="dxa"/>
            </w:tcMar>
            <w:vAlign w:val="bottom"/>
          </w:tcPr>
          <w:p w14:paraId="64623BFE" w14:textId="77777777" w:rsidR="00B30632" w:rsidRPr="00C5022D" w:rsidRDefault="00B30632" w:rsidP="00B30632">
            <w:pPr>
              <w:rPr>
                <w:rFonts w:ascii="Times New Roman" w:eastAsia="Calibri" w:hAnsi="Times New Roman"/>
                <w:sz w:val="24"/>
                <w:szCs w:val="24"/>
              </w:rPr>
            </w:pPr>
          </w:p>
        </w:tc>
        <w:tc>
          <w:tcPr>
            <w:tcW w:w="2268" w:type="dxa"/>
            <w:gridSpan w:val="7"/>
            <w:shd w:val="clear" w:color="auto" w:fill="auto"/>
            <w:noWrap/>
            <w:tcMar>
              <w:top w:w="19" w:type="dxa"/>
              <w:left w:w="19" w:type="dxa"/>
              <w:bottom w:w="0" w:type="dxa"/>
              <w:right w:w="19" w:type="dxa"/>
            </w:tcMar>
            <w:vAlign w:val="bottom"/>
          </w:tcPr>
          <w:p w14:paraId="27A47151" w14:textId="77777777" w:rsidR="00B30632" w:rsidRPr="00C5022D" w:rsidRDefault="00B30632" w:rsidP="00B30632">
            <w:pPr>
              <w:rPr>
                <w:rFonts w:ascii="Times New Roman" w:eastAsia="Calibri" w:hAnsi="Times New Roman"/>
                <w:sz w:val="24"/>
                <w:szCs w:val="24"/>
              </w:rPr>
            </w:pPr>
          </w:p>
        </w:tc>
      </w:tr>
      <w:tr w:rsidR="00B30632" w:rsidRPr="00C5022D" w14:paraId="7D1EAEC6" w14:textId="77777777" w:rsidTr="00B30632">
        <w:trPr>
          <w:gridAfter w:val="21"/>
          <w:wAfter w:w="4300" w:type="dxa"/>
          <w:trHeight w:val="330"/>
        </w:trPr>
        <w:tc>
          <w:tcPr>
            <w:tcW w:w="975" w:type="dxa"/>
            <w:gridSpan w:val="2"/>
            <w:shd w:val="clear" w:color="auto" w:fill="auto"/>
            <w:noWrap/>
            <w:tcMar>
              <w:top w:w="19" w:type="dxa"/>
              <w:left w:w="19" w:type="dxa"/>
              <w:bottom w:w="0" w:type="dxa"/>
              <w:right w:w="19" w:type="dxa"/>
            </w:tcMar>
            <w:vAlign w:val="bottom"/>
            <w:hideMark/>
          </w:tcPr>
          <w:p w14:paraId="7C238853"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6.5</w:t>
            </w:r>
          </w:p>
        </w:tc>
        <w:tc>
          <w:tcPr>
            <w:tcW w:w="2286" w:type="dxa"/>
            <w:shd w:val="clear" w:color="auto" w:fill="auto"/>
            <w:tcMar>
              <w:top w:w="19" w:type="dxa"/>
              <w:left w:w="19" w:type="dxa"/>
              <w:bottom w:w="0" w:type="dxa"/>
              <w:right w:w="19" w:type="dxa"/>
            </w:tcMar>
            <w:vAlign w:val="center"/>
            <w:hideMark/>
          </w:tcPr>
          <w:p w14:paraId="7A31D2A8"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Қармау нүктесін анықтау</w:t>
            </w:r>
          </w:p>
        </w:tc>
        <w:tc>
          <w:tcPr>
            <w:tcW w:w="1134" w:type="dxa"/>
            <w:shd w:val="clear" w:color="auto" w:fill="auto"/>
            <w:noWrap/>
            <w:tcMar>
              <w:top w:w="19" w:type="dxa"/>
              <w:left w:w="19" w:type="dxa"/>
              <w:bottom w:w="0" w:type="dxa"/>
              <w:right w:w="19" w:type="dxa"/>
            </w:tcMar>
            <w:vAlign w:val="bottom"/>
          </w:tcPr>
          <w:p w14:paraId="646B76A2" w14:textId="77777777" w:rsidR="00B30632" w:rsidRPr="00C5022D" w:rsidRDefault="00B30632" w:rsidP="00B30632">
            <w:pPr>
              <w:rPr>
                <w:rFonts w:ascii="Times New Roman" w:eastAsia="Calibri" w:hAnsi="Times New Roman"/>
                <w:sz w:val="24"/>
                <w:szCs w:val="24"/>
              </w:rPr>
            </w:pPr>
          </w:p>
        </w:tc>
        <w:tc>
          <w:tcPr>
            <w:tcW w:w="1275" w:type="dxa"/>
            <w:shd w:val="clear" w:color="auto" w:fill="auto"/>
            <w:noWrap/>
            <w:tcMar>
              <w:top w:w="19" w:type="dxa"/>
              <w:left w:w="19" w:type="dxa"/>
              <w:bottom w:w="0" w:type="dxa"/>
              <w:right w:w="19" w:type="dxa"/>
            </w:tcMar>
            <w:vAlign w:val="bottom"/>
            <w:hideMark/>
          </w:tcPr>
          <w:p w14:paraId="09B30B95"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метр</w:t>
            </w:r>
          </w:p>
        </w:tc>
        <w:tc>
          <w:tcPr>
            <w:tcW w:w="2694" w:type="dxa"/>
            <w:shd w:val="clear" w:color="auto" w:fill="auto"/>
            <w:noWrap/>
            <w:tcMar>
              <w:top w:w="19" w:type="dxa"/>
              <w:left w:w="19" w:type="dxa"/>
              <w:bottom w:w="0" w:type="dxa"/>
              <w:right w:w="19" w:type="dxa"/>
            </w:tcMar>
            <w:vAlign w:val="bottom"/>
          </w:tcPr>
          <w:p w14:paraId="34D007BB" w14:textId="77777777" w:rsidR="00B30632" w:rsidRPr="00C5022D" w:rsidRDefault="00B30632" w:rsidP="00B30632">
            <w:pPr>
              <w:rPr>
                <w:rFonts w:ascii="Times New Roman" w:eastAsia="Calibri" w:hAnsi="Times New Roman"/>
                <w:sz w:val="24"/>
                <w:szCs w:val="24"/>
              </w:rPr>
            </w:pPr>
          </w:p>
        </w:tc>
        <w:tc>
          <w:tcPr>
            <w:tcW w:w="2409" w:type="dxa"/>
            <w:gridSpan w:val="3"/>
            <w:shd w:val="clear" w:color="auto" w:fill="auto"/>
            <w:noWrap/>
            <w:tcMar>
              <w:top w:w="19" w:type="dxa"/>
              <w:left w:w="19" w:type="dxa"/>
              <w:bottom w:w="0" w:type="dxa"/>
              <w:right w:w="19" w:type="dxa"/>
            </w:tcMar>
            <w:vAlign w:val="bottom"/>
          </w:tcPr>
          <w:p w14:paraId="2BC5580B" w14:textId="77777777" w:rsidR="00B30632" w:rsidRPr="00C5022D" w:rsidRDefault="00B30632" w:rsidP="00B30632">
            <w:pPr>
              <w:rPr>
                <w:rFonts w:ascii="Times New Roman" w:eastAsia="Calibri" w:hAnsi="Times New Roman"/>
                <w:sz w:val="24"/>
                <w:szCs w:val="24"/>
              </w:rPr>
            </w:pPr>
          </w:p>
        </w:tc>
        <w:tc>
          <w:tcPr>
            <w:tcW w:w="2552" w:type="dxa"/>
            <w:gridSpan w:val="4"/>
            <w:shd w:val="clear" w:color="auto" w:fill="auto"/>
            <w:noWrap/>
            <w:tcMar>
              <w:top w:w="19" w:type="dxa"/>
              <w:left w:w="19" w:type="dxa"/>
              <w:bottom w:w="0" w:type="dxa"/>
              <w:right w:w="19" w:type="dxa"/>
            </w:tcMar>
            <w:vAlign w:val="bottom"/>
          </w:tcPr>
          <w:p w14:paraId="4CCF5FEF" w14:textId="77777777" w:rsidR="00B30632" w:rsidRPr="00C5022D" w:rsidRDefault="00B30632" w:rsidP="00B30632">
            <w:pPr>
              <w:rPr>
                <w:rFonts w:ascii="Times New Roman" w:eastAsia="Calibri" w:hAnsi="Times New Roman"/>
                <w:sz w:val="24"/>
                <w:szCs w:val="24"/>
              </w:rPr>
            </w:pPr>
          </w:p>
        </w:tc>
        <w:tc>
          <w:tcPr>
            <w:tcW w:w="2268" w:type="dxa"/>
            <w:gridSpan w:val="7"/>
            <w:shd w:val="clear" w:color="auto" w:fill="auto"/>
            <w:noWrap/>
            <w:tcMar>
              <w:top w:w="19" w:type="dxa"/>
              <w:left w:w="19" w:type="dxa"/>
              <w:bottom w:w="0" w:type="dxa"/>
              <w:right w:w="19" w:type="dxa"/>
            </w:tcMar>
            <w:vAlign w:val="bottom"/>
          </w:tcPr>
          <w:p w14:paraId="4AA027AB" w14:textId="77777777" w:rsidR="00B30632" w:rsidRPr="00C5022D" w:rsidRDefault="00B30632" w:rsidP="00B30632">
            <w:pPr>
              <w:rPr>
                <w:rFonts w:ascii="Times New Roman" w:eastAsia="Calibri" w:hAnsi="Times New Roman"/>
                <w:sz w:val="24"/>
                <w:szCs w:val="24"/>
              </w:rPr>
            </w:pPr>
          </w:p>
        </w:tc>
      </w:tr>
      <w:tr w:rsidR="00B30632" w:rsidRPr="00C5022D" w14:paraId="24848647" w14:textId="77777777" w:rsidTr="00B30632">
        <w:trPr>
          <w:gridAfter w:val="21"/>
          <w:wAfter w:w="4300" w:type="dxa"/>
          <w:trHeight w:val="330"/>
        </w:trPr>
        <w:tc>
          <w:tcPr>
            <w:tcW w:w="975" w:type="dxa"/>
            <w:gridSpan w:val="2"/>
            <w:shd w:val="clear" w:color="auto" w:fill="auto"/>
            <w:noWrap/>
            <w:tcMar>
              <w:top w:w="19" w:type="dxa"/>
              <w:left w:w="19" w:type="dxa"/>
              <w:bottom w:w="0" w:type="dxa"/>
              <w:right w:w="19" w:type="dxa"/>
            </w:tcMar>
            <w:vAlign w:val="bottom"/>
            <w:hideMark/>
          </w:tcPr>
          <w:p w14:paraId="1D23D21A"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6.6</w:t>
            </w:r>
          </w:p>
        </w:tc>
        <w:tc>
          <w:tcPr>
            <w:tcW w:w="2286" w:type="dxa"/>
            <w:shd w:val="clear" w:color="auto" w:fill="auto"/>
            <w:tcMar>
              <w:top w:w="19" w:type="dxa"/>
              <w:left w:w="19" w:type="dxa"/>
              <w:bottom w:w="0" w:type="dxa"/>
              <w:right w:w="19" w:type="dxa"/>
            </w:tcMar>
            <w:vAlign w:val="center"/>
            <w:hideMark/>
          </w:tcPr>
          <w:p w14:paraId="023FDFC7"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Бұрғылау құбырларын кесуге арналған құбыр кескіш</w:t>
            </w:r>
          </w:p>
        </w:tc>
        <w:tc>
          <w:tcPr>
            <w:tcW w:w="1134" w:type="dxa"/>
            <w:shd w:val="clear" w:color="auto" w:fill="auto"/>
            <w:noWrap/>
            <w:tcMar>
              <w:top w:w="19" w:type="dxa"/>
              <w:left w:w="19" w:type="dxa"/>
              <w:bottom w:w="0" w:type="dxa"/>
              <w:right w:w="19" w:type="dxa"/>
            </w:tcMar>
            <w:vAlign w:val="bottom"/>
          </w:tcPr>
          <w:p w14:paraId="67788ED6" w14:textId="77777777" w:rsidR="00B30632" w:rsidRPr="00C5022D" w:rsidRDefault="00B30632" w:rsidP="00B30632">
            <w:pPr>
              <w:rPr>
                <w:rFonts w:ascii="Times New Roman" w:eastAsia="Calibri" w:hAnsi="Times New Roman"/>
                <w:sz w:val="24"/>
                <w:szCs w:val="24"/>
              </w:rPr>
            </w:pPr>
          </w:p>
        </w:tc>
        <w:tc>
          <w:tcPr>
            <w:tcW w:w="1275" w:type="dxa"/>
            <w:shd w:val="clear" w:color="auto" w:fill="auto"/>
            <w:noWrap/>
            <w:tcMar>
              <w:top w:w="19" w:type="dxa"/>
              <w:left w:w="19" w:type="dxa"/>
              <w:bottom w:w="0" w:type="dxa"/>
              <w:right w:w="19" w:type="dxa"/>
            </w:tcMar>
            <w:vAlign w:val="bottom"/>
            <w:hideMark/>
          </w:tcPr>
          <w:p w14:paraId="170C94C5"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мөлшерлеме/метр</w:t>
            </w:r>
          </w:p>
        </w:tc>
        <w:tc>
          <w:tcPr>
            <w:tcW w:w="2694" w:type="dxa"/>
            <w:shd w:val="clear" w:color="auto" w:fill="auto"/>
            <w:noWrap/>
            <w:tcMar>
              <w:top w:w="19" w:type="dxa"/>
              <w:left w:w="19" w:type="dxa"/>
              <w:bottom w:w="0" w:type="dxa"/>
              <w:right w:w="19" w:type="dxa"/>
            </w:tcMar>
            <w:vAlign w:val="bottom"/>
          </w:tcPr>
          <w:p w14:paraId="58B3F8B2" w14:textId="77777777" w:rsidR="00B30632" w:rsidRPr="00C5022D" w:rsidRDefault="00B30632" w:rsidP="00B30632">
            <w:pPr>
              <w:rPr>
                <w:rFonts w:ascii="Times New Roman" w:eastAsia="Calibri" w:hAnsi="Times New Roman"/>
                <w:sz w:val="24"/>
                <w:szCs w:val="24"/>
              </w:rPr>
            </w:pPr>
          </w:p>
        </w:tc>
        <w:tc>
          <w:tcPr>
            <w:tcW w:w="2409" w:type="dxa"/>
            <w:gridSpan w:val="3"/>
            <w:shd w:val="clear" w:color="auto" w:fill="auto"/>
            <w:noWrap/>
            <w:tcMar>
              <w:top w:w="19" w:type="dxa"/>
              <w:left w:w="19" w:type="dxa"/>
              <w:bottom w:w="0" w:type="dxa"/>
              <w:right w:w="19" w:type="dxa"/>
            </w:tcMar>
            <w:vAlign w:val="bottom"/>
          </w:tcPr>
          <w:p w14:paraId="0B58A82C" w14:textId="77777777" w:rsidR="00B30632" w:rsidRPr="00C5022D" w:rsidRDefault="00B30632" w:rsidP="00B30632">
            <w:pPr>
              <w:rPr>
                <w:rFonts w:ascii="Times New Roman" w:eastAsia="Calibri" w:hAnsi="Times New Roman"/>
                <w:sz w:val="24"/>
                <w:szCs w:val="24"/>
              </w:rPr>
            </w:pPr>
          </w:p>
        </w:tc>
        <w:tc>
          <w:tcPr>
            <w:tcW w:w="2552" w:type="dxa"/>
            <w:gridSpan w:val="4"/>
            <w:shd w:val="clear" w:color="auto" w:fill="auto"/>
            <w:noWrap/>
            <w:tcMar>
              <w:top w:w="19" w:type="dxa"/>
              <w:left w:w="19" w:type="dxa"/>
              <w:bottom w:w="0" w:type="dxa"/>
              <w:right w:w="19" w:type="dxa"/>
            </w:tcMar>
            <w:vAlign w:val="bottom"/>
          </w:tcPr>
          <w:p w14:paraId="63385BDA" w14:textId="77777777" w:rsidR="00B30632" w:rsidRPr="00C5022D" w:rsidRDefault="00B30632" w:rsidP="00B30632">
            <w:pPr>
              <w:rPr>
                <w:rFonts w:ascii="Times New Roman" w:eastAsia="Calibri" w:hAnsi="Times New Roman"/>
                <w:sz w:val="24"/>
                <w:szCs w:val="24"/>
              </w:rPr>
            </w:pPr>
          </w:p>
        </w:tc>
        <w:tc>
          <w:tcPr>
            <w:tcW w:w="2268" w:type="dxa"/>
            <w:gridSpan w:val="7"/>
            <w:shd w:val="clear" w:color="auto" w:fill="auto"/>
            <w:noWrap/>
            <w:tcMar>
              <w:top w:w="19" w:type="dxa"/>
              <w:left w:w="19" w:type="dxa"/>
              <w:bottom w:w="0" w:type="dxa"/>
              <w:right w:w="19" w:type="dxa"/>
            </w:tcMar>
            <w:vAlign w:val="bottom"/>
          </w:tcPr>
          <w:p w14:paraId="0428990F" w14:textId="77777777" w:rsidR="00B30632" w:rsidRPr="00C5022D" w:rsidRDefault="00B30632" w:rsidP="00B30632">
            <w:pPr>
              <w:rPr>
                <w:rFonts w:ascii="Times New Roman" w:eastAsia="Calibri" w:hAnsi="Times New Roman"/>
                <w:sz w:val="24"/>
                <w:szCs w:val="24"/>
              </w:rPr>
            </w:pPr>
          </w:p>
        </w:tc>
      </w:tr>
      <w:tr w:rsidR="00B30632" w:rsidRPr="00C5022D" w14:paraId="4402361F" w14:textId="77777777" w:rsidTr="00B30632">
        <w:trPr>
          <w:gridAfter w:val="21"/>
          <w:wAfter w:w="4300" w:type="dxa"/>
          <w:trHeight w:val="330"/>
        </w:trPr>
        <w:tc>
          <w:tcPr>
            <w:tcW w:w="975" w:type="dxa"/>
            <w:gridSpan w:val="2"/>
            <w:shd w:val="clear" w:color="auto" w:fill="auto"/>
            <w:noWrap/>
            <w:tcMar>
              <w:top w:w="19" w:type="dxa"/>
              <w:left w:w="19" w:type="dxa"/>
              <w:bottom w:w="0" w:type="dxa"/>
              <w:right w:w="19" w:type="dxa"/>
            </w:tcMar>
            <w:vAlign w:val="bottom"/>
            <w:hideMark/>
          </w:tcPr>
          <w:p w14:paraId="0B20239E"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6.7</w:t>
            </w:r>
          </w:p>
        </w:tc>
        <w:tc>
          <w:tcPr>
            <w:tcW w:w="2286" w:type="dxa"/>
            <w:shd w:val="clear" w:color="auto" w:fill="auto"/>
            <w:tcMar>
              <w:top w:w="19" w:type="dxa"/>
              <w:left w:w="19" w:type="dxa"/>
              <w:bottom w:w="0" w:type="dxa"/>
              <w:right w:w="19" w:type="dxa"/>
            </w:tcMar>
            <w:vAlign w:val="center"/>
          </w:tcPr>
          <w:p w14:paraId="6B03255C"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680 атм сағалық атқылауға қарсы жабдықтың жұмысы</w:t>
            </w:r>
          </w:p>
        </w:tc>
        <w:tc>
          <w:tcPr>
            <w:tcW w:w="1134" w:type="dxa"/>
            <w:shd w:val="clear" w:color="auto" w:fill="auto"/>
            <w:noWrap/>
            <w:tcMar>
              <w:top w:w="19" w:type="dxa"/>
              <w:left w:w="19" w:type="dxa"/>
              <w:bottom w:w="0" w:type="dxa"/>
              <w:right w:w="19" w:type="dxa"/>
            </w:tcMar>
            <w:vAlign w:val="bottom"/>
          </w:tcPr>
          <w:p w14:paraId="72BD26C4" w14:textId="77777777" w:rsidR="00B30632" w:rsidRPr="00C5022D" w:rsidRDefault="00B30632" w:rsidP="00B30632">
            <w:pPr>
              <w:rPr>
                <w:rFonts w:ascii="Times New Roman" w:eastAsia="Calibri" w:hAnsi="Times New Roman"/>
                <w:sz w:val="24"/>
                <w:szCs w:val="24"/>
              </w:rPr>
            </w:pPr>
          </w:p>
        </w:tc>
        <w:tc>
          <w:tcPr>
            <w:tcW w:w="1275" w:type="dxa"/>
            <w:shd w:val="clear" w:color="auto" w:fill="auto"/>
            <w:noWrap/>
            <w:tcMar>
              <w:top w:w="19" w:type="dxa"/>
              <w:left w:w="19" w:type="dxa"/>
              <w:bottom w:w="0" w:type="dxa"/>
              <w:right w:w="19" w:type="dxa"/>
            </w:tcMar>
            <w:vAlign w:val="bottom"/>
          </w:tcPr>
          <w:p w14:paraId="5D852037"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мөлшерлеме/метр</w:t>
            </w:r>
          </w:p>
        </w:tc>
        <w:tc>
          <w:tcPr>
            <w:tcW w:w="2694" w:type="dxa"/>
            <w:shd w:val="clear" w:color="auto" w:fill="auto"/>
            <w:noWrap/>
            <w:tcMar>
              <w:top w:w="19" w:type="dxa"/>
              <w:left w:w="19" w:type="dxa"/>
              <w:bottom w:w="0" w:type="dxa"/>
              <w:right w:w="19" w:type="dxa"/>
            </w:tcMar>
            <w:vAlign w:val="bottom"/>
          </w:tcPr>
          <w:p w14:paraId="5731D74A" w14:textId="77777777" w:rsidR="00B30632" w:rsidRPr="00C5022D" w:rsidRDefault="00B30632" w:rsidP="00B30632">
            <w:pPr>
              <w:rPr>
                <w:rFonts w:ascii="Times New Roman" w:eastAsia="Calibri" w:hAnsi="Times New Roman"/>
                <w:sz w:val="24"/>
                <w:szCs w:val="24"/>
              </w:rPr>
            </w:pPr>
          </w:p>
        </w:tc>
        <w:tc>
          <w:tcPr>
            <w:tcW w:w="2409" w:type="dxa"/>
            <w:gridSpan w:val="3"/>
            <w:shd w:val="clear" w:color="auto" w:fill="auto"/>
            <w:noWrap/>
            <w:tcMar>
              <w:top w:w="19" w:type="dxa"/>
              <w:left w:w="19" w:type="dxa"/>
              <w:bottom w:w="0" w:type="dxa"/>
              <w:right w:w="19" w:type="dxa"/>
            </w:tcMar>
            <w:vAlign w:val="bottom"/>
          </w:tcPr>
          <w:p w14:paraId="2E1D0EA5" w14:textId="77777777" w:rsidR="00B30632" w:rsidRPr="00C5022D" w:rsidRDefault="00B30632" w:rsidP="00B30632">
            <w:pPr>
              <w:rPr>
                <w:rFonts w:ascii="Times New Roman" w:eastAsia="Calibri" w:hAnsi="Times New Roman"/>
                <w:sz w:val="24"/>
                <w:szCs w:val="24"/>
              </w:rPr>
            </w:pPr>
          </w:p>
        </w:tc>
        <w:tc>
          <w:tcPr>
            <w:tcW w:w="2552" w:type="dxa"/>
            <w:gridSpan w:val="4"/>
            <w:shd w:val="clear" w:color="auto" w:fill="auto"/>
            <w:noWrap/>
            <w:tcMar>
              <w:top w:w="19" w:type="dxa"/>
              <w:left w:w="19" w:type="dxa"/>
              <w:bottom w:w="0" w:type="dxa"/>
              <w:right w:w="19" w:type="dxa"/>
            </w:tcMar>
            <w:vAlign w:val="bottom"/>
          </w:tcPr>
          <w:p w14:paraId="2BC7A4D6" w14:textId="77777777" w:rsidR="00B30632" w:rsidRPr="00C5022D" w:rsidRDefault="00B30632" w:rsidP="00B30632">
            <w:pPr>
              <w:rPr>
                <w:rFonts w:ascii="Times New Roman" w:eastAsia="Calibri" w:hAnsi="Times New Roman"/>
                <w:sz w:val="24"/>
                <w:szCs w:val="24"/>
              </w:rPr>
            </w:pPr>
          </w:p>
        </w:tc>
        <w:tc>
          <w:tcPr>
            <w:tcW w:w="2268" w:type="dxa"/>
            <w:gridSpan w:val="7"/>
            <w:shd w:val="clear" w:color="auto" w:fill="auto"/>
            <w:noWrap/>
            <w:tcMar>
              <w:top w:w="19" w:type="dxa"/>
              <w:left w:w="19" w:type="dxa"/>
              <w:bottom w:w="0" w:type="dxa"/>
              <w:right w:w="19" w:type="dxa"/>
            </w:tcMar>
            <w:vAlign w:val="bottom"/>
          </w:tcPr>
          <w:p w14:paraId="250B77DE" w14:textId="77777777" w:rsidR="00B30632" w:rsidRPr="00C5022D" w:rsidRDefault="00B30632" w:rsidP="00B30632">
            <w:pPr>
              <w:rPr>
                <w:rFonts w:ascii="Times New Roman" w:eastAsia="Calibri" w:hAnsi="Times New Roman"/>
                <w:sz w:val="24"/>
                <w:szCs w:val="24"/>
              </w:rPr>
            </w:pPr>
          </w:p>
        </w:tc>
      </w:tr>
      <w:tr w:rsidR="00B30632" w:rsidRPr="00C5022D" w14:paraId="76443E50" w14:textId="77777777" w:rsidTr="00B30632">
        <w:trPr>
          <w:gridAfter w:val="21"/>
          <w:wAfter w:w="4300" w:type="dxa"/>
          <w:trHeight w:val="330"/>
        </w:trPr>
        <w:tc>
          <w:tcPr>
            <w:tcW w:w="975" w:type="dxa"/>
            <w:gridSpan w:val="2"/>
            <w:shd w:val="clear" w:color="auto" w:fill="auto"/>
            <w:noWrap/>
            <w:tcMar>
              <w:top w:w="19" w:type="dxa"/>
              <w:left w:w="19" w:type="dxa"/>
              <w:bottom w:w="0" w:type="dxa"/>
              <w:right w:w="19" w:type="dxa"/>
            </w:tcMar>
            <w:vAlign w:val="bottom"/>
            <w:hideMark/>
          </w:tcPr>
          <w:p w14:paraId="23E31F20"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6.8</w:t>
            </w:r>
          </w:p>
        </w:tc>
        <w:tc>
          <w:tcPr>
            <w:tcW w:w="2286" w:type="dxa"/>
            <w:shd w:val="clear" w:color="auto" w:fill="auto"/>
            <w:tcMar>
              <w:top w:w="19" w:type="dxa"/>
              <w:left w:w="19" w:type="dxa"/>
              <w:bottom w:w="0" w:type="dxa"/>
              <w:right w:w="19" w:type="dxa"/>
            </w:tcMar>
            <w:vAlign w:val="center"/>
          </w:tcPr>
          <w:p w14:paraId="5B2DDCA0" w14:textId="77777777" w:rsidR="00B30632" w:rsidRPr="00C5022D" w:rsidRDefault="00B30632" w:rsidP="00B4559B">
            <w:pPr>
              <w:ind w:left="0" w:firstLine="0"/>
              <w:rPr>
                <w:rFonts w:ascii="Times New Roman" w:eastAsia="Calibri" w:hAnsi="Times New Roman"/>
                <w:sz w:val="24"/>
                <w:szCs w:val="24"/>
                <w:lang w:val="ru-RU"/>
              </w:rPr>
            </w:pPr>
            <w:r w:rsidRPr="00C5022D">
              <w:rPr>
                <w:rFonts w:ascii="Times New Roman" w:eastAsia="Calibri" w:hAnsi="Times New Roman"/>
                <w:sz w:val="24"/>
                <w:szCs w:val="24"/>
                <w:lang w:val="ru-RU"/>
              </w:rPr>
              <w:t>Персоналды жалдау (3 адамнан құралган жасақ)</w:t>
            </w:r>
          </w:p>
        </w:tc>
        <w:tc>
          <w:tcPr>
            <w:tcW w:w="1134" w:type="dxa"/>
            <w:shd w:val="clear" w:color="auto" w:fill="auto"/>
            <w:noWrap/>
            <w:tcMar>
              <w:top w:w="19" w:type="dxa"/>
              <w:left w:w="19" w:type="dxa"/>
              <w:bottom w:w="0" w:type="dxa"/>
              <w:right w:w="19" w:type="dxa"/>
            </w:tcMar>
            <w:vAlign w:val="bottom"/>
          </w:tcPr>
          <w:p w14:paraId="0975C357" w14:textId="77777777" w:rsidR="00B30632" w:rsidRPr="00C5022D" w:rsidRDefault="00B30632" w:rsidP="00B30632">
            <w:pPr>
              <w:rPr>
                <w:rFonts w:ascii="Times New Roman" w:eastAsia="Calibri" w:hAnsi="Times New Roman"/>
                <w:sz w:val="24"/>
                <w:szCs w:val="24"/>
                <w:lang w:val="ru-RU"/>
              </w:rPr>
            </w:pPr>
            <w:r w:rsidRPr="00C5022D">
              <w:rPr>
                <w:rFonts w:ascii="Times New Roman" w:eastAsia="Calibri" w:hAnsi="Times New Roman"/>
                <w:sz w:val="24"/>
                <w:szCs w:val="24"/>
              </w:rPr>
              <w:t> </w:t>
            </w:r>
          </w:p>
        </w:tc>
        <w:tc>
          <w:tcPr>
            <w:tcW w:w="1275" w:type="dxa"/>
            <w:shd w:val="clear" w:color="auto" w:fill="auto"/>
            <w:noWrap/>
            <w:tcMar>
              <w:top w:w="19" w:type="dxa"/>
              <w:left w:w="19" w:type="dxa"/>
              <w:bottom w:w="0" w:type="dxa"/>
              <w:right w:w="19" w:type="dxa"/>
            </w:tcMar>
            <w:vAlign w:val="bottom"/>
          </w:tcPr>
          <w:p w14:paraId="05D39296"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күн</w:t>
            </w:r>
          </w:p>
        </w:tc>
        <w:tc>
          <w:tcPr>
            <w:tcW w:w="2694" w:type="dxa"/>
            <w:shd w:val="clear" w:color="auto" w:fill="auto"/>
            <w:noWrap/>
            <w:tcMar>
              <w:top w:w="19" w:type="dxa"/>
              <w:left w:w="19" w:type="dxa"/>
              <w:bottom w:w="0" w:type="dxa"/>
              <w:right w:w="19" w:type="dxa"/>
            </w:tcMar>
            <w:vAlign w:val="bottom"/>
          </w:tcPr>
          <w:p w14:paraId="20AB3DE4" w14:textId="77777777" w:rsidR="00B30632" w:rsidRPr="00C5022D" w:rsidRDefault="00B30632" w:rsidP="00B30632">
            <w:pPr>
              <w:rPr>
                <w:rFonts w:ascii="Times New Roman" w:eastAsia="Calibri" w:hAnsi="Times New Roman"/>
                <w:sz w:val="24"/>
                <w:szCs w:val="24"/>
              </w:rPr>
            </w:pPr>
          </w:p>
        </w:tc>
        <w:tc>
          <w:tcPr>
            <w:tcW w:w="2409" w:type="dxa"/>
            <w:gridSpan w:val="3"/>
            <w:shd w:val="clear" w:color="auto" w:fill="auto"/>
            <w:noWrap/>
            <w:tcMar>
              <w:top w:w="19" w:type="dxa"/>
              <w:left w:w="19" w:type="dxa"/>
              <w:bottom w:w="0" w:type="dxa"/>
              <w:right w:w="19" w:type="dxa"/>
            </w:tcMar>
            <w:vAlign w:val="bottom"/>
          </w:tcPr>
          <w:p w14:paraId="64720C8C" w14:textId="77777777" w:rsidR="00B30632" w:rsidRPr="00C5022D" w:rsidRDefault="00B30632" w:rsidP="00B30632">
            <w:pPr>
              <w:rPr>
                <w:rFonts w:ascii="Times New Roman" w:eastAsia="Calibri" w:hAnsi="Times New Roman"/>
                <w:sz w:val="24"/>
                <w:szCs w:val="24"/>
              </w:rPr>
            </w:pPr>
          </w:p>
        </w:tc>
        <w:tc>
          <w:tcPr>
            <w:tcW w:w="2552" w:type="dxa"/>
            <w:gridSpan w:val="4"/>
            <w:shd w:val="clear" w:color="auto" w:fill="auto"/>
            <w:noWrap/>
            <w:tcMar>
              <w:top w:w="19" w:type="dxa"/>
              <w:left w:w="19" w:type="dxa"/>
              <w:bottom w:w="0" w:type="dxa"/>
              <w:right w:w="19" w:type="dxa"/>
            </w:tcMar>
            <w:vAlign w:val="bottom"/>
          </w:tcPr>
          <w:p w14:paraId="065843F5" w14:textId="77777777" w:rsidR="00B30632" w:rsidRPr="00C5022D" w:rsidRDefault="00B30632" w:rsidP="00B30632">
            <w:pPr>
              <w:rPr>
                <w:rFonts w:ascii="Times New Roman" w:eastAsia="Calibri" w:hAnsi="Times New Roman"/>
                <w:sz w:val="24"/>
                <w:szCs w:val="24"/>
              </w:rPr>
            </w:pPr>
          </w:p>
        </w:tc>
        <w:tc>
          <w:tcPr>
            <w:tcW w:w="2268" w:type="dxa"/>
            <w:gridSpan w:val="7"/>
            <w:shd w:val="clear" w:color="auto" w:fill="auto"/>
            <w:noWrap/>
            <w:tcMar>
              <w:top w:w="19" w:type="dxa"/>
              <w:left w:w="19" w:type="dxa"/>
              <w:bottom w:w="0" w:type="dxa"/>
              <w:right w:w="19" w:type="dxa"/>
            </w:tcMar>
            <w:vAlign w:val="bottom"/>
          </w:tcPr>
          <w:p w14:paraId="0333D377" w14:textId="77777777" w:rsidR="00B30632" w:rsidRPr="00C5022D" w:rsidRDefault="00B30632" w:rsidP="00B30632">
            <w:pPr>
              <w:rPr>
                <w:rFonts w:ascii="Times New Roman" w:eastAsia="Calibri" w:hAnsi="Times New Roman"/>
                <w:sz w:val="24"/>
                <w:szCs w:val="24"/>
              </w:rPr>
            </w:pPr>
          </w:p>
        </w:tc>
      </w:tr>
      <w:tr w:rsidR="00B30632" w:rsidRPr="00C5022D" w14:paraId="5F7D383A" w14:textId="77777777" w:rsidTr="00B30632">
        <w:trPr>
          <w:gridAfter w:val="21"/>
          <w:wAfter w:w="4300" w:type="dxa"/>
          <w:trHeight w:val="330"/>
        </w:trPr>
        <w:tc>
          <w:tcPr>
            <w:tcW w:w="975" w:type="dxa"/>
            <w:gridSpan w:val="2"/>
            <w:shd w:val="clear" w:color="auto" w:fill="auto"/>
            <w:noWrap/>
            <w:tcMar>
              <w:top w:w="19" w:type="dxa"/>
              <w:left w:w="19" w:type="dxa"/>
              <w:bottom w:w="0" w:type="dxa"/>
              <w:right w:w="19" w:type="dxa"/>
            </w:tcMar>
            <w:vAlign w:val="bottom"/>
            <w:hideMark/>
          </w:tcPr>
          <w:p w14:paraId="33178B36"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6.9</w:t>
            </w:r>
          </w:p>
        </w:tc>
        <w:tc>
          <w:tcPr>
            <w:tcW w:w="2286" w:type="dxa"/>
            <w:shd w:val="clear" w:color="auto" w:fill="auto"/>
            <w:tcMar>
              <w:top w:w="19" w:type="dxa"/>
              <w:left w:w="19" w:type="dxa"/>
              <w:bottom w:w="0" w:type="dxa"/>
              <w:right w:w="19" w:type="dxa"/>
            </w:tcMar>
            <w:vAlign w:val="center"/>
          </w:tcPr>
          <w:p w14:paraId="294462AC"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 xml:space="preserve">Ұңғымада гидродинамикалық сынақтар жүргізілгенде қабат сұйықтығының сынамаларын кабельде (сымда) іріктеу </w:t>
            </w:r>
          </w:p>
        </w:tc>
        <w:tc>
          <w:tcPr>
            <w:tcW w:w="1134" w:type="dxa"/>
            <w:shd w:val="clear" w:color="auto" w:fill="auto"/>
            <w:noWrap/>
            <w:tcMar>
              <w:top w:w="19" w:type="dxa"/>
              <w:left w:w="19" w:type="dxa"/>
              <w:bottom w:w="0" w:type="dxa"/>
              <w:right w:w="19" w:type="dxa"/>
            </w:tcMar>
            <w:vAlign w:val="bottom"/>
          </w:tcPr>
          <w:p w14:paraId="3F8A21F9" w14:textId="77777777" w:rsidR="00B30632" w:rsidRPr="00C5022D" w:rsidRDefault="00B30632" w:rsidP="00B30632">
            <w:pPr>
              <w:rPr>
                <w:rFonts w:ascii="Times New Roman" w:eastAsia="Calibri" w:hAnsi="Times New Roman"/>
                <w:sz w:val="24"/>
                <w:szCs w:val="24"/>
              </w:rPr>
            </w:pPr>
          </w:p>
        </w:tc>
        <w:tc>
          <w:tcPr>
            <w:tcW w:w="1275" w:type="dxa"/>
            <w:shd w:val="clear" w:color="auto" w:fill="auto"/>
            <w:noWrap/>
            <w:tcMar>
              <w:top w:w="19" w:type="dxa"/>
              <w:left w:w="19" w:type="dxa"/>
              <w:bottom w:w="0" w:type="dxa"/>
              <w:right w:w="19" w:type="dxa"/>
            </w:tcMar>
            <w:vAlign w:val="bottom"/>
          </w:tcPr>
          <w:p w14:paraId="31461DDB" w14:textId="77777777" w:rsidR="00B30632" w:rsidRPr="00C5022D" w:rsidRDefault="00B30632" w:rsidP="00B30632">
            <w:pPr>
              <w:rPr>
                <w:rFonts w:ascii="Times New Roman" w:eastAsia="Calibri" w:hAnsi="Times New Roman"/>
                <w:sz w:val="24"/>
                <w:szCs w:val="24"/>
              </w:rPr>
            </w:pPr>
          </w:p>
        </w:tc>
        <w:tc>
          <w:tcPr>
            <w:tcW w:w="2694" w:type="dxa"/>
            <w:shd w:val="clear" w:color="auto" w:fill="auto"/>
            <w:noWrap/>
            <w:tcMar>
              <w:top w:w="19" w:type="dxa"/>
              <w:left w:w="19" w:type="dxa"/>
              <w:bottom w:w="0" w:type="dxa"/>
              <w:right w:w="19" w:type="dxa"/>
            </w:tcMar>
            <w:vAlign w:val="bottom"/>
          </w:tcPr>
          <w:p w14:paraId="69F43093" w14:textId="77777777" w:rsidR="00B30632" w:rsidRPr="00C5022D" w:rsidRDefault="00B30632" w:rsidP="00B30632">
            <w:pPr>
              <w:rPr>
                <w:rFonts w:ascii="Times New Roman" w:eastAsia="Calibri" w:hAnsi="Times New Roman"/>
                <w:sz w:val="24"/>
                <w:szCs w:val="24"/>
              </w:rPr>
            </w:pPr>
          </w:p>
        </w:tc>
        <w:tc>
          <w:tcPr>
            <w:tcW w:w="2409" w:type="dxa"/>
            <w:gridSpan w:val="3"/>
            <w:shd w:val="clear" w:color="auto" w:fill="auto"/>
            <w:noWrap/>
            <w:tcMar>
              <w:top w:w="19" w:type="dxa"/>
              <w:left w:w="19" w:type="dxa"/>
              <w:bottom w:w="0" w:type="dxa"/>
              <w:right w:w="19" w:type="dxa"/>
            </w:tcMar>
            <w:vAlign w:val="bottom"/>
          </w:tcPr>
          <w:p w14:paraId="57F86552" w14:textId="77777777" w:rsidR="00B30632" w:rsidRPr="00C5022D" w:rsidRDefault="00B30632" w:rsidP="00B30632">
            <w:pPr>
              <w:rPr>
                <w:rFonts w:ascii="Times New Roman" w:eastAsia="Calibri" w:hAnsi="Times New Roman"/>
                <w:sz w:val="24"/>
                <w:szCs w:val="24"/>
              </w:rPr>
            </w:pPr>
          </w:p>
        </w:tc>
        <w:tc>
          <w:tcPr>
            <w:tcW w:w="2552" w:type="dxa"/>
            <w:gridSpan w:val="4"/>
            <w:shd w:val="clear" w:color="auto" w:fill="auto"/>
            <w:noWrap/>
            <w:tcMar>
              <w:top w:w="19" w:type="dxa"/>
              <w:left w:w="19" w:type="dxa"/>
              <w:bottom w:w="0" w:type="dxa"/>
              <w:right w:w="19" w:type="dxa"/>
            </w:tcMar>
            <w:vAlign w:val="bottom"/>
          </w:tcPr>
          <w:p w14:paraId="6F53E689" w14:textId="77777777" w:rsidR="00B30632" w:rsidRPr="00C5022D" w:rsidRDefault="00B30632" w:rsidP="00B30632">
            <w:pPr>
              <w:rPr>
                <w:rFonts w:ascii="Times New Roman" w:eastAsia="Calibri" w:hAnsi="Times New Roman"/>
                <w:sz w:val="24"/>
                <w:szCs w:val="24"/>
              </w:rPr>
            </w:pPr>
          </w:p>
        </w:tc>
        <w:tc>
          <w:tcPr>
            <w:tcW w:w="2268" w:type="dxa"/>
            <w:gridSpan w:val="7"/>
            <w:shd w:val="clear" w:color="auto" w:fill="auto"/>
            <w:noWrap/>
            <w:tcMar>
              <w:top w:w="19" w:type="dxa"/>
              <w:left w:w="19" w:type="dxa"/>
              <w:bottom w:w="0" w:type="dxa"/>
              <w:right w:w="19" w:type="dxa"/>
            </w:tcMar>
            <w:vAlign w:val="bottom"/>
          </w:tcPr>
          <w:p w14:paraId="00BFF741" w14:textId="77777777" w:rsidR="00B30632" w:rsidRPr="00C5022D" w:rsidRDefault="00B30632" w:rsidP="00B30632">
            <w:pPr>
              <w:rPr>
                <w:rFonts w:ascii="Times New Roman" w:eastAsia="Calibri" w:hAnsi="Times New Roman"/>
                <w:sz w:val="24"/>
                <w:szCs w:val="24"/>
              </w:rPr>
            </w:pPr>
          </w:p>
        </w:tc>
      </w:tr>
      <w:tr w:rsidR="00B30632" w:rsidRPr="00C5022D" w14:paraId="3BB9312E" w14:textId="77777777" w:rsidTr="00B30632">
        <w:trPr>
          <w:gridAfter w:val="21"/>
          <w:wAfter w:w="4300" w:type="dxa"/>
          <w:trHeight w:val="645"/>
        </w:trPr>
        <w:tc>
          <w:tcPr>
            <w:tcW w:w="975" w:type="dxa"/>
            <w:gridSpan w:val="2"/>
            <w:shd w:val="clear" w:color="auto" w:fill="auto"/>
            <w:noWrap/>
            <w:tcMar>
              <w:top w:w="19" w:type="dxa"/>
              <w:left w:w="19" w:type="dxa"/>
              <w:bottom w:w="0" w:type="dxa"/>
              <w:right w:w="19" w:type="dxa"/>
            </w:tcMar>
            <w:vAlign w:val="bottom"/>
            <w:hideMark/>
          </w:tcPr>
          <w:p w14:paraId="61E2EB13"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6.10</w:t>
            </w:r>
          </w:p>
        </w:tc>
        <w:tc>
          <w:tcPr>
            <w:tcW w:w="2286" w:type="dxa"/>
            <w:shd w:val="clear" w:color="auto" w:fill="auto"/>
            <w:tcMar>
              <w:top w:w="19" w:type="dxa"/>
              <w:left w:w="19" w:type="dxa"/>
              <w:bottom w:w="0" w:type="dxa"/>
              <w:right w:w="19" w:type="dxa"/>
            </w:tcMar>
            <w:vAlign w:val="center"/>
            <w:hideMark/>
          </w:tcPr>
          <w:p w14:paraId="596133AF"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ПНКТ аралық перфорацияға байлауға арналған гамма каротаж</w:t>
            </w:r>
          </w:p>
        </w:tc>
        <w:tc>
          <w:tcPr>
            <w:tcW w:w="1134" w:type="dxa"/>
            <w:shd w:val="clear" w:color="auto" w:fill="auto"/>
            <w:tcMar>
              <w:top w:w="19" w:type="dxa"/>
              <w:left w:w="19" w:type="dxa"/>
              <w:bottom w:w="0" w:type="dxa"/>
              <w:right w:w="19" w:type="dxa"/>
            </w:tcMar>
            <w:vAlign w:val="bottom"/>
            <w:hideMark/>
          </w:tcPr>
          <w:p w14:paraId="01089D1D" w14:textId="77777777" w:rsidR="00B30632" w:rsidRPr="00C5022D" w:rsidRDefault="00B30632" w:rsidP="00B30632">
            <w:pPr>
              <w:rPr>
                <w:rFonts w:ascii="Times New Roman" w:eastAsia="Calibri" w:hAnsi="Times New Roman"/>
                <w:sz w:val="24"/>
                <w:szCs w:val="24"/>
              </w:rPr>
            </w:pPr>
          </w:p>
        </w:tc>
        <w:tc>
          <w:tcPr>
            <w:tcW w:w="1275" w:type="dxa"/>
            <w:shd w:val="clear" w:color="auto" w:fill="auto"/>
            <w:noWrap/>
            <w:tcMar>
              <w:top w:w="19" w:type="dxa"/>
              <w:left w:w="19" w:type="dxa"/>
              <w:bottom w:w="0" w:type="dxa"/>
              <w:right w:w="19" w:type="dxa"/>
            </w:tcMar>
            <w:vAlign w:val="bottom"/>
            <w:hideMark/>
          </w:tcPr>
          <w:p w14:paraId="42802186"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 Метр/ күн</w:t>
            </w:r>
          </w:p>
        </w:tc>
        <w:tc>
          <w:tcPr>
            <w:tcW w:w="2694" w:type="dxa"/>
            <w:shd w:val="clear" w:color="auto" w:fill="auto"/>
            <w:noWrap/>
            <w:tcMar>
              <w:top w:w="19" w:type="dxa"/>
              <w:left w:w="19" w:type="dxa"/>
              <w:bottom w:w="0" w:type="dxa"/>
              <w:right w:w="19" w:type="dxa"/>
            </w:tcMar>
            <w:vAlign w:val="bottom"/>
          </w:tcPr>
          <w:p w14:paraId="4892F02A" w14:textId="77777777" w:rsidR="00B30632" w:rsidRPr="00C5022D" w:rsidRDefault="00B30632" w:rsidP="00B30632">
            <w:pPr>
              <w:rPr>
                <w:rFonts w:ascii="Times New Roman" w:eastAsia="Calibri" w:hAnsi="Times New Roman"/>
                <w:sz w:val="24"/>
                <w:szCs w:val="24"/>
              </w:rPr>
            </w:pPr>
          </w:p>
        </w:tc>
        <w:tc>
          <w:tcPr>
            <w:tcW w:w="2409" w:type="dxa"/>
            <w:gridSpan w:val="3"/>
            <w:shd w:val="clear" w:color="auto" w:fill="auto"/>
            <w:noWrap/>
            <w:tcMar>
              <w:top w:w="19" w:type="dxa"/>
              <w:left w:w="19" w:type="dxa"/>
              <w:bottom w:w="0" w:type="dxa"/>
              <w:right w:w="19" w:type="dxa"/>
            </w:tcMar>
            <w:vAlign w:val="bottom"/>
          </w:tcPr>
          <w:p w14:paraId="4814626F" w14:textId="77777777" w:rsidR="00B30632" w:rsidRPr="00C5022D" w:rsidRDefault="00B30632" w:rsidP="00B30632">
            <w:pPr>
              <w:rPr>
                <w:rFonts w:ascii="Times New Roman" w:eastAsia="Calibri" w:hAnsi="Times New Roman"/>
                <w:sz w:val="24"/>
                <w:szCs w:val="24"/>
              </w:rPr>
            </w:pPr>
          </w:p>
        </w:tc>
        <w:tc>
          <w:tcPr>
            <w:tcW w:w="2552" w:type="dxa"/>
            <w:gridSpan w:val="4"/>
            <w:shd w:val="clear" w:color="auto" w:fill="auto"/>
            <w:noWrap/>
            <w:tcMar>
              <w:top w:w="19" w:type="dxa"/>
              <w:left w:w="19" w:type="dxa"/>
              <w:bottom w:w="0" w:type="dxa"/>
              <w:right w:w="19" w:type="dxa"/>
            </w:tcMar>
            <w:vAlign w:val="bottom"/>
          </w:tcPr>
          <w:p w14:paraId="51111ABC" w14:textId="77777777" w:rsidR="00B30632" w:rsidRPr="00C5022D" w:rsidRDefault="00B30632" w:rsidP="00B30632">
            <w:pPr>
              <w:rPr>
                <w:rFonts w:ascii="Times New Roman" w:eastAsia="Calibri" w:hAnsi="Times New Roman"/>
                <w:sz w:val="24"/>
                <w:szCs w:val="24"/>
              </w:rPr>
            </w:pPr>
          </w:p>
        </w:tc>
        <w:tc>
          <w:tcPr>
            <w:tcW w:w="2268" w:type="dxa"/>
            <w:gridSpan w:val="7"/>
            <w:shd w:val="clear" w:color="auto" w:fill="auto"/>
            <w:noWrap/>
            <w:tcMar>
              <w:top w:w="19" w:type="dxa"/>
              <w:left w:w="19" w:type="dxa"/>
              <w:bottom w:w="0" w:type="dxa"/>
              <w:right w:w="19" w:type="dxa"/>
            </w:tcMar>
            <w:vAlign w:val="bottom"/>
          </w:tcPr>
          <w:p w14:paraId="183B730B" w14:textId="77777777" w:rsidR="00B30632" w:rsidRPr="00C5022D" w:rsidRDefault="00B30632" w:rsidP="00B30632">
            <w:pPr>
              <w:rPr>
                <w:rFonts w:ascii="Times New Roman" w:eastAsia="Calibri" w:hAnsi="Times New Roman"/>
                <w:sz w:val="24"/>
                <w:szCs w:val="24"/>
              </w:rPr>
            </w:pPr>
          </w:p>
        </w:tc>
      </w:tr>
      <w:tr w:rsidR="00B30632" w:rsidRPr="00C5022D" w14:paraId="1A06882B" w14:textId="77777777" w:rsidTr="00B30632">
        <w:trPr>
          <w:gridAfter w:val="21"/>
          <w:wAfter w:w="4300" w:type="dxa"/>
          <w:trHeight w:val="330"/>
        </w:trPr>
        <w:tc>
          <w:tcPr>
            <w:tcW w:w="975" w:type="dxa"/>
            <w:gridSpan w:val="2"/>
            <w:shd w:val="clear" w:color="auto" w:fill="auto"/>
            <w:noWrap/>
            <w:tcMar>
              <w:top w:w="19" w:type="dxa"/>
              <w:left w:w="19" w:type="dxa"/>
              <w:bottom w:w="0" w:type="dxa"/>
              <w:right w:w="19" w:type="dxa"/>
            </w:tcMar>
            <w:vAlign w:val="bottom"/>
          </w:tcPr>
          <w:p w14:paraId="4AA096CA"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6.11</w:t>
            </w:r>
          </w:p>
        </w:tc>
        <w:tc>
          <w:tcPr>
            <w:tcW w:w="2286" w:type="dxa"/>
            <w:shd w:val="clear" w:color="auto" w:fill="auto"/>
            <w:tcMar>
              <w:top w:w="19" w:type="dxa"/>
              <w:left w:w="19" w:type="dxa"/>
              <w:bottom w:w="0" w:type="dxa"/>
              <w:right w:w="19" w:type="dxa"/>
            </w:tcMar>
            <w:vAlign w:val="center"/>
          </w:tcPr>
          <w:p w14:paraId="0DC59E80"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9 5/8”бағанасы үшін радиоактивті маркерді ұсыну</w:t>
            </w:r>
          </w:p>
        </w:tc>
        <w:tc>
          <w:tcPr>
            <w:tcW w:w="1134" w:type="dxa"/>
            <w:shd w:val="clear" w:color="auto" w:fill="auto"/>
            <w:noWrap/>
            <w:tcMar>
              <w:top w:w="19" w:type="dxa"/>
              <w:left w:w="19" w:type="dxa"/>
              <w:bottom w:w="0" w:type="dxa"/>
              <w:right w:w="19" w:type="dxa"/>
            </w:tcMar>
            <w:vAlign w:val="bottom"/>
          </w:tcPr>
          <w:p w14:paraId="715E432D" w14:textId="77777777" w:rsidR="00B30632" w:rsidRPr="00C5022D" w:rsidRDefault="00B30632" w:rsidP="00B30632">
            <w:pPr>
              <w:rPr>
                <w:rFonts w:ascii="Times New Roman" w:eastAsia="Calibri" w:hAnsi="Times New Roman"/>
                <w:sz w:val="24"/>
                <w:szCs w:val="24"/>
              </w:rPr>
            </w:pPr>
          </w:p>
        </w:tc>
        <w:tc>
          <w:tcPr>
            <w:tcW w:w="1275" w:type="dxa"/>
            <w:shd w:val="clear" w:color="auto" w:fill="auto"/>
            <w:noWrap/>
            <w:tcMar>
              <w:top w:w="19" w:type="dxa"/>
              <w:left w:w="19" w:type="dxa"/>
              <w:bottom w:w="0" w:type="dxa"/>
              <w:right w:w="19" w:type="dxa"/>
            </w:tcMar>
            <w:vAlign w:val="bottom"/>
          </w:tcPr>
          <w:p w14:paraId="48441BC5"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қызмет</w:t>
            </w:r>
          </w:p>
        </w:tc>
        <w:tc>
          <w:tcPr>
            <w:tcW w:w="2694" w:type="dxa"/>
            <w:shd w:val="clear" w:color="auto" w:fill="auto"/>
            <w:noWrap/>
            <w:tcMar>
              <w:top w:w="19" w:type="dxa"/>
              <w:left w:w="19" w:type="dxa"/>
              <w:bottom w:w="0" w:type="dxa"/>
              <w:right w:w="19" w:type="dxa"/>
            </w:tcMar>
            <w:vAlign w:val="bottom"/>
          </w:tcPr>
          <w:p w14:paraId="77EA294F" w14:textId="77777777" w:rsidR="00B30632" w:rsidRPr="00C5022D" w:rsidRDefault="00B30632" w:rsidP="00B30632">
            <w:pPr>
              <w:rPr>
                <w:rFonts w:ascii="Times New Roman" w:eastAsia="Calibri" w:hAnsi="Times New Roman"/>
                <w:sz w:val="24"/>
                <w:szCs w:val="24"/>
              </w:rPr>
            </w:pPr>
          </w:p>
        </w:tc>
        <w:tc>
          <w:tcPr>
            <w:tcW w:w="2409" w:type="dxa"/>
            <w:gridSpan w:val="3"/>
            <w:shd w:val="clear" w:color="auto" w:fill="auto"/>
            <w:noWrap/>
            <w:tcMar>
              <w:top w:w="19" w:type="dxa"/>
              <w:left w:w="19" w:type="dxa"/>
              <w:bottom w:w="0" w:type="dxa"/>
              <w:right w:w="19" w:type="dxa"/>
            </w:tcMar>
            <w:vAlign w:val="bottom"/>
          </w:tcPr>
          <w:p w14:paraId="6D3FA63F" w14:textId="77777777" w:rsidR="00B30632" w:rsidRPr="00C5022D" w:rsidRDefault="00B30632" w:rsidP="00B30632">
            <w:pPr>
              <w:rPr>
                <w:rFonts w:ascii="Times New Roman" w:eastAsia="Calibri" w:hAnsi="Times New Roman"/>
                <w:sz w:val="24"/>
                <w:szCs w:val="24"/>
              </w:rPr>
            </w:pPr>
          </w:p>
        </w:tc>
        <w:tc>
          <w:tcPr>
            <w:tcW w:w="2552" w:type="dxa"/>
            <w:gridSpan w:val="4"/>
            <w:shd w:val="clear" w:color="auto" w:fill="auto"/>
            <w:noWrap/>
            <w:tcMar>
              <w:top w:w="19" w:type="dxa"/>
              <w:left w:w="19" w:type="dxa"/>
              <w:bottom w:w="0" w:type="dxa"/>
              <w:right w:w="19" w:type="dxa"/>
            </w:tcMar>
            <w:vAlign w:val="bottom"/>
          </w:tcPr>
          <w:p w14:paraId="3DD9A41E" w14:textId="77777777" w:rsidR="00B30632" w:rsidRPr="00C5022D" w:rsidRDefault="00B30632" w:rsidP="00B30632">
            <w:pPr>
              <w:rPr>
                <w:rFonts w:ascii="Times New Roman" w:eastAsia="Calibri" w:hAnsi="Times New Roman"/>
                <w:sz w:val="24"/>
                <w:szCs w:val="24"/>
              </w:rPr>
            </w:pPr>
          </w:p>
        </w:tc>
        <w:tc>
          <w:tcPr>
            <w:tcW w:w="2268" w:type="dxa"/>
            <w:gridSpan w:val="7"/>
            <w:shd w:val="clear" w:color="auto" w:fill="auto"/>
            <w:noWrap/>
            <w:tcMar>
              <w:top w:w="19" w:type="dxa"/>
              <w:left w:w="19" w:type="dxa"/>
              <w:bottom w:w="0" w:type="dxa"/>
              <w:right w:w="19" w:type="dxa"/>
            </w:tcMar>
            <w:vAlign w:val="bottom"/>
          </w:tcPr>
          <w:p w14:paraId="6179D5A8" w14:textId="77777777" w:rsidR="00B30632" w:rsidRPr="00C5022D" w:rsidRDefault="00B30632" w:rsidP="00B30632">
            <w:pPr>
              <w:rPr>
                <w:rFonts w:ascii="Times New Roman" w:eastAsia="Calibri" w:hAnsi="Times New Roman"/>
                <w:sz w:val="24"/>
                <w:szCs w:val="24"/>
              </w:rPr>
            </w:pPr>
          </w:p>
        </w:tc>
      </w:tr>
      <w:tr w:rsidR="00B30632" w:rsidRPr="00C5022D" w14:paraId="5460C280" w14:textId="77777777" w:rsidTr="00B30632">
        <w:trPr>
          <w:gridAfter w:val="21"/>
          <w:wAfter w:w="4300" w:type="dxa"/>
          <w:trHeight w:val="330"/>
        </w:trPr>
        <w:tc>
          <w:tcPr>
            <w:tcW w:w="975" w:type="dxa"/>
            <w:gridSpan w:val="2"/>
            <w:shd w:val="clear" w:color="auto" w:fill="auto"/>
            <w:noWrap/>
            <w:tcMar>
              <w:top w:w="19" w:type="dxa"/>
              <w:left w:w="19" w:type="dxa"/>
              <w:bottom w:w="0" w:type="dxa"/>
              <w:right w:w="19" w:type="dxa"/>
            </w:tcMar>
            <w:vAlign w:val="bottom"/>
          </w:tcPr>
          <w:p w14:paraId="07A28FF3"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6.12</w:t>
            </w:r>
          </w:p>
        </w:tc>
        <w:tc>
          <w:tcPr>
            <w:tcW w:w="2286" w:type="dxa"/>
            <w:shd w:val="clear" w:color="auto" w:fill="auto"/>
            <w:tcMar>
              <w:top w:w="19" w:type="dxa"/>
              <w:left w:w="19" w:type="dxa"/>
              <w:bottom w:w="0" w:type="dxa"/>
              <w:right w:w="19" w:type="dxa"/>
            </w:tcMar>
            <w:vAlign w:val="center"/>
            <w:hideMark/>
          </w:tcPr>
          <w:p w14:paraId="027904D8" w14:textId="77777777" w:rsidR="00B30632" w:rsidRPr="00C5022D" w:rsidRDefault="00B30632" w:rsidP="00B4559B">
            <w:pPr>
              <w:ind w:left="0" w:firstLine="0"/>
              <w:rPr>
                <w:rFonts w:ascii="Times New Roman" w:eastAsia="Calibri" w:hAnsi="Times New Roman"/>
                <w:sz w:val="24"/>
                <w:szCs w:val="24"/>
                <w:lang w:val="ru-RU"/>
              </w:rPr>
            </w:pPr>
            <w:r w:rsidRPr="00C5022D">
              <w:rPr>
                <w:rFonts w:ascii="Times New Roman" w:eastAsia="Calibri" w:hAnsi="Times New Roman"/>
                <w:sz w:val="24"/>
                <w:szCs w:val="24"/>
                <w:lang w:val="ru-RU"/>
              </w:rPr>
              <w:t>7”бағанасы үшін радиоактивті маркер ұсыну</w:t>
            </w:r>
          </w:p>
        </w:tc>
        <w:tc>
          <w:tcPr>
            <w:tcW w:w="1134" w:type="dxa"/>
            <w:shd w:val="clear" w:color="auto" w:fill="auto"/>
            <w:noWrap/>
            <w:tcMar>
              <w:top w:w="19" w:type="dxa"/>
              <w:left w:w="19" w:type="dxa"/>
              <w:bottom w:w="0" w:type="dxa"/>
              <w:right w:w="19" w:type="dxa"/>
            </w:tcMar>
            <w:vAlign w:val="bottom"/>
            <w:hideMark/>
          </w:tcPr>
          <w:p w14:paraId="77BB8258" w14:textId="77777777" w:rsidR="00B30632" w:rsidRPr="00C5022D" w:rsidRDefault="00B30632" w:rsidP="00B30632">
            <w:pPr>
              <w:rPr>
                <w:rFonts w:ascii="Times New Roman" w:eastAsia="Calibri" w:hAnsi="Times New Roman"/>
                <w:sz w:val="24"/>
                <w:szCs w:val="24"/>
                <w:lang w:val="ru-RU"/>
              </w:rPr>
            </w:pPr>
          </w:p>
          <w:p w14:paraId="6F846CCB" w14:textId="77777777" w:rsidR="00B30632" w:rsidRPr="00C5022D" w:rsidRDefault="00B30632" w:rsidP="00B30632">
            <w:pPr>
              <w:rPr>
                <w:rFonts w:ascii="Times New Roman" w:eastAsia="Calibri" w:hAnsi="Times New Roman"/>
                <w:sz w:val="24"/>
                <w:szCs w:val="24"/>
                <w:lang w:val="ru-RU"/>
              </w:rPr>
            </w:pPr>
          </w:p>
        </w:tc>
        <w:tc>
          <w:tcPr>
            <w:tcW w:w="1275" w:type="dxa"/>
            <w:shd w:val="clear" w:color="auto" w:fill="auto"/>
            <w:noWrap/>
            <w:tcMar>
              <w:top w:w="19" w:type="dxa"/>
              <w:left w:w="19" w:type="dxa"/>
              <w:bottom w:w="0" w:type="dxa"/>
              <w:right w:w="19" w:type="dxa"/>
            </w:tcMar>
            <w:vAlign w:val="bottom"/>
            <w:hideMark/>
          </w:tcPr>
          <w:p w14:paraId="464E9E35"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қызмет</w:t>
            </w:r>
          </w:p>
        </w:tc>
        <w:tc>
          <w:tcPr>
            <w:tcW w:w="2694" w:type="dxa"/>
            <w:shd w:val="clear" w:color="auto" w:fill="auto"/>
            <w:noWrap/>
            <w:tcMar>
              <w:top w:w="19" w:type="dxa"/>
              <w:left w:w="19" w:type="dxa"/>
              <w:bottom w:w="0" w:type="dxa"/>
              <w:right w:w="19" w:type="dxa"/>
            </w:tcMar>
            <w:vAlign w:val="bottom"/>
          </w:tcPr>
          <w:p w14:paraId="511837D6" w14:textId="77777777" w:rsidR="00B30632" w:rsidRPr="00C5022D" w:rsidRDefault="00B30632" w:rsidP="00B30632">
            <w:pPr>
              <w:rPr>
                <w:rFonts w:ascii="Times New Roman" w:eastAsia="Calibri" w:hAnsi="Times New Roman"/>
                <w:sz w:val="24"/>
                <w:szCs w:val="24"/>
              </w:rPr>
            </w:pPr>
          </w:p>
        </w:tc>
        <w:tc>
          <w:tcPr>
            <w:tcW w:w="2409" w:type="dxa"/>
            <w:gridSpan w:val="3"/>
            <w:shd w:val="clear" w:color="auto" w:fill="auto"/>
            <w:noWrap/>
            <w:tcMar>
              <w:top w:w="19" w:type="dxa"/>
              <w:left w:w="19" w:type="dxa"/>
              <w:bottom w:w="0" w:type="dxa"/>
              <w:right w:w="19" w:type="dxa"/>
            </w:tcMar>
            <w:vAlign w:val="bottom"/>
          </w:tcPr>
          <w:p w14:paraId="2922EBC1" w14:textId="77777777" w:rsidR="00B30632" w:rsidRPr="00C5022D" w:rsidRDefault="00B30632" w:rsidP="00B30632">
            <w:pPr>
              <w:rPr>
                <w:rFonts w:ascii="Times New Roman" w:eastAsia="Calibri" w:hAnsi="Times New Roman"/>
                <w:sz w:val="24"/>
                <w:szCs w:val="24"/>
              </w:rPr>
            </w:pPr>
          </w:p>
        </w:tc>
        <w:tc>
          <w:tcPr>
            <w:tcW w:w="2552" w:type="dxa"/>
            <w:gridSpan w:val="4"/>
            <w:shd w:val="clear" w:color="auto" w:fill="auto"/>
            <w:noWrap/>
            <w:tcMar>
              <w:top w:w="19" w:type="dxa"/>
              <w:left w:w="19" w:type="dxa"/>
              <w:bottom w:w="0" w:type="dxa"/>
              <w:right w:w="19" w:type="dxa"/>
            </w:tcMar>
            <w:vAlign w:val="bottom"/>
          </w:tcPr>
          <w:p w14:paraId="3BBB0AE1" w14:textId="77777777" w:rsidR="00B30632" w:rsidRPr="00C5022D" w:rsidRDefault="00B30632" w:rsidP="00B30632">
            <w:pPr>
              <w:rPr>
                <w:rFonts w:ascii="Times New Roman" w:eastAsia="Calibri" w:hAnsi="Times New Roman"/>
                <w:sz w:val="24"/>
                <w:szCs w:val="24"/>
              </w:rPr>
            </w:pPr>
          </w:p>
        </w:tc>
        <w:tc>
          <w:tcPr>
            <w:tcW w:w="2268" w:type="dxa"/>
            <w:gridSpan w:val="7"/>
            <w:shd w:val="clear" w:color="auto" w:fill="auto"/>
            <w:noWrap/>
            <w:tcMar>
              <w:top w:w="19" w:type="dxa"/>
              <w:left w:w="19" w:type="dxa"/>
              <w:bottom w:w="0" w:type="dxa"/>
              <w:right w:w="19" w:type="dxa"/>
            </w:tcMar>
            <w:vAlign w:val="bottom"/>
          </w:tcPr>
          <w:p w14:paraId="119D2352" w14:textId="77777777" w:rsidR="00B30632" w:rsidRPr="00C5022D" w:rsidRDefault="00B30632" w:rsidP="00B30632">
            <w:pPr>
              <w:rPr>
                <w:rFonts w:ascii="Times New Roman" w:eastAsia="Calibri" w:hAnsi="Times New Roman"/>
                <w:sz w:val="24"/>
                <w:szCs w:val="24"/>
              </w:rPr>
            </w:pPr>
          </w:p>
        </w:tc>
      </w:tr>
      <w:tr w:rsidR="00B30632" w:rsidRPr="00C5022D" w14:paraId="7F6C7C34" w14:textId="77777777" w:rsidTr="00B30632">
        <w:trPr>
          <w:gridAfter w:val="21"/>
          <w:wAfter w:w="4300" w:type="dxa"/>
          <w:trHeight w:val="330"/>
        </w:trPr>
        <w:tc>
          <w:tcPr>
            <w:tcW w:w="975" w:type="dxa"/>
            <w:gridSpan w:val="2"/>
            <w:shd w:val="clear" w:color="auto" w:fill="auto"/>
            <w:noWrap/>
            <w:tcMar>
              <w:top w:w="19" w:type="dxa"/>
              <w:left w:w="19" w:type="dxa"/>
              <w:bottom w:w="0" w:type="dxa"/>
              <w:right w:w="19" w:type="dxa"/>
            </w:tcMar>
            <w:vAlign w:val="bottom"/>
          </w:tcPr>
          <w:p w14:paraId="1F128DCE"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6.13</w:t>
            </w:r>
          </w:p>
        </w:tc>
        <w:tc>
          <w:tcPr>
            <w:tcW w:w="2286" w:type="dxa"/>
            <w:shd w:val="clear" w:color="auto" w:fill="auto"/>
            <w:tcMar>
              <w:top w:w="19" w:type="dxa"/>
              <w:left w:w="19" w:type="dxa"/>
              <w:bottom w:w="0" w:type="dxa"/>
              <w:right w:w="19" w:type="dxa"/>
            </w:tcMar>
            <w:vAlign w:val="center"/>
          </w:tcPr>
          <w:p w14:paraId="25D6E17E"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7”бағанасында жоятын көпірлерді орнатуға арналған жарылғыш пакерлер</w:t>
            </w:r>
          </w:p>
        </w:tc>
        <w:tc>
          <w:tcPr>
            <w:tcW w:w="1134" w:type="dxa"/>
            <w:shd w:val="clear" w:color="auto" w:fill="auto"/>
            <w:noWrap/>
            <w:tcMar>
              <w:top w:w="19" w:type="dxa"/>
              <w:left w:w="19" w:type="dxa"/>
              <w:bottom w:w="0" w:type="dxa"/>
              <w:right w:w="19" w:type="dxa"/>
            </w:tcMar>
            <w:vAlign w:val="bottom"/>
          </w:tcPr>
          <w:p w14:paraId="3F956774" w14:textId="77777777" w:rsidR="00B30632" w:rsidRPr="00C5022D" w:rsidRDefault="00B30632" w:rsidP="00B30632">
            <w:pPr>
              <w:rPr>
                <w:rFonts w:ascii="Times New Roman" w:eastAsia="Calibri" w:hAnsi="Times New Roman"/>
                <w:sz w:val="24"/>
                <w:szCs w:val="24"/>
              </w:rPr>
            </w:pPr>
          </w:p>
        </w:tc>
        <w:tc>
          <w:tcPr>
            <w:tcW w:w="1275" w:type="dxa"/>
            <w:shd w:val="clear" w:color="auto" w:fill="auto"/>
            <w:noWrap/>
            <w:tcMar>
              <w:top w:w="19" w:type="dxa"/>
              <w:left w:w="19" w:type="dxa"/>
              <w:bottom w:w="0" w:type="dxa"/>
              <w:right w:w="19" w:type="dxa"/>
            </w:tcMar>
          </w:tcPr>
          <w:p w14:paraId="61AEAE52"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қызмет</w:t>
            </w:r>
          </w:p>
        </w:tc>
        <w:tc>
          <w:tcPr>
            <w:tcW w:w="2694" w:type="dxa"/>
            <w:shd w:val="clear" w:color="auto" w:fill="auto"/>
            <w:noWrap/>
            <w:tcMar>
              <w:top w:w="19" w:type="dxa"/>
              <w:left w:w="19" w:type="dxa"/>
              <w:bottom w:w="0" w:type="dxa"/>
              <w:right w:w="19" w:type="dxa"/>
            </w:tcMar>
            <w:vAlign w:val="bottom"/>
          </w:tcPr>
          <w:p w14:paraId="0562702F" w14:textId="77777777" w:rsidR="00B30632" w:rsidRPr="00C5022D" w:rsidRDefault="00B30632" w:rsidP="00B30632">
            <w:pPr>
              <w:rPr>
                <w:rFonts w:ascii="Times New Roman" w:eastAsia="Calibri" w:hAnsi="Times New Roman"/>
                <w:sz w:val="24"/>
                <w:szCs w:val="24"/>
              </w:rPr>
            </w:pPr>
          </w:p>
        </w:tc>
        <w:tc>
          <w:tcPr>
            <w:tcW w:w="2409" w:type="dxa"/>
            <w:gridSpan w:val="3"/>
            <w:shd w:val="clear" w:color="auto" w:fill="auto"/>
            <w:noWrap/>
            <w:tcMar>
              <w:top w:w="19" w:type="dxa"/>
              <w:left w:w="19" w:type="dxa"/>
              <w:bottom w:w="0" w:type="dxa"/>
              <w:right w:w="19" w:type="dxa"/>
            </w:tcMar>
            <w:vAlign w:val="bottom"/>
          </w:tcPr>
          <w:p w14:paraId="2C76803C" w14:textId="77777777" w:rsidR="00B30632" w:rsidRPr="00C5022D" w:rsidRDefault="00B30632" w:rsidP="00B30632">
            <w:pPr>
              <w:rPr>
                <w:rFonts w:ascii="Times New Roman" w:eastAsia="Calibri" w:hAnsi="Times New Roman"/>
                <w:sz w:val="24"/>
                <w:szCs w:val="24"/>
              </w:rPr>
            </w:pPr>
          </w:p>
        </w:tc>
        <w:tc>
          <w:tcPr>
            <w:tcW w:w="2552" w:type="dxa"/>
            <w:gridSpan w:val="4"/>
            <w:shd w:val="clear" w:color="auto" w:fill="auto"/>
            <w:noWrap/>
            <w:tcMar>
              <w:top w:w="19" w:type="dxa"/>
              <w:left w:w="19" w:type="dxa"/>
              <w:bottom w:w="0" w:type="dxa"/>
              <w:right w:w="19" w:type="dxa"/>
            </w:tcMar>
            <w:vAlign w:val="bottom"/>
          </w:tcPr>
          <w:p w14:paraId="59224A5F" w14:textId="77777777" w:rsidR="00B30632" w:rsidRPr="00C5022D" w:rsidRDefault="00B30632" w:rsidP="00B30632">
            <w:pPr>
              <w:rPr>
                <w:rFonts w:ascii="Times New Roman" w:eastAsia="Calibri" w:hAnsi="Times New Roman"/>
                <w:sz w:val="24"/>
                <w:szCs w:val="24"/>
              </w:rPr>
            </w:pPr>
          </w:p>
        </w:tc>
        <w:tc>
          <w:tcPr>
            <w:tcW w:w="2268" w:type="dxa"/>
            <w:gridSpan w:val="7"/>
            <w:shd w:val="clear" w:color="auto" w:fill="auto"/>
            <w:noWrap/>
            <w:tcMar>
              <w:top w:w="19" w:type="dxa"/>
              <w:left w:w="19" w:type="dxa"/>
              <w:bottom w:w="0" w:type="dxa"/>
              <w:right w:w="19" w:type="dxa"/>
            </w:tcMar>
            <w:vAlign w:val="bottom"/>
          </w:tcPr>
          <w:p w14:paraId="138C10C8" w14:textId="77777777" w:rsidR="00B30632" w:rsidRPr="00C5022D" w:rsidRDefault="00B30632" w:rsidP="00B30632">
            <w:pPr>
              <w:rPr>
                <w:rFonts w:ascii="Times New Roman" w:eastAsia="Calibri" w:hAnsi="Times New Roman"/>
                <w:sz w:val="24"/>
                <w:szCs w:val="24"/>
              </w:rPr>
            </w:pPr>
          </w:p>
        </w:tc>
      </w:tr>
      <w:tr w:rsidR="00B30632" w:rsidRPr="00C5022D" w14:paraId="48030991" w14:textId="77777777" w:rsidTr="00B30632">
        <w:trPr>
          <w:gridAfter w:val="21"/>
          <w:wAfter w:w="4300" w:type="dxa"/>
          <w:trHeight w:val="645"/>
        </w:trPr>
        <w:tc>
          <w:tcPr>
            <w:tcW w:w="975" w:type="dxa"/>
            <w:gridSpan w:val="2"/>
            <w:shd w:val="clear" w:color="auto" w:fill="auto"/>
            <w:noWrap/>
            <w:tcMar>
              <w:top w:w="19" w:type="dxa"/>
              <w:left w:w="19" w:type="dxa"/>
              <w:bottom w:w="0" w:type="dxa"/>
              <w:right w:w="19" w:type="dxa"/>
            </w:tcMar>
            <w:vAlign w:val="bottom"/>
          </w:tcPr>
          <w:p w14:paraId="7FE5D5E4"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6.14</w:t>
            </w:r>
          </w:p>
        </w:tc>
        <w:tc>
          <w:tcPr>
            <w:tcW w:w="2286" w:type="dxa"/>
            <w:shd w:val="clear" w:color="auto" w:fill="auto"/>
            <w:tcMar>
              <w:top w:w="19" w:type="dxa"/>
              <w:left w:w="19" w:type="dxa"/>
              <w:bottom w:w="0" w:type="dxa"/>
              <w:right w:w="19" w:type="dxa"/>
            </w:tcMar>
            <w:vAlign w:val="center"/>
          </w:tcPr>
          <w:p w14:paraId="2F4B8789"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9 5/8” бағанасында жоятын көпірлерді орнатуға арналған жарылғыш пакерлер</w:t>
            </w:r>
          </w:p>
        </w:tc>
        <w:tc>
          <w:tcPr>
            <w:tcW w:w="1134" w:type="dxa"/>
            <w:shd w:val="clear" w:color="auto" w:fill="auto"/>
            <w:noWrap/>
            <w:tcMar>
              <w:top w:w="19" w:type="dxa"/>
              <w:left w:w="19" w:type="dxa"/>
              <w:bottom w:w="0" w:type="dxa"/>
              <w:right w:w="19" w:type="dxa"/>
            </w:tcMar>
            <w:vAlign w:val="bottom"/>
          </w:tcPr>
          <w:p w14:paraId="7F9B6869" w14:textId="77777777" w:rsidR="00B30632" w:rsidRPr="00C5022D" w:rsidRDefault="00B30632" w:rsidP="00B30632">
            <w:pPr>
              <w:rPr>
                <w:rFonts w:ascii="Times New Roman" w:eastAsia="Calibri" w:hAnsi="Times New Roman"/>
                <w:sz w:val="24"/>
                <w:szCs w:val="24"/>
              </w:rPr>
            </w:pPr>
          </w:p>
        </w:tc>
        <w:tc>
          <w:tcPr>
            <w:tcW w:w="1275" w:type="dxa"/>
            <w:shd w:val="clear" w:color="auto" w:fill="auto"/>
            <w:noWrap/>
            <w:tcMar>
              <w:top w:w="19" w:type="dxa"/>
              <w:left w:w="19" w:type="dxa"/>
              <w:bottom w:w="0" w:type="dxa"/>
              <w:right w:w="19" w:type="dxa"/>
            </w:tcMar>
          </w:tcPr>
          <w:p w14:paraId="08017597"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қызмет</w:t>
            </w:r>
          </w:p>
        </w:tc>
        <w:tc>
          <w:tcPr>
            <w:tcW w:w="2694" w:type="dxa"/>
            <w:shd w:val="clear" w:color="auto" w:fill="auto"/>
            <w:noWrap/>
            <w:tcMar>
              <w:top w:w="19" w:type="dxa"/>
              <w:left w:w="19" w:type="dxa"/>
              <w:bottom w:w="0" w:type="dxa"/>
              <w:right w:w="19" w:type="dxa"/>
            </w:tcMar>
            <w:vAlign w:val="bottom"/>
          </w:tcPr>
          <w:p w14:paraId="3B08D5A2" w14:textId="77777777" w:rsidR="00B30632" w:rsidRPr="00C5022D" w:rsidRDefault="00B30632" w:rsidP="00B30632">
            <w:pPr>
              <w:rPr>
                <w:rFonts w:ascii="Times New Roman" w:eastAsia="Calibri" w:hAnsi="Times New Roman"/>
                <w:sz w:val="24"/>
                <w:szCs w:val="24"/>
              </w:rPr>
            </w:pPr>
          </w:p>
        </w:tc>
        <w:tc>
          <w:tcPr>
            <w:tcW w:w="2409" w:type="dxa"/>
            <w:gridSpan w:val="3"/>
            <w:shd w:val="clear" w:color="auto" w:fill="auto"/>
            <w:noWrap/>
            <w:tcMar>
              <w:top w:w="19" w:type="dxa"/>
              <w:left w:w="19" w:type="dxa"/>
              <w:bottom w:w="0" w:type="dxa"/>
              <w:right w:w="19" w:type="dxa"/>
            </w:tcMar>
            <w:vAlign w:val="bottom"/>
          </w:tcPr>
          <w:p w14:paraId="5CF86F08" w14:textId="77777777" w:rsidR="00B30632" w:rsidRPr="00C5022D" w:rsidRDefault="00B30632" w:rsidP="00B30632">
            <w:pPr>
              <w:rPr>
                <w:rFonts w:ascii="Times New Roman" w:eastAsia="Calibri" w:hAnsi="Times New Roman"/>
                <w:sz w:val="24"/>
                <w:szCs w:val="24"/>
              </w:rPr>
            </w:pPr>
          </w:p>
        </w:tc>
        <w:tc>
          <w:tcPr>
            <w:tcW w:w="2552" w:type="dxa"/>
            <w:gridSpan w:val="4"/>
            <w:shd w:val="clear" w:color="auto" w:fill="auto"/>
            <w:noWrap/>
            <w:tcMar>
              <w:top w:w="19" w:type="dxa"/>
              <w:left w:w="19" w:type="dxa"/>
              <w:bottom w:w="0" w:type="dxa"/>
              <w:right w:w="19" w:type="dxa"/>
            </w:tcMar>
            <w:vAlign w:val="bottom"/>
          </w:tcPr>
          <w:p w14:paraId="41C8752D" w14:textId="77777777" w:rsidR="00B30632" w:rsidRPr="00C5022D" w:rsidRDefault="00B30632" w:rsidP="00B30632">
            <w:pPr>
              <w:rPr>
                <w:rFonts w:ascii="Times New Roman" w:eastAsia="Calibri" w:hAnsi="Times New Roman"/>
                <w:sz w:val="24"/>
                <w:szCs w:val="24"/>
              </w:rPr>
            </w:pPr>
          </w:p>
        </w:tc>
        <w:tc>
          <w:tcPr>
            <w:tcW w:w="2268" w:type="dxa"/>
            <w:gridSpan w:val="7"/>
            <w:shd w:val="clear" w:color="auto" w:fill="auto"/>
            <w:noWrap/>
            <w:tcMar>
              <w:top w:w="19" w:type="dxa"/>
              <w:left w:w="19" w:type="dxa"/>
              <w:bottom w:w="0" w:type="dxa"/>
              <w:right w:w="19" w:type="dxa"/>
            </w:tcMar>
            <w:vAlign w:val="bottom"/>
          </w:tcPr>
          <w:p w14:paraId="42440F12" w14:textId="77777777" w:rsidR="00B30632" w:rsidRPr="00C5022D" w:rsidRDefault="00B30632" w:rsidP="00B30632">
            <w:pPr>
              <w:rPr>
                <w:rFonts w:ascii="Times New Roman" w:eastAsia="Calibri" w:hAnsi="Times New Roman"/>
                <w:sz w:val="24"/>
                <w:szCs w:val="24"/>
              </w:rPr>
            </w:pPr>
          </w:p>
        </w:tc>
      </w:tr>
      <w:tr w:rsidR="00B30632" w:rsidRPr="00C5022D" w14:paraId="46E64D55" w14:textId="77777777" w:rsidTr="00B30632">
        <w:trPr>
          <w:gridAfter w:val="21"/>
          <w:wAfter w:w="4300" w:type="dxa"/>
          <w:trHeight w:val="645"/>
        </w:trPr>
        <w:tc>
          <w:tcPr>
            <w:tcW w:w="975" w:type="dxa"/>
            <w:gridSpan w:val="2"/>
            <w:shd w:val="clear" w:color="auto" w:fill="auto"/>
            <w:noWrap/>
            <w:tcMar>
              <w:top w:w="19" w:type="dxa"/>
              <w:left w:w="19" w:type="dxa"/>
              <w:bottom w:w="0" w:type="dxa"/>
              <w:right w:w="19" w:type="dxa"/>
            </w:tcMar>
            <w:vAlign w:val="bottom"/>
          </w:tcPr>
          <w:p w14:paraId="3792EC53"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6.15</w:t>
            </w:r>
          </w:p>
        </w:tc>
        <w:tc>
          <w:tcPr>
            <w:tcW w:w="2286" w:type="dxa"/>
            <w:shd w:val="clear" w:color="auto" w:fill="auto"/>
            <w:tcMar>
              <w:top w:w="19" w:type="dxa"/>
              <w:left w:w="19" w:type="dxa"/>
              <w:bottom w:w="0" w:type="dxa"/>
              <w:right w:w="19" w:type="dxa"/>
            </w:tcMar>
            <w:vAlign w:val="center"/>
          </w:tcPr>
          <w:p w14:paraId="1A80EE2B"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13 3/8” бағанасында жоятын көпірлерді орнатуға арналған жарылғыш пакерлер</w:t>
            </w:r>
          </w:p>
        </w:tc>
        <w:tc>
          <w:tcPr>
            <w:tcW w:w="1134" w:type="dxa"/>
            <w:shd w:val="clear" w:color="auto" w:fill="auto"/>
            <w:noWrap/>
            <w:tcMar>
              <w:top w:w="19" w:type="dxa"/>
              <w:left w:w="19" w:type="dxa"/>
              <w:bottom w:w="0" w:type="dxa"/>
              <w:right w:w="19" w:type="dxa"/>
            </w:tcMar>
            <w:vAlign w:val="bottom"/>
          </w:tcPr>
          <w:p w14:paraId="5F3D9C12" w14:textId="77777777" w:rsidR="00B30632" w:rsidRPr="00C5022D" w:rsidRDefault="00B30632" w:rsidP="00B30632">
            <w:pPr>
              <w:rPr>
                <w:rFonts w:ascii="Times New Roman" w:eastAsia="Calibri" w:hAnsi="Times New Roman"/>
                <w:sz w:val="24"/>
                <w:szCs w:val="24"/>
              </w:rPr>
            </w:pPr>
          </w:p>
        </w:tc>
        <w:tc>
          <w:tcPr>
            <w:tcW w:w="1275" w:type="dxa"/>
            <w:shd w:val="clear" w:color="auto" w:fill="auto"/>
            <w:noWrap/>
            <w:tcMar>
              <w:top w:w="19" w:type="dxa"/>
              <w:left w:w="19" w:type="dxa"/>
              <w:bottom w:w="0" w:type="dxa"/>
              <w:right w:w="19" w:type="dxa"/>
            </w:tcMar>
          </w:tcPr>
          <w:p w14:paraId="59993E12"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қызмет</w:t>
            </w:r>
          </w:p>
        </w:tc>
        <w:tc>
          <w:tcPr>
            <w:tcW w:w="2694" w:type="dxa"/>
            <w:shd w:val="clear" w:color="auto" w:fill="auto"/>
            <w:noWrap/>
            <w:tcMar>
              <w:top w:w="19" w:type="dxa"/>
              <w:left w:w="19" w:type="dxa"/>
              <w:bottom w:w="0" w:type="dxa"/>
              <w:right w:w="19" w:type="dxa"/>
            </w:tcMar>
            <w:vAlign w:val="bottom"/>
          </w:tcPr>
          <w:p w14:paraId="66EF2914" w14:textId="77777777" w:rsidR="00B30632" w:rsidRPr="00C5022D" w:rsidRDefault="00B30632" w:rsidP="00B30632">
            <w:pPr>
              <w:rPr>
                <w:rFonts w:ascii="Times New Roman" w:eastAsia="Calibri" w:hAnsi="Times New Roman"/>
                <w:sz w:val="24"/>
                <w:szCs w:val="24"/>
              </w:rPr>
            </w:pPr>
          </w:p>
        </w:tc>
        <w:tc>
          <w:tcPr>
            <w:tcW w:w="2409" w:type="dxa"/>
            <w:gridSpan w:val="3"/>
            <w:shd w:val="clear" w:color="auto" w:fill="auto"/>
            <w:noWrap/>
            <w:tcMar>
              <w:top w:w="19" w:type="dxa"/>
              <w:left w:w="19" w:type="dxa"/>
              <w:bottom w:w="0" w:type="dxa"/>
              <w:right w:w="19" w:type="dxa"/>
            </w:tcMar>
            <w:vAlign w:val="bottom"/>
          </w:tcPr>
          <w:p w14:paraId="0007DDBB" w14:textId="77777777" w:rsidR="00B30632" w:rsidRPr="00C5022D" w:rsidRDefault="00B30632" w:rsidP="00B30632">
            <w:pPr>
              <w:rPr>
                <w:rFonts w:ascii="Times New Roman" w:eastAsia="Calibri" w:hAnsi="Times New Roman"/>
                <w:sz w:val="24"/>
                <w:szCs w:val="24"/>
              </w:rPr>
            </w:pPr>
          </w:p>
        </w:tc>
        <w:tc>
          <w:tcPr>
            <w:tcW w:w="2552" w:type="dxa"/>
            <w:gridSpan w:val="4"/>
            <w:shd w:val="clear" w:color="auto" w:fill="auto"/>
            <w:noWrap/>
            <w:tcMar>
              <w:top w:w="19" w:type="dxa"/>
              <w:left w:w="19" w:type="dxa"/>
              <w:bottom w:w="0" w:type="dxa"/>
              <w:right w:w="19" w:type="dxa"/>
            </w:tcMar>
            <w:vAlign w:val="bottom"/>
          </w:tcPr>
          <w:p w14:paraId="48D1ECE8" w14:textId="77777777" w:rsidR="00B30632" w:rsidRPr="00C5022D" w:rsidRDefault="00B30632" w:rsidP="00B30632">
            <w:pPr>
              <w:rPr>
                <w:rFonts w:ascii="Times New Roman" w:eastAsia="Calibri" w:hAnsi="Times New Roman"/>
                <w:sz w:val="24"/>
                <w:szCs w:val="24"/>
              </w:rPr>
            </w:pPr>
          </w:p>
        </w:tc>
        <w:tc>
          <w:tcPr>
            <w:tcW w:w="2268" w:type="dxa"/>
            <w:gridSpan w:val="7"/>
            <w:shd w:val="clear" w:color="auto" w:fill="auto"/>
            <w:noWrap/>
            <w:tcMar>
              <w:top w:w="19" w:type="dxa"/>
              <w:left w:w="19" w:type="dxa"/>
              <w:bottom w:w="0" w:type="dxa"/>
              <w:right w:w="19" w:type="dxa"/>
            </w:tcMar>
            <w:vAlign w:val="bottom"/>
          </w:tcPr>
          <w:p w14:paraId="387A4CEF" w14:textId="77777777" w:rsidR="00B30632" w:rsidRPr="00C5022D" w:rsidRDefault="00B30632" w:rsidP="00B30632">
            <w:pPr>
              <w:rPr>
                <w:rFonts w:ascii="Times New Roman" w:eastAsia="Calibri" w:hAnsi="Times New Roman"/>
                <w:sz w:val="24"/>
                <w:szCs w:val="24"/>
              </w:rPr>
            </w:pPr>
          </w:p>
        </w:tc>
      </w:tr>
      <w:tr w:rsidR="00B30632" w:rsidRPr="00C5022D" w14:paraId="288C3698" w14:textId="77777777" w:rsidTr="00B30632">
        <w:trPr>
          <w:gridAfter w:val="21"/>
          <w:wAfter w:w="4300" w:type="dxa"/>
          <w:trHeight w:val="645"/>
        </w:trPr>
        <w:tc>
          <w:tcPr>
            <w:tcW w:w="975" w:type="dxa"/>
            <w:gridSpan w:val="2"/>
            <w:shd w:val="clear" w:color="auto" w:fill="auto"/>
            <w:noWrap/>
            <w:tcMar>
              <w:top w:w="19" w:type="dxa"/>
              <w:left w:w="19" w:type="dxa"/>
              <w:bottom w:w="0" w:type="dxa"/>
              <w:right w:w="19" w:type="dxa"/>
            </w:tcMar>
            <w:vAlign w:val="bottom"/>
            <w:hideMark/>
          </w:tcPr>
          <w:p w14:paraId="0C318DEC"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6.14</w:t>
            </w:r>
          </w:p>
        </w:tc>
        <w:tc>
          <w:tcPr>
            <w:tcW w:w="2286" w:type="dxa"/>
            <w:shd w:val="clear" w:color="auto" w:fill="auto"/>
            <w:tcMar>
              <w:top w:w="19" w:type="dxa"/>
              <w:left w:w="19" w:type="dxa"/>
              <w:bottom w:w="0" w:type="dxa"/>
              <w:right w:w="19" w:type="dxa"/>
            </w:tcMar>
            <w:vAlign w:val="center"/>
            <w:hideMark/>
          </w:tcPr>
          <w:p w14:paraId="641E5A9E"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Құйылымды сұңғылау/шақыруға арналған 680 атм сағалық атқылауға қарсы жабдықтың жұмысы</w:t>
            </w:r>
          </w:p>
          <w:p w14:paraId="7B874EF7" w14:textId="77777777" w:rsidR="00B30632" w:rsidRPr="00C5022D" w:rsidRDefault="00B30632" w:rsidP="00B30632">
            <w:pPr>
              <w:rPr>
                <w:rFonts w:ascii="Times New Roman" w:eastAsia="Calibri" w:hAnsi="Times New Roman"/>
                <w:sz w:val="24"/>
                <w:szCs w:val="24"/>
              </w:rPr>
            </w:pPr>
          </w:p>
        </w:tc>
        <w:tc>
          <w:tcPr>
            <w:tcW w:w="1134" w:type="dxa"/>
            <w:shd w:val="clear" w:color="auto" w:fill="auto"/>
            <w:noWrap/>
            <w:tcMar>
              <w:top w:w="19" w:type="dxa"/>
              <w:left w:w="19" w:type="dxa"/>
              <w:bottom w:w="0" w:type="dxa"/>
              <w:right w:w="19" w:type="dxa"/>
            </w:tcMar>
            <w:vAlign w:val="bottom"/>
          </w:tcPr>
          <w:p w14:paraId="10ED4555" w14:textId="77777777" w:rsidR="00B30632" w:rsidRPr="00C5022D" w:rsidRDefault="00B30632" w:rsidP="00B30632">
            <w:pPr>
              <w:rPr>
                <w:rFonts w:ascii="Times New Roman" w:eastAsia="Calibri" w:hAnsi="Times New Roman"/>
                <w:sz w:val="24"/>
                <w:szCs w:val="24"/>
              </w:rPr>
            </w:pPr>
          </w:p>
        </w:tc>
        <w:tc>
          <w:tcPr>
            <w:tcW w:w="1275" w:type="dxa"/>
            <w:shd w:val="clear" w:color="auto" w:fill="auto"/>
            <w:noWrap/>
            <w:tcMar>
              <w:top w:w="19" w:type="dxa"/>
              <w:left w:w="19" w:type="dxa"/>
              <w:bottom w:w="0" w:type="dxa"/>
              <w:right w:w="19" w:type="dxa"/>
            </w:tcMar>
            <w:vAlign w:val="bottom"/>
          </w:tcPr>
          <w:p w14:paraId="79897B0F"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Тұрақты мөлшерлеме/метр</w:t>
            </w:r>
          </w:p>
        </w:tc>
        <w:tc>
          <w:tcPr>
            <w:tcW w:w="2694" w:type="dxa"/>
            <w:shd w:val="clear" w:color="auto" w:fill="auto"/>
            <w:noWrap/>
            <w:tcMar>
              <w:top w:w="19" w:type="dxa"/>
              <w:left w:w="19" w:type="dxa"/>
              <w:bottom w:w="0" w:type="dxa"/>
              <w:right w:w="19" w:type="dxa"/>
            </w:tcMar>
          </w:tcPr>
          <w:p w14:paraId="2A42DC98" w14:textId="77777777" w:rsidR="00B30632" w:rsidRPr="00C5022D" w:rsidRDefault="00B30632" w:rsidP="00B30632">
            <w:pPr>
              <w:rPr>
                <w:rFonts w:ascii="Times New Roman" w:eastAsia="Calibri" w:hAnsi="Times New Roman"/>
                <w:sz w:val="24"/>
                <w:szCs w:val="24"/>
              </w:rPr>
            </w:pPr>
          </w:p>
        </w:tc>
        <w:tc>
          <w:tcPr>
            <w:tcW w:w="2409" w:type="dxa"/>
            <w:gridSpan w:val="3"/>
            <w:shd w:val="clear" w:color="auto" w:fill="auto"/>
            <w:noWrap/>
            <w:tcMar>
              <w:top w:w="19" w:type="dxa"/>
              <w:left w:w="19" w:type="dxa"/>
              <w:bottom w:w="0" w:type="dxa"/>
              <w:right w:w="19" w:type="dxa"/>
            </w:tcMar>
            <w:vAlign w:val="bottom"/>
          </w:tcPr>
          <w:p w14:paraId="62158DA8" w14:textId="77777777" w:rsidR="00B30632" w:rsidRPr="00C5022D" w:rsidRDefault="00B30632" w:rsidP="00B30632">
            <w:pPr>
              <w:rPr>
                <w:rFonts w:ascii="Times New Roman" w:eastAsia="Calibri" w:hAnsi="Times New Roman"/>
                <w:sz w:val="24"/>
                <w:szCs w:val="24"/>
              </w:rPr>
            </w:pPr>
          </w:p>
        </w:tc>
        <w:tc>
          <w:tcPr>
            <w:tcW w:w="2552" w:type="dxa"/>
            <w:gridSpan w:val="4"/>
            <w:shd w:val="clear" w:color="auto" w:fill="auto"/>
            <w:noWrap/>
            <w:tcMar>
              <w:top w:w="19" w:type="dxa"/>
              <w:left w:w="19" w:type="dxa"/>
              <w:bottom w:w="0" w:type="dxa"/>
              <w:right w:w="19" w:type="dxa"/>
            </w:tcMar>
            <w:vAlign w:val="bottom"/>
          </w:tcPr>
          <w:p w14:paraId="6FE84915" w14:textId="77777777" w:rsidR="00B30632" w:rsidRPr="00C5022D" w:rsidRDefault="00B30632" w:rsidP="00B30632">
            <w:pPr>
              <w:rPr>
                <w:rFonts w:ascii="Times New Roman" w:eastAsia="Calibri" w:hAnsi="Times New Roman"/>
                <w:sz w:val="24"/>
                <w:szCs w:val="24"/>
              </w:rPr>
            </w:pPr>
          </w:p>
        </w:tc>
        <w:tc>
          <w:tcPr>
            <w:tcW w:w="2268" w:type="dxa"/>
            <w:gridSpan w:val="7"/>
            <w:shd w:val="clear" w:color="auto" w:fill="auto"/>
            <w:noWrap/>
            <w:tcMar>
              <w:top w:w="19" w:type="dxa"/>
              <w:left w:w="19" w:type="dxa"/>
              <w:bottom w:w="0" w:type="dxa"/>
              <w:right w:w="19" w:type="dxa"/>
            </w:tcMar>
            <w:vAlign w:val="bottom"/>
          </w:tcPr>
          <w:p w14:paraId="3D48AFC7" w14:textId="77777777" w:rsidR="00B30632" w:rsidRPr="00C5022D" w:rsidRDefault="00B30632" w:rsidP="00B30632">
            <w:pPr>
              <w:rPr>
                <w:rFonts w:ascii="Times New Roman" w:eastAsia="Calibri" w:hAnsi="Times New Roman"/>
                <w:sz w:val="24"/>
                <w:szCs w:val="24"/>
              </w:rPr>
            </w:pPr>
          </w:p>
        </w:tc>
      </w:tr>
      <w:tr w:rsidR="00B30632" w:rsidRPr="00C5022D" w14:paraId="6A2A4A14" w14:textId="77777777" w:rsidTr="00B30632">
        <w:trPr>
          <w:gridAfter w:val="21"/>
          <w:wAfter w:w="4300" w:type="dxa"/>
          <w:trHeight w:val="645"/>
        </w:trPr>
        <w:tc>
          <w:tcPr>
            <w:tcW w:w="975" w:type="dxa"/>
            <w:gridSpan w:val="2"/>
            <w:shd w:val="clear" w:color="auto" w:fill="auto"/>
            <w:noWrap/>
            <w:tcMar>
              <w:top w:w="19" w:type="dxa"/>
              <w:left w:w="19" w:type="dxa"/>
              <w:bottom w:w="0" w:type="dxa"/>
              <w:right w:w="19" w:type="dxa"/>
            </w:tcMar>
            <w:vAlign w:val="bottom"/>
            <w:hideMark/>
          </w:tcPr>
          <w:p w14:paraId="26171BC5"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6.15</w:t>
            </w:r>
          </w:p>
        </w:tc>
        <w:tc>
          <w:tcPr>
            <w:tcW w:w="2286" w:type="dxa"/>
            <w:shd w:val="clear" w:color="auto" w:fill="auto"/>
            <w:tcMar>
              <w:top w:w="19" w:type="dxa"/>
              <w:left w:w="19" w:type="dxa"/>
              <w:bottom w:w="0" w:type="dxa"/>
              <w:right w:w="19" w:type="dxa"/>
            </w:tcMar>
            <w:vAlign w:val="center"/>
          </w:tcPr>
          <w:p w14:paraId="5F911108"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Сынама алғыштарды Тапсырысшы базасынан Зерттеу зертханасына тасымалдау</w:t>
            </w:r>
          </w:p>
        </w:tc>
        <w:tc>
          <w:tcPr>
            <w:tcW w:w="1134" w:type="dxa"/>
            <w:shd w:val="clear" w:color="auto" w:fill="auto"/>
            <w:noWrap/>
            <w:tcMar>
              <w:top w:w="19" w:type="dxa"/>
              <w:left w:w="19" w:type="dxa"/>
              <w:bottom w:w="0" w:type="dxa"/>
              <w:right w:w="19" w:type="dxa"/>
            </w:tcMar>
            <w:vAlign w:val="bottom"/>
          </w:tcPr>
          <w:p w14:paraId="5B475026" w14:textId="77777777" w:rsidR="00B30632" w:rsidRPr="00C5022D" w:rsidRDefault="00B30632" w:rsidP="00B30632">
            <w:pPr>
              <w:rPr>
                <w:rFonts w:ascii="Times New Roman" w:eastAsia="Calibri" w:hAnsi="Times New Roman"/>
                <w:sz w:val="24"/>
                <w:szCs w:val="24"/>
              </w:rPr>
            </w:pPr>
          </w:p>
        </w:tc>
        <w:tc>
          <w:tcPr>
            <w:tcW w:w="1275" w:type="dxa"/>
            <w:shd w:val="clear" w:color="auto" w:fill="auto"/>
            <w:noWrap/>
            <w:tcMar>
              <w:top w:w="19" w:type="dxa"/>
              <w:left w:w="19" w:type="dxa"/>
              <w:bottom w:w="0" w:type="dxa"/>
              <w:right w:w="19" w:type="dxa"/>
            </w:tcMar>
            <w:vAlign w:val="bottom"/>
          </w:tcPr>
          <w:p w14:paraId="59DA9F64"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қызмет</w:t>
            </w:r>
          </w:p>
        </w:tc>
        <w:tc>
          <w:tcPr>
            <w:tcW w:w="2694" w:type="dxa"/>
            <w:shd w:val="clear" w:color="auto" w:fill="auto"/>
            <w:noWrap/>
            <w:tcMar>
              <w:top w:w="19" w:type="dxa"/>
              <w:left w:w="19" w:type="dxa"/>
              <w:bottom w:w="0" w:type="dxa"/>
              <w:right w:w="19" w:type="dxa"/>
            </w:tcMar>
            <w:vAlign w:val="bottom"/>
          </w:tcPr>
          <w:p w14:paraId="33219426" w14:textId="77777777" w:rsidR="00B30632" w:rsidRPr="00C5022D" w:rsidRDefault="00B30632" w:rsidP="00B30632">
            <w:pPr>
              <w:rPr>
                <w:rFonts w:ascii="Times New Roman" w:eastAsia="Calibri" w:hAnsi="Times New Roman"/>
                <w:sz w:val="24"/>
                <w:szCs w:val="24"/>
              </w:rPr>
            </w:pPr>
          </w:p>
        </w:tc>
        <w:tc>
          <w:tcPr>
            <w:tcW w:w="2409" w:type="dxa"/>
            <w:gridSpan w:val="3"/>
            <w:shd w:val="clear" w:color="auto" w:fill="auto"/>
            <w:noWrap/>
            <w:tcMar>
              <w:top w:w="19" w:type="dxa"/>
              <w:left w:w="19" w:type="dxa"/>
              <w:bottom w:w="0" w:type="dxa"/>
              <w:right w:w="19" w:type="dxa"/>
            </w:tcMar>
            <w:vAlign w:val="bottom"/>
          </w:tcPr>
          <w:p w14:paraId="2A3D40F6" w14:textId="77777777" w:rsidR="00B30632" w:rsidRPr="00C5022D" w:rsidRDefault="00B30632" w:rsidP="00B30632">
            <w:pPr>
              <w:rPr>
                <w:rFonts w:ascii="Times New Roman" w:eastAsia="Calibri" w:hAnsi="Times New Roman"/>
                <w:sz w:val="24"/>
                <w:szCs w:val="24"/>
              </w:rPr>
            </w:pPr>
          </w:p>
        </w:tc>
        <w:tc>
          <w:tcPr>
            <w:tcW w:w="2552" w:type="dxa"/>
            <w:gridSpan w:val="4"/>
            <w:shd w:val="clear" w:color="auto" w:fill="auto"/>
            <w:noWrap/>
            <w:tcMar>
              <w:top w:w="19" w:type="dxa"/>
              <w:left w:w="19" w:type="dxa"/>
              <w:bottom w:w="0" w:type="dxa"/>
              <w:right w:w="19" w:type="dxa"/>
            </w:tcMar>
            <w:vAlign w:val="bottom"/>
          </w:tcPr>
          <w:p w14:paraId="0AF1D7F7" w14:textId="77777777" w:rsidR="00B30632" w:rsidRPr="00C5022D" w:rsidRDefault="00B30632" w:rsidP="00B30632">
            <w:pPr>
              <w:rPr>
                <w:rFonts w:ascii="Times New Roman" w:eastAsia="Calibri" w:hAnsi="Times New Roman"/>
                <w:sz w:val="24"/>
                <w:szCs w:val="24"/>
              </w:rPr>
            </w:pPr>
          </w:p>
        </w:tc>
        <w:tc>
          <w:tcPr>
            <w:tcW w:w="2268" w:type="dxa"/>
            <w:gridSpan w:val="7"/>
            <w:shd w:val="clear" w:color="auto" w:fill="auto"/>
            <w:noWrap/>
            <w:tcMar>
              <w:top w:w="19" w:type="dxa"/>
              <w:left w:w="19" w:type="dxa"/>
              <w:bottom w:w="0" w:type="dxa"/>
              <w:right w:w="19" w:type="dxa"/>
            </w:tcMar>
            <w:vAlign w:val="bottom"/>
          </w:tcPr>
          <w:p w14:paraId="7AF6D3DA" w14:textId="77777777" w:rsidR="00B30632" w:rsidRPr="00C5022D" w:rsidRDefault="00B30632" w:rsidP="00B30632">
            <w:pPr>
              <w:rPr>
                <w:rFonts w:ascii="Times New Roman" w:eastAsia="Calibri" w:hAnsi="Times New Roman"/>
                <w:sz w:val="24"/>
                <w:szCs w:val="24"/>
              </w:rPr>
            </w:pPr>
          </w:p>
        </w:tc>
      </w:tr>
      <w:tr w:rsidR="00B30632" w:rsidRPr="00C5022D" w14:paraId="1C72F805" w14:textId="77777777" w:rsidTr="00B30632">
        <w:trPr>
          <w:gridAfter w:val="21"/>
          <w:wAfter w:w="4300" w:type="dxa"/>
          <w:trHeight w:val="645"/>
        </w:trPr>
        <w:tc>
          <w:tcPr>
            <w:tcW w:w="975" w:type="dxa"/>
            <w:gridSpan w:val="2"/>
            <w:shd w:val="clear" w:color="auto" w:fill="auto"/>
            <w:noWrap/>
            <w:tcMar>
              <w:top w:w="19" w:type="dxa"/>
              <w:left w:w="19" w:type="dxa"/>
              <w:bottom w:w="0" w:type="dxa"/>
              <w:right w:w="19" w:type="dxa"/>
            </w:tcMar>
            <w:vAlign w:val="bottom"/>
            <w:hideMark/>
          </w:tcPr>
          <w:p w14:paraId="7368D314"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6.16</w:t>
            </w:r>
          </w:p>
        </w:tc>
        <w:tc>
          <w:tcPr>
            <w:tcW w:w="2286" w:type="dxa"/>
            <w:shd w:val="clear" w:color="auto" w:fill="auto"/>
            <w:tcMar>
              <w:top w:w="19" w:type="dxa"/>
              <w:left w:w="19" w:type="dxa"/>
              <w:bottom w:w="0" w:type="dxa"/>
              <w:right w:w="19" w:type="dxa"/>
            </w:tcMar>
            <w:vAlign w:val="center"/>
          </w:tcPr>
          <w:p w14:paraId="1776A319"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Радиоактивті маркерді ұсыну</w:t>
            </w:r>
          </w:p>
        </w:tc>
        <w:tc>
          <w:tcPr>
            <w:tcW w:w="1134" w:type="dxa"/>
            <w:shd w:val="clear" w:color="auto" w:fill="auto"/>
            <w:noWrap/>
            <w:tcMar>
              <w:top w:w="19" w:type="dxa"/>
              <w:left w:w="19" w:type="dxa"/>
              <w:bottom w:w="0" w:type="dxa"/>
              <w:right w:w="19" w:type="dxa"/>
            </w:tcMar>
            <w:vAlign w:val="bottom"/>
          </w:tcPr>
          <w:p w14:paraId="3D5BC13C" w14:textId="77777777" w:rsidR="00B30632" w:rsidRPr="00C5022D" w:rsidRDefault="00B30632" w:rsidP="00B30632">
            <w:pPr>
              <w:rPr>
                <w:rFonts w:ascii="Times New Roman" w:eastAsia="Calibri" w:hAnsi="Times New Roman"/>
                <w:sz w:val="24"/>
                <w:szCs w:val="24"/>
              </w:rPr>
            </w:pPr>
          </w:p>
        </w:tc>
        <w:tc>
          <w:tcPr>
            <w:tcW w:w="1275" w:type="dxa"/>
            <w:shd w:val="clear" w:color="auto" w:fill="auto"/>
            <w:noWrap/>
            <w:tcMar>
              <w:top w:w="19" w:type="dxa"/>
              <w:left w:w="19" w:type="dxa"/>
              <w:bottom w:w="0" w:type="dxa"/>
              <w:right w:w="19" w:type="dxa"/>
            </w:tcMar>
            <w:vAlign w:val="bottom"/>
          </w:tcPr>
          <w:p w14:paraId="0410FBC2"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қызмет</w:t>
            </w:r>
          </w:p>
        </w:tc>
        <w:tc>
          <w:tcPr>
            <w:tcW w:w="2694" w:type="dxa"/>
            <w:shd w:val="clear" w:color="auto" w:fill="auto"/>
            <w:noWrap/>
            <w:tcMar>
              <w:top w:w="19" w:type="dxa"/>
              <w:left w:w="19" w:type="dxa"/>
              <w:bottom w:w="0" w:type="dxa"/>
              <w:right w:w="19" w:type="dxa"/>
            </w:tcMar>
            <w:vAlign w:val="bottom"/>
          </w:tcPr>
          <w:p w14:paraId="1A96F69A" w14:textId="77777777" w:rsidR="00B30632" w:rsidRPr="00C5022D" w:rsidRDefault="00B30632" w:rsidP="00B30632">
            <w:pPr>
              <w:rPr>
                <w:rFonts w:ascii="Times New Roman" w:eastAsia="Calibri" w:hAnsi="Times New Roman"/>
                <w:sz w:val="24"/>
                <w:szCs w:val="24"/>
              </w:rPr>
            </w:pPr>
          </w:p>
        </w:tc>
        <w:tc>
          <w:tcPr>
            <w:tcW w:w="2409" w:type="dxa"/>
            <w:gridSpan w:val="3"/>
            <w:shd w:val="clear" w:color="auto" w:fill="auto"/>
            <w:noWrap/>
            <w:tcMar>
              <w:top w:w="19" w:type="dxa"/>
              <w:left w:w="19" w:type="dxa"/>
              <w:bottom w:w="0" w:type="dxa"/>
              <w:right w:w="19" w:type="dxa"/>
            </w:tcMar>
            <w:vAlign w:val="bottom"/>
          </w:tcPr>
          <w:p w14:paraId="2C7F4378" w14:textId="77777777" w:rsidR="00B30632" w:rsidRPr="00C5022D" w:rsidRDefault="00B30632" w:rsidP="00B30632">
            <w:pPr>
              <w:rPr>
                <w:rFonts w:ascii="Times New Roman" w:eastAsia="Calibri" w:hAnsi="Times New Roman"/>
                <w:sz w:val="24"/>
                <w:szCs w:val="24"/>
              </w:rPr>
            </w:pPr>
          </w:p>
        </w:tc>
        <w:tc>
          <w:tcPr>
            <w:tcW w:w="2552" w:type="dxa"/>
            <w:gridSpan w:val="4"/>
            <w:shd w:val="clear" w:color="auto" w:fill="auto"/>
            <w:noWrap/>
            <w:tcMar>
              <w:top w:w="19" w:type="dxa"/>
              <w:left w:w="19" w:type="dxa"/>
              <w:bottom w:w="0" w:type="dxa"/>
              <w:right w:w="19" w:type="dxa"/>
            </w:tcMar>
            <w:vAlign w:val="bottom"/>
          </w:tcPr>
          <w:p w14:paraId="294C1E0C" w14:textId="77777777" w:rsidR="00B30632" w:rsidRPr="00C5022D" w:rsidRDefault="00B30632" w:rsidP="00B30632">
            <w:pPr>
              <w:rPr>
                <w:rFonts w:ascii="Times New Roman" w:eastAsia="Calibri" w:hAnsi="Times New Roman"/>
                <w:sz w:val="24"/>
                <w:szCs w:val="24"/>
              </w:rPr>
            </w:pPr>
          </w:p>
        </w:tc>
        <w:tc>
          <w:tcPr>
            <w:tcW w:w="2268" w:type="dxa"/>
            <w:gridSpan w:val="7"/>
            <w:shd w:val="clear" w:color="auto" w:fill="auto"/>
            <w:noWrap/>
            <w:tcMar>
              <w:top w:w="19" w:type="dxa"/>
              <w:left w:w="19" w:type="dxa"/>
              <w:bottom w:w="0" w:type="dxa"/>
              <w:right w:w="19" w:type="dxa"/>
            </w:tcMar>
            <w:vAlign w:val="bottom"/>
          </w:tcPr>
          <w:p w14:paraId="682988D3" w14:textId="77777777" w:rsidR="00B30632" w:rsidRPr="00C5022D" w:rsidRDefault="00B30632" w:rsidP="00B30632">
            <w:pPr>
              <w:rPr>
                <w:rFonts w:ascii="Times New Roman" w:eastAsia="Calibri" w:hAnsi="Times New Roman"/>
                <w:sz w:val="24"/>
                <w:szCs w:val="24"/>
              </w:rPr>
            </w:pPr>
          </w:p>
        </w:tc>
      </w:tr>
      <w:tr w:rsidR="00B30632" w:rsidRPr="00C5022D" w14:paraId="7CAE8583" w14:textId="77777777" w:rsidTr="00B30632">
        <w:trPr>
          <w:gridAfter w:val="21"/>
          <w:wAfter w:w="4300" w:type="dxa"/>
          <w:trHeight w:val="645"/>
        </w:trPr>
        <w:tc>
          <w:tcPr>
            <w:tcW w:w="975" w:type="dxa"/>
            <w:gridSpan w:val="2"/>
            <w:shd w:val="clear" w:color="auto" w:fill="auto"/>
            <w:noWrap/>
            <w:tcMar>
              <w:top w:w="19" w:type="dxa"/>
              <w:left w:w="19" w:type="dxa"/>
              <w:bottom w:w="0" w:type="dxa"/>
              <w:right w:w="19" w:type="dxa"/>
            </w:tcMar>
            <w:vAlign w:val="bottom"/>
            <w:hideMark/>
          </w:tcPr>
          <w:p w14:paraId="01A1AAD7"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6.19</w:t>
            </w:r>
          </w:p>
        </w:tc>
        <w:tc>
          <w:tcPr>
            <w:tcW w:w="2286" w:type="dxa"/>
            <w:shd w:val="clear" w:color="auto" w:fill="auto"/>
            <w:tcMar>
              <w:top w:w="19" w:type="dxa"/>
              <w:left w:w="19" w:type="dxa"/>
              <w:bottom w:w="0" w:type="dxa"/>
              <w:right w:w="19" w:type="dxa"/>
            </w:tcMar>
            <w:vAlign w:val="bottom"/>
          </w:tcPr>
          <w:p w14:paraId="3223B779"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Пакер-тығынды ұсыну</w:t>
            </w:r>
          </w:p>
        </w:tc>
        <w:tc>
          <w:tcPr>
            <w:tcW w:w="1134" w:type="dxa"/>
            <w:shd w:val="clear" w:color="auto" w:fill="auto"/>
            <w:noWrap/>
            <w:tcMar>
              <w:top w:w="19" w:type="dxa"/>
              <w:left w:w="19" w:type="dxa"/>
              <w:bottom w:w="0" w:type="dxa"/>
              <w:right w:w="19" w:type="dxa"/>
            </w:tcMar>
            <w:vAlign w:val="bottom"/>
          </w:tcPr>
          <w:p w14:paraId="1F426DBC" w14:textId="77777777" w:rsidR="00B30632" w:rsidRPr="00C5022D" w:rsidRDefault="00B30632" w:rsidP="00B30632">
            <w:pPr>
              <w:rPr>
                <w:rFonts w:ascii="Times New Roman" w:eastAsia="Calibri" w:hAnsi="Times New Roman"/>
                <w:sz w:val="24"/>
                <w:szCs w:val="24"/>
              </w:rPr>
            </w:pPr>
          </w:p>
        </w:tc>
        <w:tc>
          <w:tcPr>
            <w:tcW w:w="1275" w:type="dxa"/>
            <w:shd w:val="clear" w:color="auto" w:fill="auto"/>
            <w:noWrap/>
            <w:tcMar>
              <w:top w:w="19" w:type="dxa"/>
              <w:left w:w="19" w:type="dxa"/>
              <w:bottom w:w="0" w:type="dxa"/>
              <w:right w:w="19" w:type="dxa"/>
            </w:tcMar>
            <w:vAlign w:val="bottom"/>
          </w:tcPr>
          <w:p w14:paraId="52787CEE"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дана</w:t>
            </w:r>
          </w:p>
        </w:tc>
        <w:tc>
          <w:tcPr>
            <w:tcW w:w="2694" w:type="dxa"/>
            <w:shd w:val="clear" w:color="auto" w:fill="auto"/>
            <w:noWrap/>
            <w:tcMar>
              <w:top w:w="19" w:type="dxa"/>
              <w:left w:w="19" w:type="dxa"/>
              <w:bottom w:w="0" w:type="dxa"/>
              <w:right w:w="19" w:type="dxa"/>
            </w:tcMar>
            <w:vAlign w:val="bottom"/>
          </w:tcPr>
          <w:p w14:paraId="735D9E6C" w14:textId="77777777" w:rsidR="00B30632" w:rsidRPr="00C5022D" w:rsidRDefault="00B30632" w:rsidP="00B30632">
            <w:pPr>
              <w:rPr>
                <w:rFonts w:ascii="Times New Roman" w:eastAsia="Calibri" w:hAnsi="Times New Roman"/>
                <w:sz w:val="24"/>
                <w:szCs w:val="24"/>
              </w:rPr>
            </w:pPr>
          </w:p>
        </w:tc>
        <w:tc>
          <w:tcPr>
            <w:tcW w:w="2409" w:type="dxa"/>
            <w:gridSpan w:val="3"/>
            <w:shd w:val="clear" w:color="auto" w:fill="auto"/>
            <w:noWrap/>
            <w:tcMar>
              <w:top w:w="19" w:type="dxa"/>
              <w:left w:w="19" w:type="dxa"/>
              <w:bottom w:w="0" w:type="dxa"/>
              <w:right w:w="19" w:type="dxa"/>
            </w:tcMar>
            <w:vAlign w:val="bottom"/>
          </w:tcPr>
          <w:p w14:paraId="6993833A" w14:textId="77777777" w:rsidR="00B30632" w:rsidRPr="00C5022D" w:rsidRDefault="00B30632" w:rsidP="00B30632">
            <w:pPr>
              <w:rPr>
                <w:rFonts w:ascii="Times New Roman" w:eastAsia="Calibri" w:hAnsi="Times New Roman"/>
                <w:sz w:val="24"/>
                <w:szCs w:val="24"/>
              </w:rPr>
            </w:pPr>
          </w:p>
        </w:tc>
        <w:tc>
          <w:tcPr>
            <w:tcW w:w="2552" w:type="dxa"/>
            <w:gridSpan w:val="4"/>
            <w:shd w:val="clear" w:color="auto" w:fill="auto"/>
            <w:noWrap/>
            <w:tcMar>
              <w:top w:w="19" w:type="dxa"/>
              <w:left w:w="19" w:type="dxa"/>
              <w:bottom w:w="0" w:type="dxa"/>
              <w:right w:w="19" w:type="dxa"/>
            </w:tcMar>
            <w:vAlign w:val="bottom"/>
          </w:tcPr>
          <w:p w14:paraId="5B1E3AC9" w14:textId="77777777" w:rsidR="00B30632" w:rsidRPr="00C5022D" w:rsidRDefault="00B30632" w:rsidP="00B30632">
            <w:pPr>
              <w:rPr>
                <w:rFonts w:ascii="Times New Roman" w:eastAsia="Calibri" w:hAnsi="Times New Roman"/>
                <w:sz w:val="24"/>
                <w:szCs w:val="24"/>
              </w:rPr>
            </w:pPr>
          </w:p>
        </w:tc>
        <w:tc>
          <w:tcPr>
            <w:tcW w:w="2268" w:type="dxa"/>
            <w:gridSpan w:val="7"/>
            <w:shd w:val="clear" w:color="auto" w:fill="auto"/>
            <w:noWrap/>
            <w:tcMar>
              <w:top w:w="19" w:type="dxa"/>
              <w:left w:w="19" w:type="dxa"/>
              <w:bottom w:w="0" w:type="dxa"/>
              <w:right w:w="19" w:type="dxa"/>
            </w:tcMar>
            <w:vAlign w:val="bottom"/>
          </w:tcPr>
          <w:p w14:paraId="31C20E62" w14:textId="77777777" w:rsidR="00B30632" w:rsidRPr="00C5022D" w:rsidRDefault="00B30632" w:rsidP="00B30632">
            <w:pPr>
              <w:rPr>
                <w:rFonts w:ascii="Times New Roman" w:eastAsia="Calibri" w:hAnsi="Times New Roman"/>
                <w:sz w:val="24"/>
                <w:szCs w:val="24"/>
              </w:rPr>
            </w:pPr>
          </w:p>
        </w:tc>
      </w:tr>
      <w:tr w:rsidR="00B30632" w:rsidRPr="00C5022D" w14:paraId="688311EE" w14:textId="77777777" w:rsidTr="00B30632">
        <w:trPr>
          <w:gridAfter w:val="21"/>
          <w:wAfter w:w="4300" w:type="dxa"/>
          <w:trHeight w:val="645"/>
        </w:trPr>
        <w:tc>
          <w:tcPr>
            <w:tcW w:w="975" w:type="dxa"/>
            <w:gridSpan w:val="2"/>
            <w:shd w:val="clear" w:color="auto" w:fill="auto"/>
            <w:noWrap/>
            <w:tcMar>
              <w:top w:w="19" w:type="dxa"/>
              <w:left w:w="19" w:type="dxa"/>
              <w:bottom w:w="0" w:type="dxa"/>
              <w:right w:w="19" w:type="dxa"/>
            </w:tcMar>
            <w:vAlign w:val="bottom"/>
            <w:hideMark/>
          </w:tcPr>
          <w:p w14:paraId="4E44F078"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6.20</w:t>
            </w:r>
          </w:p>
        </w:tc>
        <w:tc>
          <w:tcPr>
            <w:tcW w:w="2286" w:type="dxa"/>
            <w:shd w:val="clear" w:color="auto" w:fill="auto"/>
            <w:tcMar>
              <w:top w:w="19" w:type="dxa"/>
              <w:left w:w="19" w:type="dxa"/>
              <w:bottom w:w="0" w:type="dxa"/>
              <w:right w:w="19" w:type="dxa"/>
            </w:tcMar>
            <w:vAlign w:val="center"/>
          </w:tcPr>
          <w:p w14:paraId="45CA0B6D"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Дайындық және қорытынды жұмыстар</w:t>
            </w:r>
          </w:p>
        </w:tc>
        <w:tc>
          <w:tcPr>
            <w:tcW w:w="1134" w:type="dxa"/>
            <w:shd w:val="clear" w:color="auto" w:fill="auto"/>
            <w:noWrap/>
            <w:tcMar>
              <w:top w:w="19" w:type="dxa"/>
              <w:left w:w="19" w:type="dxa"/>
              <w:bottom w:w="0" w:type="dxa"/>
              <w:right w:w="19" w:type="dxa"/>
            </w:tcMar>
            <w:vAlign w:val="bottom"/>
          </w:tcPr>
          <w:p w14:paraId="73253AA6"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Rig Up</w:t>
            </w:r>
          </w:p>
        </w:tc>
        <w:tc>
          <w:tcPr>
            <w:tcW w:w="1275" w:type="dxa"/>
            <w:shd w:val="clear" w:color="auto" w:fill="auto"/>
            <w:noWrap/>
            <w:tcMar>
              <w:top w:w="19" w:type="dxa"/>
              <w:left w:w="19" w:type="dxa"/>
              <w:bottom w:w="0" w:type="dxa"/>
              <w:right w:w="19" w:type="dxa"/>
            </w:tcMar>
            <w:vAlign w:val="bottom"/>
          </w:tcPr>
          <w:p w14:paraId="7647DB47"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Жұмыстың түрі</w:t>
            </w:r>
          </w:p>
        </w:tc>
        <w:tc>
          <w:tcPr>
            <w:tcW w:w="2694" w:type="dxa"/>
            <w:shd w:val="clear" w:color="auto" w:fill="auto"/>
            <w:noWrap/>
            <w:tcMar>
              <w:top w:w="19" w:type="dxa"/>
              <w:left w:w="19" w:type="dxa"/>
              <w:bottom w:w="0" w:type="dxa"/>
              <w:right w:w="19" w:type="dxa"/>
            </w:tcMar>
            <w:vAlign w:val="bottom"/>
          </w:tcPr>
          <w:p w14:paraId="3DB41F11" w14:textId="77777777" w:rsidR="00B30632" w:rsidRPr="00C5022D" w:rsidRDefault="00B30632" w:rsidP="00B30632">
            <w:pPr>
              <w:rPr>
                <w:rFonts w:ascii="Times New Roman" w:eastAsia="Calibri" w:hAnsi="Times New Roman"/>
                <w:sz w:val="24"/>
                <w:szCs w:val="24"/>
              </w:rPr>
            </w:pPr>
          </w:p>
        </w:tc>
        <w:tc>
          <w:tcPr>
            <w:tcW w:w="2409" w:type="dxa"/>
            <w:gridSpan w:val="3"/>
            <w:shd w:val="clear" w:color="auto" w:fill="auto"/>
            <w:noWrap/>
            <w:tcMar>
              <w:top w:w="19" w:type="dxa"/>
              <w:left w:w="19" w:type="dxa"/>
              <w:bottom w:w="0" w:type="dxa"/>
              <w:right w:w="19" w:type="dxa"/>
            </w:tcMar>
            <w:vAlign w:val="bottom"/>
          </w:tcPr>
          <w:p w14:paraId="421894C9" w14:textId="77777777" w:rsidR="00B30632" w:rsidRPr="00C5022D" w:rsidRDefault="00B30632" w:rsidP="00B30632">
            <w:pPr>
              <w:rPr>
                <w:rFonts w:ascii="Times New Roman" w:eastAsia="Calibri" w:hAnsi="Times New Roman"/>
                <w:sz w:val="24"/>
                <w:szCs w:val="24"/>
              </w:rPr>
            </w:pPr>
          </w:p>
        </w:tc>
        <w:tc>
          <w:tcPr>
            <w:tcW w:w="2552" w:type="dxa"/>
            <w:gridSpan w:val="4"/>
            <w:shd w:val="clear" w:color="auto" w:fill="auto"/>
            <w:noWrap/>
            <w:tcMar>
              <w:top w:w="19" w:type="dxa"/>
              <w:left w:w="19" w:type="dxa"/>
              <w:bottom w:w="0" w:type="dxa"/>
              <w:right w:w="19" w:type="dxa"/>
            </w:tcMar>
            <w:vAlign w:val="bottom"/>
          </w:tcPr>
          <w:p w14:paraId="4410B30B" w14:textId="77777777" w:rsidR="00B30632" w:rsidRPr="00C5022D" w:rsidRDefault="00B30632" w:rsidP="00B30632">
            <w:pPr>
              <w:rPr>
                <w:rFonts w:ascii="Times New Roman" w:eastAsia="Calibri" w:hAnsi="Times New Roman"/>
                <w:sz w:val="24"/>
                <w:szCs w:val="24"/>
              </w:rPr>
            </w:pPr>
          </w:p>
        </w:tc>
        <w:tc>
          <w:tcPr>
            <w:tcW w:w="2268" w:type="dxa"/>
            <w:gridSpan w:val="7"/>
            <w:shd w:val="clear" w:color="auto" w:fill="auto"/>
            <w:noWrap/>
            <w:tcMar>
              <w:top w:w="19" w:type="dxa"/>
              <w:left w:w="19" w:type="dxa"/>
              <w:bottom w:w="0" w:type="dxa"/>
              <w:right w:w="19" w:type="dxa"/>
            </w:tcMar>
            <w:vAlign w:val="bottom"/>
          </w:tcPr>
          <w:p w14:paraId="4FB18689" w14:textId="77777777" w:rsidR="00B30632" w:rsidRPr="00C5022D" w:rsidRDefault="00B30632" w:rsidP="00B30632">
            <w:pPr>
              <w:rPr>
                <w:rFonts w:ascii="Times New Roman" w:eastAsia="Calibri" w:hAnsi="Times New Roman"/>
                <w:sz w:val="24"/>
                <w:szCs w:val="24"/>
              </w:rPr>
            </w:pPr>
          </w:p>
        </w:tc>
      </w:tr>
      <w:tr w:rsidR="00B30632" w:rsidRPr="00C5022D" w14:paraId="7BB35695" w14:textId="77777777" w:rsidTr="00B30632">
        <w:trPr>
          <w:gridAfter w:val="21"/>
          <w:wAfter w:w="4300" w:type="dxa"/>
          <w:trHeight w:val="330"/>
        </w:trPr>
        <w:tc>
          <w:tcPr>
            <w:tcW w:w="975" w:type="dxa"/>
            <w:gridSpan w:val="2"/>
            <w:shd w:val="clear" w:color="auto" w:fill="auto"/>
            <w:noWrap/>
            <w:tcMar>
              <w:top w:w="19" w:type="dxa"/>
              <w:left w:w="19" w:type="dxa"/>
              <w:bottom w:w="0" w:type="dxa"/>
              <w:right w:w="19" w:type="dxa"/>
            </w:tcMar>
            <w:vAlign w:val="bottom"/>
            <w:hideMark/>
          </w:tcPr>
          <w:p w14:paraId="0753C157"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6.21</w:t>
            </w:r>
          </w:p>
        </w:tc>
        <w:tc>
          <w:tcPr>
            <w:tcW w:w="2286" w:type="dxa"/>
            <w:shd w:val="clear" w:color="auto" w:fill="auto"/>
            <w:noWrap/>
            <w:tcMar>
              <w:top w:w="19" w:type="dxa"/>
              <w:left w:w="19" w:type="dxa"/>
              <w:bottom w:w="0" w:type="dxa"/>
              <w:right w:w="19" w:type="dxa"/>
            </w:tcMar>
            <w:vAlign w:val="bottom"/>
          </w:tcPr>
          <w:p w14:paraId="332CCCF8" w14:textId="77777777" w:rsidR="00B30632" w:rsidRPr="00C5022D" w:rsidRDefault="00B30632" w:rsidP="00B4559B">
            <w:pPr>
              <w:ind w:left="0" w:firstLine="0"/>
              <w:rPr>
                <w:rFonts w:ascii="Times New Roman" w:eastAsia="Calibri" w:hAnsi="Times New Roman"/>
                <w:sz w:val="24"/>
                <w:szCs w:val="24"/>
              </w:rPr>
            </w:pPr>
            <w:r w:rsidRPr="00C5022D">
              <w:rPr>
                <w:rFonts w:ascii="Times New Roman" w:eastAsia="Calibri" w:hAnsi="Times New Roman"/>
                <w:sz w:val="24"/>
                <w:szCs w:val="24"/>
              </w:rPr>
              <w:t>Каротаж станциясын жалдау</w:t>
            </w:r>
          </w:p>
        </w:tc>
        <w:tc>
          <w:tcPr>
            <w:tcW w:w="1134" w:type="dxa"/>
            <w:shd w:val="clear" w:color="auto" w:fill="auto"/>
            <w:noWrap/>
            <w:tcMar>
              <w:top w:w="19" w:type="dxa"/>
              <w:left w:w="19" w:type="dxa"/>
              <w:bottom w:w="0" w:type="dxa"/>
              <w:right w:w="19" w:type="dxa"/>
            </w:tcMar>
            <w:vAlign w:val="bottom"/>
          </w:tcPr>
          <w:p w14:paraId="58C01FEE" w14:textId="77777777" w:rsidR="00B30632" w:rsidRPr="00C5022D" w:rsidRDefault="00B30632" w:rsidP="00B30632">
            <w:pPr>
              <w:rPr>
                <w:rFonts w:ascii="Times New Roman" w:eastAsia="Calibri" w:hAnsi="Times New Roman"/>
                <w:sz w:val="24"/>
                <w:szCs w:val="24"/>
              </w:rPr>
            </w:pPr>
          </w:p>
        </w:tc>
        <w:tc>
          <w:tcPr>
            <w:tcW w:w="1275" w:type="dxa"/>
            <w:shd w:val="clear" w:color="auto" w:fill="auto"/>
            <w:noWrap/>
            <w:tcMar>
              <w:top w:w="19" w:type="dxa"/>
              <w:left w:w="19" w:type="dxa"/>
              <w:bottom w:w="0" w:type="dxa"/>
              <w:right w:w="19" w:type="dxa"/>
            </w:tcMar>
            <w:vAlign w:val="bottom"/>
          </w:tcPr>
          <w:p w14:paraId="5D95E57F" w14:textId="77777777" w:rsidR="00B30632" w:rsidRPr="00C5022D" w:rsidRDefault="00B30632" w:rsidP="00B30632">
            <w:pPr>
              <w:rPr>
                <w:rFonts w:ascii="Times New Roman" w:eastAsia="Calibri" w:hAnsi="Times New Roman"/>
                <w:sz w:val="24"/>
                <w:szCs w:val="24"/>
              </w:rPr>
            </w:pPr>
            <w:r w:rsidRPr="00C5022D">
              <w:rPr>
                <w:rFonts w:ascii="Times New Roman" w:eastAsia="Calibri" w:hAnsi="Times New Roman"/>
                <w:sz w:val="24"/>
                <w:szCs w:val="24"/>
              </w:rPr>
              <w:t>күн</w:t>
            </w:r>
          </w:p>
        </w:tc>
        <w:tc>
          <w:tcPr>
            <w:tcW w:w="2694" w:type="dxa"/>
            <w:shd w:val="clear" w:color="auto" w:fill="auto"/>
            <w:noWrap/>
            <w:tcMar>
              <w:top w:w="19" w:type="dxa"/>
              <w:left w:w="19" w:type="dxa"/>
              <w:bottom w:w="0" w:type="dxa"/>
              <w:right w:w="19" w:type="dxa"/>
            </w:tcMar>
            <w:vAlign w:val="bottom"/>
          </w:tcPr>
          <w:p w14:paraId="5A921286" w14:textId="77777777" w:rsidR="00B30632" w:rsidRPr="00C5022D" w:rsidRDefault="00B30632" w:rsidP="00B30632">
            <w:pPr>
              <w:rPr>
                <w:rFonts w:ascii="Times New Roman" w:eastAsia="Calibri" w:hAnsi="Times New Roman"/>
                <w:sz w:val="24"/>
                <w:szCs w:val="24"/>
              </w:rPr>
            </w:pPr>
          </w:p>
        </w:tc>
        <w:tc>
          <w:tcPr>
            <w:tcW w:w="2409" w:type="dxa"/>
            <w:gridSpan w:val="3"/>
            <w:shd w:val="clear" w:color="auto" w:fill="auto"/>
            <w:noWrap/>
            <w:tcMar>
              <w:top w:w="19" w:type="dxa"/>
              <w:left w:w="19" w:type="dxa"/>
              <w:bottom w:w="0" w:type="dxa"/>
              <w:right w:w="19" w:type="dxa"/>
            </w:tcMar>
            <w:vAlign w:val="bottom"/>
          </w:tcPr>
          <w:p w14:paraId="30DD9345" w14:textId="77777777" w:rsidR="00B30632" w:rsidRPr="00C5022D" w:rsidRDefault="00B30632" w:rsidP="00B30632">
            <w:pPr>
              <w:rPr>
                <w:rFonts w:ascii="Times New Roman" w:eastAsia="Calibri" w:hAnsi="Times New Roman"/>
                <w:sz w:val="24"/>
                <w:szCs w:val="24"/>
              </w:rPr>
            </w:pPr>
          </w:p>
        </w:tc>
        <w:tc>
          <w:tcPr>
            <w:tcW w:w="2552" w:type="dxa"/>
            <w:gridSpan w:val="4"/>
            <w:shd w:val="clear" w:color="auto" w:fill="auto"/>
            <w:noWrap/>
            <w:tcMar>
              <w:top w:w="19" w:type="dxa"/>
              <w:left w:w="19" w:type="dxa"/>
              <w:bottom w:w="0" w:type="dxa"/>
              <w:right w:w="19" w:type="dxa"/>
            </w:tcMar>
            <w:vAlign w:val="bottom"/>
          </w:tcPr>
          <w:p w14:paraId="3F6789D2" w14:textId="77777777" w:rsidR="00B30632" w:rsidRPr="00C5022D" w:rsidRDefault="00B30632" w:rsidP="00B30632">
            <w:pPr>
              <w:rPr>
                <w:rFonts w:ascii="Times New Roman" w:eastAsia="Calibri" w:hAnsi="Times New Roman"/>
                <w:sz w:val="24"/>
                <w:szCs w:val="24"/>
              </w:rPr>
            </w:pPr>
          </w:p>
        </w:tc>
        <w:tc>
          <w:tcPr>
            <w:tcW w:w="2268" w:type="dxa"/>
            <w:gridSpan w:val="7"/>
            <w:shd w:val="clear" w:color="auto" w:fill="auto"/>
            <w:noWrap/>
            <w:tcMar>
              <w:top w:w="19" w:type="dxa"/>
              <w:left w:w="19" w:type="dxa"/>
              <w:bottom w:w="0" w:type="dxa"/>
              <w:right w:w="19" w:type="dxa"/>
            </w:tcMar>
            <w:vAlign w:val="bottom"/>
          </w:tcPr>
          <w:p w14:paraId="021F0945" w14:textId="77777777" w:rsidR="00B30632" w:rsidRPr="00C5022D" w:rsidRDefault="00B30632" w:rsidP="00B30632">
            <w:pPr>
              <w:rPr>
                <w:rFonts w:ascii="Times New Roman" w:eastAsia="Calibri" w:hAnsi="Times New Roman"/>
                <w:sz w:val="24"/>
                <w:szCs w:val="24"/>
              </w:rPr>
            </w:pPr>
          </w:p>
        </w:tc>
      </w:tr>
      <w:tr w:rsidR="00B30632" w:rsidRPr="00C668E3" w14:paraId="09FC03E9" w14:textId="77777777" w:rsidTr="00B306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wBefore w:w="548" w:type="dxa"/>
          <w:trHeight w:val="315"/>
        </w:trPr>
        <w:tc>
          <w:tcPr>
            <w:tcW w:w="8420" w:type="dxa"/>
            <w:gridSpan w:val="7"/>
            <w:tcBorders>
              <w:top w:val="nil"/>
              <w:left w:val="nil"/>
              <w:bottom w:val="nil"/>
              <w:right w:val="nil"/>
            </w:tcBorders>
            <w:shd w:val="clear" w:color="auto" w:fill="auto"/>
            <w:noWrap/>
            <w:vAlign w:val="bottom"/>
          </w:tcPr>
          <w:tbl>
            <w:tblPr>
              <w:tblStyle w:val="aff1"/>
              <w:tblW w:w="8194" w:type="dxa"/>
              <w:tblInd w:w="851" w:type="dxa"/>
              <w:tblLayout w:type="fixed"/>
              <w:tblLook w:val="04A0" w:firstRow="1" w:lastRow="0" w:firstColumn="1" w:lastColumn="0" w:noHBand="0" w:noVBand="1"/>
            </w:tblPr>
            <w:tblGrid>
              <w:gridCol w:w="4097"/>
              <w:gridCol w:w="4097"/>
            </w:tblGrid>
            <w:tr w:rsidR="00F175D5" w:rsidRPr="00F175D5" w14:paraId="1A0E9936" w14:textId="77777777" w:rsidTr="00F175D5">
              <w:trPr>
                <w:trHeight w:val="562"/>
              </w:trPr>
              <w:tc>
                <w:tcPr>
                  <w:tcW w:w="4097" w:type="dxa"/>
                </w:tcPr>
                <w:p w14:paraId="55A83A44" w14:textId="4BB408B4" w:rsidR="00F175D5" w:rsidRPr="00F175D5" w:rsidRDefault="00F175D5" w:rsidP="00B30632">
                  <w:pPr>
                    <w:ind w:left="0" w:firstLine="0"/>
                    <w:rPr>
                      <w:rFonts w:ascii="Times New Roman" w:hAnsi="Times New Roman"/>
                      <w:b/>
                      <w:sz w:val="24"/>
                      <w:szCs w:val="24"/>
                      <w:lang w:val="kk-KZ"/>
                    </w:rPr>
                  </w:pPr>
                  <w:r w:rsidRPr="00F175D5">
                    <w:rPr>
                      <w:rFonts w:ascii="Times New Roman" w:hAnsi="Times New Roman"/>
                      <w:b/>
                      <w:sz w:val="24"/>
                      <w:szCs w:val="24"/>
                      <w:lang w:val="kk-KZ"/>
                    </w:rPr>
                    <w:t xml:space="preserve">Атауы </w:t>
                  </w:r>
                </w:p>
              </w:tc>
              <w:tc>
                <w:tcPr>
                  <w:tcW w:w="4097" w:type="dxa"/>
                </w:tcPr>
                <w:p w14:paraId="31D02B01" w14:textId="6D97BD87" w:rsidR="00F175D5" w:rsidRPr="00F175D5" w:rsidRDefault="00F175D5" w:rsidP="00F175D5">
                  <w:pPr>
                    <w:ind w:left="0" w:firstLine="0"/>
                    <w:rPr>
                      <w:rFonts w:ascii="Times New Roman" w:hAnsi="Times New Roman"/>
                      <w:b/>
                      <w:sz w:val="24"/>
                      <w:szCs w:val="24"/>
                      <w:lang w:val="kk-KZ"/>
                    </w:rPr>
                  </w:pPr>
                  <w:r w:rsidRPr="00F175D5">
                    <w:rPr>
                      <w:rFonts w:ascii="Times New Roman" w:hAnsi="Times New Roman"/>
                      <w:b/>
                      <w:sz w:val="24"/>
                      <w:szCs w:val="24"/>
                      <w:lang w:val="kk-KZ"/>
                    </w:rPr>
                    <w:t xml:space="preserve">Теңгемен бағасы </w:t>
                  </w:r>
                </w:p>
              </w:tc>
            </w:tr>
            <w:tr w:rsidR="00F175D5" w:rsidRPr="00C668E3" w14:paraId="1F0995C1" w14:textId="77777777" w:rsidTr="00F175D5">
              <w:tc>
                <w:tcPr>
                  <w:tcW w:w="4097" w:type="dxa"/>
                </w:tcPr>
                <w:p w14:paraId="20B75552" w14:textId="46553014" w:rsidR="00F175D5" w:rsidRPr="00F175D5" w:rsidRDefault="00F175D5" w:rsidP="00B30632">
                  <w:pPr>
                    <w:ind w:left="0" w:firstLine="0"/>
                    <w:rPr>
                      <w:rFonts w:ascii="Times New Roman" w:hAnsi="Times New Roman"/>
                      <w:sz w:val="24"/>
                      <w:szCs w:val="24"/>
                      <w:lang w:val="kk-KZ"/>
                    </w:rPr>
                  </w:pPr>
                  <w:r>
                    <w:rPr>
                      <w:rFonts w:ascii="Times New Roman" w:hAnsi="Times New Roman"/>
                      <w:sz w:val="24"/>
                      <w:szCs w:val="24"/>
                      <w:lang w:val="kk-KZ"/>
                    </w:rPr>
                    <w:t>Каротаж станциясы мен негізгі жабдықтарды жұмылдыру</w:t>
                  </w:r>
                </w:p>
              </w:tc>
              <w:tc>
                <w:tcPr>
                  <w:tcW w:w="4097" w:type="dxa"/>
                </w:tcPr>
                <w:p w14:paraId="3450E90E" w14:textId="77777777" w:rsidR="00F175D5" w:rsidRPr="00F175D5" w:rsidRDefault="00F175D5" w:rsidP="00B30632">
                  <w:pPr>
                    <w:ind w:left="0" w:firstLine="0"/>
                    <w:rPr>
                      <w:rFonts w:ascii="Times New Roman" w:hAnsi="Times New Roman"/>
                      <w:sz w:val="24"/>
                      <w:szCs w:val="24"/>
                      <w:lang w:val="kk-KZ"/>
                    </w:rPr>
                  </w:pPr>
                </w:p>
              </w:tc>
            </w:tr>
            <w:tr w:rsidR="00F175D5" w:rsidRPr="00C668E3" w14:paraId="64C04559" w14:textId="77777777" w:rsidTr="00F175D5">
              <w:tc>
                <w:tcPr>
                  <w:tcW w:w="4097" w:type="dxa"/>
                </w:tcPr>
                <w:p w14:paraId="4DC2D485" w14:textId="24561968" w:rsidR="00F175D5" w:rsidRPr="00F175D5" w:rsidRDefault="00F175D5" w:rsidP="00B30632">
                  <w:pPr>
                    <w:ind w:left="0" w:firstLine="0"/>
                    <w:rPr>
                      <w:rFonts w:ascii="Times New Roman" w:hAnsi="Times New Roman"/>
                      <w:sz w:val="24"/>
                      <w:szCs w:val="24"/>
                      <w:lang w:val="ru-RU"/>
                    </w:rPr>
                  </w:pPr>
                  <w:r>
                    <w:rPr>
                      <w:rFonts w:ascii="Times New Roman" w:hAnsi="Times New Roman"/>
                      <w:sz w:val="24"/>
                      <w:szCs w:val="24"/>
                      <w:lang w:val="ru-RU"/>
                    </w:rPr>
                    <w:t xml:space="preserve">Каротаж станциясы мен негізгі жабдықтарды кері жұмылдыру </w:t>
                  </w:r>
                </w:p>
              </w:tc>
              <w:tc>
                <w:tcPr>
                  <w:tcW w:w="4097" w:type="dxa"/>
                </w:tcPr>
                <w:p w14:paraId="465FD020" w14:textId="77777777" w:rsidR="00F175D5" w:rsidRPr="00F175D5" w:rsidRDefault="00F175D5" w:rsidP="00B30632">
                  <w:pPr>
                    <w:ind w:left="0" w:firstLine="0"/>
                    <w:rPr>
                      <w:rFonts w:ascii="Times New Roman" w:hAnsi="Times New Roman"/>
                      <w:sz w:val="24"/>
                      <w:szCs w:val="24"/>
                      <w:lang w:val="ru-RU"/>
                    </w:rPr>
                  </w:pPr>
                </w:p>
              </w:tc>
            </w:tr>
            <w:tr w:rsidR="00F175D5" w:rsidRPr="00C668E3" w14:paraId="0CB161C0" w14:textId="77777777" w:rsidTr="00F175D5">
              <w:tc>
                <w:tcPr>
                  <w:tcW w:w="4097" w:type="dxa"/>
                </w:tcPr>
                <w:p w14:paraId="4A521BF9" w14:textId="16D6D044" w:rsidR="00F175D5" w:rsidRDefault="00F175D5" w:rsidP="00F175D5">
                  <w:pPr>
                    <w:ind w:left="0" w:firstLine="0"/>
                    <w:rPr>
                      <w:rFonts w:ascii="Times New Roman" w:hAnsi="Times New Roman"/>
                      <w:sz w:val="24"/>
                      <w:szCs w:val="24"/>
                      <w:lang w:val="ru-RU"/>
                    </w:rPr>
                  </w:pPr>
                  <w:r>
                    <w:rPr>
                      <w:rFonts w:ascii="Times New Roman" w:hAnsi="Times New Roman"/>
                      <w:sz w:val="24"/>
                      <w:szCs w:val="24"/>
                      <w:lang w:val="ru-RU"/>
                    </w:rPr>
                    <w:t xml:space="preserve">Геофизикалық зерттеулер нәтижелері бойынша корытынды есеп </w:t>
                  </w:r>
                </w:p>
              </w:tc>
              <w:tc>
                <w:tcPr>
                  <w:tcW w:w="4097" w:type="dxa"/>
                </w:tcPr>
                <w:p w14:paraId="4B07FE3E" w14:textId="77777777" w:rsidR="00F175D5" w:rsidRPr="00F175D5" w:rsidRDefault="00F175D5" w:rsidP="00B30632">
                  <w:pPr>
                    <w:ind w:left="0" w:firstLine="0"/>
                    <w:rPr>
                      <w:rFonts w:ascii="Times New Roman" w:hAnsi="Times New Roman"/>
                      <w:sz w:val="24"/>
                      <w:szCs w:val="24"/>
                      <w:lang w:val="ru-RU"/>
                    </w:rPr>
                  </w:pPr>
                </w:p>
              </w:tc>
            </w:tr>
          </w:tbl>
          <w:p w14:paraId="2A0D8D04" w14:textId="77777777" w:rsidR="00B30632" w:rsidRPr="00F175D5" w:rsidRDefault="00B30632" w:rsidP="00B30632">
            <w:pPr>
              <w:rPr>
                <w:rFonts w:ascii="Times New Roman" w:hAnsi="Times New Roman"/>
                <w:sz w:val="24"/>
                <w:szCs w:val="24"/>
                <w:lang w:val="ru-RU"/>
              </w:rPr>
            </w:pPr>
          </w:p>
        </w:tc>
        <w:tc>
          <w:tcPr>
            <w:tcW w:w="2424" w:type="dxa"/>
            <w:gridSpan w:val="3"/>
            <w:tcBorders>
              <w:top w:val="nil"/>
              <w:left w:val="nil"/>
              <w:bottom w:val="nil"/>
              <w:right w:val="nil"/>
            </w:tcBorders>
            <w:shd w:val="clear" w:color="auto" w:fill="auto"/>
            <w:noWrap/>
            <w:vAlign w:val="bottom"/>
          </w:tcPr>
          <w:p w14:paraId="64E798CF" w14:textId="77777777" w:rsidR="00B30632" w:rsidRPr="00F175D5" w:rsidRDefault="00B30632" w:rsidP="00B30632">
            <w:pPr>
              <w:rPr>
                <w:rFonts w:ascii="Times New Roman" w:hAnsi="Times New Roman"/>
                <w:sz w:val="24"/>
                <w:szCs w:val="24"/>
                <w:lang w:val="ru-RU"/>
              </w:rPr>
            </w:pPr>
          </w:p>
        </w:tc>
        <w:tc>
          <w:tcPr>
            <w:tcW w:w="1986" w:type="dxa"/>
            <w:gridSpan w:val="3"/>
            <w:tcBorders>
              <w:top w:val="nil"/>
              <w:left w:val="nil"/>
              <w:bottom w:val="nil"/>
              <w:right w:val="nil"/>
            </w:tcBorders>
            <w:shd w:val="clear" w:color="auto" w:fill="auto"/>
            <w:noWrap/>
            <w:vAlign w:val="bottom"/>
          </w:tcPr>
          <w:p w14:paraId="23DE2C8B" w14:textId="77777777" w:rsidR="00B30632" w:rsidRPr="00F175D5" w:rsidRDefault="00B30632" w:rsidP="00B30632">
            <w:pPr>
              <w:rPr>
                <w:rFonts w:ascii="Times New Roman" w:hAnsi="Times New Roman"/>
                <w:sz w:val="24"/>
                <w:szCs w:val="24"/>
                <w:lang w:val="ru-RU"/>
              </w:rPr>
            </w:pPr>
          </w:p>
        </w:tc>
        <w:tc>
          <w:tcPr>
            <w:tcW w:w="1840" w:type="dxa"/>
            <w:gridSpan w:val="4"/>
            <w:tcBorders>
              <w:top w:val="nil"/>
              <w:left w:val="nil"/>
              <w:bottom w:val="nil"/>
              <w:right w:val="nil"/>
            </w:tcBorders>
            <w:shd w:val="clear" w:color="auto" w:fill="auto"/>
            <w:noWrap/>
            <w:vAlign w:val="bottom"/>
          </w:tcPr>
          <w:p w14:paraId="1D5FA731" w14:textId="77777777" w:rsidR="00B30632" w:rsidRPr="00F175D5" w:rsidRDefault="00B30632" w:rsidP="00B30632">
            <w:pPr>
              <w:rPr>
                <w:rFonts w:ascii="Times New Roman" w:hAnsi="Times New Roman"/>
                <w:sz w:val="24"/>
                <w:szCs w:val="24"/>
                <w:lang w:val="ru-RU"/>
              </w:rPr>
            </w:pPr>
          </w:p>
        </w:tc>
        <w:tc>
          <w:tcPr>
            <w:tcW w:w="1625" w:type="dxa"/>
            <w:gridSpan w:val="11"/>
            <w:tcBorders>
              <w:top w:val="nil"/>
              <w:left w:val="nil"/>
              <w:bottom w:val="nil"/>
              <w:right w:val="nil"/>
            </w:tcBorders>
            <w:shd w:val="clear" w:color="auto" w:fill="auto"/>
            <w:noWrap/>
            <w:vAlign w:val="bottom"/>
          </w:tcPr>
          <w:p w14:paraId="799DBC58" w14:textId="77777777" w:rsidR="00B30632" w:rsidRPr="00F175D5" w:rsidRDefault="00B30632" w:rsidP="00B30632">
            <w:pPr>
              <w:rPr>
                <w:rFonts w:ascii="Times New Roman" w:hAnsi="Times New Roman"/>
                <w:sz w:val="24"/>
                <w:szCs w:val="24"/>
                <w:lang w:val="ru-RU"/>
              </w:rPr>
            </w:pPr>
          </w:p>
        </w:tc>
        <w:tc>
          <w:tcPr>
            <w:tcW w:w="266" w:type="dxa"/>
            <w:gridSpan w:val="2"/>
            <w:tcBorders>
              <w:top w:val="nil"/>
              <w:left w:val="nil"/>
              <w:bottom w:val="nil"/>
              <w:right w:val="nil"/>
            </w:tcBorders>
            <w:shd w:val="clear" w:color="auto" w:fill="auto"/>
            <w:noWrap/>
            <w:vAlign w:val="bottom"/>
          </w:tcPr>
          <w:p w14:paraId="334F68FE" w14:textId="77777777" w:rsidR="00B30632" w:rsidRPr="00F175D5" w:rsidRDefault="00B30632" w:rsidP="00B30632">
            <w:pPr>
              <w:rPr>
                <w:rFonts w:ascii="Times New Roman" w:hAnsi="Times New Roman"/>
                <w:sz w:val="24"/>
                <w:szCs w:val="24"/>
                <w:lang w:val="ru-RU"/>
              </w:rPr>
            </w:pPr>
          </w:p>
        </w:tc>
        <w:tc>
          <w:tcPr>
            <w:tcW w:w="263" w:type="dxa"/>
            <w:gridSpan w:val="2"/>
            <w:tcBorders>
              <w:top w:val="nil"/>
              <w:left w:val="nil"/>
              <w:bottom w:val="nil"/>
              <w:right w:val="nil"/>
            </w:tcBorders>
            <w:shd w:val="clear" w:color="auto" w:fill="auto"/>
            <w:noWrap/>
            <w:vAlign w:val="bottom"/>
          </w:tcPr>
          <w:p w14:paraId="087B96D8" w14:textId="77777777" w:rsidR="00B30632" w:rsidRPr="00F175D5" w:rsidRDefault="00B30632" w:rsidP="00B30632">
            <w:pPr>
              <w:rPr>
                <w:rFonts w:ascii="Times New Roman" w:hAnsi="Times New Roman"/>
                <w:sz w:val="24"/>
                <w:szCs w:val="24"/>
                <w:lang w:val="ru-RU"/>
              </w:rPr>
            </w:pPr>
          </w:p>
        </w:tc>
        <w:tc>
          <w:tcPr>
            <w:tcW w:w="267" w:type="dxa"/>
            <w:tcBorders>
              <w:top w:val="nil"/>
              <w:left w:val="nil"/>
              <w:bottom w:val="nil"/>
              <w:right w:val="nil"/>
            </w:tcBorders>
            <w:shd w:val="clear" w:color="auto" w:fill="auto"/>
            <w:noWrap/>
            <w:vAlign w:val="bottom"/>
          </w:tcPr>
          <w:p w14:paraId="08568349" w14:textId="77777777" w:rsidR="00B30632" w:rsidRPr="00F175D5" w:rsidRDefault="00B30632" w:rsidP="00B30632">
            <w:pPr>
              <w:rPr>
                <w:rFonts w:ascii="Times New Roman" w:hAnsi="Times New Roman"/>
                <w:sz w:val="24"/>
                <w:szCs w:val="24"/>
                <w:lang w:val="ru-RU"/>
              </w:rPr>
            </w:pPr>
          </w:p>
        </w:tc>
        <w:tc>
          <w:tcPr>
            <w:tcW w:w="270" w:type="dxa"/>
            <w:tcBorders>
              <w:top w:val="nil"/>
              <w:left w:val="nil"/>
              <w:bottom w:val="nil"/>
              <w:right w:val="nil"/>
            </w:tcBorders>
            <w:shd w:val="clear" w:color="auto" w:fill="auto"/>
            <w:noWrap/>
            <w:vAlign w:val="bottom"/>
          </w:tcPr>
          <w:p w14:paraId="79F73E70" w14:textId="77777777" w:rsidR="00B30632" w:rsidRPr="00F175D5" w:rsidRDefault="00B30632" w:rsidP="00B30632">
            <w:pPr>
              <w:rPr>
                <w:rFonts w:ascii="Times New Roman" w:hAnsi="Times New Roman"/>
                <w:sz w:val="24"/>
                <w:szCs w:val="24"/>
                <w:lang w:val="ru-RU"/>
              </w:rPr>
            </w:pPr>
          </w:p>
        </w:tc>
        <w:tc>
          <w:tcPr>
            <w:tcW w:w="248" w:type="dxa"/>
            <w:tcBorders>
              <w:top w:val="nil"/>
              <w:left w:val="nil"/>
              <w:bottom w:val="nil"/>
              <w:right w:val="nil"/>
            </w:tcBorders>
            <w:shd w:val="clear" w:color="auto" w:fill="auto"/>
            <w:noWrap/>
            <w:vAlign w:val="bottom"/>
          </w:tcPr>
          <w:p w14:paraId="1D23545D" w14:textId="77777777" w:rsidR="00B30632" w:rsidRPr="00F175D5" w:rsidRDefault="00B30632" w:rsidP="00B30632">
            <w:pPr>
              <w:rPr>
                <w:rFonts w:ascii="Times New Roman" w:hAnsi="Times New Roman"/>
                <w:sz w:val="24"/>
                <w:szCs w:val="24"/>
                <w:lang w:val="ru-RU"/>
              </w:rPr>
            </w:pPr>
          </w:p>
        </w:tc>
        <w:tc>
          <w:tcPr>
            <w:tcW w:w="1736" w:type="dxa"/>
            <w:gridSpan w:val="5"/>
            <w:tcBorders>
              <w:top w:val="nil"/>
              <w:left w:val="nil"/>
              <w:bottom w:val="nil"/>
              <w:right w:val="nil"/>
            </w:tcBorders>
            <w:shd w:val="clear" w:color="auto" w:fill="auto"/>
            <w:noWrap/>
            <w:vAlign w:val="bottom"/>
          </w:tcPr>
          <w:p w14:paraId="6F68290E" w14:textId="77777777" w:rsidR="00B30632" w:rsidRPr="00F175D5" w:rsidRDefault="00B30632" w:rsidP="00B30632">
            <w:pPr>
              <w:rPr>
                <w:rFonts w:ascii="Times New Roman" w:hAnsi="Times New Roman"/>
                <w:sz w:val="24"/>
                <w:szCs w:val="24"/>
                <w:lang w:val="ru-RU"/>
              </w:rPr>
            </w:pPr>
          </w:p>
        </w:tc>
      </w:tr>
      <w:tr w:rsidR="00B30632" w:rsidRPr="00C668E3" w14:paraId="0116D059" w14:textId="77777777" w:rsidTr="00B306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gridAfter w:val="4"/>
          <w:wBefore w:w="548" w:type="dxa"/>
          <w:wAfter w:w="944" w:type="dxa"/>
          <w:trHeight w:val="315"/>
        </w:trPr>
        <w:tc>
          <w:tcPr>
            <w:tcW w:w="8009" w:type="dxa"/>
            <w:gridSpan w:val="6"/>
            <w:tcBorders>
              <w:top w:val="nil"/>
              <w:left w:val="nil"/>
              <w:bottom w:val="nil"/>
              <w:right w:val="nil"/>
            </w:tcBorders>
            <w:shd w:val="clear" w:color="auto" w:fill="auto"/>
            <w:noWrap/>
            <w:vAlign w:val="bottom"/>
            <w:hideMark/>
          </w:tcPr>
          <w:p w14:paraId="242EC502" w14:textId="77777777" w:rsidR="00B30632" w:rsidRPr="00B37D93" w:rsidRDefault="00B30632" w:rsidP="00B30632">
            <w:pPr>
              <w:rPr>
                <w:rFonts w:ascii="Times New Roman" w:hAnsi="Times New Roman"/>
                <w:b/>
                <w:sz w:val="24"/>
                <w:szCs w:val="24"/>
                <w:lang w:val="ru-RU"/>
              </w:rPr>
            </w:pPr>
            <w:r w:rsidRPr="00B37D93">
              <w:rPr>
                <w:rFonts w:ascii="Times New Roman" w:hAnsi="Times New Roman"/>
                <w:b/>
                <w:sz w:val="24"/>
                <w:szCs w:val="24"/>
                <w:lang w:val="ru-RU"/>
              </w:rPr>
              <w:t xml:space="preserve">Каротаж жұмыстары бойынша баға кестелеріне ескерпелер: </w:t>
            </w:r>
          </w:p>
        </w:tc>
        <w:tc>
          <w:tcPr>
            <w:tcW w:w="2306" w:type="dxa"/>
            <w:gridSpan w:val="3"/>
            <w:tcBorders>
              <w:top w:val="nil"/>
              <w:left w:val="nil"/>
              <w:bottom w:val="nil"/>
              <w:right w:val="nil"/>
            </w:tcBorders>
            <w:shd w:val="clear" w:color="auto" w:fill="auto"/>
            <w:noWrap/>
            <w:vAlign w:val="bottom"/>
            <w:hideMark/>
          </w:tcPr>
          <w:p w14:paraId="31489C85" w14:textId="77777777" w:rsidR="00B30632" w:rsidRPr="00B37D93" w:rsidRDefault="00B30632" w:rsidP="00B30632">
            <w:pPr>
              <w:rPr>
                <w:rFonts w:ascii="Times New Roman" w:hAnsi="Times New Roman"/>
                <w:sz w:val="24"/>
                <w:szCs w:val="24"/>
                <w:lang w:val="ru-RU"/>
              </w:rPr>
            </w:pPr>
          </w:p>
        </w:tc>
        <w:tc>
          <w:tcPr>
            <w:tcW w:w="1889" w:type="dxa"/>
            <w:gridSpan w:val="2"/>
            <w:tcBorders>
              <w:top w:val="nil"/>
              <w:left w:val="nil"/>
              <w:bottom w:val="nil"/>
              <w:right w:val="nil"/>
            </w:tcBorders>
            <w:shd w:val="clear" w:color="auto" w:fill="auto"/>
            <w:noWrap/>
            <w:vAlign w:val="bottom"/>
            <w:hideMark/>
          </w:tcPr>
          <w:p w14:paraId="49A95609" w14:textId="77777777" w:rsidR="00B30632" w:rsidRPr="00B37D93" w:rsidRDefault="00B30632" w:rsidP="00B30632">
            <w:pPr>
              <w:rPr>
                <w:rFonts w:ascii="Times New Roman" w:hAnsi="Times New Roman"/>
                <w:sz w:val="24"/>
                <w:szCs w:val="24"/>
                <w:lang w:val="ru-RU"/>
              </w:rPr>
            </w:pPr>
          </w:p>
        </w:tc>
        <w:tc>
          <w:tcPr>
            <w:tcW w:w="1750" w:type="dxa"/>
            <w:gridSpan w:val="3"/>
            <w:tcBorders>
              <w:top w:val="nil"/>
              <w:left w:val="nil"/>
              <w:bottom w:val="nil"/>
              <w:right w:val="nil"/>
            </w:tcBorders>
            <w:shd w:val="clear" w:color="auto" w:fill="auto"/>
            <w:noWrap/>
            <w:vAlign w:val="bottom"/>
            <w:hideMark/>
          </w:tcPr>
          <w:p w14:paraId="00566832" w14:textId="77777777" w:rsidR="00B30632" w:rsidRPr="00B37D93" w:rsidRDefault="00B30632" w:rsidP="00B30632">
            <w:pPr>
              <w:rPr>
                <w:rFonts w:ascii="Times New Roman" w:hAnsi="Times New Roman"/>
                <w:sz w:val="24"/>
                <w:szCs w:val="24"/>
                <w:lang w:val="ru-RU"/>
              </w:rPr>
            </w:pPr>
          </w:p>
        </w:tc>
        <w:tc>
          <w:tcPr>
            <w:tcW w:w="1546" w:type="dxa"/>
            <w:gridSpan w:val="7"/>
            <w:tcBorders>
              <w:top w:val="nil"/>
              <w:left w:val="nil"/>
              <w:bottom w:val="nil"/>
              <w:right w:val="nil"/>
            </w:tcBorders>
            <w:shd w:val="clear" w:color="auto" w:fill="auto"/>
            <w:noWrap/>
            <w:vAlign w:val="bottom"/>
            <w:hideMark/>
          </w:tcPr>
          <w:p w14:paraId="0DE8003D" w14:textId="77777777" w:rsidR="00B30632" w:rsidRPr="00B37D93" w:rsidRDefault="00B30632" w:rsidP="00B30632">
            <w:pPr>
              <w:rPr>
                <w:rFonts w:ascii="Times New Roman" w:hAnsi="Times New Roman"/>
                <w:sz w:val="24"/>
                <w:szCs w:val="24"/>
                <w:lang w:val="ru-RU"/>
              </w:rPr>
            </w:pPr>
          </w:p>
        </w:tc>
        <w:tc>
          <w:tcPr>
            <w:tcW w:w="253" w:type="dxa"/>
            <w:gridSpan w:val="2"/>
            <w:tcBorders>
              <w:top w:val="nil"/>
              <w:left w:val="nil"/>
              <w:bottom w:val="nil"/>
              <w:right w:val="nil"/>
            </w:tcBorders>
            <w:shd w:val="clear" w:color="auto" w:fill="auto"/>
            <w:noWrap/>
            <w:vAlign w:val="bottom"/>
            <w:hideMark/>
          </w:tcPr>
          <w:p w14:paraId="185DCEE0" w14:textId="77777777" w:rsidR="00B30632" w:rsidRPr="00B37D93" w:rsidRDefault="00B30632" w:rsidP="00B30632">
            <w:pPr>
              <w:rPr>
                <w:rFonts w:ascii="Times New Roman" w:hAnsi="Times New Roman"/>
                <w:sz w:val="24"/>
                <w:szCs w:val="24"/>
                <w:lang w:val="ru-RU"/>
              </w:rPr>
            </w:pPr>
          </w:p>
        </w:tc>
        <w:tc>
          <w:tcPr>
            <w:tcW w:w="250" w:type="dxa"/>
            <w:gridSpan w:val="2"/>
            <w:tcBorders>
              <w:top w:val="nil"/>
              <w:left w:val="nil"/>
              <w:bottom w:val="nil"/>
              <w:right w:val="nil"/>
            </w:tcBorders>
            <w:shd w:val="clear" w:color="auto" w:fill="auto"/>
            <w:noWrap/>
            <w:vAlign w:val="bottom"/>
            <w:hideMark/>
          </w:tcPr>
          <w:p w14:paraId="61D61762" w14:textId="77777777" w:rsidR="00B30632" w:rsidRPr="00B37D93" w:rsidRDefault="00B30632" w:rsidP="00B30632">
            <w:pPr>
              <w:rPr>
                <w:rFonts w:ascii="Times New Roman" w:hAnsi="Times New Roman"/>
                <w:sz w:val="24"/>
                <w:szCs w:val="24"/>
                <w:lang w:val="ru-RU"/>
              </w:rPr>
            </w:pPr>
          </w:p>
        </w:tc>
        <w:tc>
          <w:tcPr>
            <w:tcW w:w="254" w:type="dxa"/>
            <w:gridSpan w:val="2"/>
            <w:tcBorders>
              <w:top w:val="nil"/>
              <w:left w:val="nil"/>
              <w:bottom w:val="nil"/>
              <w:right w:val="nil"/>
            </w:tcBorders>
            <w:shd w:val="clear" w:color="auto" w:fill="auto"/>
            <w:noWrap/>
            <w:vAlign w:val="bottom"/>
            <w:hideMark/>
          </w:tcPr>
          <w:p w14:paraId="6D4BFCD9" w14:textId="77777777" w:rsidR="00B30632" w:rsidRPr="00B37D93" w:rsidRDefault="00B30632" w:rsidP="00B30632">
            <w:pPr>
              <w:rPr>
                <w:rFonts w:ascii="Times New Roman" w:hAnsi="Times New Roman"/>
                <w:sz w:val="24"/>
                <w:szCs w:val="24"/>
                <w:lang w:val="ru-RU"/>
              </w:rPr>
            </w:pPr>
          </w:p>
        </w:tc>
        <w:tc>
          <w:tcPr>
            <w:tcW w:w="257" w:type="dxa"/>
            <w:gridSpan w:val="2"/>
            <w:tcBorders>
              <w:top w:val="nil"/>
              <w:left w:val="nil"/>
              <w:bottom w:val="nil"/>
              <w:right w:val="nil"/>
            </w:tcBorders>
            <w:shd w:val="clear" w:color="auto" w:fill="auto"/>
            <w:noWrap/>
            <w:vAlign w:val="bottom"/>
            <w:hideMark/>
          </w:tcPr>
          <w:p w14:paraId="172FF29E" w14:textId="77777777" w:rsidR="00B30632" w:rsidRPr="00B37D93" w:rsidRDefault="00B30632" w:rsidP="00B30632">
            <w:pPr>
              <w:rPr>
                <w:rFonts w:ascii="Times New Roman" w:hAnsi="Times New Roman"/>
                <w:sz w:val="24"/>
                <w:szCs w:val="24"/>
                <w:lang w:val="ru-RU"/>
              </w:rPr>
            </w:pPr>
          </w:p>
        </w:tc>
        <w:tc>
          <w:tcPr>
            <w:tcW w:w="236" w:type="dxa"/>
            <w:gridSpan w:val="2"/>
            <w:tcBorders>
              <w:top w:val="nil"/>
              <w:left w:val="nil"/>
              <w:bottom w:val="nil"/>
              <w:right w:val="nil"/>
            </w:tcBorders>
            <w:shd w:val="clear" w:color="auto" w:fill="auto"/>
            <w:noWrap/>
            <w:vAlign w:val="bottom"/>
            <w:hideMark/>
          </w:tcPr>
          <w:p w14:paraId="257B4C86" w14:textId="77777777" w:rsidR="00B30632" w:rsidRPr="00B37D93" w:rsidRDefault="00B30632" w:rsidP="00B30632">
            <w:pPr>
              <w:rPr>
                <w:rFonts w:ascii="Times New Roman" w:hAnsi="Times New Roman"/>
                <w:sz w:val="24"/>
                <w:szCs w:val="24"/>
                <w:lang w:val="ru-RU"/>
              </w:rPr>
            </w:pPr>
          </w:p>
        </w:tc>
        <w:tc>
          <w:tcPr>
            <w:tcW w:w="1651" w:type="dxa"/>
            <w:gridSpan w:val="5"/>
            <w:tcBorders>
              <w:top w:val="nil"/>
              <w:left w:val="nil"/>
              <w:bottom w:val="nil"/>
              <w:right w:val="nil"/>
            </w:tcBorders>
            <w:shd w:val="clear" w:color="auto" w:fill="auto"/>
            <w:noWrap/>
            <w:vAlign w:val="bottom"/>
            <w:hideMark/>
          </w:tcPr>
          <w:p w14:paraId="06338235" w14:textId="77777777" w:rsidR="00B30632" w:rsidRPr="00B37D93" w:rsidRDefault="00B30632" w:rsidP="00B30632">
            <w:pPr>
              <w:rPr>
                <w:rFonts w:ascii="Times New Roman" w:hAnsi="Times New Roman"/>
                <w:sz w:val="24"/>
                <w:szCs w:val="24"/>
                <w:lang w:val="ru-RU"/>
              </w:rPr>
            </w:pPr>
          </w:p>
        </w:tc>
      </w:tr>
      <w:tr w:rsidR="00B30632" w:rsidRPr="00C668E3" w14:paraId="6CF775E7" w14:textId="77777777" w:rsidTr="00B306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gridAfter w:val="14"/>
          <w:wBefore w:w="548" w:type="dxa"/>
          <w:wAfter w:w="3116" w:type="dxa"/>
          <w:trHeight w:val="315"/>
        </w:trPr>
        <w:tc>
          <w:tcPr>
            <w:tcW w:w="14336" w:type="dxa"/>
            <w:gridSpan w:val="15"/>
            <w:tcBorders>
              <w:top w:val="nil"/>
              <w:left w:val="nil"/>
              <w:bottom w:val="nil"/>
              <w:right w:val="nil"/>
            </w:tcBorders>
            <w:shd w:val="clear" w:color="auto" w:fill="auto"/>
            <w:noWrap/>
            <w:vAlign w:val="bottom"/>
            <w:hideMark/>
          </w:tcPr>
          <w:p w14:paraId="6343966F" w14:textId="77777777" w:rsidR="00B30632" w:rsidRPr="00B37D93" w:rsidRDefault="00B30632" w:rsidP="00B30632">
            <w:pPr>
              <w:rPr>
                <w:rFonts w:ascii="Times New Roman" w:hAnsi="Times New Roman"/>
                <w:sz w:val="24"/>
                <w:szCs w:val="24"/>
                <w:lang w:val="ru-RU"/>
              </w:rPr>
            </w:pPr>
            <w:r w:rsidRPr="00B37D93">
              <w:rPr>
                <w:rFonts w:ascii="Times New Roman" w:hAnsi="Times New Roman"/>
                <w:sz w:val="24"/>
                <w:szCs w:val="24"/>
                <w:lang w:val="ru-RU"/>
              </w:rPr>
              <w:t>1.</w:t>
            </w:r>
            <w:r w:rsidRPr="00C5022D">
              <w:rPr>
                <w:rFonts w:ascii="Times New Roman" w:hAnsi="Times New Roman"/>
                <w:sz w:val="24"/>
                <w:szCs w:val="24"/>
              </w:rPr>
              <w:t>      </w:t>
            </w:r>
            <w:r w:rsidRPr="00B37D93">
              <w:rPr>
                <w:rFonts w:ascii="Times New Roman" w:hAnsi="Times New Roman"/>
                <w:sz w:val="24"/>
                <w:szCs w:val="24"/>
                <w:lang w:val="ru-RU"/>
              </w:rPr>
              <w:t xml:space="preserve">Барлық бағалар Теңгемен көрсетілген, және ҚҚС қамтымайды. </w:t>
            </w:r>
          </w:p>
        </w:tc>
        <w:tc>
          <w:tcPr>
            <w:tcW w:w="236" w:type="dxa"/>
            <w:tcBorders>
              <w:top w:val="nil"/>
              <w:left w:val="nil"/>
              <w:bottom w:val="nil"/>
              <w:right w:val="nil"/>
            </w:tcBorders>
            <w:shd w:val="clear" w:color="auto" w:fill="auto"/>
            <w:noWrap/>
            <w:vAlign w:val="bottom"/>
            <w:hideMark/>
          </w:tcPr>
          <w:p w14:paraId="32EF11B1" w14:textId="77777777" w:rsidR="00B30632" w:rsidRPr="00B37D93" w:rsidRDefault="00B30632" w:rsidP="00B30632">
            <w:pPr>
              <w:rPr>
                <w:rFonts w:ascii="Times New Roman" w:hAnsi="Times New Roman"/>
                <w:sz w:val="24"/>
                <w:szCs w:val="24"/>
                <w:lang w:val="ru-RU"/>
              </w:rPr>
            </w:pPr>
          </w:p>
        </w:tc>
        <w:tc>
          <w:tcPr>
            <w:tcW w:w="236" w:type="dxa"/>
            <w:gridSpan w:val="2"/>
            <w:tcBorders>
              <w:top w:val="nil"/>
              <w:left w:val="nil"/>
              <w:bottom w:val="nil"/>
              <w:right w:val="nil"/>
            </w:tcBorders>
            <w:shd w:val="clear" w:color="auto" w:fill="auto"/>
            <w:noWrap/>
            <w:vAlign w:val="bottom"/>
            <w:hideMark/>
          </w:tcPr>
          <w:p w14:paraId="188691CA" w14:textId="77777777" w:rsidR="00B30632" w:rsidRPr="00B37D93" w:rsidRDefault="00B30632" w:rsidP="00B30632">
            <w:pPr>
              <w:rPr>
                <w:rFonts w:ascii="Times New Roman" w:hAnsi="Times New Roman"/>
                <w:sz w:val="24"/>
                <w:szCs w:val="24"/>
                <w:lang w:val="ru-RU"/>
              </w:rPr>
            </w:pPr>
          </w:p>
        </w:tc>
        <w:tc>
          <w:tcPr>
            <w:tcW w:w="237" w:type="dxa"/>
            <w:tcBorders>
              <w:top w:val="nil"/>
              <w:left w:val="nil"/>
              <w:bottom w:val="nil"/>
              <w:right w:val="nil"/>
            </w:tcBorders>
            <w:shd w:val="clear" w:color="auto" w:fill="auto"/>
            <w:noWrap/>
            <w:vAlign w:val="bottom"/>
            <w:hideMark/>
          </w:tcPr>
          <w:p w14:paraId="7D93A7BA" w14:textId="77777777" w:rsidR="00B30632" w:rsidRPr="00B37D93" w:rsidRDefault="00B30632" w:rsidP="00B30632">
            <w:pPr>
              <w:rPr>
                <w:rFonts w:ascii="Times New Roman" w:hAnsi="Times New Roman"/>
                <w:sz w:val="24"/>
                <w:szCs w:val="24"/>
                <w:lang w:val="ru-RU"/>
              </w:rPr>
            </w:pPr>
          </w:p>
        </w:tc>
        <w:tc>
          <w:tcPr>
            <w:tcW w:w="236" w:type="dxa"/>
            <w:tcBorders>
              <w:top w:val="nil"/>
              <w:left w:val="nil"/>
              <w:bottom w:val="nil"/>
              <w:right w:val="nil"/>
            </w:tcBorders>
            <w:shd w:val="clear" w:color="auto" w:fill="auto"/>
            <w:noWrap/>
            <w:vAlign w:val="bottom"/>
            <w:hideMark/>
          </w:tcPr>
          <w:p w14:paraId="2496975D" w14:textId="77777777" w:rsidR="00B30632" w:rsidRPr="00B37D93" w:rsidRDefault="00B30632" w:rsidP="00B30632">
            <w:pPr>
              <w:rPr>
                <w:rFonts w:ascii="Times New Roman" w:hAnsi="Times New Roman"/>
                <w:sz w:val="24"/>
                <w:szCs w:val="24"/>
                <w:lang w:val="ru-RU"/>
              </w:rPr>
            </w:pPr>
          </w:p>
        </w:tc>
        <w:tc>
          <w:tcPr>
            <w:tcW w:w="236" w:type="dxa"/>
            <w:gridSpan w:val="2"/>
            <w:tcBorders>
              <w:top w:val="nil"/>
              <w:left w:val="nil"/>
              <w:bottom w:val="nil"/>
              <w:right w:val="nil"/>
            </w:tcBorders>
            <w:shd w:val="clear" w:color="auto" w:fill="auto"/>
            <w:noWrap/>
            <w:vAlign w:val="bottom"/>
            <w:hideMark/>
          </w:tcPr>
          <w:p w14:paraId="403989F3" w14:textId="77777777" w:rsidR="00B30632" w:rsidRPr="00B37D93" w:rsidRDefault="00B30632" w:rsidP="00B30632">
            <w:pPr>
              <w:rPr>
                <w:rFonts w:ascii="Times New Roman" w:hAnsi="Times New Roman"/>
                <w:sz w:val="24"/>
                <w:szCs w:val="24"/>
                <w:lang w:val="ru-RU"/>
              </w:rPr>
            </w:pPr>
          </w:p>
        </w:tc>
        <w:tc>
          <w:tcPr>
            <w:tcW w:w="236" w:type="dxa"/>
            <w:tcBorders>
              <w:top w:val="nil"/>
              <w:left w:val="nil"/>
              <w:bottom w:val="nil"/>
              <w:right w:val="nil"/>
            </w:tcBorders>
            <w:shd w:val="clear" w:color="auto" w:fill="auto"/>
            <w:noWrap/>
            <w:vAlign w:val="bottom"/>
            <w:hideMark/>
          </w:tcPr>
          <w:p w14:paraId="7A6E0DD5" w14:textId="77777777" w:rsidR="00B30632" w:rsidRPr="00B37D93" w:rsidRDefault="00B30632" w:rsidP="00B30632">
            <w:pPr>
              <w:rPr>
                <w:rFonts w:ascii="Times New Roman" w:hAnsi="Times New Roman"/>
                <w:sz w:val="24"/>
                <w:szCs w:val="24"/>
                <w:lang w:val="ru-RU"/>
              </w:rPr>
            </w:pPr>
          </w:p>
        </w:tc>
        <w:tc>
          <w:tcPr>
            <w:tcW w:w="236" w:type="dxa"/>
            <w:tcBorders>
              <w:top w:val="nil"/>
              <w:left w:val="nil"/>
              <w:bottom w:val="nil"/>
              <w:right w:val="nil"/>
            </w:tcBorders>
            <w:shd w:val="clear" w:color="auto" w:fill="auto"/>
            <w:noWrap/>
            <w:vAlign w:val="bottom"/>
            <w:hideMark/>
          </w:tcPr>
          <w:p w14:paraId="6B15AD6C" w14:textId="77777777" w:rsidR="00B30632" w:rsidRPr="00B37D93" w:rsidRDefault="00B30632" w:rsidP="00B30632">
            <w:pPr>
              <w:rPr>
                <w:rFonts w:ascii="Times New Roman" w:hAnsi="Times New Roman"/>
                <w:sz w:val="24"/>
                <w:szCs w:val="24"/>
                <w:lang w:val="ru-RU"/>
              </w:rPr>
            </w:pPr>
          </w:p>
        </w:tc>
        <w:tc>
          <w:tcPr>
            <w:tcW w:w="240" w:type="dxa"/>
            <w:gridSpan w:val="2"/>
            <w:tcBorders>
              <w:top w:val="nil"/>
              <w:left w:val="nil"/>
              <w:bottom w:val="nil"/>
              <w:right w:val="nil"/>
            </w:tcBorders>
            <w:shd w:val="clear" w:color="auto" w:fill="auto"/>
            <w:noWrap/>
            <w:vAlign w:val="bottom"/>
            <w:hideMark/>
          </w:tcPr>
          <w:p w14:paraId="39AAEA9E" w14:textId="77777777" w:rsidR="00B30632" w:rsidRPr="00B37D93" w:rsidRDefault="00B30632" w:rsidP="00B30632">
            <w:pPr>
              <w:rPr>
                <w:rFonts w:ascii="Times New Roman" w:hAnsi="Times New Roman"/>
                <w:sz w:val="24"/>
                <w:szCs w:val="24"/>
                <w:lang w:val="ru-RU"/>
              </w:rPr>
            </w:pPr>
          </w:p>
        </w:tc>
      </w:tr>
      <w:tr w:rsidR="00B30632" w:rsidRPr="00C668E3" w14:paraId="5094B32B" w14:textId="77777777" w:rsidTr="00B306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gridAfter w:val="14"/>
          <w:wBefore w:w="548" w:type="dxa"/>
          <w:wAfter w:w="3116" w:type="dxa"/>
          <w:trHeight w:val="630"/>
        </w:trPr>
        <w:tc>
          <w:tcPr>
            <w:tcW w:w="15281" w:type="dxa"/>
            <w:gridSpan w:val="20"/>
            <w:tcBorders>
              <w:top w:val="nil"/>
              <w:left w:val="nil"/>
              <w:bottom w:val="nil"/>
              <w:right w:val="nil"/>
            </w:tcBorders>
            <w:shd w:val="clear" w:color="auto" w:fill="auto"/>
            <w:vAlign w:val="bottom"/>
            <w:hideMark/>
          </w:tcPr>
          <w:p w14:paraId="6C731C32" w14:textId="77777777" w:rsidR="00B30632" w:rsidRPr="00B37D93" w:rsidRDefault="00B30632" w:rsidP="00B30632">
            <w:pPr>
              <w:rPr>
                <w:rFonts w:ascii="Times New Roman" w:hAnsi="Times New Roman"/>
                <w:sz w:val="24"/>
                <w:szCs w:val="24"/>
                <w:lang w:val="ru-RU"/>
              </w:rPr>
            </w:pPr>
            <w:r w:rsidRPr="00B37D93">
              <w:rPr>
                <w:rFonts w:ascii="Times New Roman" w:hAnsi="Times New Roman"/>
                <w:sz w:val="24"/>
                <w:szCs w:val="24"/>
                <w:lang w:val="ru-RU"/>
              </w:rPr>
              <w:t>2.</w:t>
            </w:r>
            <w:r w:rsidRPr="00C5022D">
              <w:rPr>
                <w:rFonts w:ascii="Times New Roman" w:hAnsi="Times New Roman"/>
                <w:sz w:val="24"/>
                <w:szCs w:val="24"/>
              </w:rPr>
              <w:t>     </w:t>
            </w:r>
            <w:r w:rsidRPr="00B37D93">
              <w:rPr>
                <w:rFonts w:ascii="Times New Roman" w:hAnsi="Times New Roman"/>
                <w:sz w:val="24"/>
                <w:szCs w:val="24"/>
                <w:lang w:val="ru-RU"/>
              </w:rPr>
              <w:t xml:space="preserve"> Жабдықты және каротаж станциясын жалдау бойынша мөлшерлемелер жабдықтың және каротаж станциясының Тапсырысшының Баутинодағы базасына әкелінген күннен бастап Тапсырысшының Баутинодағы базасынан Орындаушының базасына әкетілген күнге дейін қолданылады. Персоналды жалдау мөлшерлемелері персоналдың Өкімдемеде көрсетілген бұрғылау алаңына  ұшқан күнінен бастап персоналдың бұрғылау алаңынан Атырау қаласындағы әуежайға оралғанға дейін қолданылады. </w:t>
            </w:r>
          </w:p>
        </w:tc>
        <w:tc>
          <w:tcPr>
            <w:tcW w:w="236" w:type="dxa"/>
            <w:gridSpan w:val="2"/>
            <w:vAlign w:val="center"/>
            <w:hideMark/>
          </w:tcPr>
          <w:p w14:paraId="170D9EFB" w14:textId="77777777" w:rsidR="00B30632" w:rsidRPr="00B37D93" w:rsidRDefault="00B30632" w:rsidP="00B30632">
            <w:pPr>
              <w:rPr>
                <w:rFonts w:ascii="Times New Roman" w:hAnsi="Times New Roman"/>
                <w:sz w:val="24"/>
                <w:szCs w:val="24"/>
                <w:lang w:val="ru-RU"/>
              </w:rPr>
            </w:pPr>
          </w:p>
        </w:tc>
        <w:tc>
          <w:tcPr>
            <w:tcW w:w="236" w:type="dxa"/>
            <w:vAlign w:val="center"/>
            <w:hideMark/>
          </w:tcPr>
          <w:p w14:paraId="0098BD8F" w14:textId="77777777" w:rsidR="00B30632" w:rsidRPr="00B37D93" w:rsidRDefault="00B30632" w:rsidP="00B30632">
            <w:pPr>
              <w:rPr>
                <w:rFonts w:ascii="Times New Roman" w:hAnsi="Times New Roman"/>
                <w:sz w:val="24"/>
                <w:szCs w:val="24"/>
                <w:lang w:val="ru-RU"/>
              </w:rPr>
            </w:pPr>
          </w:p>
        </w:tc>
        <w:tc>
          <w:tcPr>
            <w:tcW w:w="236" w:type="dxa"/>
            <w:vAlign w:val="center"/>
            <w:hideMark/>
          </w:tcPr>
          <w:p w14:paraId="7EACB72A" w14:textId="77777777" w:rsidR="00B30632" w:rsidRPr="00B37D93" w:rsidRDefault="00B30632" w:rsidP="00B30632">
            <w:pPr>
              <w:rPr>
                <w:rFonts w:ascii="Times New Roman" w:hAnsi="Times New Roman"/>
                <w:sz w:val="24"/>
                <w:szCs w:val="24"/>
                <w:lang w:val="ru-RU"/>
              </w:rPr>
            </w:pPr>
          </w:p>
        </w:tc>
        <w:tc>
          <w:tcPr>
            <w:tcW w:w="240" w:type="dxa"/>
            <w:gridSpan w:val="2"/>
            <w:vAlign w:val="center"/>
            <w:hideMark/>
          </w:tcPr>
          <w:p w14:paraId="42FBCA82" w14:textId="77777777" w:rsidR="00B30632" w:rsidRPr="00B37D93" w:rsidRDefault="00B30632" w:rsidP="00B30632">
            <w:pPr>
              <w:rPr>
                <w:rFonts w:ascii="Times New Roman" w:hAnsi="Times New Roman"/>
                <w:sz w:val="24"/>
                <w:szCs w:val="24"/>
                <w:lang w:val="ru-RU"/>
              </w:rPr>
            </w:pPr>
          </w:p>
        </w:tc>
      </w:tr>
      <w:tr w:rsidR="00B30632" w:rsidRPr="00C5022D" w14:paraId="0A010115" w14:textId="77777777" w:rsidTr="00B306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gridAfter w:val="14"/>
          <w:wBefore w:w="548" w:type="dxa"/>
          <w:wAfter w:w="3116" w:type="dxa"/>
          <w:trHeight w:val="360"/>
        </w:trPr>
        <w:tc>
          <w:tcPr>
            <w:tcW w:w="15281" w:type="dxa"/>
            <w:gridSpan w:val="20"/>
            <w:tcBorders>
              <w:top w:val="nil"/>
              <w:left w:val="nil"/>
              <w:bottom w:val="nil"/>
              <w:right w:val="nil"/>
            </w:tcBorders>
            <w:shd w:val="clear" w:color="auto" w:fill="auto"/>
            <w:hideMark/>
          </w:tcPr>
          <w:p w14:paraId="73AA5F92" w14:textId="77777777" w:rsidR="00B30632" w:rsidRPr="00C5022D" w:rsidRDefault="00B30632" w:rsidP="00B30632">
            <w:pPr>
              <w:rPr>
                <w:rFonts w:ascii="Times New Roman" w:hAnsi="Times New Roman"/>
                <w:sz w:val="24"/>
                <w:szCs w:val="24"/>
              </w:rPr>
            </w:pPr>
            <w:r w:rsidRPr="00B37D93">
              <w:rPr>
                <w:rFonts w:ascii="Times New Roman" w:hAnsi="Times New Roman"/>
                <w:sz w:val="24"/>
                <w:szCs w:val="24"/>
                <w:lang w:val="ru-RU"/>
              </w:rPr>
              <w:t>3.</w:t>
            </w:r>
            <w:r w:rsidRPr="00C5022D">
              <w:rPr>
                <w:rFonts w:ascii="Times New Roman" w:hAnsi="Times New Roman"/>
                <w:sz w:val="24"/>
                <w:szCs w:val="24"/>
              </w:rPr>
              <w:t>      </w:t>
            </w:r>
            <w:r w:rsidRPr="00B37D93">
              <w:rPr>
                <w:rFonts w:ascii="Times New Roman" w:hAnsi="Times New Roman"/>
                <w:sz w:val="24"/>
                <w:szCs w:val="24"/>
                <w:lang w:val="ru-RU"/>
              </w:rPr>
              <w:t xml:space="preserve">Аяқталмаған жұмыстың мөлшерлемесі орындаушының бақылауынан тыс факторлардың әсерінен аяқталмағанда қолданылады. </w:t>
            </w:r>
            <w:r w:rsidRPr="00C5022D">
              <w:rPr>
                <w:rFonts w:ascii="Times New Roman" w:hAnsi="Times New Roman"/>
                <w:sz w:val="24"/>
                <w:szCs w:val="24"/>
              </w:rPr>
              <w:t xml:space="preserve">Мұндай жағдайда төмендегідей мөлшерлемелер қолданылады: </w:t>
            </w:r>
          </w:p>
        </w:tc>
        <w:tc>
          <w:tcPr>
            <w:tcW w:w="236" w:type="dxa"/>
            <w:gridSpan w:val="2"/>
            <w:vAlign w:val="center"/>
            <w:hideMark/>
          </w:tcPr>
          <w:p w14:paraId="6A2153E8" w14:textId="77777777" w:rsidR="00B30632" w:rsidRPr="00C5022D" w:rsidRDefault="00B30632" w:rsidP="00B30632">
            <w:pPr>
              <w:rPr>
                <w:rFonts w:ascii="Times New Roman" w:hAnsi="Times New Roman"/>
                <w:sz w:val="24"/>
                <w:szCs w:val="24"/>
              </w:rPr>
            </w:pPr>
          </w:p>
        </w:tc>
        <w:tc>
          <w:tcPr>
            <w:tcW w:w="236" w:type="dxa"/>
            <w:vAlign w:val="center"/>
            <w:hideMark/>
          </w:tcPr>
          <w:p w14:paraId="1B9CCC77" w14:textId="77777777" w:rsidR="00B30632" w:rsidRPr="00C5022D" w:rsidRDefault="00B30632" w:rsidP="00B30632">
            <w:pPr>
              <w:rPr>
                <w:rFonts w:ascii="Times New Roman" w:hAnsi="Times New Roman"/>
                <w:sz w:val="24"/>
                <w:szCs w:val="24"/>
              </w:rPr>
            </w:pPr>
          </w:p>
        </w:tc>
        <w:tc>
          <w:tcPr>
            <w:tcW w:w="236" w:type="dxa"/>
            <w:vAlign w:val="center"/>
            <w:hideMark/>
          </w:tcPr>
          <w:p w14:paraId="695CBB42" w14:textId="77777777" w:rsidR="00B30632" w:rsidRPr="00C5022D" w:rsidRDefault="00B30632" w:rsidP="00B30632">
            <w:pPr>
              <w:rPr>
                <w:rFonts w:ascii="Times New Roman" w:hAnsi="Times New Roman"/>
                <w:sz w:val="24"/>
                <w:szCs w:val="24"/>
              </w:rPr>
            </w:pPr>
          </w:p>
        </w:tc>
        <w:tc>
          <w:tcPr>
            <w:tcW w:w="240" w:type="dxa"/>
            <w:gridSpan w:val="2"/>
            <w:vAlign w:val="center"/>
            <w:hideMark/>
          </w:tcPr>
          <w:p w14:paraId="2588BE80" w14:textId="77777777" w:rsidR="00B30632" w:rsidRPr="00C5022D" w:rsidRDefault="00B30632" w:rsidP="00B30632">
            <w:pPr>
              <w:rPr>
                <w:rFonts w:ascii="Times New Roman" w:hAnsi="Times New Roman"/>
                <w:sz w:val="24"/>
                <w:szCs w:val="24"/>
              </w:rPr>
            </w:pPr>
          </w:p>
        </w:tc>
      </w:tr>
      <w:tr w:rsidR="00B30632" w:rsidRPr="00C5022D" w14:paraId="67F67042" w14:textId="77777777" w:rsidTr="00B306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wBefore w:w="548" w:type="dxa"/>
          <w:trHeight w:val="315"/>
        </w:trPr>
        <w:tc>
          <w:tcPr>
            <w:tcW w:w="8009" w:type="dxa"/>
            <w:gridSpan w:val="6"/>
            <w:tcBorders>
              <w:top w:val="nil"/>
              <w:left w:val="nil"/>
              <w:bottom w:val="nil"/>
              <w:right w:val="nil"/>
            </w:tcBorders>
            <w:shd w:val="clear" w:color="auto" w:fill="auto"/>
            <w:noWrap/>
            <w:vAlign w:val="bottom"/>
            <w:hideMark/>
          </w:tcPr>
          <w:p w14:paraId="6393282B"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 i.    Аспаптар кірісінің ең жоғарғы тереңдігі.</w:t>
            </w:r>
          </w:p>
        </w:tc>
        <w:tc>
          <w:tcPr>
            <w:tcW w:w="2306" w:type="dxa"/>
            <w:gridSpan w:val="3"/>
            <w:tcBorders>
              <w:top w:val="nil"/>
              <w:left w:val="nil"/>
              <w:bottom w:val="nil"/>
              <w:right w:val="nil"/>
            </w:tcBorders>
            <w:shd w:val="clear" w:color="auto" w:fill="auto"/>
            <w:noWrap/>
            <w:vAlign w:val="bottom"/>
            <w:hideMark/>
          </w:tcPr>
          <w:p w14:paraId="1F78D38A" w14:textId="77777777" w:rsidR="00B30632" w:rsidRPr="00C5022D" w:rsidRDefault="00B30632" w:rsidP="00B30632">
            <w:pPr>
              <w:rPr>
                <w:rFonts w:ascii="Times New Roman" w:hAnsi="Times New Roman"/>
                <w:sz w:val="24"/>
                <w:szCs w:val="24"/>
              </w:rPr>
            </w:pPr>
          </w:p>
        </w:tc>
        <w:tc>
          <w:tcPr>
            <w:tcW w:w="1889" w:type="dxa"/>
            <w:gridSpan w:val="2"/>
            <w:tcBorders>
              <w:top w:val="nil"/>
              <w:left w:val="nil"/>
              <w:bottom w:val="nil"/>
              <w:right w:val="nil"/>
            </w:tcBorders>
            <w:shd w:val="clear" w:color="auto" w:fill="auto"/>
            <w:noWrap/>
            <w:vAlign w:val="bottom"/>
            <w:hideMark/>
          </w:tcPr>
          <w:p w14:paraId="79580768" w14:textId="77777777" w:rsidR="00B30632" w:rsidRPr="00C5022D" w:rsidRDefault="00B30632" w:rsidP="00B30632">
            <w:pPr>
              <w:rPr>
                <w:rFonts w:ascii="Times New Roman" w:hAnsi="Times New Roman"/>
                <w:sz w:val="24"/>
                <w:szCs w:val="24"/>
              </w:rPr>
            </w:pPr>
          </w:p>
        </w:tc>
        <w:tc>
          <w:tcPr>
            <w:tcW w:w="1750" w:type="dxa"/>
            <w:gridSpan w:val="3"/>
            <w:tcBorders>
              <w:top w:val="nil"/>
              <w:left w:val="nil"/>
              <w:bottom w:val="nil"/>
              <w:right w:val="nil"/>
            </w:tcBorders>
            <w:shd w:val="clear" w:color="auto" w:fill="auto"/>
            <w:noWrap/>
            <w:vAlign w:val="bottom"/>
            <w:hideMark/>
          </w:tcPr>
          <w:p w14:paraId="41211C6A" w14:textId="77777777" w:rsidR="00B30632" w:rsidRPr="00C5022D" w:rsidRDefault="00B30632" w:rsidP="00B30632">
            <w:pPr>
              <w:rPr>
                <w:rFonts w:ascii="Times New Roman" w:hAnsi="Times New Roman"/>
                <w:sz w:val="24"/>
                <w:szCs w:val="24"/>
              </w:rPr>
            </w:pPr>
          </w:p>
        </w:tc>
        <w:tc>
          <w:tcPr>
            <w:tcW w:w="1546" w:type="dxa"/>
            <w:gridSpan w:val="7"/>
            <w:tcBorders>
              <w:top w:val="nil"/>
              <w:left w:val="nil"/>
              <w:bottom w:val="nil"/>
              <w:right w:val="nil"/>
            </w:tcBorders>
            <w:shd w:val="clear" w:color="auto" w:fill="auto"/>
            <w:noWrap/>
            <w:vAlign w:val="bottom"/>
            <w:hideMark/>
          </w:tcPr>
          <w:p w14:paraId="2E4BDD42" w14:textId="77777777" w:rsidR="00B30632" w:rsidRPr="00C5022D" w:rsidRDefault="00B30632" w:rsidP="00B30632">
            <w:pPr>
              <w:rPr>
                <w:rFonts w:ascii="Times New Roman" w:hAnsi="Times New Roman"/>
                <w:sz w:val="24"/>
                <w:szCs w:val="24"/>
              </w:rPr>
            </w:pPr>
          </w:p>
        </w:tc>
        <w:tc>
          <w:tcPr>
            <w:tcW w:w="253" w:type="dxa"/>
            <w:gridSpan w:val="2"/>
            <w:tcBorders>
              <w:top w:val="nil"/>
              <w:left w:val="nil"/>
              <w:bottom w:val="nil"/>
              <w:right w:val="nil"/>
            </w:tcBorders>
            <w:shd w:val="clear" w:color="auto" w:fill="auto"/>
            <w:noWrap/>
            <w:vAlign w:val="bottom"/>
            <w:hideMark/>
          </w:tcPr>
          <w:p w14:paraId="2F740325" w14:textId="77777777" w:rsidR="00B30632" w:rsidRPr="00C5022D" w:rsidRDefault="00B30632" w:rsidP="00B30632">
            <w:pPr>
              <w:rPr>
                <w:rFonts w:ascii="Times New Roman" w:hAnsi="Times New Roman"/>
                <w:sz w:val="24"/>
                <w:szCs w:val="24"/>
              </w:rPr>
            </w:pPr>
          </w:p>
        </w:tc>
        <w:tc>
          <w:tcPr>
            <w:tcW w:w="250" w:type="dxa"/>
            <w:gridSpan w:val="2"/>
            <w:tcBorders>
              <w:top w:val="nil"/>
              <w:left w:val="nil"/>
              <w:bottom w:val="nil"/>
              <w:right w:val="nil"/>
            </w:tcBorders>
            <w:shd w:val="clear" w:color="auto" w:fill="auto"/>
            <w:noWrap/>
            <w:vAlign w:val="bottom"/>
            <w:hideMark/>
          </w:tcPr>
          <w:p w14:paraId="10A977F0" w14:textId="77777777" w:rsidR="00B30632" w:rsidRPr="00C5022D" w:rsidRDefault="00B30632" w:rsidP="00B30632">
            <w:pPr>
              <w:rPr>
                <w:rFonts w:ascii="Times New Roman" w:hAnsi="Times New Roman"/>
                <w:sz w:val="24"/>
                <w:szCs w:val="24"/>
              </w:rPr>
            </w:pPr>
          </w:p>
        </w:tc>
        <w:tc>
          <w:tcPr>
            <w:tcW w:w="254" w:type="dxa"/>
            <w:gridSpan w:val="2"/>
            <w:tcBorders>
              <w:top w:val="nil"/>
              <w:left w:val="nil"/>
              <w:bottom w:val="nil"/>
              <w:right w:val="nil"/>
            </w:tcBorders>
            <w:shd w:val="clear" w:color="auto" w:fill="auto"/>
            <w:noWrap/>
            <w:vAlign w:val="bottom"/>
            <w:hideMark/>
          </w:tcPr>
          <w:p w14:paraId="506AEF54" w14:textId="77777777" w:rsidR="00B30632" w:rsidRPr="00C5022D" w:rsidRDefault="00B30632" w:rsidP="00B30632">
            <w:pPr>
              <w:rPr>
                <w:rFonts w:ascii="Times New Roman" w:hAnsi="Times New Roman"/>
                <w:sz w:val="24"/>
                <w:szCs w:val="24"/>
              </w:rPr>
            </w:pPr>
          </w:p>
        </w:tc>
        <w:tc>
          <w:tcPr>
            <w:tcW w:w="257" w:type="dxa"/>
            <w:gridSpan w:val="2"/>
            <w:tcBorders>
              <w:top w:val="nil"/>
              <w:left w:val="nil"/>
              <w:bottom w:val="nil"/>
              <w:right w:val="nil"/>
            </w:tcBorders>
            <w:shd w:val="clear" w:color="auto" w:fill="auto"/>
            <w:noWrap/>
            <w:vAlign w:val="bottom"/>
            <w:hideMark/>
          </w:tcPr>
          <w:p w14:paraId="316C4BBF" w14:textId="77777777" w:rsidR="00B30632" w:rsidRPr="00C5022D" w:rsidRDefault="00B30632" w:rsidP="00B30632">
            <w:pPr>
              <w:rPr>
                <w:rFonts w:ascii="Times New Roman" w:hAnsi="Times New Roman"/>
                <w:sz w:val="24"/>
                <w:szCs w:val="24"/>
              </w:rPr>
            </w:pPr>
          </w:p>
        </w:tc>
        <w:tc>
          <w:tcPr>
            <w:tcW w:w="236" w:type="dxa"/>
            <w:gridSpan w:val="2"/>
            <w:tcBorders>
              <w:top w:val="nil"/>
              <w:left w:val="nil"/>
              <w:bottom w:val="nil"/>
              <w:right w:val="nil"/>
            </w:tcBorders>
            <w:shd w:val="clear" w:color="auto" w:fill="auto"/>
            <w:noWrap/>
            <w:vAlign w:val="bottom"/>
            <w:hideMark/>
          </w:tcPr>
          <w:p w14:paraId="22A2BD40" w14:textId="77777777" w:rsidR="00B30632" w:rsidRPr="00C5022D" w:rsidRDefault="00B30632" w:rsidP="00B30632">
            <w:pPr>
              <w:rPr>
                <w:rFonts w:ascii="Times New Roman" w:hAnsi="Times New Roman"/>
                <w:sz w:val="24"/>
                <w:szCs w:val="24"/>
              </w:rPr>
            </w:pPr>
          </w:p>
        </w:tc>
        <w:tc>
          <w:tcPr>
            <w:tcW w:w="1651" w:type="dxa"/>
            <w:gridSpan w:val="5"/>
            <w:tcBorders>
              <w:top w:val="nil"/>
              <w:left w:val="nil"/>
              <w:bottom w:val="nil"/>
              <w:right w:val="nil"/>
            </w:tcBorders>
            <w:shd w:val="clear" w:color="auto" w:fill="auto"/>
            <w:noWrap/>
            <w:vAlign w:val="bottom"/>
            <w:hideMark/>
          </w:tcPr>
          <w:p w14:paraId="5842F213" w14:textId="77777777" w:rsidR="00B30632" w:rsidRPr="00C5022D" w:rsidRDefault="00B30632" w:rsidP="00B30632">
            <w:pPr>
              <w:rPr>
                <w:rFonts w:ascii="Times New Roman" w:hAnsi="Times New Roman"/>
                <w:sz w:val="24"/>
                <w:szCs w:val="24"/>
              </w:rPr>
            </w:pPr>
          </w:p>
        </w:tc>
        <w:tc>
          <w:tcPr>
            <w:tcW w:w="236" w:type="dxa"/>
            <w:vAlign w:val="center"/>
            <w:hideMark/>
          </w:tcPr>
          <w:p w14:paraId="1B4DBB17" w14:textId="77777777" w:rsidR="00B30632" w:rsidRPr="00C5022D" w:rsidRDefault="00B30632" w:rsidP="00B30632">
            <w:pPr>
              <w:rPr>
                <w:rFonts w:ascii="Times New Roman" w:hAnsi="Times New Roman"/>
                <w:sz w:val="24"/>
                <w:szCs w:val="24"/>
              </w:rPr>
            </w:pPr>
          </w:p>
        </w:tc>
        <w:tc>
          <w:tcPr>
            <w:tcW w:w="236" w:type="dxa"/>
            <w:vAlign w:val="center"/>
            <w:hideMark/>
          </w:tcPr>
          <w:p w14:paraId="100F2252" w14:textId="77777777" w:rsidR="00B30632" w:rsidRPr="00C5022D" w:rsidRDefault="00B30632" w:rsidP="00B30632">
            <w:pPr>
              <w:rPr>
                <w:rFonts w:ascii="Times New Roman" w:hAnsi="Times New Roman"/>
                <w:sz w:val="24"/>
                <w:szCs w:val="24"/>
              </w:rPr>
            </w:pPr>
          </w:p>
        </w:tc>
        <w:tc>
          <w:tcPr>
            <w:tcW w:w="236" w:type="dxa"/>
            <w:vAlign w:val="center"/>
            <w:hideMark/>
          </w:tcPr>
          <w:p w14:paraId="2FA469C6" w14:textId="77777777" w:rsidR="00B30632" w:rsidRPr="00C5022D" w:rsidRDefault="00B30632" w:rsidP="00B30632">
            <w:pPr>
              <w:rPr>
                <w:rFonts w:ascii="Times New Roman" w:hAnsi="Times New Roman"/>
                <w:sz w:val="24"/>
                <w:szCs w:val="24"/>
              </w:rPr>
            </w:pPr>
          </w:p>
        </w:tc>
        <w:tc>
          <w:tcPr>
            <w:tcW w:w="236" w:type="dxa"/>
            <w:vAlign w:val="center"/>
            <w:hideMark/>
          </w:tcPr>
          <w:p w14:paraId="517A9D6E" w14:textId="77777777" w:rsidR="00B30632" w:rsidRPr="00C5022D" w:rsidRDefault="00B30632" w:rsidP="00B30632">
            <w:pPr>
              <w:rPr>
                <w:rFonts w:ascii="Times New Roman" w:hAnsi="Times New Roman"/>
                <w:sz w:val="24"/>
                <w:szCs w:val="24"/>
              </w:rPr>
            </w:pPr>
          </w:p>
        </w:tc>
      </w:tr>
      <w:tr w:rsidR="00B30632" w:rsidRPr="00C5022D" w14:paraId="4448A7A9" w14:textId="77777777" w:rsidTr="00B306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wBefore w:w="548" w:type="dxa"/>
          <w:trHeight w:val="315"/>
        </w:trPr>
        <w:tc>
          <w:tcPr>
            <w:tcW w:w="8009" w:type="dxa"/>
            <w:gridSpan w:val="6"/>
            <w:tcBorders>
              <w:top w:val="nil"/>
              <w:left w:val="nil"/>
              <w:bottom w:val="nil"/>
              <w:right w:val="nil"/>
            </w:tcBorders>
            <w:shd w:val="clear" w:color="auto" w:fill="auto"/>
            <w:noWrap/>
            <w:vAlign w:val="bottom"/>
            <w:hideMark/>
          </w:tcPr>
          <w:p w14:paraId="743D7202" w14:textId="77777777" w:rsidR="00B30632" w:rsidRPr="00C5022D" w:rsidRDefault="00B30632" w:rsidP="00B30632">
            <w:pPr>
              <w:rPr>
                <w:rFonts w:ascii="Times New Roman" w:hAnsi="Times New Roman"/>
                <w:sz w:val="24"/>
                <w:szCs w:val="24"/>
              </w:rPr>
            </w:pPr>
            <w:r w:rsidRPr="00C5022D">
              <w:rPr>
                <w:rFonts w:ascii="Times New Roman" w:hAnsi="Times New Roman"/>
                <w:sz w:val="24"/>
                <w:szCs w:val="24"/>
              </w:rPr>
              <w:t>ii.    Барлық нақты жалдау мөлшерлемелер</w:t>
            </w:r>
          </w:p>
        </w:tc>
        <w:tc>
          <w:tcPr>
            <w:tcW w:w="2306" w:type="dxa"/>
            <w:gridSpan w:val="3"/>
            <w:tcBorders>
              <w:top w:val="nil"/>
              <w:left w:val="nil"/>
              <w:bottom w:val="nil"/>
              <w:right w:val="nil"/>
            </w:tcBorders>
            <w:shd w:val="clear" w:color="auto" w:fill="auto"/>
            <w:noWrap/>
            <w:vAlign w:val="bottom"/>
            <w:hideMark/>
          </w:tcPr>
          <w:p w14:paraId="744BB55A" w14:textId="77777777" w:rsidR="00B30632" w:rsidRPr="00C5022D" w:rsidRDefault="00B30632" w:rsidP="00B30632">
            <w:pPr>
              <w:rPr>
                <w:rFonts w:ascii="Times New Roman" w:hAnsi="Times New Roman"/>
                <w:sz w:val="24"/>
                <w:szCs w:val="24"/>
              </w:rPr>
            </w:pPr>
          </w:p>
        </w:tc>
        <w:tc>
          <w:tcPr>
            <w:tcW w:w="1889" w:type="dxa"/>
            <w:gridSpan w:val="2"/>
            <w:tcBorders>
              <w:top w:val="nil"/>
              <w:left w:val="nil"/>
              <w:bottom w:val="nil"/>
              <w:right w:val="nil"/>
            </w:tcBorders>
            <w:shd w:val="clear" w:color="auto" w:fill="auto"/>
            <w:noWrap/>
            <w:vAlign w:val="bottom"/>
            <w:hideMark/>
          </w:tcPr>
          <w:p w14:paraId="17793D00" w14:textId="77777777" w:rsidR="00B30632" w:rsidRPr="00C5022D" w:rsidRDefault="00B30632" w:rsidP="00B30632">
            <w:pPr>
              <w:rPr>
                <w:rFonts w:ascii="Times New Roman" w:hAnsi="Times New Roman"/>
                <w:sz w:val="24"/>
                <w:szCs w:val="24"/>
              </w:rPr>
            </w:pPr>
          </w:p>
        </w:tc>
        <w:tc>
          <w:tcPr>
            <w:tcW w:w="1750" w:type="dxa"/>
            <w:gridSpan w:val="3"/>
            <w:tcBorders>
              <w:top w:val="nil"/>
              <w:left w:val="nil"/>
              <w:bottom w:val="nil"/>
              <w:right w:val="nil"/>
            </w:tcBorders>
            <w:shd w:val="clear" w:color="auto" w:fill="auto"/>
            <w:noWrap/>
            <w:vAlign w:val="bottom"/>
            <w:hideMark/>
          </w:tcPr>
          <w:p w14:paraId="2125F3DB" w14:textId="77777777" w:rsidR="00B30632" w:rsidRPr="00C5022D" w:rsidRDefault="00B30632" w:rsidP="00B30632">
            <w:pPr>
              <w:rPr>
                <w:rFonts w:ascii="Times New Roman" w:hAnsi="Times New Roman"/>
                <w:sz w:val="24"/>
                <w:szCs w:val="24"/>
              </w:rPr>
            </w:pPr>
          </w:p>
        </w:tc>
        <w:tc>
          <w:tcPr>
            <w:tcW w:w="1546" w:type="dxa"/>
            <w:gridSpan w:val="7"/>
            <w:tcBorders>
              <w:top w:val="nil"/>
              <w:left w:val="nil"/>
              <w:bottom w:val="nil"/>
              <w:right w:val="nil"/>
            </w:tcBorders>
            <w:shd w:val="clear" w:color="auto" w:fill="auto"/>
            <w:noWrap/>
            <w:vAlign w:val="bottom"/>
            <w:hideMark/>
          </w:tcPr>
          <w:p w14:paraId="4808DDA4" w14:textId="77777777" w:rsidR="00B30632" w:rsidRPr="00C5022D" w:rsidRDefault="00B30632" w:rsidP="00B30632">
            <w:pPr>
              <w:rPr>
                <w:rFonts w:ascii="Times New Roman" w:hAnsi="Times New Roman"/>
                <w:sz w:val="24"/>
                <w:szCs w:val="24"/>
              </w:rPr>
            </w:pPr>
          </w:p>
        </w:tc>
        <w:tc>
          <w:tcPr>
            <w:tcW w:w="253" w:type="dxa"/>
            <w:gridSpan w:val="2"/>
            <w:tcBorders>
              <w:top w:val="nil"/>
              <w:left w:val="nil"/>
              <w:bottom w:val="nil"/>
              <w:right w:val="nil"/>
            </w:tcBorders>
            <w:shd w:val="clear" w:color="auto" w:fill="auto"/>
            <w:noWrap/>
            <w:vAlign w:val="bottom"/>
            <w:hideMark/>
          </w:tcPr>
          <w:p w14:paraId="172BC88D" w14:textId="77777777" w:rsidR="00B30632" w:rsidRPr="00C5022D" w:rsidRDefault="00B30632" w:rsidP="00B30632">
            <w:pPr>
              <w:rPr>
                <w:rFonts w:ascii="Times New Roman" w:hAnsi="Times New Roman"/>
                <w:sz w:val="24"/>
                <w:szCs w:val="24"/>
              </w:rPr>
            </w:pPr>
          </w:p>
        </w:tc>
        <w:tc>
          <w:tcPr>
            <w:tcW w:w="250" w:type="dxa"/>
            <w:gridSpan w:val="2"/>
            <w:tcBorders>
              <w:top w:val="nil"/>
              <w:left w:val="nil"/>
              <w:bottom w:val="nil"/>
              <w:right w:val="nil"/>
            </w:tcBorders>
            <w:shd w:val="clear" w:color="auto" w:fill="auto"/>
            <w:noWrap/>
            <w:vAlign w:val="bottom"/>
            <w:hideMark/>
          </w:tcPr>
          <w:p w14:paraId="05B99940" w14:textId="77777777" w:rsidR="00B30632" w:rsidRPr="00C5022D" w:rsidRDefault="00B30632" w:rsidP="00B30632">
            <w:pPr>
              <w:rPr>
                <w:rFonts w:ascii="Times New Roman" w:hAnsi="Times New Roman"/>
                <w:sz w:val="24"/>
                <w:szCs w:val="24"/>
              </w:rPr>
            </w:pPr>
          </w:p>
        </w:tc>
        <w:tc>
          <w:tcPr>
            <w:tcW w:w="254" w:type="dxa"/>
            <w:gridSpan w:val="2"/>
            <w:tcBorders>
              <w:top w:val="nil"/>
              <w:left w:val="nil"/>
              <w:bottom w:val="nil"/>
              <w:right w:val="nil"/>
            </w:tcBorders>
            <w:shd w:val="clear" w:color="auto" w:fill="auto"/>
            <w:noWrap/>
            <w:vAlign w:val="bottom"/>
            <w:hideMark/>
          </w:tcPr>
          <w:p w14:paraId="3C38DF6D" w14:textId="77777777" w:rsidR="00B30632" w:rsidRPr="00C5022D" w:rsidRDefault="00B30632" w:rsidP="00B30632">
            <w:pPr>
              <w:rPr>
                <w:rFonts w:ascii="Times New Roman" w:hAnsi="Times New Roman"/>
                <w:sz w:val="24"/>
                <w:szCs w:val="24"/>
              </w:rPr>
            </w:pPr>
          </w:p>
        </w:tc>
        <w:tc>
          <w:tcPr>
            <w:tcW w:w="257" w:type="dxa"/>
            <w:gridSpan w:val="2"/>
            <w:tcBorders>
              <w:top w:val="nil"/>
              <w:left w:val="nil"/>
              <w:bottom w:val="nil"/>
              <w:right w:val="nil"/>
            </w:tcBorders>
            <w:shd w:val="clear" w:color="auto" w:fill="auto"/>
            <w:noWrap/>
            <w:vAlign w:val="bottom"/>
            <w:hideMark/>
          </w:tcPr>
          <w:p w14:paraId="6CE034C2" w14:textId="77777777" w:rsidR="00B30632" w:rsidRPr="00C5022D" w:rsidRDefault="00B30632" w:rsidP="00B30632">
            <w:pPr>
              <w:rPr>
                <w:rFonts w:ascii="Times New Roman" w:hAnsi="Times New Roman"/>
                <w:sz w:val="24"/>
                <w:szCs w:val="24"/>
              </w:rPr>
            </w:pPr>
          </w:p>
        </w:tc>
        <w:tc>
          <w:tcPr>
            <w:tcW w:w="236" w:type="dxa"/>
            <w:gridSpan w:val="2"/>
            <w:tcBorders>
              <w:top w:val="nil"/>
              <w:left w:val="nil"/>
              <w:bottom w:val="nil"/>
              <w:right w:val="nil"/>
            </w:tcBorders>
            <w:shd w:val="clear" w:color="auto" w:fill="auto"/>
            <w:noWrap/>
            <w:vAlign w:val="bottom"/>
            <w:hideMark/>
          </w:tcPr>
          <w:p w14:paraId="7054E059" w14:textId="77777777" w:rsidR="00B30632" w:rsidRPr="00C5022D" w:rsidRDefault="00B30632" w:rsidP="00B30632">
            <w:pPr>
              <w:rPr>
                <w:rFonts w:ascii="Times New Roman" w:hAnsi="Times New Roman"/>
                <w:sz w:val="24"/>
                <w:szCs w:val="24"/>
              </w:rPr>
            </w:pPr>
          </w:p>
        </w:tc>
        <w:tc>
          <w:tcPr>
            <w:tcW w:w="1651" w:type="dxa"/>
            <w:gridSpan w:val="5"/>
            <w:tcBorders>
              <w:top w:val="nil"/>
              <w:left w:val="nil"/>
              <w:bottom w:val="nil"/>
              <w:right w:val="nil"/>
            </w:tcBorders>
            <w:shd w:val="clear" w:color="auto" w:fill="auto"/>
            <w:noWrap/>
            <w:vAlign w:val="bottom"/>
            <w:hideMark/>
          </w:tcPr>
          <w:p w14:paraId="032FA980" w14:textId="77777777" w:rsidR="00B30632" w:rsidRPr="00C5022D" w:rsidRDefault="00B30632" w:rsidP="00B30632">
            <w:pPr>
              <w:rPr>
                <w:rFonts w:ascii="Times New Roman" w:hAnsi="Times New Roman"/>
                <w:sz w:val="24"/>
                <w:szCs w:val="24"/>
              </w:rPr>
            </w:pPr>
          </w:p>
        </w:tc>
        <w:tc>
          <w:tcPr>
            <w:tcW w:w="236" w:type="dxa"/>
            <w:vAlign w:val="center"/>
            <w:hideMark/>
          </w:tcPr>
          <w:p w14:paraId="56864E05" w14:textId="77777777" w:rsidR="00B30632" w:rsidRPr="00C5022D" w:rsidRDefault="00B30632" w:rsidP="00B30632">
            <w:pPr>
              <w:rPr>
                <w:rFonts w:ascii="Times New Roman" w:hAnsi="Times New Roman"/>
                <w:sz w:val="24"/>
                <w:szCs w:val="24"/>
              </w:rPr>
            </w:pPr>
          </w:p>
        </w:tc>
        <w:tc>
          <w:tcPr>
            <w:tcW w:w="236" w:type="dxa"/>
            <w:vAlign w:val="center"/>
            <w:hideMark/>
          </w:tcPr>
          <w:p w14:paraId="796BEA56" w14:textId="77777777" w:rsidR="00B30632" w:rsidRPr="00C5022D" w:rsidRDefault="00B30632" w:rsidP="00B30632">
            <w:pPr>
              <w:rPr>
                <w:rFonts w:ascii="Times New Roman" w:hAnsi="Times New Roman"/>
                <w:sz w:val="24"/>
                <w:szCs w:val="24"/>
              </w:rPr>
            </w:pPr>
          </w:p>
        </w:tc>
        <w:tc>
          <w:tcPr>
            <w:tcW w:w="236" w:type="dxa"/>
            <w:vAlign w:val="center"/>
            <w:hideMark/>
          </w:tcPr>
          <w:p w14:paraId="3C09D1E4" w14:textId="77777777" w:rsidR="00B30632" w:rsidRPr="00C5022D" w:rsidRDefault="00B30632" w:rsidP="00B30632">
            <w:pPr>
              <w:rPr>
                <w:rFonts w:ascii="Times New Roman" w:hAnsi="Times New Roman"/>
                <w:sz w:val="24"/>
                <w:szCs w:val="24"/>
              </w:rPr>
            </w:pPr>
          </w:p>
        </w:tc>
        <w:tc>
          <w:tcPr>
            <w:tcW w:w="236" w:type="dxa"/>
            <w:vAlign w:val="center"/>
            <w:hideMark/>
          </w:tcPr>
          <w:p w14:paraId="5FC5D9FD" w14:textId="77777777" w:rsidR="00B30632" w:rsidRPr="00C5022D" w:rsidRDefault="00B30632" w:rsidP="00B30632">
            <w:pPr>
              <w:rPr>
                <w:rFonts w:ascii="Times New Roman" w:hAnsi="Times New Roman"/>
                <w:sz w:val="24"/>
                <w:szCs w:val="24"/>
              </w:rPr>
            </w:pPr>
          </w:p>
        </w:tc>
      </w:tr>
      <w:tr w:rsidR="00B30632" w:rsidRPr="00C668E3" w14:paraId="3A09E0F9" w14:textId="77777777" w:rsidTr="00B306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wBefore w:w="548" w:type="dxa"/>
          <w:trHeight w:val="315"/>
        </w:trPr>
        <w:tc>
          <w:tcPr>
            <w:tcW w:w="8009" w:type="dxa"/>
            <w:gridSpan w:val="6"/>
            <w:tcBorders>
              <w:top w:val="nil"/>
              <w:left w:val="nil"/>
              <w:bottom w:val="nil"/>
              <w:right w:val="nil"/>
            </w:tcBorders>
            <w:shd w:val="clear" w:color="auto" w:fill="auto"/>
            <w:noWrap/>
            <w:vAlign w:val="bottom"/>
            <w:hideMark/>
          </w:tcPr>
          <w:p w14:paraId="3254D5B0" w14:textId="77777777" w:rsidR="00B30632" w:rsidRPr="00C5022D" w:rsidRDefault="00B30632" w:rsidP="00B30632">
            <w:pPr>
              <w:rPr>
                <w:rFonts w:ascii="Times New Roman" w:hAnsi="Times New Roman"/>
                <w:sz w:val="24"/>
                <w:szCs w:val="24"/>
                <w:lang w:val="ru-RU"/>
              </w:rPr>
            </w:pPr>
            <w:r w:rsidRPr="00C5022D">
              <w:rPr>
                <w:rFonts w:ascii="Times New Roman" w:hAnsi="Times New Roman"/>
                <w:sz w:val="24"/>
                <w:szCs w:val="24"/>
              </w:rPr>
              <w:t>iii</w:t>
            </w:r>
            <w:r w:rsidRPr="00C5022D">
              <w:rPr>
                <w:rFonts w:ascii="Times New Roman" w:hAnsi="Times New Roman"/>
                <w:sz w:val="24"/>
                <w:szCs w:val="24"/>
                <w:lang w:val="ru-RU"/>
              </w:rPr>
              <w:t>.</w:t>
            </w:r>
            <w:r w:rsidRPr="00C5022D">
              <w:rPr>
                <w:rFonts w:ascii="Times New Roman" w:hAnsi="Times New Roman"/>
                <w:sz w:val="24"/>
                <w:szCs w:val="24"/>
              </w:rPr>
              <w:t>  </w:t>
            </w:r>
            <w:r w:rsidRPr="00C5022D">
              <w:rPr>
                <w:rFonts w:ascii="Times New Roman" w:hAnsi="Times New Roman"/>
                <w:sz w:val="24"/>
                <w:szCs w:val="24"/>
                <w:lang w:val="ru-RU"/>
              </w:rPr>
              <w:t xml:space="preserve"> Персонал үшін нақты мөлшерлемелер</w:t>
            </w:r>
          </w:p>
        </w:tc>
        <w:tc>
          <w:tcPr>
            <w:tcW w:w="2306" w:type="dxa"/>
            <w:gridSpan w:val="3"/>
            <w:tcBorders>
              <w:top w:val="nil"/>
              <w:left w:val="nil"/>
              <w:bottom w:val="nil"/>
              <w:right w:val="nil"/>
            </w:tcBorders>
            <w:shd w:val="clear" w:color="auto" w:fill="auto"/>
            <w:noWrap/>
            <w:vAlign w:val="bottom"/>
            <w:hideMark/>
          </w:tcPr>
          <w:p w14:paraId="7B968BDD" w14:textId="77777777" w:rsidR="00B30632" w:rsidRPr="00C5022D" w:rsidRDefault="00B30632" w:rsidP="00B30632">
            <w:pPr>
              <w:rPr>
                <w:rFonts w:ascii="Times New Roman" w:hAnsi="Times New Roman"/>
                <w:sz w:val="24"/>
                <w:szCs w:val="24"/>
                <w:lang w:val="ru-RU"/>
              </w:rPr>
            </w:pPr>
          </w:p>
        </w:tc>
        <w:tc>
          <w:tcPr>
            <w:tcW w:w="1889" w:type="dxa"/>
            <w:gridSpan w:val="2"/>
            <w:tcBorders>
              <w:top w:val="nil"/>
              <w:left w:val="nil"/>
              <w:bottom w:val="nil"/>
              <w:right w:val="nil"/>
            </w:tcBorders>
            <w:shd w:val="clear" w:color="auto" w:fill="auto"/>
            <w:noWrap/>
            <w:vAlign w:val="bottom"/>
            <w:hideMark/>
          </w:tcPr>
          <w:p w14:paraId="59808FB3" w14:textId="77777777" w:rsidR="00B30632" w:rsidRPr="00C5022D" w:rsidRDefault="00B30632" w:rsidP="00B30632">
            <w:pPr>
              <w:rPr>
                <w:rFonts w:ascii="Times New Roman" w:hAnsi="Times New Roman"/>
                <w:sz w:val="24"/>
                <w:szCs w:val="24"/>
                <w:lang w:val="ru-RU"/>
              </w:rPr>
            </w:pPr>
          </w:p>
        </w:tc>
        <w:tc>
          <w:tcPr>
            <w:tcW w:w="1750" w:type="dxa"/>
            <w:gridSpan w:val="3"/>
            <w:tcBorders>
              <w:top w:val="nil"/>
              <w:left w:val="nil"/>
              <w:bottom w:val="nil"/>
              <w:right w:val="nil"/>
            </w:tcBorders>
            <w:shd w:val="clear" w:color="auto" w:fill="auto"/>
            <w:noWrap/>
            <w:vAlign w:val="bottom"/>
            <w:hideMark/>
          </w:tcPr>
          <w:p w14:paraId="3415ADF4" w14:textId="77777777" w:rsidR="00B30632" w:rsidRPr="00C5022D" w:rsidRDefault="00B30632" w:rsidP="00B30632">
            <w:pPr>
              <w:rPr>
                <w:rFonts w:ascii="Times New Roman" w:hAnsi="Times New Roman"/>
                <w:sz w:val="24"/>
                <w:szCs w:val="24"/>
                <w:lang w:val="ru-RU"/>
              </w:rPr>
            </w:pPr>
          </w:p>
        </w:tc>
        <w:tc>
          <w:tcPr>
            <w:tcW w:w="1546" w:type="dxa"/>
            <w:gridSpan w:val="7"/>
            <w:tcBorders>
              <w:top w:val="nil"/>
              <w:left w:val="nil"/>
              <w:bottom w:val="nil"/>
              <w:right w:val="nil"/>
            </w:tcBorders>
            <w:shd w:val="clear" w:color="auto" w:fill="auto"/>
            <w:noWrap/>
            <w:vAlign w:val="bottom"/>
            <w:hideMark/>
          </w:tcPr>
          <w:p w14:paraId="3EBF4102" w14:textId="77777777" w:rsidR="00B30632" w:rsidRPr="00C5022D" w:rsidRDefault="00B30632" w:rsidP="00B30632">
            <w:pPr>
              <w:rPr>
                <w:rFonts w:ascii="Times New Roman" w:hAnsi="Times New Roman"/>
                <w:sz w:val="24"/>
                <w:szCs w:val="24"/>
                <w:lang w:val="ru-RU"/>
              </w:rPr>
            </w:pPr>
          </w:p>
        </w:tc>
        <w:tc>
          <w:tcPr>
            <w:tcW w:w="253" w:type="dxa"/>
            <w:gridSpan w:val="2"/>
            <w:tcBorders>
              <w:top w:val="nil"/>
              <w:left w:val="nil"/>
              <w:bottom w:val="nil"/>
              <w:right w:val="nil"/>
            </w:tcBorders>
            <w:shd w:val="clear" w:color="auto" w:fill="auto"/>
            <w:noWrap/>
            <w:vAlign w:val="bottom"/>
            <w:hideMark/>
          </w:tcPr>
          <w:p w14:paraId="4A2DBB9F" w14:textId="77777777" w:rsidR="00B30632" w:rsidRPr="00C5022D" w:rsidRDefault="00B30632" w:rsidP="00B30632">
            <w:pPr>
              <w:rPr>
                <w:rFonts w:ascii="Times New Roman" w:hAnsi="Times New Roman"/>
                <w:sz w:val="24"/>
                <w:szCs w:val="24"/>
                <w:lang w:val="ru-RU"/>
              </w:rPr>
            </w:pPr>
          </w:p>
        </w:tc>
        <w:tc>
          <w:tcPr>
            <w:tcW w:w="250" w:type="dxa"/>
            <w:gridSpan w:val="2"/>
            <w:tcBorders>
              <w:top w:val="nil"/>
              <w:left w:val="nil"/>
              <w:bottom w:val="nil"/>
              <w:right w:val="nil"/>
            </w:tcBorders>
            <w:shd w:val="clear" w:color="auto" w:fill="auto"/>
            <w:noWrap/>
            <w:vAlign w:val="bottom"/>
            <w:hideMark/>
          </w:tcPr>
          <w:p w14:paraId="5783B10E" w14:textId="77777777" w:rsidR="00B30632" w:rsidRPr="00C5022D" w:rsidRDefault="00B30632" w:rsidP="00B30632">
            <w:pPr>
              <w:rPr>
                <w:rFonts w:ascii="Times New Roman" w:hAnsi="Times New Roman"/>
                <w:sz w:val="24"/>
                <w:szCs w:val="24"/>
                <w:lang w:val="ru-RU"/>
              </w:rPr>
            </w:pPr>
          </w:p>
        </w:tc>
        <w:tc>
          <w:tcPr>
            <w:tcW w:w="254" w:type="dxa"/>
            <w:gridSpan w:val="2"/>
            <w:tcBorders>
              <w:top w:val="nil"/>
              <w:left w:val="nil"/>
              <w:bottom w:val="nil"/>
              <w:right w:val="nil"/>
            </w:tcBorders>
            <w:shd w:val="clear" w:color="auto" w:fill="auto"/>
            <w:noWrap/>
            <w:vAlign w:val="bottom"/>
            <w:hideMark/>
          </w:tcPr>
          <w:p w14:paraId="722C4E4F" w14:textId="77777777" w:rsidR="00B30632" w:rsidRPr="00C5022D" w:rsidRDefault="00B30632" w:rsidP="00B30632">
            <w:pPr>
              <w:rPr>
                <w:rFonts w:ascii="Times New Roman" w:hAnsi="Times New Roman"/>
                <w:sz w:val="24"/>
                <w:szCs w:val="24"/>
                <w:lang w:val="ru-RU"/>
              </w:rPr>
            </w:pPr>
          </w:p>
        </w:tc>
        <w:tc>
          <w:tcPr>
            <w:tcW w:w="257" w:type="dxa"/>
            <w:gridSpan w:val="2"/>
            <w:tcBorders>
              <w:top w:val="nil"/>
              <w:left w:val="nil"/>
              <w:bottom w:val="nil"/>
              <w:right w:val="nil"/>
            </w:tcBorders>
            <w:shd w:val="clear" w:color="auto" w:fill="auto"/>
            <w:noWrap/>
            <w:vAlign w:val="bottom"/>
            <w:hideMark/>
          </w:tcPr>
          <w:p w14:paraId="28C51FF1" w14:textId="77777777" w:rsidR="00B30632" w:rsidRPr="00C5022D" w:rsidRDefault="00B30632" w:rsidP="00B30632">
            <w:pPr>
              <w:rPr>
                <w:rFonts w:ascii="Times New Roman" w:hAnsi="Times New Roman"/>
                <w:sz w:val="24"/>
                <w:szCs w:val="24"/>
                <w:lang w:val="ru-RU"/>
              </w:rPr>
            </w:pPr>
          </w:p>
        </w:tc>
        <w:tc>
          <w:tcPr>
            <w:tcW w:w="236" w:type="dxa"/>
            <w:gridSpan w:val="2"/>
            <w:tcBorders>
              <w:top w:val="nil"/>
              <w:left w:val="nil"/>
              <w:bottom w:val="nil"/>
              <w:right w:val="nil"/>
            </w:tcBorders>
            <w:shd w:val="clear" w:color="auto" w:fill="auto"/>
            <w:noWrap/>
            <w:vAlign w:val="bottom"/>
            <w:hideMark/>
          </w:tcPr>
          <w:p w14:paraId="2D67221D" w14:textId="77777777" w:rsidR="00B30632" w:rsidRPr="00C5022D" w:rsidRDefault="00B30632" w:rsidP="00B30632">
            <w:pPr>
              <w:rPr>
                <w:rFonts w:ascii="Times New Roman" w:hAnsi="Times New Roman"/>
                <w:sz w:val="24"/>
                <w:szCs w:val="24"/>
                <w:lang w:val="ru-RU"/>
              </w:rPr>
            </w:pPr>
          </w:p>
        </w:tc>
        <w:tc>
          <w:tcPr>
            <w:tcW w:w="1651" w:type="dxa"/>
            <w:gridSpan w:val="5"/>
            <w:tcBorders>
              <w:top w:val="nil"/>
              <w:left w:val="nil"/>
              <w:bottom w:val="nil"/>
              <w:right w:val="nil"/>
            </w:tcBorders>
            <w:shd w:val="clear" w:color="auto" w:fill="auto"/>
            <w:noWrap/>
            <w:vAlign w:val="bottom"/>
            <w:hideMark/>
          </w:tcPr>
          <w:p w14:paraId="689489E6" w14:textId="77777777" w:rsidR="00B30632" w:rsidRPr="00C5022D" w:rsidRDefault="00B30632" w:rsidP="00B30632">
            <w:pPr>
              <w:rPr>
                <w:rFonts w:ascii="Times New Roman" w:hAnsi="Times New Roman"/>
                <w:sz w:val="24"/>
                <w:szCs w:val="24"/>
                <w:lang w:val="ru-RU"/>
              </w:rPr>
            </w:pPr>
          </w:p>
        </w:tc>
        <w:tc>
          <w:tcPr>
            <w:tcW w:w="236" w:type="dxa"/>
            <w:vAlign w:val="center"/>
            <w:hideMark/>
          </w:tcPr>
          <w:p w14:paraId="257B34D1" w14:textId="77777777" w:rsidR="00B30632" w:rsidRPr="00C5022D" w:rsidRDefault="00B30632" w:rsidP="00B30632">
            <w:pPr>
              <w:rPr>
                <w:rFonts w:ascii="Times New Roman" w:hAnsi="Times New Roman"/>
                <w:sz w:val="24"/>
                <w:szCs w:val="24"/>
                <w:lang w:val="ru-RU"/>
              </w:rPr>
            </w:pPr>
          </w:p>
        </w:tc>
        <w:tc>
          <w:tcPr>
            <w:tcW w:w="236" w:type="dxa"/>
            <w:vAlign w:val="center"/>
            <w:hideMark/>
          </w:tcPr>
          <w:p w14:paraId="02A5FDDC" w14:textId="77777777" w:rsidR="00B30632" w:rsidRPr="00C5022D" w:rsidRDefault="00B30632" w:rsidP="00B30632">
            <w:pPr>
              <w:rPr>
                <w:rFonts w:ascii="Times New Roman" w:hAnsi="Times New Roman"/>
                <w:sz w:val="24"/>
                <w:szCs w:val="24"/>
                <w:lang w:val="ru-RU"/>
              </w:rPr>
            </w:pPr>
          </w:p>
        </w:tc>
        <w:tc>
          <w:tcPr>
            <w:tcW w:w="236" w:type="dxa"/>
            <w:vAlign w:val="center"/>
            <w:hideMark/>
          </w:tcPr>
          <w:p w14:paraId="3508A2C9" w14:textId="77777777" w:rsidR="00B30632" w:rsidRPr="00C5022D" w:rsidRDefault="00B30632" w:rsidP="00B30632">
            <w:pPr>
              <w:rPr>
                <w:rFonts w:ascii="Times New Roman" w:hAnsi="Times New Roman"/>
                <w:sz w:val="24"/>
                <w:szCs w:val="24"/>
                <w:lang w:val="ru-RU"/>
              </w:rPr>
            </w:pPr>
          </w:p>
        </w:tc>
        <w:tc>
          <w:tcPr>
            <w:tcW w:w="236" w:type="dxa"/>
            <w:vAlign w:val="center"/>
            <w:hideMark/>
          </w:tcPr>
          <w:p w14:paraId="2759C5E6" w14:textId="77777777" w:rsidR="00B30632" w:rsidRPr="00C5022D" w:rsidRDefault="00B30632" w:rsidP="00B30632">
            <w:pPr>
              <w:rPr>
                <w:rFonts w:ascii="Times New Roman" w:hAnsi="Times New Roman"/>
                <w:sz w:val="24"/>
                <w:szCs w:val="24"/>
                <w:lang w:val="ru-RU"/>
              </w:rPr>
            </w:pPr>
          </w:p>
        </w:tc>
      </w:tr>
      <w:tr w:rsidR="00B30632" w:rsidRPr="00C668E3" w14:paraId="56AAF13F" w14:textId="77777777" w:rsidTr="00B306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gridAfter w:val="14"/>
          <w:wBefore w:w="548" w:type="dxa"/>
          <w:wAfter w:w="3116" w:type="dxa"/>
          <w:trHeight w:val="315"/>
        </w:trPr>
        <w:tc>
          <w:tcPr>
            <w:tcW w:w="15281" w:type="dxa"/>
            <w:gridSpan w:val="20"/>
            <w:tcBorders>
              <w:top w:val="nil"/>
              <w:left w:val="nil"/>
              <w:bottom w:val="nil"/>
              <w:right w:val="nil"/>
            </w:tcBorders>
            <w:shd w:val="clear" w:color="auto" w:fill="auto"/>
            <w:noWrap/>
            <w:vAlign w:val="bottom"/>
            <w:hideMark/>
          </w:tcPr>
          <w:p w14:paraId="280870D2" w14:textId="77777777" w:rsidR="00B30632" w:rsidRPr="00B37D93" w:rsidRDefault="00B30632" w:rsidP="00B30632">
            <w:pPr>
              <w:rPr>
                <w:rFonts w:ascii="Times New Roman" w:hAnsi="Times New Roman"/>
                <w:sz w:val="24"/>
                <w:szCs w:val="24"/>
                <w:lang w:val="ru-RU"/>
              </w:rPr>
            </w:pPr>
            <w:r w:rsidRPr="00C5022D">
              <w:rPr>
                <w:rFonts w:ascii="Times New Roman" w:hAnsi="Times New Roman"/>
                <w:sz w:val="24"/>
                <w:szCs w:val="24"/>
                <w:lang w:val="ru-RU"/>
              </w:rPr>
              <w:t xml:space="preserve">4.  Барлық жүргізілген зерттеулер бойынша деректерді түсіндіру және талдау бойынша есептер баспа көшірмелерінде және </w:t>
            </w:r>
            <w:r w:rsidRPr="00C5022D">
              <w:rPr>
                <w:rFonts w:ascii="Times New Roman" w:hAnsi="Times New Roman"/>
                <w:sz w:val="24"/>
                <w:szCs w:val="24"/>
              </w:rPr>
              <w:t>DVD</w:t>
            </w:r>
            <w:r w:rsidRPr="00C5022D">
              <w:rPr>
                <w:rFonts w:ascii="Times New Roman" w:hAnsi="Times New Roman"/>
                <w:sz w:val="24"/>
                <w:szCs w:val="24"/>
                <w:lang w:val="ru-RU"/>
              </w:rPr>
              <w:t>/</w:t>
            </w:r>
            <w:r w:rsidRPr="00C5022D">
              <w:rPr>
                <w:rFonts w:ascii="Times New Roman" w:hAnsi="Times New Roman"/>
                <w:sz w:val="24"/>
                <w:szCs w:val="24"/>
              </w:rPr>
              <w:t>CD</w:t>
            </w:r>
            <w:r w:rsidRPr="00C5022D">
              <w:rPr>
                <w:rFonts w:ascii="Times New Roman" w:hAnsi="Times New Roman"/>
                <w:sz w:val="24"/>
                <w:szCs w:val="24"/>
                <w:lang w:val="ru-RU"/>
              </w:rPr>
              <w:t xml:space="preserve"> электронды тасымалдағыштарда орыс тілдерінде 4 данада және ағылшын тілінде 1 данада ұсынылады. </w:t>
            </w:r>
            <w:r w:rsidRPr="00B37D93">
              <w:rPr>
                <w:rFonts w:ascii="Times New Roman" w:hAnsi="Times New Roman"/>
                <w:sz w:val="24"/>
                <w:szCs w:val="24"/>
                <w:lang w:val="ru-RU"/>
              </w:rPr>
              <w:t xml:space="preserve">Геофизикалық зерттеулер бойынша қорытынды есептер  баспа көшірмелерінде және </w:t>
            </w:r>
            <w:r w:rsidRPr="00C5022D">
              <w:rPr>
                <w:rFonts w:ascii="Times New Roman" w:hAnsi="Times New Roman"/>
                <w:sz w:val="24"/>
                <w:szCs w:val="24"/>
              </w:rPr>
              <w:t>DVD</w:t>
            </w:r>
            <w:r w:rsidRPr="00B37D93">
              <w:rPr>
                <w:rFonts w:ascii="Times New Roman" w:hAnsi="Times New Roman"/>
                <w:sz w:val="24"/>
                <w:szCs w:val="24"/>
                <w:lang w:val="ru-RU"/>
              </w:rPr>
              <w:t>/</w:t>
            </w:r>
            <w:r w:rsidRPr="00C5022D">
              <w:rPr>
                <w:rFonts w:ascii="Times New Roman" w:hAnsi="Times New Roman"/>
                <w:sz w:val="24"/>
                <w:szCs w:val="24"/>
              </w:rPr>
              <w:t>CD</w:t>
            </w:r>
            <w:r w:rsidRPr="00B37D93">
              <w:rPr>
                <w:rFonts w:ascii="Times New Roman" w:hAnsi="Times New Roman"/>
                <w:sz w:val="24"/>
                <w:szCs w:val="24"/>
                <w:lang w:val="ru-RU"/>
              </w:rPr>
              <w:t xml:space="preserve"> электронды тасымалдағыштарда орыс тілдерінде 4 данада және ағылшын тілінде 1 данада ұсынылады</w:t>
            </w:r>
          </w:p>
        </w:tc>
        <w:tc>
          <w:tcPr>
            <w:tcW w:w="236" w:type="dxa"/>
            <w:gridSpan w:val="2"/>
            <w:vAlign w:val="center"/>
            <w:hideMark/>
          </w:tcPr>
          <w:p w14:paraId="66DD0340" w14:textId="77777777" w:rsidR="00B30632" w:rsidRPr="00B37D93" w:rsidRDefault="00B30632" w:rsidP="00B30632">
            <w:pPr>
              <w:rPr>
                <w:rFonts w:ascii="Times New Roman" w:hAnsi="Times New Roman"/>
                <w:sz w:val="24"/>
                <w:szCs w:val="24"/>
                <w:lang w:val="ru-RU"/>
              </w:rPr>
            </w:pPr>
          </w:p>
        </w:tc>
        <w:tc>
          <w:tcPr>
            <w:tcW w:w="236" w:type="dxa"/>
            <w:vAlign w:val="center"/>
            <w:hideMark/>
          </w:tcPr>
          <w:p w14:paraId="47D29BB8" w14:textId="77777777" w:rsidR="00B30632" w:rsidRPr="00B37D93" w:rsidRDefault="00B30632" w:rsidP="00B30632">
            <w:pPr>
              <w:rPr>
                <w:rFonts w:ascii="Times New Roman" w:hAnsi="Times New Roman"/>
                <w:sz w:val="24"/>
                <w:szCs w:val="24"/>
                <w:lang w:val="ru-RU"/>
              </w:rPr>
            </w:pPr>
          </w:p>
        </w:tc>
        <w:tc>
          <w:tcPr>
            <w:tcW w:w="236" w:type="dxa"/>
            <w:vAlign w:val="center"/>
            <w:hideMark/>
          </w:tcPr>
          <w:p w14:paraId="75ACCA24" w14:textId="77777777" w:rsidR="00B30632" w:rsidRPr="00B37D93" w:rsidRDefault="00B30632" w:rsidP="00B30632">
            <w:pPr>
              <w:rPr>
                <w:rFonts w:ascii="Times New Roman" w:hAnsi="Times New Roman"/>
                <w:sz w:val="24"/>
                <w:szCs w:val="24"/>
                <w:lang w:val="ru-RU"/>
              </w:rPr>
            </w:pPr>
          </w:p>
        </w:tc>
        <w:tc>
          <w:tcPr>
            <w:tcW w:w="240" w:type="dxa"/>
            <w:gridSpan w:val="2"/>
            <w:vAlign w:val="center"/>
            <w:hideMark/>
          </w:tcPr>
          <w:p w14:paraId="00D3C14A" w14:textId="77777777" w:rsidR="00B30632" w:rsidRPr="00B37D93" w:rsidRDefault="00B30632" w:rsidP="00B30632">
            <w:pPr>
              <w:rPr>
                <w:rFonts w:ascii="Times New Roman" w:hAnsi="Times New Roman"/>
                <w:sz w:val="24"/>
                <w:szCs w:val="24"/>
                <w:lang w:val="ru-RU"/>
              </w:rPr>
            </w:pPr>
          </w:p>
        </w:tc>
      </w:tr>
      <w:tr w:rsidR="00B30632" w:rsidRPr="00C668E3" w14:paraId="74B6CC7A" w14:textId="77777777" w:rsidTr="00B306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gridAfter w:val="14"/>
          <w:wBefore w:w="548" w:type="dxa"/>
          <w:wAfter w:w="3116" w:type="dxa"/>
          <w:trHeight w:val="315"/>
        </w:trPr>
        <w:tc>
          <w:tcPr>
            <w:tcW w:w="15281" w:type="dxa"/>
            <w:gridSpan w:val="20"/>
            <w:tcBorders>
              <w:top w:val="nil"/>
              <w:left w:val="nil"/>
              <w:bottom w:val="nil"/>
              <w:right w:val="nil"/>
            </w:tcBorders>
            <w:shd w:val="clear" w:color="auto" w:fill="auto"/>
            <w:noWrap/>
            <w:vAlign w:val="bottom"/>
            <w:hideMark/>
          </w:tcPr>
          <w:p w14:paraId="76F5F505" w14:textId="77777777" w:rsidR="00B30632" w:rsidRPr="00C5022D" w:rsidRDefault="00B30632" w:rsidP="00B30632">
            <w:pPr>
              <w:rPr>
                <w:rFonts w:ascii="Times New Roman" w:hAnsi="Times New Roman"/>
                <w:sz w:val="24"/>
                <w:szCs w:val="24"/>
                <w:lang w:val="kk-KZ"/>
              </w:rPr>
            </w:pPr>
            <w:r w:rsidRPr="00C5022D">
              <w:rPr>
                <w:rFonts w:ascii="Times New Roman" w:hAnsi="Times New Roman"/>
                <w:sz w:val="24"/>
                <w:szCs w:val="24"/>
                <w:lang w:val="kk-KZ"/>
              </w:rPr>
              <w:t xml:space="preserve">5.   DST flowhead жабдығы және 10K WHE атқылауға қарсы каротаж жабдығы арасындағы жалғастырғышты Орындаушы ұсынады. </w:t>
            </w:r>
          </w:p>
        </w:tc>
        <w:tc>
          <w:tcPr>
            <w:tcW w:w="236" w:type="dxa"/>
            <w:gridSpan w:val="2"/>
            <w:vAlign w:val="center"/>
            <w:hideMark/>
          </w:tcPr>
          <w:p w14:paraId="54C5C524" w14:textId="77777777" w:rsidR="00B30632" w:rsidRPr="00C5022D" w:rsidRDefault="00B30632" w:rsidP="00B30632">
            <w:pPr>
              <w:rPr>
                <w:rFonts w:ascii="Times New Roman" w:hAnsi="Times New Roman"/>
                <w:sz w:val="24"/>
                <w:szCs w:val="24"/>
                <w:lang w:val="kk-KZ"/>
              </w:rPr>
            </w:pPr>
          </w:p>
        </w:tc>
        <w:tc>
          <w:tcPr>
            <w:tcW w:w="236" w:type="dxa"/>
            <w:vAlign w:val="center"/>
            <w:hideMark/>
          </w:tcPr>
          <w:p w14:paraId="4228C786" w14:textId="77777777" w:rsidR="00B30632" w:rsidRPr="00C5022D" w:rsidRDefault="00B30632" w:rsidP="00B30632">
            <w:pPr>
              <w:rPr>
                <w:rFonts w:ascii="Times New Roman" w:hAnsi="Times New Roman"/>
                <w:sz w:val="24"/>
                <w:szCs w:val="24"/>
                <w:lang w:val="kk-KZ"/>
              </w:rPr>
            </w:pPr>
          </w:p>
        </w:tc>
        <w:tc>
          <w:tcPr>
            <w:tcW w:w="236" w:type="dxa"/>
            <w:vAlign w:val="center"/>
            <w:hideMark/>
          </w:tcPr>
          <w:p w14:paraId="317B4A87" w14:textId="77777777" w:rsidR="00B30632" w:rsidRPr="00C5022D" w:rsidRDefault="00B30632" w:rsidP="00B30632">
            <w:pPr>
              <w:rPr>
                <w:rFonts w:ascii="Times New Roman" w:hAnsi="Times New Roman"/>
                <w:sz w:val="24"/>
                <w:szCs w:val="24"/>
                <w:lang w:val="kk-KZ"/>
              </w:rPr>
            </w:pPr>
          </w:p>
        </w:tc>
        <w:tc>
          <w:tcPr>
            <w:tcW w:w="240" w:type="dxa"/>
            <w:gridSpan w:val="2"/>
            <w:vAlign w:val="center"/>
            <w:hideMark/>
          </w:tcPr>
          <w:p w14:paraId="61E6F7A1" w14:textId="77777777" w:rsidR="00B30632" w:rsidRPr="00C5022D" w:rsidRDefault="00B30632" w:rsidP="00B30632">
            <w:pPr>
              <w:rPr>
                <w:rFonts w:ascii="Times New Roman" w:hAnsi="Times New Roman"/>
                <w:sz w:val="24"/>
                <w:szCs w:val="24"/>
                <w:lang w:val="kk-KZ"/>
              </w:rPr>
            </w:pPr>
          </w:p>
        </w:tc>
      </w:tr>
      <w:tr w:rsidR="00B30632" w:rsidRPr="00C668E3" w14:paraId="404FC48C" w14:textId="77777777" w:rsidTr="00B306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gridAfter w:val="14"/>
          <w:wBefore w:w="548" w:type="dxa"/>
          <w:wAfter w:w="3116" w:type="dxa"/>
          <w:trHeight w:val="594"/>
        </w:trPr>
        <w:tc>
          <w:tcPr>
            <w:tcW w:w="15281" w:type="dxa"/>
            <w:gridSpan w:val="20"/>
            <w:tcBorders>
              <w:top w:val="nil"/>
              <w:left w:val="nil"/>
              <w:bottom w:val="nil"/>
              <w:right w:val="nil"/>
            </w:tcBorders>
            <w:shd w:val="clear" w:color="auto" w:fill="auto"/>
            <w:noWrap/>
            <w:vAlign w:val="bottom"/>
            <w:hideMark/>
          </w:tcPr>
          <w:p w14:paraId="23CF613A" w14:textId="77777777" w:rsidR="00B30632" w:rsidRPr="00C5022D" w:rsidRDefault="00B30632" w:rsidP="00B30632">
            <w:pPr>
              <w:rPr>
                <w:rFonts w:ascii="Times New Roman" w:hAnsi="Times New Roman"/>
                <w:sz w:val="24"/>
                <w:szCs w:val="24"/>
                <w:lang w:val="kk-KZ"/>
              </w:rPr>
            </w:pPr>
            <w:r w:rsidRPr="00C5022D">
              <w:rPr>
                <w:rFonts w:ascii="Times New Roman" w:hAnsi="Times New Roman"/>
                <w:sz w:val="24"/>
                <w:szCs w:val="24"/>
                <w:lang w:val="kk-KZ"/>
              </w:rPr>
              <w:t xml:space="preserve">6.   Ұсыныстағы барлық бағалар берілген бағалардың ескертпелерінде сипатталған талаптарға негізделген және бағалар ескертулерден ерекшеленген жағдайда басымдылық ескертулерге беріледі.   </w:t>
            </w:r>
          </w:p>
        </w:tc>
        <w:tc>
          <w:tcPr>
            <w:tcW w:w="236" w:type="dxa"/>
            <w:gridSpan w:val="2"/>
            <w:vAlign w:val="center"/>
            <w:hideMark/>
          </w:tcPr>
          <w:p w14:paraId="65D1C01D" w14:textId="77777777" w:rsidR="00B30632" w:rsidRPr="00C5022D" w:rsidRDefault="00B30632" w:rsidP="00B30632">
            <w:pPr>
              <w:rPr>
                <w:rFonts w:ascii="Times New Roman" w:hAnsi="Times New Roman"/>
                <w:sz w:val="24"/>
                <w:szCs w:val="24"/>
                <w:lang w:val="kk-KZ"/>
              </w:rPr>
            </w:pPr>
          </w:p>
        </w:tc>
        <w:tc>
          <w:tcPr>
            <w:tcW w:w="236" w:type="dxa"/>
            <w:vAlign w:val="center"/>
            <w:hideMark/>
          </w:tcPr>
          <w:p w14:paraId="3AC414C4" w14:textId="77777777" w:rsidR="00B30632" w:rsidRPr="00C5022D" w:rsidRDefault="00B30632" w:rsidP="00B30632">
            <w:pPr>
              <w:rPr>
                <w:rFonts w:ascii="Times New Roman" w:hAnsi="Times New Roman"/>
                <w:sz w:val="24"/>
                <w:szCs w:val="24"/>
                <w:lang w:val="kk-KZ"/>
              </w:rPr>
            </w:pPr>
          </w:p>
        </w:tc>
        <w:tc>
          <w:tcPr>
            <w:tcW w:w="236" w:type="dxa"/>
            <w:vAlign w:val="center"/>
            <w:hideMark/>
          </w:tcPr>
          <w:p w14:paraId="0F5D8331" w14:textId="77777777" w:rsidR="00B30632" w:rsidRPr="00C5022D" w:rsidRDefault="00B30632" w:rsidP="00B30632">
            <w:pPr>
              <w:rPr>
                <w:rFonts w:ascii="Times New Roman" w:hAnsi="Times New Roman"/>
                <w:sz w:val="24"/>
                <w:szCs w:val="24"/>
                <w:lang w:val="kk-KZ"/>
              </w:rPr>
            </w:pPr>
          </w:p>
        </w:tc>
        <w:tc>
          <w:tcPr>
            <w:tcW w:w="240" w:type="dxa"/>
            <w:gridSpan w:val="2"/>
            <w:vAlign w:val="center"/>
            <w:hideMark/>
          </w:tcPr>
          <w:p w14:paraId="117E9611" w14:textId="77777777" w:rsidR="00B30632" w:rsidRPr="00C5022D" w:rsidRDefault="00B30632" w:rsidP="00B30632">
            <w:pPr>
              <w:rPr>
                <w:rFonts w:ascii="Times New Roman" w:hAnsi="Times New Roman"/>
                <w:sz w:val="24"/>
                <w:szCs w:val="24"/>
                <w:lang w:val="kk-KZ"/>
              </w:rPr>
            </w:pPr>
          </w:p>
        </w:tc>
      </w:tr>
    </w:tbl>
    <w:p w14:paraId="34D8CE83" w14:textId="77777777" w:rsidR="00B4559B" w:rsidRPr="00C5022D" w:rsidRDefault="00B30632" w:rsidP="00B30632">
      <w:pPr>
        <w:rPr>
          <w:rFonts w:ascii="Times New Roman" w:hAnsi="Times New Roman"/>
          <w:sz w:val="24"/>
          <w:szCs w:val="24"/>
          <w:lang w:val="kk-KZ"/>
        </w:rPr>
      </w:pPr>
      <w:r w:rsidRPr="00C5022D">
        <w:rPr>
          <w:rFonts w:ascii="Times New Roman" w:hAnsi="Times New Roman"/>
          <w:sz w:val="24"/>
          <w:szCs w:val="24"/>
          <w:lang w:val="kk-KZ"/>
        </w:rPr>
        <w:t xml:space="preserve">              </w:t>
      </w:r>
    </w:p>
    <w:p w14:paraId="4F33F571" w14:textId="0581FCE8" w:rsidR="00B30632" w:rsidRPr="00C5022D" w:rsidRDefault="00B4559B" w:rsidP="00B30632">
      <w:pPr>
        <w:rPr>
          <w:rFonts w:ascii="Times New Roman" w:hAnsi="Times New Roman"/>
          <w:b/>
          <w:sz w:val="24"/>
          <w:szCs w:val="24"/>
          <w:lang w:val="kk-KZ"/>
        </w:rPr>
      </w:pPr>
      <w:r w:rsidRPr="00C5022D">
        <w:rPr>
          <w:rFonts w:ascii="Times New Roman" w:hAnsi="Times New Roman"/>
          <w:sz w:val="24"/>
          <w:szCs w:val="24"/>
          <w:lang w:val="kk-KZ"/>
        </w:rPr>
        <w:t xml:space="preserve">           </w:t>
      </w:r>
      <w:r w:rsidR="00B30632" w:rsidRPr="00C5022D">
        <w:rPr>
          <w:rFonts w:ascii="Times New Roman" w:hAnsi="Times New Roman"/>
          <w:sz w:val="24"/>
          <w:szCs w:val="24"/>
          <w:lang w:val="kk-KZ"/>
        </w:rPr>
        <w:t xml:space="preserve"> </w:t>
      </w:r>
      <w:r w:rsidR="00B30632" w:rsidRPr="00C5022D">
        <w:rPr>
          <w:rFonts w:ascii="Times New Roman" w:hAnsi="Times New Roman"/>
          <w:b/>
          <w:sz w:val="24"/>
          <w:szCs w:val="24"/>
          <w:lang w:val="kk-KZ"/>
        </w:rPr>
        <w:t>ТАПСЫРЫСШЫ                                                                                                         ОРЫНДАУШЫ</w:t>
      </w:r>
    </w:p>
    <w:p w14:paraId="175BCDF0" w14:textId="77777777" w:rsidR="00B30632" w:rsidRPr="00C5022D" w:rsidRDefault="00B30632" w:rsidP="00B30632">
      <w:pPr>
        <w:rPr>
          <w:rFonts w:ascii="Times New Roman" w:hAnsi="Times New Roman"/>
          <w:b/>
          <w:sz w:val="24"/>
          <w:szCs w:val="24"/>
          <w:lang w:val="kk-KZ"/>
        </w:rPr>
      </w:pPr>
    </w:p>
    <w:p w14:paraId="37F83A84" w14:textId="6331FC94" w:rsidR="00B30632" w:rsidRPr="00C5022D" w:rsidRDefault="00B30632" w:rsidP="00B30632">
      <w:pPr>
        <w:rPr>
          <w:rFonts w:ascii="Times New Roman" w:hAnsi="Times New Roman"/>
          <w:b/>
          <w:sz w:val="24"/>
          <w:szCs w:val="24"/>
          <w:lang w:val="kk-KZ"/>
        </w:rPr>
      </w:pPr>
      <w:r w:rsidRPr="00C5022D">
        <w:rPr>
          <w:rFonts w:ascii="Times New Roman" w:hAnsi="Times New Roman"/>
          <w:b/>
          <w:sz w:val="24"/>
          <w:szCs w:val="24"/>
          <w:lang w:val="kk-KZ"/>
        </w:rPr>
        <w:t xml:space="preserve">           «Жамбыл Петролеум» ЖШС                                                                            </w:t>
      </w:r>
      <w:r w:rsidR="00C5022D">
        <w:rPr>
          <w:rFonts w:ascii="Times New Roman" w:hAnsi="Times New Roman"/>
          <w:b/>
          <w:sz w:val="24"/>
          <w:szCs w:val="24"/>
          <w:lang w:val="kk-KZ"/>
        </w:rPr>
        <w:t xml:space="preserve">         </w:t>
      </w:r>
      <w:r w:rsidRPr="00C5022D">
        <w:rPr>
          <w:rFonts w:ascii="Times New Roman" w:hAnsi="Times New Roman"/>
          <w:b/>
          <w:sz w:val="24"/>
          <w:szCs w:val="24"/>
          <w:lang w:val="kk-KZ"/>
        </w:rPr>
        <w:t xml:space="preserve">  хххххх</w:t>
      </w:r>
      <w:r w:rsidRPr="00C5022D">
        <w:rPr>
          <w:rFonts w:ascii="Times New Roman" w:hAnsi="Times New Roman"/>
          <w:b/>
          <w:sz w:val="24"/>
          <w:szCs w:val="24"/>
          <w:lang w:val="kk-KZ"/>
        </w:rPr>
        <w:tab/>
      </w:r>
    </w:p>
    <w:p w14:paraId="48E9BAFC" w14:textId="0FB3B540" w:rsidR="00B30632" w:rsidRPr="00C5022D" w:rsidRDefault="00B30632" w:rsidP="00B30632">
      <w:pPr>
        <w:rPr>
          <w:rFonts w:ascii="Times New Roman" w:hAnsi="Times New Roman"/>
          <w:b/>
          <w:sz w:val="24"/>
          <w:szCs w:val="24"/>
          <w:lang w:val="ru-RU"/>
        </w:rPr>
      </w:pPr>
      <w:r w:rsidRPr="00C5022D">
        <w:rPr>
          <w:rFonts w:ascii="Times New Roman" w:hAnsi="Times New Roman"/>
          <w:b/>
          <w:sz w:val="24"/>
          <w:szCs w:val="24"/>
          <w:lang w:val="kk-KZ"/>
        </w:rPr>
        <w:t xml:space="preserve">            </w:t>
      </w:r>
      <w:r w:rsidRPr="00C5022D">
        <w:rPr>
          <w:rFonts w:ascii="Times New Roman" w:hAnsi="Times New Roman"/>
          <w:b/>
          <w:sz w:val="24"/>
          <w:szCs w:val="24"/>
          <w:lang w:val="ru-RU"/>
        </w:rPr>
        <w:t xml:space="preserve">Бас директоры                                                                                                    </w:t>
      </w:r>
      <w:r w:rsidR="00C5022D">
        <w:rPr>
          <w:rFonts w:ascii="Times New Roman" w:hAnsi="Times New Roman"/>
          <w:b/>
          <w:sz w:val="24"/>
          <w:szCs w:val="24"/>
          <w:lang w:val="ru-RU"/>
        </w:rPr>
        <w:t xml:space="preserve">          </w:t>
      </w:r>
      <w:r w:rsidRPr="00C5022D">
        <w:rPr>
          <w:rFonts w:ascii="Times New Roman" w:hAnsi="Times New Roman"/>
          <w:b/>
          <w:sz w:val="24"/>
          <w:szCs w:val="24"/>
          <w:lang w:val="ru-RU"/>
        </w:rPr>
        <w:t xml:space="preserve">  хххххх</w:t>
      </w:r>
    </w:p>
    <w:p w14:paraId="718DE003" w14:textId="702FAE48" w:rsidR="001373FA" w:rsidRPr="00C5022D" w:rsidRDefault="00B30632" w:rsidP="00B30632">
      <w:pPr>
        <w:rPr>
          <w:rFonts w:ascii="Times New Roman" w:hAnsi="Times New Roman"/>
          <w:b/>
          <w:color w:val="000000"/>
          <w:sz w:val="24"/>
          <w:szCs w:val="24"/>
          <w:lang w:val="ru-RU" w:eastAsia="ko-KR"/>
        </w:rPr>
        <w:sectPr w:rsidR="001373FA" w:rsidRPr="00C5022D" w:rsidSect="00A43EAF">
          <w:pgSz w:w="16838" w:h="11906" w:orient="landscape" w:code="9"/>
          <w:pgMar w:top="709" w:right="1134" w:bottom="1134" w:left="1134" w:header="720" w:footer="720" w:gutter="0"/>
          <w:cols w:space="720"/>
          <w:docGrid w:linePitch="360"/>
        </w:sectPr>
      </w:pPr>
      <w:r w:rsidRPr="00C5022D">
        <w:rPr>
          <w:rFonts w:ascii="Times New Roman" w:hAnsi="Times New Roman"/>
          <w:b/>
          <w:sz w:val="24"/>
          <w:szCs w:val="24"/>
          <w:lang w:val="ru-RU"/>
        </w:rPr>
        <w:t xml:space="preserve">         </w:t>
      </w:r>
      <w:r w:rsidR="00C5022D">
        <w:rPr>
          <w:rFonts w:ascii="Times New Roman" w:hAnsi="Times New Roman"/>
          <w:b/>
          <w:sz w:val="24"/>
          <w:szCs w:val="24"/>
          <w:lang w:val="ru-RU"/>
        </w:rPr>
        <w:t xml:space="preserve"> </w:t>
      </w:r>
      <w:r w:rsidRPr="00C5022D">
        <w:rPr>
          <w:rFonts w:ascii="Times New Roman" w:hAnsi="Times New Roman"/>
          <w:b/>
          <w:sz w:val="24"/>
          <w:szCs w:val="24"/>
          <w:lang w:val="ru-RU"/>
        </w:rPr>
        <w:t xml:space="preserve">   __________________    Елеусінов Х.Т.      </w:t>
      </w:r>
      <w:r w:rsidRPr="00C5022D">
        <w:rPr>
          <w:rFonts w:ascii="Times New Roman" w:hAnsi="Times New Roman"/>
          <w:b/>
          <w:sz w:val="24"/>
          <w:szCs w:val="24"/>
          <w:lang w:val="ru-RU"/>
        </w:rPr>
        <w:tab/>
        <w:t xml:space="preserve">                                           </w:t>
      </w:r>
      <w:r w:rsidR="00C5022D">
        <w:rPr>
          <w:rFonts w:ascii="Times New Roman" w:hAnsi="Times New Roman"/>
          <w:b/>
          <w:sz w:val="24"/>
          <w:szCs w:val="24"/>
          <w:lang w:val="ru-RU"/>
        </w:rPr>
        <w:t xml:space="preserve">             </w:t>
      </w:r>
      <w:r w:rsidRPr="00C5022D">
        <w:rPr>
          <w:rFonts w:ascii="Times New Roman" w:hAnsi="Times New Roman"/>
          <w:b/>
          <w:sz w:val="24"/>
          <w:szCs w:val="24"/>
          <w:lang w:val="ru-RU"/>
        </w:rPr>
        <w:t xml:space="preserve">  _________________  </w:t>
      </w:r>
    </w:p>
    <w:p w14:paraId="6AD7C1E8" w14:textId="77777777" w:rsidR="001373FA" w:rsidRPr="00C5022D" w:rsidRDefault="001373FA" w:rsidP="001373FA">
      <w:pPr>
        <w:tabs>
          <w:tab w:val="clear" w:pos="1080"/>
        </w:tabs>
        <w:autoSpaceDE w:val="0"/>
        <w:spacing w:line="240" w:lineRule="auto"/>
        <w:ind w:left="0" w:firstLine="720"/>
        <w:jc w:val="left"/>
        <w:rPr>
          <w:rFonts w:ascii="Times New Roman" w:hAnsi="Times New Roman"/>
          <w:b/>
          <w:color w:val="000000"/>
          <w:sz w:val="24"/>
          <w:szCs w:val="24"/>
          <w:lang w:val="ru-RU" w:eastAsia="ko-KR"/>
        </w:rPr>
      </w:pPr>
      <w:r w:rsidRPr="00C5022D">
        <w:rPr>
          <w:rFonts w:ascii="Times New Roman" w:hAnsi="Times New Roman"/>
          <w:b/>
          <w:color w:val="000000"/>
          <w:sz w:val="24"/>
          <w:szCs w:val="24"/>
          <w:lang w:val="ru-RU" w:eastAsia="ko-KR"/>
        </w:rPr>
        <w:t>НЫСАН                                                                                           «___» _______ 2018ж</w:t>
      </w:r>
    </w:p>
    <w:p w14:paraId="7236D3FE" w14:textId="3AB8A4AF" w:rsidR="001373FA" w:rsidRPr="00C5022D" w:rsidRDefault="004020E3" w:rsidP="004020E3">
      <w:pPr>
        <w:tabs>
          <w:tab w:val="clear" w:pos="1080"/>
        </w:tabs>
        <w:autoSpaceDE w:val="0"/>
        <w:spacing w:line="240" w:lineRule="auto"/>
        <w:ind w:left="0" w:firstLine="720"/>
        <w:jc w:val="center"/>
        <w:rPr>
          <w:rFonts w:ascii="Times New Roman" w:hAnsi="Times New Roman"/>
          <w:b/>
          <w:color w:val="000000"/>
          <w:sz w:val="24"/>
          <w:szCs w:val="24"/>
          <w:lang w:val="ru-RU" w:eastAsia="ko-KR"/>
        </w:rPr>
      </w:pPr>
      <w:r w:rsidRPr="00C5022D">
        <w:rPr>
          <w:rFonts w:ascii="Times New Roman" w:hAnsi="Times New Roman"/>
          <w:b/>
          <w:color w:val="000000"/>
          <w:sz w:val="24"/>
          <w:szCs w:val="24"/>
          <w:lang w:val="kk-KZ" w:eastAsia="ko-KR"/>
        </w:rPr>
        <w:t xml:space="preserve">                                                                            </w:t>
      </w:r>
      <w:r w:rsidR="001373FA" w:rsidRPr="00C5022D">
        <w:rPr>
          <w:rFonts w:ascii="Times New Roman" w:hAnsi="Times New Roman"/>
          <w:b/>
          <w:color w:val="000000"/>
          <w:sz w:val="24"/>
          <w:szCs w:val="24"/>
          <w:lang w:val="en-US" w:eastAsia="ko-KR"/>
        </w:rPr>
        <w:t xml:space="preserve">№ </w:t>
      </w:r>
      <w:r w:rsidR="001373FA" w:rsidRPr="00C5022D">
        <w:rPr>
          <w:rFonts w:ascii="Times New Roman" w:hAnsi="Times New Roman"/>
          <w:b/>
          <w:color w:val="000000"/>
          <w:sz w:val="24"/>
          <w:szCs w:val="24"/>
          <w:lang w:val="ru-RU" w:eastAsia="ko-KR"/>
        </w:rPr>
        <w:t xml:space="preserve">_____ </w:t>
      </w:r>
      <w:r w:rsidR="001373FA" w:rsidRPr="00C5022D">
        <w:rPr>
          <w:rFonts w:ascii="Times New Roman" w:hAnsi="Times New Roman"/>
          <w:b/>
          <w:color w:val="000000"/>
          <w:sz w:val="24"/>
          <w:szCs w:val="24"/>
          <w:lang w:val="en-US" w:eastAsia="ko-KR"/>
        </w:rPr>
        <w:t>шартқа</w:t>
      </w:r>
      <w:r w:rsidR="001373FA" w:rsidRPr="00C5022D">
        <w:rPr>
          <w:rFonts w:ascii="Times New Roman" w:hAnsi="Times New Roman"/>
          <w:b/>
          <w:color w:val="000000"/>
          <w:sz w:val="24"/>
          <w:szCs w:val="24"/>
          <w:lang w:val="kk-KZ" w:eastAsia="ko-KR"/>
        </w:rPr>
        <w:t xml:space="preserve"> №</w:t>
      </w:r>
      <w:r w:rsidR="006A242C" w:rsidRPr="00C5022D">
        <w:rPr>
          <w:rFonts w:ascii="Times New Roman" w:hAnsi="Times New Roman"/>
          <w:b/>
          <w:color w:val="000000"/>
          <w:sz w:val="24"/>
          <w:szCs w:val="24"/>
          <w:lang w:val="kk-KZ" w:eastAsia="ko-KR"/>
        </w:rPr>
        <w:t>4</w:t>
      </w:r>
      <w:r w:rsidR="001373FA" w:rsidRPr="00C5022D">
        <w:rPr>
          <w:rFonts w:ascii="Times New Roman" w:hAnsi="Times New Roman"/>
          <w:b/>
          <w:color w:val="000000"/>
          <w:sz w:val="24"/>
          <w:szCs w:val="24"/>
          <w:lang w:val="en-US" w:eastAsia="ko-KR"/>
        </w:rPr>
        <w:t xml:space="preserve"> қосымша</w:t>
      </w:r>
      <w:r w:rsidR="001373FA" w:rsidRPr="00C5022D">
        <w:rPr>
          <w:rFonts w:ascii="Times New Roman" w:hAnsi="Times New Roman"/>
          <w:b/>
          <w:color w:val="000000"/>
          <w:sz w:val="24"/>
          <w:szCs w:val="24"/>
          <w:lang w:val="ru-RU" w:eastAsia="ko-KR"/>
        </w:rPr>
        <w:t>.</w:t>
      </w:r>
    </w:p>
    <w:tbl>
      <w:tblPr>
        <w:tblW w:w="9779" w:type="dxa"/>
        <w:tblInd w:w="2" w:type="dxa"/>
        <w:tblLayout w:type="fixed"/>
        <w:tblLook w:val="00A0" w:firstRow="1" w:lastRow="0" w:firstColumn="1" w:lastColumn="0" w:noHBand="0" w:noVBand="0"/>
      </w:tblPr>
      <w:tblGrid>
        <w:gridCol w:w="6"/>
        <w:gridCol w:w="555"/>
        <w:gridCol w:w="1670"/>
        <w:gridCol w:w="113"/>
        <w:gridCol w:w="554"/>
        <w:gridCol w:w="781"/>
        <w:gridCol w:w="619"/>
        <w:gridCol w:w="1352"/>
        <w:gridCol w:w="828"/>
        <w:gridCol w:w="827"/>
        <w:gridCol w:w="1099"/>
        <w:gridCol w:w="58"/>
        <w:gridCol w:w="841"/>
        <w:gridCol w:w="476"/>
      </w:tblGrid>
      <w:tr w:rsidR="001373FA" w:rsidRPr="00C5022D" w14:paraId="25688EDD" w14:textId="77777777" w:rsidTr="00B42ECD">
        <w:trPr>
          <w:trHeight w:val="308"/>
        </w:trPr>
        <w:tc>
          <w:tcPr>
            <w:tcW w:w="9779" w:type="dxa"/>
            <w:gridSpan w:val="14"/>
            <w:noWrap/>
            <w:vAlign w:val="center"/>
          </w:tcPr>
          <w:p w14:paraId="3C6FBB13" w14:textId="77777777" w:rsidR="001373FA" w:rsidRPr="00C5022D" w:rsidRDefault="001373FA" w:rsidP="001373FA">
            <w:pPr>
              <w:tabs>
                <w:tab w:val="clear" w:pos="1080"/>
              </w:tabs>
              <w:spacing w:line="240" w:lineRule="auto"/>
              <w:ind w:left="0" w:firstLine="0"/>
              <w:jc w:val="center"/>
              <w:rPr>
                <w:rFonts w:ascii="Times New Roman" w:hAnsi="Times New Roman"/>
                <w:b/>
                <w:bCs/>
                <w:lang w:val="kk-KZ" w:eastAsia="ko-KR"/>
              </w:rPr>
            </w:pPr>
            <w:r w:rsidRPr="00C5022D">
              <w:rPr>
                <w:rFonts w:ascii="Times New Roman" w:hAnsi="Times New Roman"/>
                <w:b/>
                <w:bCs/>
                <w:lang w:val="kk-KZ" w:eastAsia="ko-KR"/>
              </w:rPr>
              <w:t>2018 жылғы «__» ___________ № ____ шот-фактура</w:t>
            </w:r>
          </w:p>
        </w:tc>
      </w:tr>
      <w:tr w:rsidR="001373FA" w:rsidRPr="00C5022D" w14:paraId="480FE137" w14:textId="77777777" w:rsidTr="00B42ECD">
        <w:trPr>
          <w:trHeight w:val="255"/>
        </w:trPr>
        <w:tc>
          <w:tcPr>
            <w:tcW w:w="9303" w:type="dxa"/>
            <w:gridSpan w:val="13"/>
            <w:tcBorders>
              <w:top w:val="nil"/>
              <w:left w:val="nil"/>
              <w:bottom w:val="single" w:sz="4" w:space="0" w:color="auto"/>
              <w:right w:val="nil"/>
            </w:tcBorders>
            <w:vAlign w:val="bottom"/>
          </w:tcPr>
          <w:p w14:paraId="373D6849" w14:textId="77777777" w:rsidR="001373FA" w:rsidRPr="00C5022D" w:rsidRDefault="001373FA" w:rsidP="001373FA">
            <w:pPr>
              <w:tabs>
                <w:tab w:val="clear" w:pos="1080"/>
              </w:tabs>
              <w:spacing w:line="240" w:lineRule="auto"/>
              <w:ind w:left="0" w:firstLine="0"/>
              <w:jc w:val="left"/>
              <w:rPr>
                <w:rFonts w:ascii="Times New Roman" w:hAnsi="Times New Roman"/>
                <w:b/>
                <w:bCs/>
                <w:sz w:val="18"/>
                <w:szCs w:val="18"/>
                <w:lang w:val="kk-KZ" w:eastAsia="ko-KR"/>
              </w:rPr>
            </w:pPr>
          </w:p>
        </w:tc>
        <w:tc>
          <w:tcPr>
            <w:tcW w:w="476" w:type="dxa"/>
            <w:tcBorders>
              <w:top w:val="nil"/>
              <w:left w:val="nil"/>
              <w:bottom w:val="single" w:sz="4" w:space="0" w:color="auto"/>
              <w:right w:val="nil"/>
            </w:tcBorders>
            <w:vAlign w:val="bottom"/>
          </w:tcPr>
          <w:p w14:paraId="49D6949B" w14:textId="77777777" w:rsidR="001373FA" w:rsidRPr="00C5022D" w:rsidRDefault="001373FA" w:rsidP="001373FA">
            <w:pPr>
              <w:tabs>
                <w:tab w:val="clear" w:pos="1080"/>
              </w:tabs>
              <w:spacing w:line="240" w:lineRule="auto"/>
              <w:ind w:left="0" w:firstLine="0"/>
              <w:jc w:val="right"/>
              <w:rPr>
                <w:rFonts w:ascii="Times New Roman" w:hAnsi="Times New Roman"/>
                <w:sz w:val="18"/>
                <w:szCs w:val="18"/>
                <w:lang w:val="kk-KZ" w:eastAsia="ko-KR"/>
              </w:rPr>
            </w:pPr>
            <w:r w:rsidRPr="00C5022D">
              <w:rPr>
                <w:rFonts w:ascii="Times New Roman" w:hAnsi="Times New Roman"/>
                <w:sz w:val="18"/>
                <w:szCs w:val="18"/>
                <w:lang w:val="kk-KZ" w:eastAsia="ko-KR"/>
              </w:rPr>
              <w:t>(1а)</w:t>
            </w:r>
          </w:p>
        </w:tc>
      </w:tr>
      <w:tr w:rsidR="001373FA" w:rsidRPr="00C5022D" w14:paraId="1DBE0CE1" w14:textId="77777777" w:rsidTr="00B42ECD">
        <w:trPr>
          <w:trHeight w:val="255"/>
        </w:trPr>
        <w:tc>
          <w:tcPr>
            <w:tcW w:w="9303" w:type="dxa"/>
            <w:gridSpan w:val="13"/>
            <w:tcBorders>
              <w:top w:val="nil"/>
              <w:left w:val="nil"/>
              <w:bottom w:val="single" w:sz="4" w:space="0" w:color="auto"/>
              <w:right w:val="nil"/>
            </w:tcBorders>
            <w:vAlign w:val="bottom"/>
          </w:tcPr>
          <w:p w14:paraId="243FCBD5" w14:textId="77777777" w:rsidR="001373FA" w:rsidRPr="00C5022D" w:rsidRDefault="001373FA" w:rsidP="001373FA">
            <w:pPr>
              <w:tabs>
                <w:tab w:val="clear" w:pos="1080"/>
              </w:tabs>
              <w:spacing w:line="240" w:lineRule="auto"/>
              <w:ind w:left="0" w:firstLine="0"/>
              <w:jc w:val="left"/>
              <w:rPr>
                <w:rFonts w:ascii="Times New Roman" w:hAnsi="Times New Roman"/>
                <w:b/>
                <w:bCs/>
                <w:sz w:val="18"/>
                <w:szCs w:val="18"/>
                <w:lang w:val="kk-KZ" w:eastAsia="ko-KR"/>
              </w:rPr>
            </w:pPr>
            <w:r w:rsidRPr="00C5022D">
              <w:rPr>
                <w:rFonts w:ascii="Times New Roman" w:hAnsi="Times New Roman"/>
                <w:b/>
                <w:bCs/>
                <w:sz w:val="18"/>
                <w:szCs w:val="18"/>
                <w:lang w:val="kk-KZ" w:eastAsia="ko-KR"/>
              </w:rPr>
              <w:t xml:space="preserve">Жеткізуші:  Жауапкершілігі Шектеулі Серіктестігі  </w:t>
            </w:r>
          </w:p>
        </w:tc>
        <w:tc>
          <w:tcPr>
            <w:tcW w:w="476" w:type="dxa"/>
            <w:tcBorders>
              <w:top w:val="nil"/>
              <w:left w:val="nil"/>
              <w:bottom w:val="single" w:sz="4" w:space="0" w:color="auto"/>
              <w:right w:val="nil"/>
            </w:tcBorders>
            <w:noWrap/>
            <w:vAlign w:val="bottom"/>
          </w:tcPr>
          <w:p w14:paraId="3E7B5D7B" w14:textId="77777777" w:rsidR="001373FA" w:rsidRPr="00C5022D" w:rsidRDefault="001373FA" w:rsidP="001373FA">
            <w:pPr>
              <w:tabs>
                <w:tab w:val="clear" w:pos="1080"/>
              </w:tabs>
              <w:spacing w:line="240" w:lineRule="auto"/>
              <w:ind w:left="0" w:firstLine="0"/>
              <w:jc w:val="right"/>
              <w:rPr>
                <w:rFonts w:ascii="Times New Roman" w:hAnsi="Times New Roman"/>
                <w:b/>
                <w:bCs/>
                <w:sz w:val="18"/>
                <w:szCs w:val="18"/>
                <w:lang w:val="kk-KZ" w:eastAsia="ko-KR"/>
              </w:rPr>
            </w:pPr>
            <w:r w:rsidRPr="00C5022D">
              <w:rPr>
                <w:rFonts w:ascii="Times New Roman" w:hAnsi="Times New Roman"/>
                <w:b/>
                <w:bCs/>
                <w:sz w:val="18"/>
                <w:szCs w:val="18"/>
                <w:lang w:val="kk-KZ" w:eastAsia="ko-KR"/>
              </w:rPr>
              <w:t>(2)</w:t>
            </w:r>
          </w:p>
        </w:tc>
      </w:tr>
      <w:tr w:rsidR="001373FA" w:rsidRPr="00C5022D" w14:paraId="7EEC97DC" w14:textId="77777777" w:rsidTr="00B42ECD">
        <w:trPr>
          <w:trHeight w:val="255"/>
        </w:trPr>
        <w:tc>
          <w:tcPr>
            <w:tcW w:w="9779" w:type="dxa"/>
            <w:gridSpan w:val="14"/>
            <w:vAlign w:val="bottom"/>
          </w:tcPr>
          <w:p w14:paraId="1F00DB5F" w14:textId="77777777" w:rsidR="001373FA" w:rsidRPr="00C5022D" w:rsidRDefault="001373FA" w:rsidP="001373FA">
            <w:pPr>
              <w:tabs>
                <w:tab w:val="clear" w:pos="1080"/>
              </w:tabs>
              <w:spacing w:line="240" w:lineRule="auto"/>
              <w:ind w:left="0" w:firstLine="0"/>
              <w:jc w:val="left"/>
              <w:rPr>
                <w:rFonts w:ascii="Times New Roman" w:hAnsi="Times New Roman"/>
                <w:sz w:val="18"/>
                <w:szCs w:val="18"/>
                <w:lang w:val="kk-KZ" w:eastAsia="ko-KR"/>
              </w:rPr>
            </w:pPr>
            <w:r w:rsidRPr="00C5022D">
              <w:rPr>
                <w:rFonts w:ascii="Times New Roman" w:hAnsi="Times New Roman"/>
                <w:sz w:val="18"/>
                <w:szCs w:val="18"/>
                <w:lang w:val="kk-KZ" w:eastAsia="ko-KR"/>
              </w:rPr>
              <w:t xml:space="preserve">Жеткізуші БСН, СТН және мекенжайы: </w:t>
            </w:r>
          </w:p>
        </w:tc>
      </w:tr>
      <w:tr w:rsidR="001373FA" w:rsidRPr="00C5022D" w14:paraId="6186219A" w14:textId="77777777" w:rsidTr="00B42ECD">
        <w:trPr>
          <w:trHeight w:val="255"/>
        </w:trPr>
        <w:tc>
          <w:tcPr>
            <w:tcW w:w="9303" w:type="dxa"/>
            <w:gridSpan w:val="13"/>
            <w:tcBorders>
              <w:top w:val="nil"/>
              <w:left w:val="nil"/>
              <w:bottom w:val="single" w:sz="4" w:space="0" w:color="auto"/>
              <w:right w:val="nil"/>
            </w:tcBorders>
            <w:vAlign w:val="bottom"/>
          </w:tcPr>
          <w:p w14:paraId="558AD6A5" w14:textId="77777777" w:rsidR="001373FA" w:rsidRPr="00C5022D" w:rsidRDefault="001373FA" w:rsidP="001373FA">
            <w:pPr>
              <w:tabs>
                <w:tab w:val="clear" w:pos="1080"/>
              </w:tabs>
              <w:spacing w:line="240" w:lineRule="auto"/>
              <w:ind w:left="0" w:firstLine="0"/>
              <w:jc w:val="left"/>
              <w:rPr>
                <w:rFonts w:ascii="Times New Roman" w:hAnsi="Times New Roman"/>
                <w:sz w:val="18"/>
                <w:szCs w:val="18"/>
                <w:lang w:val="en-US" w:eastAsia="ko-KR"/>
              </w:rPr>
            </w:pPr>
            <w:r w:rsidRPr="00C5022D">
              <w:rPr>
                <w:rFonts w:ascii="Times New Roman" w:hAnsi="Times New Roman"/>
                <w:sz w:val="18"/>
                <w:szCs w:val="18"/>
                <w:lang w:val="en-US" w:eastAsia="ko-KR"/>
              </w:rPr>
              <w:t xml:space="preserve">Жеткізушінің есеп шоты:  БСК </w:t>
            </w:r>
          </w:p>
        </w:tc>
        <w:tc>
          <w:tcPr>
            <w:tcW w:w="476" w:type="dxa"/>
            <w:tcBorders>
              <w:top w:val="nil"/>
              <w:left w:val="nil"/>
              <w:bottom w:val="single" w:sz="4" w:space="0" w:color="auto"/>
              <w:right w:val="nil"/>
            </w:tcBorders>
            <w:noWrap/>
            <w:vAlign w:val="bottom"/>
          </w:tcPr>
          <w:p w14:paraId="4A595E5E" w14:textId="77777777" w:rsidR="001373FA" w:rsidRPr="00C5022D" w:rsidRDefault="001373FA" w:rsidP="001373FA">
            <w:pPr>
              <w:tabs>
                <w:tab w:val="clear" w:pos="1080"/>
              </w:tabs>
              <w:spacing w:line="240" w:lineRule="auto"/>
              <w:ind w:left="0" w:firstLine="0"/>
              <w:jc w:val="right"/>
              <w:rPr>
                <w:rFonts w:ascii="Times New Roman" w:hAnsi="Times New Roman"/>
                <w:sz w:val="18"/>
                <w:szCs w:val="18"/>
                <w:lang w:val="en-US" w:eastAsia="ko-KR"/>
              </w:rPr>
            </w:pPr>
            <w:r w:rsidRPr="00C5022D">
              <w:rPr>
                <w:rFonts w:ascii="Times New Roman" w:hAnsi="Times New Roman"/>
                <w:sz w:val="18"/>
                <w:szCs w:val="18"/>
                <w:lang w:val="en-US" w:eastAsia="ko-KR"/>
              </w:rPr>
              <w:t>(2б)</w:t>
            </w:r>
          </w:p>
        </w:tc>
      </w:tr>
      <w:tr w:rsidR="001373FA" w:rsidRPr="00C5022D" w14:paraId="79B4E0F8" w14:textId="77777777" w:rsidTr="00B42ECD">
        <w:trPr>
          <w:trHeight w:val="255"/>
        </w:trPr>
        <w:tc>
          <w:tcPr>
            <w:tcW w:w="9303" w:type="dxa"/>
            <w:gridSpan w:val="13"/>
            <w:tcBorders>
              <w:top w:val="nil"/>
              <w:left w:val="nil"/>
              <w:bottom w:val="single" w:sz="4" w:space="0" w:color="auto"/>
              <w:right w:val="nil"/>
            </w:tcBorders>
            <w:vAlign w:val="bottom"/>
          </w:tcPr>
          <w:p w14:paraId="71C3E889" w14:textId="77777777" w:rsidR="001373FA" w:rsidRPr="00C5022D" w:rsidRDefault="001373FA" w:rsidP="001373FA">
            <w:pPr>
              <w:tabs>
                <w:tab w:val="clear" w:pos="1080"/>
              </w:tabs>
              <w:spacing w:line="240" w:lineRule="auto"/>
              <w:ind w:left="0" w:firstLine="0"/>
              <w:jc w:val="left"/>
              <w:rPr>
                <w:rFonts w:ascii="Times New Roman" w:hAnsi="Times New Roman"/>
                <w:sz w:val="18"/>
                <w:szCs w:val="18"/>
                <w:lang w:val="en-US" w:eastAsia="ko-KR"/>
              </w:rPr>
            </w:pPr>
            <w:r w:rsidRPr="00C5022D">
              <w:rPr>
                <w:rFonts w:ascii="Times New Roman" w:hAnsi="Times New Roman"/>
                <w:sz w:val="18"/>
                <w:szCs w:val="18"/>
                <w:lang w:val="en-US" w:eastAsia="ko-KR"/>
              </w:rPr>
              <w:t xml:space="preserve">ҚҚС бойынша тіркеу есебіне қою куәлігі: </w:t>
            </w:r>
          </w:p>
        </w:tc>
        <w:tc>
          <w:tcPr>
            <w:tcW w:w="476" w:type="dxa"/>
            <w:tcBorders>
              <w:top w:val="nil"/>
              <w:left w:val="nil"/>
              <w:bottom w:val="single" w:sz="4" w:space="0" w:color="auto"/>
              <w:right w:val="nil"/>
            </w:tcBorders>
            <w:noWrap/>
            <w:vAlign w:val="bottom"/>
          </w:tcPr>
          <w:p w14:paraId="03BCB693" w14:textId="77777777" w:rsidR="001373FA" w:rsidRPr="00C5022D" w:rsidRDefault="001373FA" w:rsidP="001373FA">
            <w:pPr>
              <w:tabs>
                <w:tab w:val="clear" w:pos="1080"/>
              </w:tabs>
              <w:spacing w:line="240" w:lineRule="auto"/>
              <w:ind w:left="0" w:firstLine="0"/>
              <w:jc w:val="right"/>
              <w:rPr>
                <w:rFonts w:ascii="Times New Roman" w:hAnsi="Times New Roman"/>
                <w:sz w:val="18"/>
                <w:szCs w:val="18"/>
                <w:lang w:val="en-US" w:eastAsia="ko-KR"/>
              </w:rPr>
            </w:pPr>
            <w:r w:rsidRPr="00C5022D">
              <w:rPr>
                <w:rFonts w:ascii="Times New Roman" w:hAnsi="Times New Roman"/>
                <w:sz w:val="18"/>
                <w:szCs w:val="18"/>
                <w:lang w:val="en-US" w:eastAsia="ko-KR"/>
              </w:rPr>
              <w:t> </w:t>
            </w:r>
          </w:p>
        </w:tc>
      </w:tr>
      <w:tr w:rsidR="001373FA" w:rsidRPr="00C5022D" w14:paraId="31CFD5A3" w14:textId="77777777" w:rsidTr="00B42ECD">
        <w:trPr>
          <w:trHeight w:val="255"/>
        </w:trPr>
        <w:tc>
          <w:tcPr>
            <w:tcW w:w="9303" w:type="dxa"/>
            <w:gridSpan w:val="13"/>
            <w:tcBorders>
              <w:top w:val="nil"/>
              <w:left w:val="nil"/>
              <w:bottom w:val="single" w:sz="4" w:space="0" w:color="auto"/>
              <w:right w:val="nil"/>
            </w:tcBorders>
            <w:vAlign w:val="bottom"/>
          </w:tcPr>
          <w:p w14:paraId="2B277372" w14:textId="77777777" w:rsidR="001373FA" w:rsidRPr="00C5022D" w:rsidRDefault="001373FA" w:rsidP="001373FA">
            <w:pPr>
              <w:tabs>
                <w:tab w:val="clear" w:pos="1080"/>
              </w:tabs>
              <w:spacing w:line="240" w:lineRule="auto"/>
              <w:ind w:left="0" w:firstLine="0"/>
              <w:jc w:val="left"/>
              <w:rPr>
                <w:rFonts w:ascii="Times New Roman" w:hAnsi="Times New Roman"/>
                <w:sz w:val="18"/>
                <w:szCs w:val="18"/>
                <w:lang w:val="en-US" w:eastAsia="ko-KR"/>
              </w:rPr>
            </w:pPr>
            <w:r w:rsidRPr="00C5022D">
              <w:rPr>
                <w:rFonts w:ascii="Times New Roman" w:hAnsi="Times New Roman"/>
                <w:sz w:val="18"/>
                <w:szCs w:val="18"/>
                <w:lang w:val="en-US" w:eastAsia="ko-KR"/>
              </w:rPr>
              <w:t xml:space="preserve">Тауарларды (жұмыстарды, қызметтерді) жеткізу шарты (келісімшарты): </w:t>
            </w:r>
          </w:p>
        </w:tc>
        <w:tc>
          <w:tcPr>
            <w:tcW w:w="476" w:type="dxa"/>
            <w:tcBorders>
              <w:top w:val="nil"/>
              <w:left w:val="nil"/>
              <w:bottom w:val="single" w:sz="4" w:space="0" w:color="auto"/>
              <w:right w:val="nil"/>
            </w:tcBorders>
            <w:noWrap/>
            <w:vAlign w:val="bottom"/>
          </w:tcPr>
          <w:p w14:paraId="23849EE1" w14:textId="77777777" w:rsidR="001373FA" w:rsidRPr="00C5022D" w:rsidRDefault="001373FA" w:rsidP="001373FA">
            <w:pPr>
              <w:tabs>
                <w:tab w:val="clear" w:pos="1080"/>
              </w:tabs>
              <w:spacing w:line="240" w:lineRule="auto"/>
              <w:ind w:left="0" w:firstLine="0"/>
              <w:jc w:val="right"/>
              <w:rPr>
                <w:rFonts w:ascii="Times New Roman" w:hAnsi="Times New Roman"/>
                <w:sz w:val="18"/>
                <w:szCs w:val="18"/>
                <w:lang w:val="en-US" w:eastAsia="ko-KR"/>
              </w:rPr>
            </w:pPr>
            <w:r w:rsidRPr="00C5022D">
              <w:rPr>
                <w:rFonts w:ascii="Times New Roman" w:hAnsi="Times New Roman"/>
                <w:sz w:val="18"/>
                <w:szCs w:val="18"/>
                <w:lang w:val="en-US" w:eastAsia="ko-KR"/>
              </w:rPr>
              <w:t>(3)</w:t>
            </w:r>
          </w:p>
        </w:tc>
      </w:tr>
      <w:tr w:rsidR="001373FA" w:rsidRPr="00C5022D" w14:paraId="719AC5A3" w14:textId="77777777" w:rsidTr="00B42ECD">
        <w:trPr>
          <w:trHeight w:val="255"/>
        </w:trPr>
        <w:tc>
          <w:tcPr>
            <w:tcW w:w="9303" w:type="dxa"/>
            <w:gridSpan w:val="13"/>
            <w:tcBorders>
              <w:top w:val="nil"/>
              <w:left w:val="nil"/>
              <w:bottom w:val="single" w:sz="4" w:space="0" w:color="auto"/>
              <w:right w:val="nil"/>
            </w:tcBorders>
            <w:vAlign w:val="bottom"/>
          </w:tcPr>
          <w:p w14:paraId="0D439507" w14:textId="77777777" w:rsidR="001373FA" w:rsidRPr="00C5022D" w:rsidRDefault="001373FA" w:rsidP="001373FA">
            <w:pPr>
              <w:tabs>
                <w:tab w:val="clear" w:pos="1080"/>
              </w:tabs>
              <w:spacing w:line="240" w:lineRule="auto"/>
              <w:ind w:left="0" w:firstLine="0"/>
              <w:jc w:val="left"/>
              <w:rPr>
                <w:rFonts w:ascii="Times New Roman" w:hAnsi="Times New Roman"/>
                <w:sz w:val="18"/>
                <w:szCs w:val="18"/>
                <w:lang w:val="en-US" w:eastAsia="ko-KR"/>
              </w:rPr>
            </w:pPr>
            <w:r w:rsidRPr="00C5022D">
              <w:rPr>
                <w:rFonts w:ascii="Times New Roman" w:hAnsi="Times New Roman"/>
                <w:sz w:val="18"/>
                <w:szCs w:val="18"/>
                <w:lang w:val="en-US" w:eastAsia="ko-KR"/>
              </w:rPr>
              <w:t>Шарт (келісімшарт) бойынша төлеу ережелері: қолма-қол ақшасыз есеп айырысу</w:t>
            </w:r>
          </w:p>
        </w:tc>
        <w:tc>
          <w:tcPr>
            <w:tcW w:w="476" w:type="dxa"/>
            <w:tcBorders>
              <w:top w:val="nil"/>
              <w:left w:val="nil"/>
              <w:bottom w:val="single" w:sz="4" w:space="0" w:color="auto"/>
              <w:right w:val="nil"/>
            </w:tcBorders>
            <w:noWrap/>
            <w:vAlign w:val="bottom"/>
          </w:tcPr>
          <w:p w14:paraId="74B8D39B" w14:textId="77777777" w:rsidR="001373FA" w:rsidRPr="00C5022D" w:rsidRDefault="001373FA" w:rsidP="001373FA">
            <w:pPr>
              <w:tabs>
                <w:tab w:val="clear" w:pos="1080"/>
              </w:tabs>
              <w:spacing w:line="240" w:lineRule="auto"/>
              <w:ind w:left="0" w:firstLine="0"/>
              <w:jc w:val="right"/>
              <w:rPr>
                <w:rFonts w:ascii="Times New Roman" w:hAnsi="Times New Roman"/>
                <w:sz w:val="18"/>
                <w:szCs w:val="18"/>
                <w:lang w:val="en-US" w:eastAsia="ko-KR"/>
              </w:rPr>
            </w:pPr>
            <w:r w:rsidRPr="00C5022D">
              <w:rPr>
                <w:rFonts w:ascii="Times New Roman" w:hAnsi="Times New Roman"/>
                <w:sz w:val="18"/>
                <w:szCs w:val="18"/>
                <w:lang w:val="en-US" w:eastAsia="ko-KR"/>
              </w:rPr>
              <w:t>(4)</w:t>
            </w:r>
          </w:p>
        </w:tc>
      </w:tr>
      <w:tr w:rsidR="001373FA" w:rsidRPr="00C5022D" w14:paraId="34BFB97E" w14:textId="77777777" w:rsidTr="00B42ECD">
        <w:trPr>
          <w:trHeight w:val="255"/>
        </w:trPr>
        <w:tc>
          <w:tcPr>
            <w:tcW w:w="9303" w:type="dxa"/>
            <w:gridSpan w:val="13"/>
            <w:vAlign w:val="bottom"/>
          </w:tcPr>
          <w:p w14:paraId="599CE072" w14:textId="77777777" w:rsidR="001373FA" w:rsidRPr="00C5022D" w:rsidRDefault="001373FA" w:rsidP="001373FA">
            <w:pPr>
              <w:tabs>
                <w:tab w:val="clear" w:pos="1080"/>
              </w:tabs>
              <w:spacing w:line="240" w:lineRule="auto"/>
              <w:ind w:left="0" w:firstLine="0"/>
              <w:jc w:val="left"/>
              <w:rPr>
                <w:rFonts w:ascii="Times New Roman" w:hAnsi="Times New Roman"/>
                <w:sz w:val="18"/>
                <w:szCs w:val="18"/>
                <w:lang w:val="en-US" w:eastAsia="ko-KR"/>
              </w:rPr>
            </w:pPr>
            <w:r w:rsidRPr="00C5022D">
              <w:rPr>
                <w:rFonts w:ascii="Times New Roman" w:hAnsi="Times New Roman"/>
                <w:sz w:val="18"/>
                <w:szCs w:val="18"/>
                <w:lang w:val="en-US" w:eastAsia="ko-KR"/>
              </w:rPr>
              <w:t xml:space="preserve">Тауарларды (жұмыстарды, қызметтерді) жеткізудің межелі орны: </w:t>
            </w:r>
          </w:p>
        </w:tc>
        <w:tc>
          <w:tcPr>
            <w:tcW w:w="476" w:type="dxa"/>
            <w:noWrap/>
            <w:vAlign w:val="bottom"/>
          </w:tcPr>
          <w:p w14:paraId="725B5458" w14:textId="77777777" w:rsidR="001373FA" w:rsidRPr="00C5022D" w:rsidRDefault="001373FA" w:rsidP="001373FA">
            <w:pPr>
              <w:tabs>
                <w:tab w:val="clear" w:pos="1080"/>
              </w:tabs>
              <w:spacing w:line="240" w:lineRule="auto"/>
              <w:ind w:left="0" w:firstLine="0"/>
              <w:jc w:val="left"/>
              <w:rPr>
                <w:rFonts w:ascii="Times New Roman" w:hAnsi="Times New Roman"/>
                <w:sz w:val="18"/>
                <w:szCs w:val="18"/>
                <w:lang w:val="en-US" w:eastAsia="ko-KR"/>
              </w:rPr>
            </w:pPr>
          </w:p>
        </w:tc>
      </w:tr>
      <w:tr w:rsidR="001373FA" w:rsidRPr="00C5022D" w14:paraId="79A932A2" w14:textId="77777777" w:rsidTr="00B42ECD">
        <w:trPr>
          <w:trHeight w:val="255"/>
        </w:trPr>
        <w:tc>
          <w:tcPr>
            <w:tcW w:w="9303" w:type="dxa"/>
            <w:gridSpan w:val="13"/>
            <w:tcBorders>
              <w:top w:val="single" w:sz="4" w:space="0" w:color="auto"/>
              <w:left w:val="nil"/>
              <w:bottom w:val="nil"/>
              <w:right w:val="nil"/>
            </w:tcBorders>
          </w:tcPr>
          <w:p w14:paraId="3A3BE4A0" w14:textId="77777777" w:rsidR="001373FA" w:rsidRPr="00C5022D" w:rsidRDefault="001373FA" w:rsidP="001373FA">
            <w:pPr>
              <w:tabs>
                <w:tab w:val="clear" w:pos="1080"/>
              </w:tabs>
              <w:spacing w:line="240" w:lineRule="auto"/>
              <w:ind w:left="0" w:firstLine="0"/>
              <w:jc w:val="center"/>
              <w:rPr>
                <w:rFonts w:ascii="Times New Roman" w:hAnsi="Times New Roman"/>
                <w:i/>
                <w:iCs/>
                <w:sz w:val="18"/>
                <w:szCs w:val="18"/>
                <w:lang w:val="en-US" w:eastAsia="ko-KR"/>
              </w:rPr>
            </w:pPr>
            <w:r w:rsidRPr="00C5022D">
              <w:rPr>
                <w:rFonts w:ascii="Times New Roman" w:hAnsi="Times New Roman"/>
                <w:i/>
                <w:iCs/>
                <w:sz w:val="18"/>
                <w:szCs w:val="18"/>
                <w:lang w:val="en-US" w:eastAsia="ko-KR"/>
              </w:rPr>
              <w:t>мемлекет, өңір, облыс, қала, аудан</w:t>
            </w:r>
          </w:p>
        </w:tc>
        <w:tc>
          <w:tcPr>
            <w:tcW w:w="476" w:type="dxa"/>
            <w:tcBorders>
              <w:top w:val="single" w:sz="4" w:space="0" w:color="auto"/>
              <w:left w:val="nil"/>
              <w:bottom w:val="nil"/>
              <w:right w:val="nil"/>
            </w:tcBorders>
            <w:noWrap/>
          </w:tcPr>
          <w:p w14:paraId="26BE9D67" w14:textId="77777777" w:rsidR="001373FA" w:rsidRPr="00C5022D" w:rsidRDefault="001373FA" w:rsidP="001373FA">
            <w:pPr>
              <w:tabs>
                <w:tab w:val="clear" w:pos="1080"/>
              </w:tabs>
              <w:spacing w:line="240" w:lineRule="auto"/>
              <w:ind w:left="0" w:firstLine="0"/>
              <w:jc w:val="right"/>
              <w:rPr>
                <w:rFonts w:ascii="Times New Roman" w:hAnsi="Times New Roman"/>
                <w:i/>
                <w:iCs/>
                <w:sz w:val="18"/>
                <w:szCs w:val="18"/>
                <w:lang w:val="en-US" w:eastAsia="ko-KR"/>
              </w:rPr>
            </w:pPr>
            <w:r w:rsidRPr="00C5022D">
              <w:rPr>
                <w:rFonts w:ascii="Times New Roman" w:hAnsi="Times New Roman"/>
                <w:i/>
                <w:iCs/>
                <w:sz w:val="18"/>
                <w:szCs w:val="18"/>
                <w:lang w:val="en-US" w:eastAsia="ko-KR"/>
              </w:rPr>
              <w:t> </w:t>
            </w:r>
          </w:p>
        </w:tc>
      </w:tr>
      <w:tr w:rsidR="001373FA" w:rsidRPr="00C5022D" w14:paraId="73593165" w14:textId="77777777" w:rsidTr="00B42ECD">
        <w:trPr>
          <w:trHeight w:val="255"/>
        </w:trPr>
        <w:tc>
          <w:tcPr>
            <w:tcW w:w="9303" w:type="dxa"/>
            <w:gridSpan w:val="13"/>
            <w:tcBorders>
              <w:top w:val="nil"/>
              <w:left w:val="nil"/>
              <w:bottom w:val="single" w:sz="4" w:space="0" w:color="auto"/>
              <w:right w:val="nil"/>
            </w:tcBorders>
            <w:vAlign w:val="bottom"/>
          </w:tcPr>
          <w:p w14:paraId="6B087639" w14:textId="77777777" w:rsidR="001373FA" w:rsidRPr="00C5022D" w:rsidRDefault="001373FA" w:rsidP="001373FA">
            <w:pPr>
              <w:tabs>
                <w:tab w:val="clear" w:pos="1080"/>
              </w:tabs>
              <w:spacing w:line="240" w:lineRule="auto"/>
              <w:ind w:left="0" w:firstLine="0"/>
              <w:jc w:val="left"/>
              <w:rPr>
                <w:rFonts w:ascii="Times New Roman" w:hAnsi="Times New Roman"/>
                <w:sz w:val="18"/>
                <w:szCs w:val="18"/>
                <w:lang w:val="en-US" w:eastAsia="ko-KR"/>
              </w:rPr>
            </w:pPr>
            <w:r w:rsidRPr="00C5022D">
              <w:rPr>
                <w:rFonts w:ascii="Times New Roman" w:hAnsi="Times New Roman"/>
                <w:sz w:val="18"/>
                <w:szCs w:val="18"/>
                <w:lang w:val="en-US" w:eastAsia="ko-KR"/>
              </w:rPr>
              <w:t>Тауарларды (жұмыстарды, қызметтерді) жеткізу сенімхат бойынша жүргізілді: без доверенности</w:t>
            </w:r>
          </w:p>
        </w:tc>
        <w:tc>
          <w:tcPr>
            <w:tcW w:w="476" w:type="dxa"/>
            <w:tcBorders>
              <w:top w:val="nil"/>
              <w:left w:val="nil"/>
              <w:bottom w:val="single" w:sz="4" w:space="0" w:color="auto"/>
              <w:right w:val="nil"/>
            </w:tcBorders>
            <w:noWrap/>
            <w:vAlign w:val="bottom"/>
          </w:tcPr>
          <w:p w14:paraId="3EAC4ED6" w14:textId="77777777" w:rsidR="001373FA" w:rsidRPr="00C5022D" w:rsidRDefault="001373FA" w:rsidP="001373FA">
            <w:pPr>
              <w:tabs>
                <w:tab w:val="clear" w:pos="1080"/>
              </w:tabs>
              <w:spacing w:line="240" w:lineRule="auto"/>
              <w:ind w:left="0" w:firstLine="0"/>
              <w:jc w:val="right"/>
              <w:rPr>
                <w:rFonts w:ascii="Times New Roman" w:hAnsi="Times New Roman"/>
                <w:sz w:val="18"/>
                <w:szCs w:val="18"/>
                <w:lang w:val="en-US" w:eastAsia="ko-KR"/>
              </w:rPr>
            </w:pPr>
            <w:r w:rsidRPr="00C5022D">
              <w:rPr>
                <w:rFonts w:ascii="Times New Roman" w:hAnsi="Times New Roman"/>
                <w:sz w:val="18"/>
                <w:szCs w:val="18"/>
                <w:lang w:val="en-US" w:eastAsia="ko-KR"/>
              </w:rPr>
              <w:t>(5)</w:t>
            </w:r>
          </w:p>
        </w:tc>
      </w:tr>
      <w:tr w:rsidR="001373FA" w:rsidRPr="00C5022D" w14:paraId="1398FF75" w14:textId="77777777" w:rsidTr="00B42ECD">
        <w:trPr>
          <w:trHeight w:val="255"/>
        </w:trPr>
        <w:tc>
          <w:tcPr>
            <w:tcW w:w="9303" w:type="dxa"/>
            <w:gridSpan w:val="13"/>
            <w:tcBorders>
              <w:top w:val="nil"/>
              <w:left w:val="nil"/>
              <w:bottom w:val="single" w:sz="4" w:space="0" w:color="auto"/>
              <w:right w:val="nil"/>
            </w:tcBorders>
            <w:vAlign w:val="bottom"/>
          </w:tcPr>
          <w:p w14:paraId="3FC8DEBC" w14:textId="77777777" w:rsidR="001373FA" w:rsidRPr="00C5022D" w:rsidRDefault="001373FA" w:rsidP="001373FA">
            <w:pPr>
              <w:tabs>
                <w:tab w:val="clear" w:pos="1080"/>
              </w:tabs>
              <w:spacing w:line="240" w:lineRule="auto"/>
              <w:ind w:left="0" w:firstLine="0"/>
              <w:jc w:val="left"/>
              <w:rPr>
                <w:rFonts w:ascii="Times New Roman" w:hAnsi="Times New Roman"/>
                <w:sz w:val="18"/>
                <w:szCs w:val="18"/>
                <w:lang w:val="en-US" w:eastAsia="ko-KR"/>
              </w:rPr>
            </w:pPr>
            <w:r w:rsidRPr="00C5022D">
              <w:rPr>
                <w:rFonts w:ascii="Times New Roman" w:hAnsi="Times New Roman"/>
                <w:sz w:val="18"/>
                <w:szCs w:val="18"/>
                <w:lang w:val="en-US" w:eastAsia="ko-KR"/>
              </w:rPr>
              <w:t>Жөнелту тәсілі: Курьерская доставка</w:t>
            </w:r>
          </w:p>
        </w:tc>
        <w:tc>
          <w:tcPr>
            <w:tcW w:w="476" w:type="dxa"/>
            <w:tcBorders>
              <w:top w:val="nil"/>
              <w:left w:val="nil"/>
              <w:bottom w:val="single" w:sz="4" w:space="0" w:color="auto"/>
              <w:right w:val="nil"/>
            </w:tcBorders>
            <w:noWrap/>
            <w:vAlign w:val="bottom"/>
          </w:tcPr>
          <w:p w14:paraId="1815B3A2" w14:textId="77777777" w:rsidR="001373FA" w:rsidRPr="00C5022D" w:rsidRDefault="001373FA" w:rsidP="001373FA">
            <w:pPr>
              <w:tabs>
                <w:tab w:val="clear" w:pos="1080"/>
              </w:tabs>
              <w:spacing w:line="240" w:lineRule="auto"/>
              <w:ind w:left="0" w:firstLine="0"/>
              <w:jc w:val="right"/>
              <w:rPr>
                <w:rFonts w:ascii="Times New Roman" w:hAnsi="Times New Roman"/>
                <w:sz w:val="18"/>
                <w:szCs w:val="18"/>
                <w:lang w:val="en-US" w:eastAsia="ko-KR"/>
              </w:rPr>
            </w:pPr>
            <w:r w:rsidRPr="00C5022D">
              <w:rPr>
                <w:rFonts w:ascii="Times New Roman" w:hAnsi="Times New Roman"/>
                <w:sz w:val="18"/>
                <w:szCs w:val="18"/>
                <w:lang w:val="en-US" w:eastAsia="ko-KR"/>
              </w:rPr>
              <w:t>(6)</w:t>
            </w:r>
          </w:p>
        </w:tc>
      </w:tr>
      <w:tr w:rsidR="001373FA" w:rsidRPr="00C5022D" w14:paraId="76FC0D2B" w14:textId="77777777" w:rsidTr="00B42ECD">
        <w:trPr>
          <w:trHeight w:val="255"/>
        </w:trPr>
        <w:tc>
          <w:tcPr>
            <w:tcW w:w="9303" w:type="dxa"/>
            <w:gridSpan w:val="13"/>
            <w:tcBorders>
              <w:top w:val="nil"/>
              <w:left w:val="nil"/>
              <w:bottom w:val="single" w:sz="4" w:space="0" w:color="auto"/>
              <w:right w:val="nil"/>
            </w:tcBorders>
            <w:vAlign w:val="bottom"/>
          </w:tcPr>
          <w:p w14:paraId="6F8CE86B" w14:textId="77777777" w:rsidR="001373FA" w:rsidRPr="00C5022D" w:rsidRDefault="001373FA" w:rsidP="001373FA">
            <w:pPr>
              <w:tabs>
                <w:tab w:val="clear" w:pos="1080"/>
              </w:tabs>
              <w:spacing w:line="240" w:lineRule="auto"/>
              <w:ind w:left="0" w:firstLine="0"/>
              <w:jc w:val="left"/>
              <w:rPr>
                <w:rFonts w:ascii="Times New Roman" w:hAnsi="Times New Roman"/>
                <w:sz w:val="18"/>
                <w:szCs w:val="18"/>
                <w:lang w:val="en-US" w:eastAsia="ko-KR"/>
              </w:rPr>
            </w:pPr>
            <w:r w:rsidRPr="00C5022D">
              <w:rPr>
                <w:rFonts w:ascii="Times New Roman" w:hAnsi="Times New Roman"/>
                <w:sz w:val="18"/>
                <w:szCs w:val="18"/>
                <w:lang w:val="en-US" w:eastAsia="ko-KR"/>
              </w:rPr>
              <w:t xml:space="preserve">Тауар-көліктік жүкқұжат: </w:t>
            </w:r>
          </w:p>
        </w:tc>
        <w:tc>
          <w:tcPr>
            <w:tcW w:w="476" w:type="dxa"/>
            <w:tcBorders>
              <w:top w:val="nil"/>
              <w:left w:val="nil"/>
              <w:bottom w:val="single" w:sz="4" w:space="0" w:color="auto"/>
              <w:right w:val="nil"/>
            </w:tcBorders>
            <w:noWrap/>
            <w:vAlign w:val="bottom"/>
          </w:tcPr>
          <w:p w14:paraId="0BBD4490" w14:textId="77777777" w:rsidR="001373FA" w:rsidRPr="00C5022D" w:rsidRDefault="001373FA" w:rsidP="001373FA">
            <w:pPr>
              <w:tabs>
                <w:tab w:val="clear" w:pos="1080"/>
              </w:tabs>
              <w:spacing w:line="240" w:lineRule="auto"/>
              <w:ind w:left="0" w:firstLine="0"/>
              <w:jc w:val="right"/>
              <w:rPr>
                <w:rFonts w:ascii="Times New Roman" w:hAnsi="Times New Roman"/>
                <w:sz w:val="18"/>
                <w:szCs w:val="18"/>
                <w:lang w:val="en-US" w:eastAsia="ko-KR"/>
              </w:rPr>
            </w:pPr>
            <w:r w:rsidRPr="00C5022D">
              <w:rPr>
                <w:rFonts w:ascii="Times New Roman" w:hAnsi="Times New Roman"/>
                <w:sz w:val="18"/>
                <w:szCs w:val="18"/>
                <w:lang w:val="en-US" w:eastAsia="ko-KR"/>
              </w:rPr>
              <w:t>(7)</w:t>
            </w:r>
          </w:p>
        </w:tc>
      </w:tr>
      <w:tr w:rsidR="001373FA" w:rsidRPr="00C5022D" w14:paraId="027B6555" w14:textId="77777777" w:rsidTr="00B42ECD">
        <w:trPr>
          <w:trHeight w:val="255"/>
        </w:trPr>
        <w:tc>
          <w:tcPr>
            <w:tcW w:w="9303" w:type="dxa"/>
            <w:gridSpan w:val="13"/>
            <w:vAlign w:val="bottom"/>
          </w:tcPr>
          <w:p w14:paraId="3E92280D" w14:textId="77777777" w:rsidR="001373FA" w:rsidRPr="00C5022D" w:rsidRDefault="001373FA" w:rsidP="001373FA">
            <w:pPr>
              <w:tabs>
                <w:tab w:val="clear" w:pos="1080"/>
              </w:tabs>
              <w:spacing w:line="240" w:lineRule="auto"/>
              <w:ind w:left="0" w:firstLine="0"/>
              <w:jc w:val="left"/>
              <w:rPr>
                <w:rFonts w:ascii="Times New Roman" w:hAnsi="Times New Roman"/>
                <w:sz w:val="18"/>
                <w:szCs w:val="18"/>
                <w:lang w:val="en-US" w:eastAsia="ko-KR"/>
              </w:rPr>
            </w:pPr>
            <w:r w:rsidRPr="00C5022D">
              <w:rPr>
                <w:rFonts w:ascii="Times New Roman" w:hAnsi="Times New Roman"/>
                <w:sz w:val="18"/>
                <w:szCs w:val="18"/>
                <w:lang w:val="en-US" w:eastAsia="ko-KR"/>
              </w:rPr>
              <w:t xml:space="preserve">Жүк жөнелтуші:    </w:t>
            </w:r>
          </w:p>
        </w:tc>
        <w:tc>
          <w:tcPr>
            <w:tcW w:w="476" w:type="dxa"/>
            <w:noWrap/>
            <w:vAlign w:val="bottom"/>
          </w:tcPr>
          <w:p w14:paraId="08175743" w14:textId="77777777" w:rsidR="001373FA" w:rsidRPr="00C5022D" w:rsidRDefault="001373FA" w:rsidP="001373FA">
            <w:pPr>
              <w:tabs>
                <w:tab w:val="clear" w:pos="1080"/>
              </w:tabs>
              <w:spacing w:line="240" w:lineRule="auto"/>
              <w:ind w:left="0" w:firstLine="0"/>
              <w:jc w:val="right"/>
              <w:rPr>
                <w:rFonts w:ascii="Times New Roman" w:hAnsi="Times New Roman"/>
                <w:sz w:val="18"/>
                <w:szCs w:val="18"/>
                <w:lang w:val="en-US" w:eastAsia="ko-KR"/>
              </w:rPr>
            </w:pPr>
            <w:r w:rsidRPr="00C5022D">
              <w:rPr>
                <w:rFonts w:ascii="Times New Roman" w:hAnsi="Times New Roman"/>
                <w:sz w:val="18"/>
                <w:szCs w:val="18"/>
                <w:lang w:val="en-US" w:eastAsia="ko-KR"/>
              </w:rPr>
              <w:t>(8)</w:t>
            </w:r>
          </w:p>
        </w:tc>
      </w:tr>
      <w:tr w:rsidR="001373FA" w:rsidRPr="00C5022D" w14:paraId="6704A88C" w14:textId="77777777" w:rsidTr="00B42ECD">
        <w:trPr>
          <w:trHeight w:val="255"/>
        </w:trPr>
        <w:tc>
          <w:tcPr>
            <w:tcW w:w="9303" w:type="dxa"/>
            <w:gridSpan w:val="13"/>
            <w:tcBorders>
              <w:top w:val="single" w:sz="4" w:space="0" w:color="auto"/>
              <w:left w:val="nil"/>
              <w:bottom w:val="nil"/>
              <w:right w:val="nil"/>
            </w:tcBorders>
          </w:tcPr>
          <w:p w14:paraId="52EB2600" w14:textId="77777777" w:rsidR="001373FA" w:rsidRPr="00C5022D" w:rsidRDefault="001373FA" w:rsidP="001373FA">
            <w:pPr>
              <w:tabs>
                <w:tab w:val="clear" w:pos="1080"/>
              </w:tabs>
              <w:spacing w:line="240" w:lineRule="auto"/>
              <w:ind w:left="0" w:firstLine="0"/>
              <w:jc w:val="center"/>
              <w:rPr>
                <w:rFonts w:ascii="Times New Roman" w:hAnsi="Times New Roman"/>
                <w:i/>
                <w:iCs/>
                <w:sz w:val="18"/>
                <w:szCs w:val="18"/>
                <w:lang w:val="en-US" w:eastAsia="ko-KR"/>
              </w:rPr>
            </w:pPr>
            <w:r w:rsidRPr="00C5022D">
              <w:rPr>
                <w:rFonts w:ascii="Times New Roman" w:hAnsi="Times New Roman"/>
                <w:i/>
                <w:iCs/>
                <w:sz w:val="18"/>
                <w:szCs w:val="18"/>
                <w:lang w:val="en-US" w:eastAsia="ko-KR"/>
              </w:rPr>
              <w:t>(СТН, атауы және мекенжайы)</w:t>
            </w:r>
          </w:p>
        </w:tc>
        <w:tc>
          <w:tcPr>
            <w:tcW w:w="476" w:type="dxa"/>
            <w:tcBorders>
              <w:top w:val="single" w:sz="4" w:space="0" w:color="auto"/>
              <w:left w:val="nil"/>
              <w:bottom w:val="nil"/>
              <w:right w:val="nil"/>
            </w:tcBorders>
            <w:noWrap/>
          </w:tcPr>
          <w:p w14:paraId="221DA9B7" w14:textId="77777777" w:rsidR="001373FA" w:rsidRPr="00C5022D" w:rsidRDefault="001373FA" w:rsidP="001373FA">
            <w:pPr>
              <w:tabs>
                <w:tab w:val="clear" w:pos="1080"/>
              </w:tabs>
              <w:spacing w:line="240" w:lineRule="auto"/>
              <w:ind w:left="0" w:firstLine="0"/>
              <w:jc w:val="right"/>
              <w:rPr>
                <w:rFonts w:ascii="Times New Roman" w:hAnsi="Times New Roman"/>
                <w:i/>
                <w:iCs/>
                <w:sz w:val="18"/>
                <w:szCs w:val="18"/>
                <w:lang w:val="en-US" w:eastAsia="ko-KR"/>
              </w:rPr>
            </w:pPr>
            <w:r w:rsidRPr="00C5022D">
              <w:rPr>
                <w:rFonts w:ascii="Times New Roman" w:hAnsi="Times New Roman"/>
                <w:i/>
                <w:iCs/>
                <w:sz w:val="18"/>
                <w:szCs w:val="18"/>
                <w:lang w:val="en-US" w:eastAsia="ko-KR"/>
              </w:rPr>
              <w:t> </w:t>
            </w:r>
          </w:p>
        </w:tc>
      </w:tr>
      <w:tr w:rsidR="001373FA" w:rsidRPr="00C5022D" w14:paraId="11AB0CB4" w14:textId="77777777" w:rsidTr="00B42ECD">
        <w:trPr>
          <w:trHeight w:val="480"/>
        </w:trPr>
        <w:tc>
          <w:tcPr>
            <w:tcW w:w="9303" w:type="dxa"/>
            <w:gridSpan w:val="13"/>
            <w:vAlign w:val="bottom"/>
          </w:tcPr>
          <w:p w14:paraId="38C2DF3F" w14:textId="77777777" w:rsidR="001373FA" w:rsidRPr="00C5022D" w:rsidRDefault="001373FA" w:rsidP="001373FA">
            <w:pPr>
              <w:tabs>
                <w:tab w:val="clear" w:pos="1080"/>
              </w:tabs>
              <w:spacing w:line="240" w:lineRule="auto"/>
              <w:ind w:left="0" w:firstLine="0"/>
              <w:jc w:val="left"/>
              <w:rPr>
                <w:rFonts w:ascii="Times New Roman" w:hAnsi="Times New Roman"/>
                <w:sz w:val="18"/>
                <w:szCs w:val="18"/>
                <w:lang w:val="en-US" w:eastAsia="ko-KR"/>
              </w:rPr>
            </w:pPr>
            <w:r w:rsidRPr="00C5022D">
              <w:rPr>
                <w:rFonts w:ascii="Times New Roman" w:hAnsi="Times New Roman"/>
                <w:b/>
                <w:bCs/>
                <w:sz w:val="18"/>
                <w:szCs w:val="18"/>
                <w:lang w:val="en-US" w:eastAsia="ko-KR"/>
              </w:rPr>
              <w:t>Жүк жөнелтуші:</w:t>
            </w:r>
            <w:r w:rsidRPr="00C5022D">
              <w:rPr>
                <w:rFonts w:ascii="Times New Roman" w:hAnsi="Times New Roman"/>
                <w:sz w:val="18"/>
                <w:szCs w:val="18"/>
                <w:lang w:val="en-US" w:eastAsia="ko-KR"/>
              </w:rPr>
              <w:t xml:space="preserve"> Энергетика Министрлігі және «ҚазМұнайГаз» ҰК АҚ арасындағы 2008 жылғы 21-ші сәуірдегі № 2609 Каспий теңізінде орналасқан «Жамбыл» учаскесі бойынша көмірсутекті шикізатын Барлауды жүргізуге арналған Келісім-шарт бойынша №411 Операторды тарту туралы келісім бойынша «ҚазМұнайГаз» ұлттық компаниясы» АҚ атынан және тапсырмасы бойынша «Жамбыл Петролеум» жауапкершілігі шектеулі серіктестік</w:t>
            </w:r>
          </w:p>
        </w:tc>
        <w:tc>
          <w:tcPr>
            <w:tcW w:w="476" w:type="dxa"/>
            <w:noWrap/>
            <w:vAlign w:val="bottom"/>
          </w:tcPr>
          <w:p w14:paraId="26FB4C4E" w14:textId="77777777" w:rsidR="001373FA" w:rsidRPr="00C5022D" w:rsidRDefault="001373FA" w:rsidP="001373FA">
            <w:pPr>
              <w:tabs>
                <w:tab w:val="clear" w:pos="1080"/>
              </w:tabs>
              <w:spacing w:line="240" w:lineRule="auto"/>
              <w:ind w:left="0" w:firstLine="0"/>
              <w:jc w:val="right"/>
              <w:rPr>
                <w:rFonts w:ascii="Times New Roman" w:hAnsi="Times New Roman"/>
                <w:sz w:val="18"/>
                <w:szCs w:val="18"/>
                <w:lang w:val="en-US" w:eastAsia="ko-KR"/>
              </w:rPr>
            </w:pPr>
            <w:r w:rsidRPr="00C5022D">
              <w:rPr>
                <w:rFonts w:ascii="Times New Roman" w:hAnsi="Times New Roman"/>
                <w:sz w:val="18"/>
                <w:szCs w:val="18"/>
                <w:lang w:val="en-US" w:eastAsia="ko-KR"/>
              </w:rPr>
              <w:t>(9)</w:t>
            </w:r>
          </w:p>
        </w:tc>
      </w:tr>
      <w:tr w:rsidR="001373FA" w:rsidRPr="00C5022D" w14:paraId="16149D8B" w14:textId="77777777" w:rsidTr="00B42ECD">
        <w:trPr>
          <w:trHeight w:val="255"/>
        </w:trPr>
        <w:tc>
          <w:tcPr>
            <w:tcW w:w="9303" w:type="dxa"/>
            <w:gridSpan w:val="13"/>
            <w:tcBorders>
              <w:top w:val="single" w:sz="4" w:space="0" w:color="auto"/>
              <w:left w:val="nil"/>
              <w:bottom w:val="nil"/>
              <w:right w:val="nil"/>
            </w:tcBorders>
          </w:tcPr>
          <w:p w14:paraId="6A1309FD" w14:textId="77777777" w:rsidR="001373FA" w:rsidRPr="00C5022D" w:rsidRDefault="001373FA" w:rsidP="001373FA">
            <w:pPr>
              <w:tabs>
                <w:tab w:val="clear" w:pos="1080"/>
              </w:tabs>
              <w:spacing w:line="240" w:lineRule="auto"/>
              <w:ind w:left="0" w:firstLine="0"/>
              <w:jc w:val="center"/>
              <w:rPr>
                <w:rFonts w:ascii="Times New Roman" w:hAnsi="Times New Roman"/>
                <w:i/>
                <w:iCs/>
                <w:sz w:val="18"/>
                <w:szCs w:val="18"/>
                <w:lang w:val="en-US" w:eastAsia="ko-KR"/>
              </w:rPr>
            </w:pPr>
            <w:r w:rsidRPr="00C5022D">
              <w:rPr>
                <w:rFonts w:ascii="Times New Roman" w:hAnsi="Times New Roman"/>
                <w:i/>
                <w:iCs/>
                <w:sz w:val="18"/>
                <w:szCs w:val="18"/>
                <w:lang w:val="en-US" w:eastAsia="ko-KR"/>
              </w:rPr>
              <w:t>(СТН, атауы және мекенжайы)</w:t>
            </w:r>
          </w:p>
        </w:tc>
        <w:tc>
          <w:tcPr>
            <w:tcW w:w="476" w:type="dxa"/>
            <w:tcBorders>
              <w:top w:val="single" w:sz="4" w:space="0" w:color="auto"/>
              <w:left w:val="nil"/>
              <w:bottom w:val="nil"/>
              <w:right w:val="nil"/>
            </w:tcBorders>
            <w:noWrap/>
          </w:tcPr>
          <w:p w14:paraId="77731C61" w14:textId="77777777" w:rsidR="001373FA" w:rsidRPr="00C5022D" w:rsidRDefault="001373FA" w:rsidP="001373FA">
            <w:pPr>
              <w:tabs>
                <w:tab w:val="clear" w:pos="1080"/>
              </w:tabs>
              <w:spacing w:line="240" w:lineRule="auto"/>
              <w:ind w:left="0" w:firstLine="0"/>
              <w:jc w:val="right"/>
              <w:rPr>
                <w:rFonts w:ascii="Times New Roman" w:hAnsi="Times New Roman"/>
                <w:i/>
                <w:iCs/>
                <w:sz w:val="18"/>
                <w:szCs w:val="18"/>
                <w:lang w:val="en-US" w:eastAsia="ko-KR"/>
              </w:rPr>
            </w:pPr>
            <w:r w:rsidRPr="00C5022D">
              <w:rPr>
                <w:rFonts w:ascii="Times New Roman" w:hAnsi="Times New Roman"/>
                <w:i/>
                <w:iCs/>
                <w:sz w:val="18"/>
                <w:szCs w:val="18"/>
                <w:lang w:val="en-US" w:eastAsia="ko-KR"/>
              </w:rPr>
              <w:t> </w:t>
            </w:r>
          </w:p>
        </w:tc>
      </w:tr>
      <w:tr w:rsidR="001373FA" w:rsidRPr="00C5022D" w14:paraId="2E601E20" w14:textId="77777777" w:rsidTr="00B42ECD">
        <w:trPr>
          <w:trHeight w:val="255"/>
        </w:trPr>
        <w:tc>
          <w:tcPr>
            <w:tcW w:w="9303" w:type="dxa"/>
            <w:gridSpan w:val="13"/>
            <w:tcBorders>
              <w:top w:val="nil"/>
              <w:left w:val="nil"/>
              <w:bottom w:val="single" w:sz="4" w:space="0" w:color="auto"/>
              <w:right w:val="nil"/>
            </w:tcBorders>
            <w:vAlign w:val="bottom"/>
          </w:tcPr>
          <w:p w14:paraId="2FEC8AFB" w14:textId="77777777" w:rsidR="001373FA" w:rsidRPr="00C5022D" w:rsidRDefault="001373FA" w:rsidP="001373FA">
            <w:pPr>
              <w:tabs>
                <w:tab w:val="clear" w:pos="1080"/>
              </w:tabs>
              <w:spacing w:line="240" w:lineRule="auto"/>
              <w:ind w:left="0" w:firstLine="0"/>
              <w:jc w:val="left"/>
              <w:rPr>
                <w:rFonts w:ascii="Times New Roman" w:hAnsi="Times New Roman"/>
                <w:sz w:val="18"/>
                <w:szCs w:val="18"/>
                <w:lang w:val="en-US" w:eastAsia="ko-KR"/>
              </w:rPr>
            </w:pPr>
            <w:r w:rsidRPr="00C5022D">
              <w:rPr>
                <w:rFonts w:ascii="Times New Roman" w:hAnsi="Times New Roman"/>
                <w:sz w:val="18"/>
                <w:szCs w:val="18"/>
                <w:lang w:val="en-US" w:eastAsia="ko-KR"/>
              </w:rPr>
              <w:t>Жүк алушы БСН, СТН және мекенжайы:  СТН 150 100 267 426, БСН 090 340 002 825, Атырау қ. Азаттық д-лы, 17 М. М. Өтемісов к-сі, 132 А</w:t>
            </w:r>
          </w:p>
        </w:tc>
        <w:tc>
          <w:tcPr>
            <w:tcW w:w="476" w:type="dxa"/>
            <w:tcBorders>
              <w:top w:val="nil"/>
              <w:left w:val="nil"/>
              <w:bottom w:val="single" w:sz="4" w:space="0" w:color="auto"/>
              <w:right w:val="nil"/>
            </w:tcBorders>
            <w:noWrap/>
            <w:vAlign w:val="bottom"/>
          </w:tcPr>
          <w:p w14:paraId="209C7C7A" w14:textId="77777777" w:rsidR="001373FA" w:rsidRPr="00C5022D" w:rsidRDefault="001373FA" w:rsidP="001373FA">
            <w:pPr>
              <w:tabs>
                <w:tab w:val="clear" w:pos="1080"/>
              </w:tabs>
              <w:spacing w:line="240" w:lineRule="auto"/>
              <w:ind w:left="0" w:firstLine="0"/>
              <w:jc w:val="right"/>
              <w:rPr>
                <w:rFonts w:ascii="Times New Roman" w:hAnsi="Times New Roman"/>
                <w:sz w:val="18"/>
                <w:szCs w:val="18"/>
                <w:lang w:val="en-US" w:eastAsia="ko-KR"/>
              </w:rPr>
            </w:pPr>
            <w:r w:rsidRPr="00C5022D">
              <w:rPr>
                <w:rFonts w:ascii="Times New Roman" w:hAnsi="Times New Roman"/>
                <w:sz w:val="18"/>
                <w:szCs w:val="18"/>
                <w:lang w:val="en-US" w:eastAsia="ko-KR"/>
              </w:rPr>
              <w:t>(9а)</w:t>
            </w:r>
          </w:p>
        </w:tc>
      </w:tr>
      <w:tr w:rsidR="001373FA" w:rsidRPr="00C5022D" w14:paraId="181E1F03" w14:textId="77777777" w:rsidTr="00B42ECD">
        <w:trPr>
          <w:trHeight w:val="450"/>
        </w:trPr>
        <w:tc>
          <w:tcPr>
            <w:tcW w:w="9303" w:type="dxa"/>
            <w:gridSpan w:val="13"/>
            <w:tcBorders>
              <w:top w:val="nil"/>
              <w:left w:val="nil"/>
              <w:bottom w:val="single" w:sz="4" w:space="0" w:color="auto"/>
              <w:right w:val="nil"/>
            </w:tcBorders>
            <w:vAlign w:val="bottom"/>
          </w:tcPr>
          <w:p w14:paraId="3870883E" w14:textId="77777777" w:rsidR="001373FA" w:rsidRPr="00C5022D" w:rsidRDefault="001373FA" w:rsidP="001373FA">
            <w:pPr>
              <w:tabs>
                <w:tab w:val="clear" w:pos="1080"/>
              </w:tabs>
              <w:spacing w:line="240" w:lineRule="auto"/>
              <w:ind w:left="0" w:firstLine="0"/>
              <w:jc w:val="left"/>
              <w:rPr>
                <w:rFonts w:ascii="Times New Roman" w:hAnsi="Times New Roman"/>
                <w:sz w:val="18"/>
                <w:szCs w:val="18"/>
                <w:lang w:val="en-US" w:eastAsia="ko-KR"/>
              </w:rPr>
            </w:pPr>
            <w:r w:rsidRPr="00C5022D">
              <w:rPr>
                <w:rFonts w:ascii="Times New Roman" w:hAnsi="Times New Roman"/>
                <w:sz w:val="18"/>
                <w:szCs w:val="18"/>
                <w:lang w:val="en-US" w:eastAsia="ko-KR"/>
              </w:rPr>
              <w:t>Сатып алушының есеп шоты:  «Қазақстан Халық банкі» АҚ АОБ KZ886010141000150021, БСК HSBKKZKX</w:t>
            </w:r>
          </w:p>
        </w:tc>
        <w:tc>
          <w:tcPr>
            <w:tcW w:w="476" w:type="dxa"/>
            <w:tcBorders>
              <w:top w:val="nil"/>
              <w:left w:val="nil"/>
              <w:bottom w:val="single" w:sz="4" w:space="0" w:color="auto"/>
              <w:right w:val="nil"/>
            </w:tcBorders>
            <w:noWrap/>
            <w:vAlign w:val="bottom"/>
          </w:tcPr>
          <w:p w14:paraId="50278B76" w14:textId="77777777" w:rsidR="001373FA" w:rsidRPr="00C5022D" w:rsidRDefault="001373FA" w:rsidP="001373FA">
            <w:pPr>
              <w:tabs>
                <w:tab w:val="clear" w:pos="1080"/>
              </w:tabs>
              <w:spacing w:line="240" w:lineRule="auto"/>
              <w:ind w:left="0" w:firstLine="0"/>
              <w:jc w:val="right"/>
              <w:rPr>
                <w:rFonts w:ascii="Times New Roman" w:hAnsi="Times New Roman"/>
                <w:sz w:val="18"/>
                <w:szCs w:val="18"/>
                <w:lang w:val="en-US" w:eastAsia="ko-KR"/>
              </w:rPr>
            </w:pPr>
            <w:r w:rsidRPr="00C5022D">
              <w:rPr>
                <w:rFonts w:ascii="Times New Roman" w:hAnsi="Times New Roman"/>
                <w:sz w:val="18"/>
                <w:szCs w:val="18"/>
                <w:lang w:val="en-US" w:eastAsia="ko-KR"/>
              </w:rPr>
              <w:t>(9б)</w:t>
            </w:r>
          </w:p>
        </w:tc>
      </w:tr>
      <w:tr w:rsidR="001373FA" w:rsidRPr="00C5022D" w14:paraId="1CAD3933" w14:textId="77777777" w:rsidTr="00B42ECD">
        <w:trPr>
          <w:trHeight w:val="420"/>
        </w:trPr>
        <w:tc>
          <w:tcPr>
            <w:tcW w:w="9303" w:type="dxa"/>
            <w:gridSpan w:val="13"/>
            <w:tcBorders>
              <w:top w:val="nil"/>
              <w:left w:val="nil"/>
              <w:bottom w:val="single" w:sz="4" w:space="0" w:color="auto"/>
              <w:right w:val="nil"/>
            </w:tcBorders>
            <w:vAlign w:val="bottom"/>
          </w:tcPr>
          <w:p w14:paraId="56987434" w14:textId="77777777" w:rsidR="001373FA" w:rsidRPr="00C5022D" w:rsidRDefault="001373FA" w:rsidP="001373FA">
            <w:pPr>
              <w:tabs>
                <w:tab w:val="clear" w:pos="1080"/>
              </w:tabs>
              <w:spacing w:line="240" w:lineRule="auto"/>
              <w:ind w:left="0" w:firstLine="0"/>
              <w:jc w:val="left"/>
              <w:rPr>
                <w:rFonts w:ascii="Times New Roman" w:hAnsi="Times New Roman"/>
                <w:b/>
                <w:bCs/>
                <w:sz w:val="18"/>
                <w:szCs w:val="18"/>
                <w:lang w:val="en-US" w:eastAsia="ko-KR"/>
              </w:rPr>
            </w:pPr>
            <w:r w:rsidRPr="00C5022D">
              <w:rPr>
                <w:rFonts w:ascii="Times New Roman" w:hAnsi="Times New Roman"/>
                <w:b/>
                <w:bCs/>
                <w:sz w:val="18"/>
                <w:szCs w:val="18"/>
                <w:lang w:val="en-US" w:eastAsia="ko-KR"/>
              </w:rPr>
              <w:t>Сатып алушы:  «ҚазМұнайГаз» ұлттық компаниясы» акционерлік қоғамы</w:t>
            </w:r>
          </w:p>
        </w:tc>
        <w:tc>
          <w:tcPr>
            <w:tcW w:w="476" w:type="dxa"/>
            <w:tcBorders>
              <w:top w:val="nil"/>
              <w:left w:val="nil"/>
              <w:bottom w:val="single" w:sz="4" w:space="0" w:color="auto"/>
              <w:right w:val="nil"/>
            </w:tcBorders>
            <w:noWrap/>
            <w:vAlign w:val="bottom"/>
          </w:tcPr>
          <w:p w14:paraId="31AEDEFC" w14:textId="77777777" w:rsidR="001373FA" w:rsidRPr="00C5022D" w:rsidRDefault="001373FA" w:rsidP="001373FA">
            <w:pPr>
              <w:tabs>
                <w:tab w:val="clear" w:pos="1080"/>
              </w:tabs>
              <w:spacing w:line="240" w:lineRule="auto"/>
              <w:ind w:left="0" w:firstLine="0"/>
              <w:jc w:val="right"/>
              <w:rPr>
                <w:rFonts w:ascii="Times New Roman" w:hAnsi="Times New Roman"/>
                <w:b/>
                <w:bCs/>
                <w:sz w:val="18"/>
                <w:szCs w:val="18"/>
                <w:lang w:val="en-US" w:eastAsia="ko-KR"/>
              </w:rPr>
            </w:pPr>
            <w:r w:rsidRPr="00C5022D">
              <w:rPr>
                <w:rFonts w:ascii="Times New Roman" w:hAnsi="Times New Roman"/>
                <w:b/>
                <w:bCs/>
                <w:sz w:val="18"/>
                <w:szCs w:val="18"/>
                <w:lang w:val="en-US" w:eastAsia="ko-KR"/>
              </w:rPr>
              <w:t>(10)</w:t>
            </w:r>
          </w:p>
        </w:tc>
      </w:tr>
      <w:tr w:rsidR="001373FA" w:rsidRPr="00C5022D" w14:paraId="304348F5" w14:textId="77777777" w:rsidTr="00B42ECD">
        <w:trPr>
          <w:trHeight w:val="255"/>
        </w:trPr>
        <w:tc>
          <w:tcPr>
            <w:tcW w:w="9303" w:type="dxa"/>
            <w:gridSpan w:val="13"/>
            <w:tcBorders>
              <w:top w:val="nil"/>
              <w:left w:val="nil"/>
              <w:bottom w:val="single" w:sz="4" w:space="0" w:color="auto"/>
              <w:right w:val="nil"/>
            </w:tcBorders>
            <w:vAlign w:val="bottom"/>
          </w:tcPr>
          <w:p w14:paraId="3C78103A" w14:textId="77777777" w:rsidR="001373FA" w:rsidRPr="00C5022D" w:rsidRDefault="001373FA" w:rsidP="001373FA">
            <w:pPr>
              <w:tabs>
                <w:tab w:val="clear" w:pos="1080"/>
              </w:tabs>
              <w:spacing w:line="240" w:lineRule="auto"/>
              <w:ind w:left="0" w:firstLine="0"/>
              <w:jc w:val="left"/>
              <w:rPr>
                <w:rFonts w:ascii="Times New Roman" w:hAnsi="Times New Roman"/>
                <w:sz w:val="18"/>
                <w:szCs w:val="18"/>
                <w:lang w:val="en-US" w:eastAsia="ko-KR"/>
              </w:rPr>
            </w:pPr>
            <w:r w:rsidRPr="00C5022D">
              <w:rPr>
                <w:rFonts w:ascii="Times New Roman" w:hAnsi="Times New Roman"/>
                <w:sz w:val="18"/>
                <w:szCs w:val="18"/>
                <w:lang w:val="en-US" w:eastAsia="ko-KR"/>
              </w:rPr>
              <w:t>Сатып алушы БСН, СТН және мекенжайы:  620 100 210 025, БСН 090941010378, Астана қ., Кабанбай Батыра даңғылы,19 үй</w:t>
            </w:r>
          </w:p>
        </w:tc>
        <w:tc>
          <w:tcPr>
            <w:tcW w:w="476" w:type="dxa"/>
            <w:tcBorders>
              <w:top w:val="nil"/>
              <w:left w:val="nil"/>
              <w:bottom w:val="single" w:sz="4" w:space="0" w:color="auto"/>
              <w:right w:val="nil"/>
            </w:tcBorders>
            <w:noWrap/>
            <w:vAlign w:val="bottom"/>
          </w:tcPr>
          <w:p w14:paraId="65134B79" w14:textId="77777777" w:rsidR="001373FA" w:rsidRPr="00C5022D" w:rsidRDefault="001373FA" w:rsidP="001373FA">
            <w:pPr>
              <w:tabs>
                <w:tab w:val="clear" w:pos="1080"/>
              </w:tabs>
              <w:spacing w:line="240" w:lineRule="auto"/>
              <w:ind w:left="0" w:firstLine="0"/>
              <w:jc w:val="right"/>
              <w:rPr>
                <w:rFonts w:ascii="Times New Roman" w:hAnsi="Times New Roman"/>
                <w:sz w:val="18"/>
                <w:szCs w:val="18"/>
                <w:lang w:val="en-US" w:eastAsia="ko-KR"/>
              </w:rPr>
            </w:pPr>
            <w:r w:rsidRPr="00C5022D">
              <w:rPr>
                <w:rFonts w:ascii="Times New Roman" w:hAnsi="Times New Roman"/>
                <w:sz w:val="18"/>
                <w:szCs w:val="18"/>
                <w:lang w:val="en-US" w:eastAsia="ko-KR"/>
              </w:rPr>
              <w:t>(10а)</w:t>
            </w:r>
          </w:p>
        </w:tc>
      </w:tr>
      <w:tr w:rsidR="001373FA" w:rsidRPr="00C5022D" w14:paraId="42E7F7E8" w14:textId="77777777" w:rsidTr="00B42ECD">
        <w:trPr>
          <w:trHeight w:val="480"/>
        </w:trPr>
        <w:tc>
          <w:tcPr>
            <w:tcW w:w="9303" w:type="dxa"/>
            <w:gridSpan w:val="13"/>
            <w:tcBorders>
              <w:top w:val="nil"/>
              <w:left w:val="nil"/>
              <w:bottom w:val="single" w:sz="4" w:space="0" w:color="auto"/>
              <w:right w:val="nil"/>
            </w:tcBorders>
            <w:vAlign w:val="bottom"/>
          </w:tcPr>
          <w:p w14:paraId="2052BD57" w14:textId="77777777" w:rsidR="001373FA" w:rsidRPr="00C5022D" w:rsidRDefault="001373FA" w:rsidP="001373FA">
            <w:pPr>
              <w:tabs>
                <w:tab w:val="clear" w:pos="1080"/>
              </w:tabs>
              <w:spacing w:line="240" w:lineRule="auto"/>
              <w:ind w:left="0" w:firstLine="0"/>
              <w:jc w:val="left"/>
              <w:rPr>
                <w:rFonts w:ascii="Times New Roman" w:hAnsi="Times New Roman"/>
                <w:sz w:val="18"/>
                <w:szCs w:val="18"/>
                <w:lang w:val="en-US" w:eastAsia="ko-KR"/>
              </w:rPr>
            </w:pPr>
            <w:r w:rsidRPr="00C5022D">
              <w:rPr>
                <w:rFonts w:ascii="Times New Roman" w:hAnsi="Times New Roman"/>
                <w:sz w:val="18"/>
                <w:szCs w:val="18"/>
                <w:lang w:val="en-US" w:eastAsia="ko-KR"/>
              </w:rPr>
              <w:t>Сатып алушының есеп шоты:  «Қазақстан Халық банкі» АҚ АӨБ банкінде KZ356010111000002033, БСК HSBKKZKX</w:t>
            </w:r>
          </w:p>
        </w:tc>
        <w:tc>
          <w:tcPr>
            <w:tcW w:w="476" w:type="dxa"/>
            <w:tcBorders>
              <w:top w:val="nil"/>
              <w:left w:val="nil"/>
              <w:bottom w:val="single" w:sz="4" w:space="0" w:color="auto"/>
              <w:right w:val="nil"/>
            </w:tcBorders>
            <w:noWrap/>
            <w:vAlign w:val="bottom"/>
          </w:tcPr>
          <w:p w14:paraId="21368062" w14:textId="77777777" w:rsidR="001373FA" w:rsidRPr="00C5022D" w:rsidRDefault="001373FA" w:rsidP="001373FA">
            <w:pPr>
              <w:tabs>
                <w:tab w:val="clear" w:pos="1080"/>
              </w:tabs>
              <w:spacing w:line="240" w:lineRule="auto"/>
              <w:ind w:left="0" w:firstLine="0"/>
              <w:jc w:val="right"/>
              <w:rPr>
                <w:rFonts w:ascii="Times New Roman" w:hAnsi="Times New Roman"/>
                <w:sz w:val="18"/>
                <w:szCs w:val="18"/>
                <w:lang w:val="en-US" w:eastAsia="ko-KR"/>
              </w:rPr>
            </w:pPr>
            <w:r w:rsidRPr="00C5022D">
              <w:rPr>
                <w:rFonts w:ascii="Times New Roman" w:hAnsi="Times New Roman"/>
                <w:sz w:val="18"/>
                <w:szCs w:val="18"/>
                <w:lang w:val="en-US" w:eastAsia="ko-KR"/>
              </w:rPr>
              <w:t>(10б)</w:t>
            </w:r>
          </w:p>
        </w:tc>
      </w:tr>
      <w:tr w:rsidR="001373FA" w:rsidRPr="00C5022D" w14:paraId="3B4C77A6" w14:textId="77777777" w:rsidTr="00B42ECD">
        <w:trPr>
          <w:trHeight w:val="255"/>
        </w:trPr>
        <w:tc>
          <w:tcPr>
            <w:tcW w:w="561" w:type="dxa"/>
            <w:gridSpan w:val="2"/>
            <w:noWrap/>
            <w:vAlign w:val="bottom"/>
          </w:tcPr>
          <w:p w14:paraId="581E63FC" w14:textId="77777777" w:rsidR="001373FA" w:rsidRPr="00C5022D" w:rsidRDefault="001373FA" w:rsidP="001373FA">
            <w:pPr>
              <w:tabs>
                <w:tab w:val="clear" w:pos="1080"/>
              </w:tabs>
              <w:spacing w:line="240" w:lineRule="auto"/>
              <w:ind w:left="0" w:firstLine="0"/>
              <w:jc w:val="left"/>
              <w:rPr>
                <w:rFonts w:ascii="Times New Roman" w:hAnsi="Times New Roman"/>
                <w:sz w:val="18"/>
                <w:szCs w:val="18"/>
                <w:lang w:val="en-US" w:eastAsia="ko-KR"/>
              </w:rPr>
            </w:pPr>
          </w:p>
        </w:tc>
        <w:tc>
          <w:tcPr>
            <w:tcW w:w="1783" w:type="dxa"/>
            <w:gridSpan w:val="2"/>
            <w:noWrap/>
            <w:vAlign w:val="bottom"/>
          </w:tcPr>
          <w:p w14:paraId="20EE992F" w14:textId="77777777" w:rsidR="001373FA" w:rsidRPr="00C5022D" w:rsidRDefault="001373FA" w:rsidP="001373FA">
            <w:pPr>
              <w:tabs>
                <w:tab w:val="clear" w:pos="1080"/>
              </w:tabs>
              <w:spacing w:line="240" w:lineRule="auto"/>
              <w:ind w:left="0" w:firstLine="0"/>
              <w:jc w:val="left"/>
              <w:rPr>
                <w:rFonts w:ascii="Times New Roman" w:hAnsi="Times New Roman"/>
                <w:sz w:val="18"/>
                <w:szCs w:val="18"/>
                <w:lang w:val="en-US" w:eastAsia="ko-KR"/>
              </w:rPr>
            </w:pPr>
          </w:p>
        </w:tc>
        <w:tc>
          <w:tcPr>
            <w:tcW w:w="554" w:type="dxa"/>
            <w:noWrap/>
            <w:vAlign w:val="bottom"/>
          </w:tcPr>
          <w:p w14:paraId="7C77635B" w14:textId="77777777" w:rsidR="001373FA" w:rsidRPr="00C5022D" w:rsidRDefault="001373FA" w:rsidP="001373FA">
            <w:pPr>
              <w:tabs>
                <w:tab w:val="clear" w:pos="1080"/>
              </w:tabs>
              <w:spacing w:line="240" w:lineRule="auto"/>
              <w:ind w:left="0" w:firstLine="0"/>
              <w:jc w:val="left"/>
              <w:rPr>
                <w:rFonts w:ascii="Times New Roman" w:hAnsi="Times New Roman"/>
                <w:sz w:val="18"/>
                <w:szCs w:val="18"/>
                <w:lang w:val="en-US" w:eastAsia="ko-KR"/>
              </w:rPr>
            </w:pPr>
          </w:p>
        </w:tc>
        <w:tc>
          <w:tcPr>
            <w:tcW w:w="781" w:type="dxa"/>
            <w:noWrap/>
            <w:vAlign w:val="bottom"/>
          </w:tcPr>
          <w:p w14:paraId="0B2B9E9C" w14:textId="77777777" w:rsidR="001373FA" w:rsidRPr="00C5022D" w:rsidRDefault="001373FA" w:rsidP="001373FA">
            <w:pPr>
              <w:tabs>
                <w:tab w:val="clear" w:pos="1080"/>
              </w:tabs>
              <w:spacing w:line="240" w:lineRule="auto"/>
              <w:ind w:left="0" w:firstLine="0"/>
              <w:jc w:val="left"/>
              <w:rPr>
                <w:rFonts w:ascii="Times New Roman" w:hAnsi="Times New Roman"/>
                <w:sz w:val="18"/>
                <w:szCs w:val="18"/>
                <w:lang w:val="en-US" w:eastAsia="ko-KR"/>
              </w:rPr>
            </w:pPr>
          </w:p>
        </w:tc>
        <w:tc>
          <w:tcPr>
            <w:tcW w:w="619" w:type="dxa"/>
            <w:noWrap/>
            <w:vAlign w:val="bottom"/>
          </w:tcPr>
          <w:p w14:paraId="23708696" w14:textId="77777777" w:rsidR="001373FA" w:rsidRPr="00C5022D" w:rsidRDefault="001373FA" w:rsidP="001373FA">
            <w:pPr>
              <w:tabs>
                <w:tab w:val="clear" w:pos="1080"/>
              </w:tabs>
              <w:spacing w:line="240" w:lineRule="auto"/>
              <w:ind w:left="0" w:firstLine="0"/>
              <w:jc w:val="left"/>
              <w:rPr>
                <w:rFonts w:ascii="Times New Roman" w:hAnsi="Times New Roman"/>
                <w:sz w:val="18"/>
                <w:szCs w:val="18"/>
                <w:lang w:val="en-US" w:eastAsia="ko-KR"/>
              </w:rPr>
            </w:pPr>
          </w:p>
        </w:tc>
        <w:tc>
          <w:tcPr>
            <w:tcW w:w="1352" w:type="dxa"/>
            <w:noWrap/>
            <w:vAlign w:val="bottom"/>
          </w:tcPr>
          <w:p w14:paraId="2EE80003" w14:textId="77777777" w:rsidR="001373FA" w:rsidRPr="00C5022D" w:rsidRDefault="001373FA" w:rsidP="001373FA">
            <w:pPr>
              <w:tabs>
                <w:tab w:val="clear" w:pos="1080"/>
              </w:tabs>
              <w:spacing w:line="240" w:lineRule="auto"/>
              <w:ind w:left="0" w:firstLine="0"/>
              <w:jc w:val="left"/>
              <w:rPr>
                <w:rFonts w:ascii="Times New Roman" w:hAnsi="Times New Roman"/>
                <w:sz w:val="18"/>
                <w:szCs w:val="18"/>
                <w:lang w:val="en-US" w:eastAsia="ko-KR"/>
              </w:rPr>
            </w:pPr>
          </w:p>
        </w:tc>
        <w:tc>
          <w:tcPr>
            <w:tcW w:w="828" w:type="dxa"/>
            <w:noWrap/>
            <w:vAlign w:val="bottom"/>
          </w:tcPr>
          <w:p w14:paraId="15552C90" w14:textId="77777777" w:rsidR="001373FA" w:rsidRPr="00C5022D" w:rsidRDefault="001373FA" w:rsidP="001373FA">
            <w:pPr>
              <w:tabs>
                <w:tab w:val="clear" w:pos="1080"/>
              </w:tabs>
              <w:spacing w:line="240" w:lineRule="auto"/>
              <w:ind w:left="0" w:firstLine="0"/>
              <w:jc w:val="left"/>
              <w:rPr>
                <w:rFonts w:ascii="Times New Roman" w:hAnsi="Times New Roman"/>
                <w:sz w:val="18"/>
                <w:szCs w:val="18"/>
                <w:lang w:val="en-US" w:eastAsia="ko-KR"/>
              </w:rPr>
            </w:pPr>
          </w:p>
        </w:tc>
        <w:tc>
          <w:tcPr>
            <w:tcW w:w="827" w:type="dxa"/>
            <w:noWrap/>
            <w:vAlign w:val="bottom"/>
          </w:tcPr>
          <w:p w14:paraId="7F9B4FFF" w14:textId="77777777" w:rsidR="001373FA" w:rsidRPr="00C5022D" w:rsidRDefault="001373FA" w:rsidP="001373FA">
            <w:pPr>
              <w:tabs>
                <w:tab w:val="clear" w:pos="1080"/>
              </w:tabs>
              <w:spacing w:line="240" w:lineRule="auto"/>
              <w:ind w:left="0" w:firstLine="0"/>
              <w:jc w:val="left"/>
              <w:rPr>
                <w:rFonts w:ascii="Times New Roman" w:hAnsi="Times New Roman"/>
                <w:sz w:val="18"/>
                <w:szCs w:val="18"/>
                <w:lang w:val="en-US" w:eastAsia="ko-KR"/>
              </w:rPr>
            </w:pPr>
          </w:p>
        </w:tc>
        <w:tc>
          <w:tcPr>
            <w:tcW w:w="1157" w:type="dxa"/>
            <w:gridSpan w:val="2"/>
            <w:noWrap/>
            <w:vAlign w:val="bottom"/>
          </w:tcPr>
          <w:p w14:paraId="0458F8FA" w14:textId="77777777" w:rsidR="001373FA" w:rsidRPr="00C5022D" w:rsidRDefault="001373FA" w:rsidP="001373FA">
            <w:pPr>
              <w:tabs>
                <w:tab w:val="clear" w:pos="1080"/>
              </w:tabs>
              <w:spacing w:line="240" w:lineRule="auto"/>
              <w:ind w:left="0" w:firstLine="0"/>
              <w:jc w:val="left"/>
              <w:rPr>
                <w:rFonts w:ascii="Times New Roman" w:hAnsi="Times New Roman"/>
                <w:sz w:val="18"/>
                <w:szCs w:val="18"/>
                <w:lang w:val="en-US" w:eastAsia="ko-KR"/>
              </w:rPr>
            </w:pPr>
          </w:p>
        </w:tc>
        <w:tc>
          <w:tcPr>
            <w:tcW w:w="841" w:type="dxa"/>
            <w:noWrap/>
            <w:vAlign w:val="bottom"/>
          </w:tcPr>
          <w:p w14:paraId="645454BA" w14:textId="77777777" w:rsidR="001373FA" w:rsidRPr="00C5022D" w:rsidRDefault="001373FA" w:rsidP="001373FA">
            <w:pPr>
              <w:tabs>
                <w:tab w:val="clear" w:pos="1080"/>
              </w:tabs>
              <w:spacing w:line="240" w:lineRule="auto"/>
              <w:ind w:left="0" w:firstLine="0"/>
              <w:jc w:val="left"/>
              <w:rPr>
                <w:rFonts w:ascii="Times New Roman" w:hAnsi="Times New Roman"/>
                <w:sz w:val="18"/>
                <w:szCs w:val="18"/>
                <w:lang w:val="en-US" w:eastAsia="ko-KR"/>
              </w:rPr>
            </w:pPr>
          </w:p>
        </w:tc>
        <w:tc>
          <w:tcPr>
            <w:tcW w:w="476" w:type="dxa"/>
            <w:noWrap/>
            <w:vAlign w:val="bottom"/>
          </w:tcPr>
          <w:p w14:paraId="12434F78" w14:textId="77777777" w:rsidR="001373FA" w:rsidRPr="00C5022D" w:rsidRDefault="001373FA" w:rsidP="001373FA">
            <w:pPr>
              <w:tabs>
                <w:tab w:val="clear" w:pos="1080"/>
              </w:tabs>
              <w:spacing w:line="240" w:lineRule="auto"/>
              <w:ind w:left="0" w:firstLine="0"/>
              <w:jc w:val="left"/>
              <w:rPr>
                <w:rFonts w:ascii="Times New Roman" w:hAnsi="Times New Roman"/>
                <w:sz w:val="18"/>
                <w:szCs w:val="18"/>
                <w:lang w:val="en-US" w:eastAsia="ko-KR"/>
              </w:rPr>
            </w:pPr>
          </w:p>
        </w:tc>
      </w:tr>
      <w:tr w:rsidR="001373FA" w:rsidRPr="00C5022D" w14:paraId="342B0951" w14:textId="77777777" w:rsidTr="00B42ECD">
        <w:trPr>
          <w:trHeight w:val="255"/>
        </w:trPr>
        <w:tc>
          <w:tcPr>
            <w:tcW w:w="561" w:type="dxa"/>
            <w:gridSpan w:val="2"/>
            <w:vMerge w:val="restart"/>
            <w:tcBorders>
              <w:top w:val="single" w:sz="4" w:space="0" w:color="auto"/>
              <w:left w:val="single" w:sz="4" w:space="0" w:color="auto"/>
              <w:bottom w:val="single" w:sz="4" w:space="0" w:color="auto"/>
              <w:right w:val="single" w:sz="4" w:space="0" w:color="auto"/>
            </w:tcBorders>
            <w:vAlign w:val="center"/>
          </w:tcPr>
          <w:p w14:paraId="7F96F8F6" w14:textId="77777777" w:rsidR="001373FA" w:rsidRPr="00C5022D" w:rsidRDefault="001373FA" w:rsidP="001373FA">
            <w:pPr>
              <w:tabs>
                <w:tab w:val="clear" w:pos="1080"/>
              </w:tabs>
              <w:spacing w:line="240" w:lineRule="auto"/>
              <w:ind w:left="0" w:firstLine="0"/>
              <w:jc w:val="center"/>
              <w:rPr>
                <w:rFonts w:ascii="Times New Roman" w:hAnsi="Times New Roman"/>
                <w:sz w:val="18"/>
                <w:szCs w:val="18"/>
                <w:lang w:val="en-US" w:eastAsia="ko-KR"/>
              </w:rPr>
            </w:pPr>
            <w:r w:rsidRPr="00C5022D">
              <w:rPr>
                <w:rFonts w:ascii="Times New Roman" w:hAnsi="Times New Roman"/>
                <w:sz w:val="18"/>
                <w:szCs w:val="18"/>
                <w:lang w:val="en-US" w:eastAsia="ko-KR"/>
              </w:rPr>
              <w:t xml:space="preserve">р/с  </w:t>
            </w:r>
            <w:r w:rsidRPr="00C5022D">
              <w:rPr>
                <w:rFonts w:ascii="Times New Roman" w:hAnsi="Times New Roman"/>
                <w:sz w:val="18"/>
                <w:szCs w:val="18"/>
                <w:lang w:val="en-US" w:eastAsia="ko-KR"/>
              </w:rPr>
              <w:br/>
              <w:t>№</w:t>
            </w:r>
          </w:p>
        </w:tc>
        <w:tc>
          <w:tcPr>
            <w:tcW w:w="1783" w:type="dxa"/>
            <w:gridSpan w:val="2"/>
            <w:vMerge w:val="restart"/>
            <w:tcBorders>
              <w:top w:val="single" w:sz="4" w:space="0" w:color="auto"/>
              <w:left w:val="single" w:sz="4" w:space="0" w:color="auto"/>
              <w:bottom w:val="single" w:sz="4" w:space="0" w:color="auto"/>
              <w:right w:val="single" w:sz="4" w:space="0" w:color="auto"/>
            </w:tcBorders>
            <w:vAlign w:val="center"/>
          </w:tcPr>
          <w:p w14:paraId="5DD9F784" w14:textId="77777777" w:rsidR="001373FA" w:rsidRPr="00C5022D" w:rsidRDefault="001373FA" w:rsidP="001373FA">
            <w:pPr>
              <w:tabs>
                <w:tab w:val="clear" w:pos="1080"/>
              </w:tabs>
              <w:spacing w:line="240" w:lineRule="auto"/>
              <w:ind w:left="0" w:firstLine="33"/>
              <w:jc w:val="center"/>
              <w:rPr>
                <w:rFonts w:ascii="Times New Roman" w:hAnsi="Times New Roman"/>
                <w:sz w:val="18"/>
                <w:szCs w:val="18"/>
                <w:lang w:val="en-US" w:eastAsia="ko-KR"/>
              </w:rPr>
            </w:pPr>
            <w:r w:rsidRPr="00C5022D">
              <w:rPr>
                <w:rFonts w:ascii="Times New Roman" w:hAnsi="Times New Roman"/>
                <w:sz w:val="18"/>
                <w:szCs w:val="18"/>
                <w:lang w:val="en-US" w:eastAsia="ko-KR"/>
              </w:rPr>
              <w:t>Тауарлардың (жұмыстардың, қызметтердің) атауы</w:t>
            </w:r>
          </w:p>
        </w:tc>
        <w:tc>
          <w:tcPr>
            <w:tcW w:w="554" w:type="dxa"/>
            <w:vMerge w:val="restart"/>
            <w:tcBorders>
              <w:top w:val="single" w:sz="4" w:space="0" w:color="auto"/>
              <w:left w:val="single" w:sz="4" w:space="0" w:color="auto"/>
              <w:bottom w:val="single" w:sz="4" w:space="0" w:color="auto"/>
              <w:right w:val="single" w:sz="4" w:space="0" w:color="auto"/>
            </w:tcBorders>
            <w:vAlign w:val="center"/>
          </w:tcPr>
          <w:p w14:paraId="0DF9706D" w14:textId="77777777" w:rsidR="001373FA" w:rsidRPr="00C5022D" w:rsidRDefault="001373FA" w:rsidP="001373FA">
            <w:pPr>
              <w:tabs>
                <w:tab w:val="clear" w:pos="1080"/>
              </w:tabs>
              <w:spacing w:line="240" w:lineRule="auto"/>
              <w:ind w:left="0" w:firstLine="0"/>
              <w:jc w:val="center"/>
              <w:rPr>
                <w:rFonts w:ascii="Times New Roman" w:hAnsi="Times New Roman"/>
                <w:sz w:val="18"/>
                <w:szCs w:val="18"/>
                <w:lang w:val="en-US" w:eastAsia="ko-KR"/>
              </w:rPr>
            </w:pPr>
            <w:r w:rsidRPr="00C5022D">
              <w:rPr>
                <w:rFonts w:ascii="Times New Roman" w:hAnsi="Times New Roman"/>
                <w:sz w:val="18"/>
                <w:szCs w:val="18"/>
                <w:lang w:val="en-US" w:eastAsia="ko-KR"/>
              </w:rPr>
              <w:t>Өлшем бірлігі</w:t>
            </w:r>
          </w:p>
        </w:tc>
        <w:tc>
          <w:tcPr>
            <w:tcW w:w="781" w:type="dxa"/>
            <w:vMerge w:val="restart"/>
            <w:tcBorders>
              <w:top w:val="single" w:sz="4" w:space="0" w:color="auto"/>
              <w:left w:val="single" w:sz="4" w:space="0" w:color="auto"/>
              <w:bottom w:val="single" w:sz="4" w:space="0" w:color="auto"/>
              <w:right w:val="single" w:sz="4" w:space="0" w:color="auto"/>
            </w:tcBorders>
            <w:vAlign w:val="center"/>
          </w:tcPr>
          <w:p w14:paraId="355AC789" w14:textId="77777777" w:rsidR="001373FA" w:rsidRPr="00C5022D" w:rsidRDefault="001373FA" w:rsidP="001373FA">
            <w:pPr>
              <w:tabs>
                <w:tab w:val="clear" w:pos="1080"/>
              </w:tabs>
              <w:spacing w:line="240" w:lineRule="auto"/>
              <w:ind w:left="0" w:firstLine="0"/>
              <w:jc w:val="center"/>
              <w:rPr>
                <w:rFonts w:ascii="Times New Roman" w:hAnsi="Times New Roman"/>
                <w:sz w:val="18"/>
                <w:szCs w:val="18"/>
                <w:lang w:val="en-US" w:eastAsia="ko-KR"/>
              </w:rPr>
            </w:pPr>
            <w:r w:rsidRPr="00C5022D">
              <w:rPr>
                <w:rFonts w:ascii="Times New Roman" w:hAnsi="Times New Roman"/>
                <w:sz w:val="18"/>
                <w:szCs w:val="18"/>
                <w:lang w:val="en-US" w:eastAsia="ko-KR"/>
              </w:rPr>
              <w:t>Саны (көлемі)</w:t>
            </w:r>
          </w:p>
        </w:tc>
        <w:tc>
          <w:tcPr>
            <w:tcW w:w="619" w:type="dxa"/>
            <w:vMerge w:val="restart"/>
            <w:tcBorders>
              <w:top w:val="single" w:sz="4" w:space="0" w:color="auto"/>
              <w:left w:val="single" w:sz="4" w:space="0" w:color="auto"/>
              <w:bottom w:val="single" w:sz="4" w:space="0" w:color="auto"/>
              <w:right w:val="single" w:sz="4" w:space="0" w:color="auto"/>
            </w:tcBorders>
            <w:vAlign w:val="center"/>
          </w:tcPr>
          <w:p w14:paraId="76A5A69C" w14:textId="77777777" w:rsidR="001373FA" w:rsidRPr="00C5022D" w:rsidRDefault="001373FA" w:rsidP="001373FA">
            <w:pPr>
              <w:tabs>
                <w:tab w:val="clear" w:pos="1080"/>
              </w:tabs>
              <w:spacing w:line="240" w:lineRule="auto"/>
              <w:ind w:left="0" w:firstLine="0"/>
              <w:jc w:val="center"/>
              <w:rPr>
                <w:rFonts w:ascii="Times New Roman" w:hAnsi="Times New Roman"/>
                <w:sz w:val="18"/>
                <w:szCs w:val="18"/>
                <w:lang w:val="en-US" w:eastAsia="ko-KR"/>
              </w:rPr>
            </w:pPr>
            <w:r w:rsidRPr="00C5022D">
              <w:rPr>
                <w:rFonts w:ascii="Times New Roman" w:hAnsi="Times New Roman"/>
                <w:sz w:val="18"/>
                <w:szCs w:val="18"/>
                <w:lang w:val="en-US" w:eastAsia="ko-KR"/>
              </w:rPr>
              <w:t>Бағасы  (KZT)</w:t>
            </w:r>
          </w:p>
        </w:tc>
        <w:tc>
          <w:tcPr>
            <w:tcW w:w="1352" w:type="dxa"/>
            <w:vMerge w:val="restart"/>
            <w:tcBorders>
              <w:top w:val="single" w:sz="4" w:space="0" w:color="auto"/>
              <w:left w:val="single" w:sz="4" w:space="0" w:color="auto"/>
              <w:bottom w:val="single" w:sz="4" w:space="0" w:color="auto"/>
              <w:right w:val="nil"/>
            </w:tcBorders>
            <w:vAlign w:val="center"/>
          </w:tcPr>
          <w:p w14:paraId="4BF5B8B0" w14:textId="77777777" w:rsidR="001373FA" w:rsidRPr="00C5022D" w:rsidRDefault="001373FA" w:rsidP="001373FA">
            <w:pPr>
              <w:tabs>
                <w:tab w:val="clear" w:pos="1080"/>
              </w:tabs>
              <w:spacing w:line="240" w:lineRule="auto"/>
              <w:ind w:left="-1" w:firstLine="1"/>
              <w:jc w:val="center"/>
              <w:rPr>
                <w:rFonts w:ascii="Times New Roman" w:hAnsi="Times New Roman"/>
                <w:sz w:val="18"/>
                <w:szCs w:val="18"/>
                <w:lang w:val="en-US" w:eastAsia="ko-KR"/>
              </w:rPr>
            </w:pPr>
            <w:r w:rsidRPr="00C5022D">
              <w:rPr>
                <w:rFonts w:ascii="Times New Roman" w:hAnsi="Times New Roman"/>
                <w:sz w:val="18"/>
                <w:szCs w:val="18"/>
                <w:lang w:val="en-US" w:eastAsia="ko-KR"/>
              </w:rPr>
              <w:t>Тауарлардың (жұмыстардың, қызметтердің) құны, ҚҚС-сыз</w:t>
            </w:r>
          </w:p>
        </w:tc>
        <w:tc>
          <w:tcPr>
            <w:tcW w:w="1655" w:type="dxa"/>
            <w:gridSpan w:val="2"/>
            <w:tcBorders>
              <w:top w:val="single" w:sz="4" w:space="0" w:color="auto"/>
              <w:left w:val="single" w:sz="4" w:space="0" w:color="auto"/>
              <w:bottom w:val="single" w:sz="4" w:space="0" w:color="auto"/>
              <w:right w:val="single" w:sz="4" w:space="0" w:color="auto"/>
            </w:tcBorders>
            <w:vAlign w:val="center"/>
          </w:tcPr>
          <w:p w14:paraId="2CBB2842" w14:textId="77777777" w:rsidR="001373FA" w:rsidRPr="00C5022D" w:rsidRDefault="001373FA" w:rsidP="001373FA">
            <w:pPr>
              <w:tabs>
                <w:tab w:val="clear" w:pos="1080"/>
              </w:tabs>
              <w:spacing w:line="240" w:lineRule="auto"/>
              <w:ind w:left="0" w:firstLine="0"/>
              <w:jc w:val="center"/>
              <w:rPr>
                <w:rFonts w:ascii="Times New Roman" w:hAnsi="Times New Roman"/>
                <w:sz w:val="18"/>
                <w:szCs w:val="18"/>
                <w:lang w:val="en-US" w:eastAsia="ko-KR"/>
              </w:rPr>
            </w:pPr>
            <w:r w:rsidRPr="00C5022D">
              <w:rPr>
                <w:rFonts w:ascii="Times New Roman" w:hAnsi="Times New Roman"/>
                <w:sz w:val="18"/>
                <w:szCs w:val="18"/>
                <w:lang w:val="en-US" w:eastAsia="ko-KR"/>
              </w:rPr>
              <w:t>ҚҚС</w:t>
            </w:r>
          </w:p>
        </w:tc>
        <w:tc>
          <w:tcPr>
            <w:tcW w:w="1157" w:type="dxa"/>
            <w:gridSpan w:val="2"/>
            <w:vMerge w:val="restart"/>
            <w:tcBorders>
              <w:top w:val="single" w:sz="4" w:space="0" w:color="auto"/>
              <w:left w:val="single" w:sz="4" w:space="0" w:color="auto"/>
              <w:bottom w:val="single" w:sz="4" w:space="0" w:color="auto"/>
              <w:right w:val="single" w:sz="4" w:space="0" w:color="auto"/>
            </w:tcBorders>
            <w:vAlign w:val="center"/>
          </w:tcPr>
          <w:p w14:paraId="23042A2B" w14:textId="77777777" w:rsidR="001373FA" w:rsidRPr="00C5022D" w:rsidRDefault="001373FA" w:rsidP="001373FA">
            <w:pPr>
              <w:tabs>
                <w:tab w:val="clear" w:pos="1080"/>
              </w:tabs>
              <w:spacing w:line="240" w:lineRule="auto"/>
              <w:ind w:left="0" w:firstLine="0"/>
              <w:jc w:val="center"/>
              <w:rPr>
                <w:rFonts w:ascii="Times New Roman" w:hAnsi="Times New Roman"/>
                <w:sz w:val="18"/>
                <w:szCs w:val="18"/>
                <w:lang w:val="en-US" w:eastAsia="ko-KR"/>
              </w:rPr>
            </w:pPr>
            <w:r w:rsidRPr="00C5022D">
              <w:rPr>
                <w:rFonts w:ascii="Times New Roman" w:hAnsi="Times New Roman"/>
                <w:sz w:val="18"/>
                <w:szCs w:val="18"/>
                <w:lang w:val="en-US" w:eastAsia="ko-KR"/>
              </w:rPr>
              <w:t>Өткізудің құны барлығы</w:t>
            </w:r>
          </w:p>
        </w:tc>
        <w:tc>
          <w:tcPr>
            <w:tcW w:w="1317" w:type="dxa"/>
            <w:gridSpan w:val="2"/>
            <w:tcBorders>
              <w:top w:val="single" w:sz="4" w:space="0" w:color="auto"/>
              <w:left w:val="nil"/>
              <w:bottom w:val="single" w:sz="4" w:space="0" w:color="auto"/>
              <w:right w:val="single" w:sz="4" w:space="0" w:color="auto"/>
            </w:tcBorders>
            <w:vAlign w:val="center"/>
          </w:tcPr>
          <w:p w14:paraId="71D28451" w14:textId="77777777" w:rsidR="001373FA" w:rsidRPr="00C5022D" w:rsidRDefault="001373FA" w:rsidP="001373FA">
            <w:pPr>
              <w:tabs>
                <w:tab w:val="clear" w:pos="1080"/>
              </w:tabs>
              <w:spacing w:line="240" w:lineRule="auto"/>
              <w:ind w:left="0" w:firstLine="0"/>
              <w:jc w:val="center"/>
              <w:rPr>
                <w:rFonts w:ascii="Times New Roman" w:hAnsi="Times New Roman"/>
                <w:sz w:val="18"/>
                <w:szCs w:val="18"/>
                <w:lang w:val="en-US" w:eastAsia="ko-KR"/>
              </w:rPr>
            </w:pPr>
            <w:r w:rsidRPr="00C5022D">
              <w:rPr>
                <w:rFonts w:ascii="Times New Roman" w:hAnsi="Times New Roman"/>
                <w:sz w:val="18"/>
                <w:szCs w:val="18"/>
                <w:lang w:val="en-US" w:eastAsia="ko-KR"/>
              </w:rPr>
              <w:t>Акциз</w:t>
            </w:r>
          </w:p>
        </w:tc>
      </w:tr>
      <w:tr w:rsidR="001373FA" w:rsidRPr="00C5022D" w14:paraId="075FCB84" w14:textId="77777777" w:rsidTr="00B42ECD">
        <w:trPr>
          <w:trHeight w:val="834"/>
        </w:trPr>
        <w:tc>
          <w:tcPr>
            <w:tcW w:w="561" w:type="dxa"/>
            <w:gridSpan w:val="2"/>
            <w:vMerge/>
            <w:tcBorders>
              <w:top w:val="single" w:sz="4" w:space="0" w:color="auto"/>
              <w:left w:val="single" w:sz="4" w:space="0" w:color="auto"/>
              <w:bottom w:val="single" w:sz="4" w:space="0" w:color="auto"/>
              <w:right w:val="single" w:sz="4" w:space="0" w:color="auto"/>
            </w:tcBorders>
            <w:vAlign w:val="center"/>
          </w:tcPr>
          <w:p w14:paraId="721145DC" w14:textId="77777777" w:rsidR="001373FA" w:rsidRPr="00C5022D" w:rsidRDefault="001373FA" w:rsidP="001373FA">
            <w:pPr>
              <w:tabs>
                <w:tab w:val="clear" w:pos="1080"/>
              </w:tabs>
              <w:spacing w:line="240" w:lineRule="auto"/>
              <w:ind w:left="0" w:firstLine="0"/>
              <w:jc w:val="left"/>
              <w:rPr>
                <w:rFonts w:ascii="Times New Roman" w:hAnsi="Times New Roman"/>
                <w:sz w:val="18"/>
                <w:szCs w:val="18"/>
                <w:lang w:val="en-US" w:eastAsia="ko-KR"/>
              </w:rPr>
            </w:pPr>
          </w:p>
        </w:tc>
        <w:tc>
          <w:tcPr>
            <w:tcW w:w="1783" w:type="dxa"/>
            <w:gridSpan w:val="2"/>
            <w:vMerge/>
            <w:tcBorders>
              <w:top w:val="single" w:sz="4" w:space="0" w:color="auto"/>
              <w:left w:val="single" w:sz="4" w:space="0" w:color="auto"/>
              <w:bottom w:val="single" w:sz="4" w:space="0" w:color="auto"/>
              <w:right w:val="single" w:sz="4" w:space="0" w:color="auto"/>
            </w:tcBorders>
            <w:vAlign w:val="center"/>
          </w:tcPr>
          <w:p w14:paraId="1BB1F62B" w14:textId="77777777" w:rsidR="001373FA" w:rsidRPr="00C5022D" w:rsidRDefault="001373FA" w:rsidP="001373FA">
            <w:pPr>
              <w:tabs>
                <w:tab w:val="clear" w:pos="1080"/>
              </w:tabs>
              <w:spacing w:line="240" w:lineRule="auto"/>
              <w:ind w:left="0" w:firstLine="0"/>
              <w:jc w:val="left"/>
              <w:rPr>
                <w:rFonts w:ascii="Times New Roman" w:hAnsi="Times New Roman"/>
                <w:sz w:val="18"/>
                <w:szCs w:val="18"/>
                <w:lang w:val="en-US" w:eastAsia="ko-KR"/>
              </w:rPr>
            </w:pPr>
          </w:p>
        </w:tc>
        <w:tc>
          <w:tcPr>
            <w:tcW w:w="554" w:type="dxa"/>
            <w:vMerge/>
            <w:tcBorders>
              <w:top w:val="single" w:sz="4" w:space="0" w:color="auto"/>
              <w:left w:val="single" w:sz="4" w:space="0" w:color="auto"/>
              <w:bottom w:val="single" w:sz="4" w:space="0" w:color="auto"/>
              <w:right w:val="single" w:sz="4" w:space="0" w:color="auto"/>
            </w:tcBorders>
            <w:vAlign w:val="center"/>
          </w:tcPr>
          <w:p w14:paraId="153DA32B" w14:textId="77777777" w:rsidR="001373FA" w:rsidRPr="00C5022D" w:rsidRDefault="001373FA" w:rsidP="001373FA">
            <w:pPr>
              <w:tabs>
                <w:tab w:val="clear" w:pos="1080"/>
              </w:tabs>
              <w:spacing w:line="240" w:lineRule="auto"/>
              <w:ind w:left="0" w:firstLine="0"/>
              <w:jc w:val="left"/>
              <w:rPr>
                <w:rFonts w:ascii="Times New Roman" w:hAnsi="Times New Roman"/>
                <w:sz w:val="18"/>
                <w:szCs w:val="18"/>
                <w:lang w:val="en-US" w:eastAsia="ko-KR"/>
              </w:rPr>
            </w:pPr>
          </w:p>
        </w:tc>
        <w:tc>
          <w:tcPr>
            <w:tcW w:w="781" w:type="dxa"/>
            <w:vMerge/>
            <w:tcBorders>
              <w:top w:val="single" w:sz="4" w:space="0" w:color="auto"/>
              <w:left w:val="single" w:sz="4" w:space="0" w:color="auto"/>
              <w:bottom w:val="single" w:sz="4" w:space="0" w:color="auto"/>
              <w:right w:val="single" w:sz="4" w:space="0" w:color="auto"/>
            </w:tcBorders>
            <w:vAlign w:val="center"/>
          </w:tcPr>
          <w:p w14:paraId="78A97066" w14:textId="77777777" w:rsidR="001373FA" w:rsidRPr="00C5022D" w:rsidRDefault="001373FA" w:rsidP="001373FA">
            <w:pPr>
              <w:tabs>
                <w:tab w:val="clear" w:pos="1080"/>
              </w:tabs>
              <w:spacing w:line="240" w:lineRule="auto"/>
              <w:ind w:left="0" w:firstLine="0"/>
              <w:jc w:val="left"/>
              <w:rPr>
                <w:rFonts w:ascii="Times New Roman" w:hAnsi="Times New Roman"/>
                <w:sz w:val="18"/>
                <w:szCs w:val="18"/>
                <w:lang w:val="en-US" w:eastAsia="ko-KR"/>
              </w:rPr>
            </w:pPr>
          </w:p>
        </w:tc>
        <w:tc>
          <w:tcPr>
            <w:tcW w:w="619" w:type="dxa"/>
            <w:vMerge/>
            <w:tcBorders>
              <w:top w:val="single" w:sz="4" w:space="0" w:color="auto"/>
              <w:left w:val="single" w:sz="4" w:space="0" w:color="auto"/>
              <w:bottom w:val="single" w:sz="4" w:space="0" w:color="auto"/>
              <w:right w:val="single" w:sz="4" w:space="0" w:color="auto"/>
            </w:tcBorders>
            <w:vAlign w:val="center"/>
          </w:tcPr>
          <w:p w14:paraId="1749F9B6" w14:textId="77777777" w:rsidR="001373FA" w:rsidRPr="00C5022D" w:rsidRDefault="001373FA" w:rsidP="001373FA">
            <w:pPr>
              <w:tabs>
                <w:tab w:val="clear" w:pos="1080"/>
              </w:tabs>
              <w:spacing w:line="240" w:lineRule="auto"/>
              <w:ind w:left="0" w:firstLine="0"/>
              <w:jc w:val="left"/>
              <w:rPr>
                <w:rFonts w:ascii="Times New Roman" w:hAnsi="Times New Roman"/>
                <w:sz w:val="18"/>
                <w:szCs w:val="18"/>
                <w:lang w:val="en-US" w:eastAsia="ko-KR"/>
              </w:rPr>
            </w:pPr>
          </w:p>
        </w:tc>
        <w:tc>
          <w:tcPr>
            <w:tcW w:w="1352" w:type="dxa"/>
            <w:vMerge/>
            <w:tcBorders>
              <w:top w:val="single" w:sz="4" w:space="0" w:color="auto"/>
              <w:left w:val="single" w:sz="4" w:space="0" w:color="auto"/>
              <w:bottom w:val="single" w:sz="4" w:space="0" w:color="auto"/>
              <w:right w:val="nil"/>
            </w:tcBorders>
            <w:vAlign w:val="center"/>
          </w:tcPr>
          <w:p w14:paraId="0BFD69F3" w14:textId="77777777" w:rsidR="001373FA" w:rsidRPr="00C5022D" w:rsidRDefault="001373FA" w:rsidP="001373FA">
            <w:pPr>
              <w:tabs>
                <w:tab w:val="clear" w:pos="1080"/>
              </w:tabs>
              <w:spacing w:line="240" w:lineRule="auto"/>
              <w:ind w:left="0" w:firstLine="0"/>
              <w:jc w:val="left"/>
              <w:rPr>
                <w:rFonts w:ascii="Times New Roman" w:hAnsi="Times New Roman"/>
                <w:sz w:val="18"/>
                <w:szCs w:val="18"/>
                <w:lang w:val="en-US" w:eastAsia="ko-KR"/>
              </w:rPr>
            </w:pPr>
          </w:p>
        </w:tc>
        <w:tc>
          <w:tcPr>
            <w:tcW w:w="828" w:type="dxa"/>
            <w:tcBorders>
              <w:top w:val="nil"/>
              <w:left w:val="single" w:sz="4" w:space="0" w:color="auto"/>
              <w:bottom w:val="single" w:sz="4" w:space="0" w:color="auto"/>
              <w:right w:val="single" w:sz="4" w:space="0" w:color="auto"/>
            </w:tcBorders>
            <w:vAlign w:val="center"/>
          </w:tcPr>
          <w:p w14:paraId="13D656E9" w14:textId="77777777" w:rsidR="001373FA" w:rsidRPr="00C5022D" w:rsidRDefault="001373FA" w:rsidP="001373FA">
            <w:pPr>
              <w:tabs>
                <w:tab w:val="clear" w:pos="1080"/>
              </w:tabs>
              <w:spacing w:line="240" w:lineRule="auto"/>
              <w:ind w:left="0" w:firstLine="0"/>
              <w:jc w:val="center"/>
              <w:rPr>
                <w:rFonts w:ascii="Times New Roman" w:hAnsi="Times New Roman"/>
                <w:sz w:val="18"/>
                <w:szCs w:val="18"/>
                <w:lang w:val="en-US" w:eastAsia="ko-KR"/>
              </w:rPr>
            </w:pPr>
            <w:r w:rsidRPr="00C5022D">
              <w:rPr>
                <w:rFonts w:ascii="Times New Roman" w:hAnsi="Times New Roman"/>
                <w:sz w:val="18"/>
                <w:szCs w:val="18"/>
                <w:lang w:val="en-US" w:eastAsia="ko-KR"/>
              </w:rPr>
              <w:t>Мөлшерлеме(%)</w:t>
            </w:r>
          </w:p>
        </w:tc>
        <w:tc>
          <w:tcPr>
            <w:tcW w:w="827" w:type="dxa"/>
            <w:tcBorders>
              <w:top w:val="nil"/>
              <w:left w:val="nil"/>
              <w:bottom w:val="single" w:sz="4" w:space="0" w:color="auto"/>
              <w:right w:val="single" w:sz="4" w:space="0" w:color="auto"/>
            </w:tcBorders>
            <w:noWrap/>
            <w:vAlign w:val="center"/>
          </w:tcPr>
          <w:p w14:paraId="20D0F500" w14:textId="77777777" w:rsidR="001373FA" w:rsidRPr="00C5022D" w:rsidRDefault="001373FA" w:rsidP="001373FA">
            <w:pPr>
              <w:tabs>
                <w:tab w:val="clear" w:pos="1080"/>
              </w:tabs>
              <w:spacing w:line="240" w:lineRule="auto"/>
              <w:ind w:left="0" w:firstLine="0"/>
              <w:jc w:val="center"/>
              <w:rPr>
                <w:rFonts w:ascii="Times New Roman" w:hAnsi="Times New Roman"/>
                <w:sz w:val="18"/>
                <w:szCs w:val="18"/>
                <w:lang w:val="en-US" w:eastAsia="ko-KR"/>
              </w:rPr>
            </w:pPr>
            <w:r w:rsidRPr="00C5022D">
              <w:rPr>
                <w:rFonts w:ascii="Times New Roman" w:hAnsi="Times New Roman"/>
                <w:sz w:val="18"/>
                <w:szCs w:val="18"/>
                <w:lang w:val="en-US" w:eastAsia="ko-KR"/>
              </w:rPr>
              <w:t>Сомасы</w:t>
            </w:r>
          </w:p>
        </w:tc>
        <w:tc>
          <w:tcPr>
            <w:tcW w:w="1157" w:type="dxa"/>
            <w:gridSpan w:val="2"/>
            <w:vMerge/>
            <w:tcBorders>
              <w:top w:val="single" w:sz="4" w:space="0" w:color="auto"/>
              <w:left w:val="single" w:sz="4" w:space="0" w:color="auto"/>
              <w:bottom w:val="single" w:sz="4" w:space="0" w:color="auto"/>
              <w:right w:val="single" w:sz="4" w:space="0" w:color="auto"/>
            </w:tcBorders>
            <w:vAlign w:val="center"/>
          </w:tcPr>
          <w:p w14:paraId="0B53B800" w14:textId="77777777" w:rsidR="001373FA" w:rsidRPr="00C5022D" w:rsidRDefault="001373FA" w:rsidP="001373FA">
            <w:pPr>
              <w:tabs>
                <w:tab w:val="clear" w:pos="1080"/>
              </w:tabs>
              <w:spacing w:line="240" w:lineRule="auto"/>
              <w:ind w:left="0" w:firstLine="0"/>
              <w:jc w:val="left"/>
              <w:rPr>
                <w:rFonts w:ascii="Times New Roman" w:hAnsi="Times New Roman"/>
                <w:sz w:val="18"/>
                <w:szCs w:val="18"/>
                <w:lang w:val="en-US" w:eastAsia="ko-KR"/>
              </w:rPr>
            </w:pPr>
          </w:p>
        </w:tc>
        <w:tc>
          <w:tcPr>
            <w:tcW w:w="841" w:type="dxa"/>
            <w:tcBorders>
              <w:top w:val="nil"/>
              <w:left w:val="nil"/>
              <w:bottom w:val="single" w:sz="4" w:space="0" w:color="auto"/>
              <w:right w:val="single" w:sz="4" w:space="0" w:color="auto"/>
            </w:tcBorders>
            <w:vAlign w:val="center"/>
          </w:tcPr>
          <w:p w14:paraId="25C697EA" w14:textId="77777777" w:rsidR="001373FA" w:rsidRPr="00C5022D" w:rsidRDefault="001373FA" w:rsidP="001373FA">
            <w:pPr>
              <w:tabs>
                <w:tab w:val="clear" w:pos="1080"/>
              </w:tabs>
              <w:spacing w:line="240" w:lineRule="auto"/>
              <w:ind w:left="0" w:firstLine="0"/>
              <w:jc w:val="center"/>
              <w:rPr>
                <w:rFonts w:ascii="Times New Roman" w:hAnsi="Times New Roman"/>
                <w:sz w:val="18"/>
                <w:szCs w:val="18"/>
                <w:lang w:val="en-US" w:eastAsia="ko-KR"/>
              </w:rPr>
            </w:pPr>
            <w:r w:rsidRPr="00C5022D">
              <w:rPr>
                <w:rFonts w:ascii="Times New Roman" w:hAnsi="Times New Roman"/>
                <w:sz w:val="18"/>
                <w:szCs w:val="18"/>
                <w:lang w:val="en-US" w:eastAsia="ko-KR"/>
              </w:rPr>
              <w:t>Мөлшерлеме(%)</w:t>
            </w:r>
          </w:p>
        </w:tc>
        <w:tc>
          <w:tcPr>
            <w:tcW w:w="476" w:type="dxa"/>
            <w:tcBorders>
              <w:top w:val="nil"/>
              <w:left w:val="nil"/>
              <w:bottom w:val="single" w:sz="4" w:space="0" w:color="auto"/>
              <w:right w:val="single" w:sz="4" w:space="0" w:color="auto"/>
            </w:tcBorders>
            <w:noWrap/>
            <w:vAlign w:val="center"/>
          </w:tcPr>
          <w:p w14:paraId="4EBEC386" w14:textId="77777777" w:rsidR="001373FA" w:rsidRPr="00C5022D" w:rsidRDefault="001373FA" w:rsidP="001373FA">
            <w:pPr>
              <w:tabs>
                <w:tab w:val="clear" w:pos="1080"/>
              </w:tabs>
              <w:spacing w:line="240" w:lineRule="auto"/>
              <w:ind w:left="0" w:firstLine="0"/>
              <w:jc w:val="center"/>
              <w:rPr>
                <w:rFonts w:ascii="Times New Roman" w:hAnsi="Times New Roman"/>
                <w:sz w:val="18"/>
                <w:szCs w:val="18"/>
                <w:lang w:val="en-US" w:eastAsia="ko-KR"/>
              </w:rPr>
            </w:pPr>
            <w:r w:rsidRPr="00C5022D">
              <w:rPr>
                <w:rFonts w:ascii="Times New Roman" w:hAnsi="Times New Roman"/>
                <w:sz w:val="18"/>
                <w:szCs w:val="18"/>
                <w:lang w:val="en-US" w:eastAsia="ko-KR"/>
              </w:rPr>
              <w:t>Сомасы</w:t>
            </w:r>
          </w:p>
        </w:tc>
      </w:tr>
      <w:tr w:rsidR="001373FA" w:rsidRPr="00C5022D" w14:paraId="79726D1A" w14:textId="77777777" w:rsidTr="00B42ECD">
        <w:trPr>
          <w:trHeight w:val="255"/>
        </w:trPr>
        <w:tc>
          <w:tcPr>
            <w:tcW w:w="561" w:type="dxa"/>
            <w:gridSpan w:val="2"/>
            <w:tcBorders>
              <w:top w:val="nil"/>
              <w:left w:val="single" w:sz="4" w:space="0" w:color="auto"/>
              <w:bottom w:val="single" w:sz="4" w:space="0" w:color="auto"/>
              <w:right w:val="single" w:sz="4" w:space="0" w:color="auto"/>
            </w:tcBorders>
            <w:noWrap/>
            <w:vAlign w:val="center"/>
          </w:tcPr>
          <w:p w14:paraId="010F46A5" w14:textId="77777777" w:rsidR="001373FA" w:rsidRPr="00C5022D" w:rsidRDefault="001373FA" w:rsidP="001373FA">
            <w:pPr>
              <w:tabs>
                <w:tab w:val="clear" w:pos="1080"/>
              </w:tabs>
              <w:spacing w:line="240" w:lineRule="auto"/>
              <w:ind w:left="0" w:firstLine="0"/>
              <w:jc w:val="center"/>
              <w:rPr>
                <w:rFonts w:ascii="Times New Roman" w:hAnsi="Times New Roman"/>
                <w:i/>
                <w:iCs/>
                <w:sz w:val="18"/>
                <w:szCs w:val="18"/>
                <w:lang w:val="en-US" w:eastAsia="ko-KR"/>
              </w:rPr>
            </w:pPr>
            <w:r w:rsidRPr="00C5022D">
              <w:rPr>
                <w:rFonts w:ascii="Times New Roman" w:hAnsi="Times New Roman"/>
                <w:i/>
                <w:iCs/>
                <w:sz w:val="18"/>
                <w:szCs w:val="18"/>
                <w:lang w:val="en-US" w:eastAsia="ko-KR"/>
              </w:rPr>
              <w:t>1</w:t>
            </w:r>
          </w:p>
        </w:tc>
        <w:tc>
          <w:tcPr>
            <w:tcW w:w="1783" w:type="dxa"/>
            <w:gridSpan w:val="2"/>
            <w:tcBorders>
              <w:top w:val="nil"/>
              <w:left w:val="nil"/>
              <w:bottom w:val="single" w:sz="4" w:space="0" w:color="auto"/>
              <w:right w:val="single" w:sz="4" w:space="0" w:color="auto"/>
            </w:tcBorders>
            <w:noWrap/>
            <w:vAlign w:val="center"/>
          </w:tcPr>
          <w:p w14:paraId="4215EA8E" w14:textId="77777777" w:rsidR="001373FA" w:rsidRPr="00C5022D" w:rsidRDefault="001373FA" w:rsidP="001373FA">
            <w:pPr>
              <w:tabs>
                <w:tab w:val="clear" w:pos="1080"/>
              </w:tabs>
              <w:spacing w:line="240" w:lineRule="auto"/>
              <w:ind w:left="0" w:firstLine="0"/>
              <w:jc w:val="center"/>
              <w:rPr>
                <w:rFonts w:ascii="Times New Roman" w:hAnsi="Times New Roman"/>
                <w:i/>
                <w:iCs/>
                <w:sz w:val="18"/>
                <w:szCs w:val="18"/>
                <w:lang w:val="en-US" w:eastAsia="ko-KR"/>
              </w:rPr>
            </w:pPr>
            <w:r w:rsidRPr="00C5022D">
              <w:rPr>
                <w:rFonts w:ascii="Times New Roman" w:hAnsi="Times New Roman"/>
                <w:i/>
                <w:iCs/>
                <w:sz w:val="18"/>
                <w:szCs w:val="18"/>
                <w:lang w:val="en-US" w:eastAsia="ko-KR"/>
              </w:rPr>
              <w:t>2</w:t>
            </w:r>
          </w:p>
        </w:tc>
        <w:tc>
          <w:tcPr>
            <w:tcW w:w="554" w:type="dxa"/>
            <w:tcBorders>
              <w:top w:val="nil"/>
              <w:left w:val="nil"/>
              <w:bottom w:val="single" w:sz="4" w:space="0" w:color="auto"/>
              <w:right w:val="single" w:sz="4" w:space="0" w:color="auto"/>
            </w:tcBorders>
            <w:noWrap/>
            <w:vAlign w:val="center"/>
          </w:tcPr>
          <w:p w14:paraId="5DD40F6B" w14:textId="77777777" w:rsidR="001373FA" w:rsidRPr="00C5022D" w:rsidRDefault="001373FA" w:rsidP="001373FA">
            <w:pPr>
              <w:tabs>
                <w:tab w:val="clear" w:pos="1080"/>
              </w:tabs>
              <w:spacing w:line="240" w:lineRule="auto"/>
              <w:ind w:left="0" w:firstLine="0"/>
              <w:jc w:val="center"/>
              <w:rPr>
                <w:rFonts w:ascii="Times New Roman" w:hAnsi="Times New Roman"/>
                <w:i/>
                <w:iCs/>
                <w:sz w:val="18"/>
                <w:szCs w:val="18"/>
                <w:lang w:val="en-US" w:eastAsia="ko-KR"/>
              </w:rPr>
            </w:pPr>
            <w:r w:rsidRPr="00C5022D">
              <w:rPr>
                <w:rFonts w:ascii="Times New Roman" w:hAnsi="Times New Roman"/>
                <w:i/>
                <w:iCs/>
                <w:sz w:val="18"/>
                <w:szCs w:val="18"/>
                <w:lang w:val="en-US" w:eastAsia="ko-KR"/>
              </w:rPr>
              <w:t>3</w:t>
            </w:r>
          </w:p>
        </w:tc>
        <w:tc>
          <w:tcPr>
            <w:tcW w:w="781" w:type="dxa"/>
            <w:tcBorders>
              <w:top w:val="nil"/>
              <w:left w:val="nil"/>
              <w:bottom w:val="single" w:sz="4" w:space="0" w:color="auto"/>
              <w:right w:val="single" w:sz="4" w:space="0" w:color="auto"/>
            </w:tcBorders>
            <w:noWrap/>
            <w:vAlign w:val="center"/>
          </w:tcPr>
          <w:p w14:paraId="2B606C44" w14:textId="77777777" w:rsidR="001373FA" w:rsidRPr="00C5022D" w:rsidRDefault="001373FA" w:rsidP="001373FA">
            <w:pPr>
              <w:tabs>
                <w:tab w:val="clear" w:pos="1080"/>
              </w:tabs>
              <w:spacing w:line="240" w:lineRule="auto"/>
              <w:ind w:left="0" w:firstLine="0"/>
              <w:jc w:val="center"/>
              <w:rPr>
                <w:rFonts w:ascii="Times New Roman" w:hAnsi="Times New Roman"/>
                <w:i/>
                <w:iCs/>
                <w:sz w:val="18"/>
                <w:szCs w:val="18"/>
                <w:lang w:val="en-US" w:eastAsia="ko-KR"/>
              </w:rPr>
            </w:pPr>
            <w:r w:rsidRPr="00C5022D">
              <w:rPr>
                <w:rFonts w:ascii="Times New Roman" w:hAnsi="Times New Roman"/>
                <w:i/>
                <w:iCs/>
                <w:sz w:val="18"/>
                <w:szCs w:val="18"/>
                <w:lang w:val="en-US" w:eastAsia="ko-KR"/>
              </w:rPr>
              <w:t>4</w:t>
            </w:r>
          </w:p>
        </w:tc>
        <w:tc>
          <w:tcPr>
            <w:tcW w:w="619" w:type="dxa"/>
            <w:tcBorders>
              <w:top w:val="nil"/>
              <w:left w:val="nil"/>
              <w:bottom w:val="single" w:sz="4" w:space="0" w:color="auto"/>
              <w:right w:val="single" w:sz="4" w:space="0" w:color="auto"/>
            </w:tcBorders>
            <w:noWrap/>
            <w:vAlign w:val="center"/>
          </w:tcPr>
          <w:p w14:paraId="2D2631DD" w14:textId="77777777" w:rsidR="001373FA" w:rsidRPr="00C5022D" w:rsidRDefault="001373FA" w:rsidP="001373FA">
            <w:pPr>
              <w:tabs>
                <w:tab w:val="clear" w:pos="1080"/>
              </w:tabs>
              <w:spacing w:line="240" w:lineRule="auto"/>
              <w:ind w:left="0" w:firstLine="0"/>
              <w:jc w:val="center"/>
              <w:rPr>
                <w:rFonts w:ascii="Times New Roman" w:hAnsi="Times New Roman"/>
                <w:i/>
                <w:iCs/>
                <w:sz w:val="18"/>
                <w:szCs w:val="18"/>
                <w:lang w:val="en-US" w:eastAsia="ko-KR"/>
              </w:rPr>
            </w:pPr>
            <w:r w:rsidRPr="00C5022D">
              <w:rPr>
                <w:rFonts w:ascii="Times New Roman" w:hAnsi="Times New Roman"/>
                <w:i/>
                <w:iCs/>
                <w:sz w:val="18"/>
                <w:szCs w:val="18"/>
                <w:lang w:val="en-US" w:eastAsia="ko-KR"/>
              </w:rPr>
              <w:t>5</w:t>
            </w:r>
          </w:p>
        </w:tc>
        <w:tc>
          <w:tcPr>
            <w:tcW w:w="1352" w:type="dxa"/>
            <w:tcBorders>
              <w:top w:val="nil"/>
              <w:left w:val="nil"/>
              <w:bottom w:val="single" w:sz="4" w:space="0" w:color="auto"/>
              <w:right w:val="nil"/>
            </w:tcBorders>
            <w:noWrap/>
            <w:vAlign w:val="center"/>
          </w:tcPr>
          <w:p w14:paraId="2D53B7DD" w14:textId="77777777" w:rsidR="001373FA" w:rsidRPr="00C5022D" w:rsidRDefault="001373FA" w:rsidP="001373FA">
            <w:pPr>
              <w:tabs>
                <w:tab w:val="clear" w:pos="1080"/>
              </w:tabs>
              <w:spacing w:line="240" w:lineRule="auto"/>
              <w:ind w:left="0" w:firstLine="0"/>
              <w:jc w:val="center"/>
              <w:rPr>
                <w:rFonts w:ascii="Times New Roman" w:hAnsi="Times New Roman"/>
                <w:i/>
                <w:iCs/>
                <w:sz w:val="18"/>
                <w:szCs w:val="18"/>
                <w:lang w:val="en-US" w:eastAsia="ko-KR"/>
              </w:rPr>
            </w:pPr>
            <w:r w:rsidRPr="00C5022D">
              <w:rPr>
                <w:rFonts w:ascii="Times New Roman" w:hAnsi="Times New Roman"/>
                <w:i/>
                <w:iCs/>
                <w:sz w:val="18"/>
                <w:szCs w:val="18"/>
                <w:lang w:val="en-US" w:eastAsia="ko-KR"/>
              </w:rPr>
              <w:t>6</w:t>
            </w:r>
          </w:p>
        </w:tc>
        <w:tc>
          <w:tcPr>
            <w:tcW w:w="828" w:type="dxa"/>
            <w:tcBorders>
              <w:top w:val="nil"/>
              <w:left w:val="single" w:sz="4" w:space="0" w:color="auto"/>
              <w:bottom w:val="single" w:sz="4" w:space="0" w:color="auto"/>
              <w:right w:val="single" w:sz="4" w:space="0" w:color="auto"/>
            </w:tcBorders>
            <w:noWrap/>
            <w:vAlign w:val="center"/>
          </w:tcPr>
          <w:p w14:paraId="7FC1652F" w14:textId="77777777" w:rsidR="001373FA" w:rsidRPr="00C5022D" w:rsidRDefault="001373FA" w:rsidP="001373FA">
            <w:pPr>
              <w:tabs>
                <w:tab w:val="clear" w:pos="1080"/>
              </w:tabs>
              <w:spacing w:line="240" w:lineRule="auto"/>
              <w:ind w:left="0" w:firstLine="0"/>
              <w:jc w:val="center"/>
              <w:rPr>
                <w:rFonts w:ascii="Times New Roman" w:hAnsi="Times New Roman"/>
                <w:i/>
                <w:iCs/>
                <w:sz w:val="18"/>
                <w:szCs w:val="18"/>
                <w:lang w:val="en-US" w:eastAsia="ko-KR"/>
              </w:rPr>
            </w:pPr>
            <w:r w:rsidRPr="00C5022D">
              <w:rPr>
                <w:rFonts w:ascii="Times New Roman" w:hAnsi="Times New Roman"/>
                <w:i/>
                <w:iCs/>
                <w:sz w:val="18"/>
                <w:szCs w:val="18"/>
                <w:lang w:val="en-US" w:eastAsia="ko-KR"/>
              </w:rPr>
              <w:t>7</w:t>
            </w:r>
          </w:p>
        </w:tc>
        <w:tc>
          <w:tcPr>
            <w:tcW w:w="827" w:type="dxa"/>
            <w:tcBorders>
              <w:top w:val="nil"/>
              <w:left w:val="nil"/>
              <w:bottom w:val="single" w:sz="4" w:space="0" w:color="auto"/>
              <w:right w:val="single" w:sz="4" w:space="0" w:color="auto"/>
            </w:tcBorders>
            <w:noWrap/>
            <w:vAlign w:val="center"/>
          </w:tcPr>
          <w:p w14:paraId="3953BC5A" w14:textId="77777777" w:rsidR="001373FA" w:rsidRPr="00C5022D" w:rsidRDefault="001373FA" w:rsidP="001373FA">
            <w:pPr>
              <w:tabs>
                <w:tab w:val="clear" w:pos="1080"/>
              </w:tabs>
              <w:spacing w:line="240" w:lineRule="auto"/>
              <w:ind w:left="0" w:firstLine="0"/>
              <w:jc w:val="center"/>
              <w:rPr>
                <w:rFonts w:ascii="Times New Roman" w:hAnsi="Times New Roman"/>
                <w:i/>
                <w:iCs/>
                <w:sz w:val="18"/>
                <w:szCs w:val="18"/>
                <w:lang w:val="en-US" w:eastAsia="ko-KR"/>
              </w:rPr>
            </w:pPr>
            <w:r w:rsidRPr="00C5022D">
              <w:rPr>
                <w:rFonts w:ascii="Times New Roman" w:hAnsi="Times New Roman"/>
                <w:i/>
                <w:iCs/>
                <w:sz w:val="18"/>
                <w:szCs w:val="18"/>
                <w:lang w:val="en-US" w:eastAsia="ko-KR"/>
              </w:rPr>
              <w:t>8</w:t>
            </w:r>
          </w:p>
        </w:tc>
        <w:tc>
          <w:tcPr>
            <w:tcW w:w="1157" w:type="dxa"/>
            <w:gridSpan w:val="2"/>
            <w:tcBorders>
              <w:top w:val="nil"/>
              <w:left w:val="nil"/>
              <w:bottom w:val="single" w:sz="4" w:space="0" w:color="auto"/>
              <w:right w:val="single" w:sz="4" w:space="0" w:color="auto"/>
            </w:tcBorders>
            <w:noWrap/>
            <w:vAlign w:val="center"/>
          </w:tcPr>
          <w:p w14:paraId="5C6DA156" w14:textId="77777777" w:rsidR="001373FA" w:rsidRPr="00C5022D" w:rsidRDefault="001373FA" w:rsidP="001373FA">
            <w:pPr>
              <w:tabs>
                <w:tab w:val="clear" w:pos="1080"/>
              </w:tabs>
              <w:spacing w:line="240" w:lineRule="auto"/>
              <w:ind w:left="0" w:firstLine="0"/>
              <w:jc w:val="center"/>
              <w:rPr>
                <w:rFonts w:ascii="Times New Roman" w:hAnsi="Times New Roman"/>
                <w:i/>
                <w:iCs/>
                <w:sz w:val="18"/>
                <w:szCs w:val="18"/>
                <w:lang w:val="en-US" w:eastAsia="ko-KR"/>
              </w:rPr>
            </w:pPr>
            <w:r w:rsidRPr="00C5022D">
              <w:rPr>
                <w:rFonts w:ascii="Times New Roman" w:hAnsi="Times New Roman"/>
                <w:i/>
                <w:iCs/>
                <w:sz w:val="18"/>
                <w:szCs w:val="18"/>
                <w:lang w:val="en-US" w:eastAsia="ko-KR"/>
              </w:rPr>
              <w:t>9</w:t>
            </w:r>
          </w:p>
        </w:tc>
        <w:tc>
          <w:tcPr>
            <w:tcW w:w="841" w:type="dxa"/>
            <w:tcBorders>
              <w:top w:val="nil"/>
              <w:left w:val="nil"/>
              <w:bottom w:val="single" w:sz="4" w:space="0" w:color="auto"/>
              <w:right w:val="single" w:sz="4" w:space="0" w:color="auto"/>
            </w:tcBorders>
            <w:noWrap/>
            <w:vAlign w:val="center"/>
          </w:tcPr>
          <w:p w14:paraId="74D33582" w14:textId="77777777" w:rsidR="001373FA" w:rsidRPr="00C5022D" w:rsidRDefault="001373FA" w:rsidP="001373FA">
            <w:pPr>
              <w:tabs>
                <w:tab w:val="clear" w:pos="1080"/>
              </w:tabs>
              <w:spacing w:line="240" w:lineRule="auto"/>
              <w:ind w:left="0" w:firstLine="0"/>
              <w:jc w:val="center"/>
              <w:rPr>
                <w:rFonts w:ascii="Times New Roman" w:hAnsi="Times New Roman"/>
                <w:i/>
                <w:iCs/>
                <w:sz w:val="18"/>
                <w:szCs w:val="18"/>
                <w:lang w:val="en-US" w:eastAsia="ko-KR"/>
              </w:rPr>
            </w:pPr>
            <w:r w:rsidRPr="00C5022D">
              <w:rPr>
                <w:rFonts w:ascii="Times New Roman" w:hAnsi="Times New Roman"/>
                <w:i/>
                <w:iCs/>
                <w:sz w:val="18"/>
                <w:szCs w:val="18"/>
                <w:lang w:val="en-US" w:eastAsia="ko-KR"/>
              </w:rPr>
              <w:t>10</w:t>
            </w:r>
          </w:p>
        </w:tc>
        <w:tc>
          <w:tcPr>
            <w:tcW w:w="476" w:type="dxa"/>
            <w:tcBorders>
              <w:top w:val="nil"/>
              <w:left w:val="nil"/>
              <w:bottom w:val="single" w:sz="4" w:space="0" w:color="auto"/>
              <w:right w:val="single" w:sz="4" w:space="0" w:color="auto"/>
            </w:tcBorders>
            <w:noWrap/>
            <w:vAlign w:val="center"/>
          </w:tcPr>
          <w:p w14:paraId="65B8B130" w14:textId="77777777" w:rsidR="001373FA" w:rsidRPr="00C5022D" w:rsidRDefault="001373FA" w:rsidP="001373FA">
            <w:pPr>
              <w:tabs>
                <w:tab w:val="clear" w:pos="1080"/>
              </w:tabs>
              <w:spacing w:line="240" w:lineRule="auto"/>
              <w:ind w:left="0" w:firstLine="0"/>
              <w:jc w:val="center"/>
              <w:rPr>
                <w:rFonts w:ascii="Times New Roman" w:hAnsi="Times New Roman"/>
                <w:i/>
                <w:iCs/>
                <w:sz w:val="18"/>
                <w:szCs w:val="18"/>
                <w:lang w:val="en-US" w:eastAsia="ko-KR"/>
              </w:rPr>
            </w:pPr>
            <w:r w:rsidRPr="00C5022D">
              <w:rPr>
                <w:rFonts w:ascii="Times New Roman" w:hAnsi="Times New Roman"/>
                <w:i/>
                <w:iCs/>
                <w:sz w:val="18"/>
                <w:szCs w:val="18"/>
                <w:lang w:val="en-US" w:eastAsia="ko-KR"/>
              </w:rPr>
              <w:t>11</w:t>
            </w:r>
          </w:p>
        </w:tc>
      </w:tr>
      <w:tr w:rsidR="001373FA" w:rsidRPr="00C5022D" w14:paraId="4D6AA554" w14:textId="77777777" w:rsidTr="00B42ECD">
        <w:trPr>
          <w:trHeight w:val="450"/>
        </w:trPr>
        <w:tc>
          <w:tcPr>
            <w:tcW w:w="561" w:type="dxa"/>
            <w:gridSpan w:val="2"/>
            <w:tcBorders>
              <w:top w:val="nil"/>
              <w:left w:val="single" w:sz="4" w:space="0" w:color="auto"/>
              <w:bottom w:val="single" w:sz="4" w:space="0" w:color="auto"/>
              <w:right w:val="single" w:sz="4" w:space="0" w:color="auto"/>
            </w:tcBorders>
            <w:noWrap/>
            <w:vAlign w:val="center"/>
          </w:tcPr>
          <w:p w14:paraId="35D08983" w14:textId="77777777" w:rsidR="001373FA" w:rsidRPr="00C5022D" w:rsidRDefault="001373FA" w:rsidP="001373FA">
            <w:pPr>
              <w:tabs>
                <w:tab w:val="clear" w:pos="1080"/>
              </w:tabs>
              <w:spacing w:line="240" w:lineRule="auto"/>
              <w:ind w:left="0" w:firstLine="0"/>
              <w:jc w:val="center"/>
              <w:rPr>
                <w:rFonts w:ascii="Times New Roman" w:hAnsi="Times New Roman"/>
                <w:sz w:val="18"/>
                <w:szCs w:val="18"/>
                <w:lang w:val="en-US" w:eastAsia="ko-KR"/>
              </w:rPr>
            </w:pPr>
            <w:r w:rsidRPr="00C5022D">
              <w:rPr>
                <w:rFonts w:ascii="Times New Roman" w:hAnsi="Times New Roman"/>
                <w:sz w:val="18"/>
                <w:szCs w:val="18"/>
                <w:lang w:val="en-US" w:eastAsia="ko-KR"/>
              </w:rPr>
              <w:t>1</w:t>
            </w:r>
          </w:p>
        </w:tc>
        <w:tc>
          <w:tcPr>
            <w:tcW w:w="1783" w:type="dxa"/>
            <w:gridSpan w:val="2"/>
            <w:tcBorders>
              <w:top w:val="nil"/>
              <w:left w:val="nil"/>
              <w:bottom w:val="single" w:sz="4" w:space="0" w:color="auto"/>
              <w:right w:val="single" w:sz="4" w:space="0" w:color="auto"/>
            </w:tcBorders>
            <w:vAlign w:val="bottom"/>
          </w:tcPr>
          <w:p w14:paraId="1C38453A" w14:textId="77777777" w:rsidR="001373FA" w:rsidRPr="00C5022D" w:rsidRDefault="001373FA" w:rsidP="001373FA">
            <w:pPr>
              <w:tabs>
                <w:tab w:val="clear" w:pos="1080"/>
              </w:tabs>
              <w:spacing w:line="240" w:lineRule="auto"/>
              <w:ind w:left="0" w:firstLine="0"/>
              <w:jc w:val="left"/>
              <w:rPr>
                <w:rFonts w:ascii="Times New Roman" w:hAnsi="Times New Roman"/>
                <w:sz w:val="18"/>
                <w:szCs w:val="18"/>
                <w:lang w:val="en-US" w:eastAsia="ko-KR"/>
              </w:rPr>
            </w:pPr>
          </w:p>
        </w:tc>
        <w:tc>
          <w:tcPr>
            <w:tcW w:w="554" w:type="dxa"/>
            <w:tcBorders>
              <w:top w:val="nil"/>
              <w:left w:val="nil"/>
              <w:bottom w:val="single" w:sz="4" w:space="0" w:color="auto"/>
              <w:right w:val="single" w:sz="4" w:space="0" w:color="auto"/>
            </w:tcBorders>
            <w:vAlign w:val="center"/>
          </w:tcPr>
          <w:p w14:paraId="35C4855B" w14:textId="77777777" w:rsidR="001373FA" w:rsidRPr="00C5022D" w:rsidRDefault="001373FA" w:rsidP="001373FA">
            <w:pPr>
              <w:tabs>
                <w:tab w:val="clear" w:pos="1080"/>
              </w:tabs>
              <w:spacing w:line="240" w:lineRule="auto"/>
              <w:ind w:left="0" w:firstLine="0"/>
              <w:jc w:val="center"/>
              <w:rPr>
                <w:rFonts w:ascii="Times New Roman" w:hAnsi="Times New Roman"/>
                <w:sz w:val="18"/>
                <w:szCs w:val="18"/>
                <w:lang w:val="en-US" w:eastAsia="ko-KR"/>
              </w:rPr>
            </w:pPr>
          </w:p>
        </w:tc>
        <w:tc>
          <w:tcPr>
            <w:tcW w:w="781" w:type="dxa"/>
            <w:tcBorders>
              <w:top w:val="nil"/>
              <w:left w:val="nil"/>
              <w:bottom w:val="single" w:sz="4" w:space="0" w:color="auto"/>
              <w:right w:val="single" w:sz="4" w:space="0" w:color="auto"/>
            </w:tcBorders>
            <w:noWrap/>
            <w:vAlign w:val="center"/>
          </w:tcPr>
          <w:p w14:paraId="4F3CD23E" w14:textId="77777777" w:rsidR="001373FA" w:rsidRPr="00C5022D" w:rsidRDefault="001373FA" w:rsidP="001373FA">
            <w:pPr>
              <w:tabs>
                <w:tab w:val="clear" w:pos="1080"/>
              </w:tabs>
              <w:spacing w:line="240" w:lineRule="auto"/>
              <w:ind w:left="0" w:firstLine="0"/>
              <w:jc w:val="center"/>
              <w:rPr>
                <w:rFonts w:ascii="Times New Roman" w:hAnsi="Times New Roman"/>
                <w:sz w:val="18"/>
                <w:szCs w:val="18"/>
                <w:lang w:val="en-US" w:eastAsia="ko-KR"/>
              </w:rPr>
            </w:pPr>
          </w:p>
        </w:tc>
        <w:tc>
          <w:tcPr>
            <w:tcW w:w="619" w:type="dxa"/>
            <w:tcBorders>
              <w:top w:val="nil"/>
              <w:left w:val="nil"/>
              <w:bottom w:val="single" w:sz="4" w:space="0" w:color="auto"/>
              <w:right w:val="single" w:sz="4" w:space="0" w:color="auto"/>
            </w:tcBorders>
            <w:vAlign w:val="center"/>
          </w:tcPr>
          <w:p w14:paraId="6B5A7AB9" w14:textId="77777777" w:rsidR="001373FA" w:rsidRPr="00C5022D" w:rsidRDefault="001373FA" w:rsidP="001373FA">
            <w:pPr>
              <w:tabs>
                <w:tab w:val="clear" w:pos="1080"/>
              </w:tabs>
              <w:spacing w:line="240" w:lineRule="auto"/>
              <w:ind w:left="0" w:firstLine="0"/>
              <w:jc w:val="right"/>
              <w:rPr>
                <w:rFonts w:ascii="Times New Roman" w:hAnsi="Times New Roman"/>
                <w:sz w:val="18"/>
                <w:szCs w:val="18"/>
                <w:lang w:val="en-US" w:eastAsia="ko-KR"/>
              </w:rPr>
            </w:pPr>
            <w:r w:rsidRPr="00C5022D">
              <w:rPr>
                <w:rFonts w:ascii="Times New Roman" w:hAnsi="Times New Roman"/>
                <w:sz w:val="18"/>
                <w:szCs w:val="18"/>
                <w:lang w:val="en-US" w:eastAsia="ko-KR"/>
              </w:rPr>
              <w:t> </w:t>
            </w:r>
          </w:p>
        </w:tc>
        <w:tc>
          <w:tcPr>
            <w:tcW w:w="1352" w:type="dxa"/>
            <w:tcBorders>
              <w:top w:val="nil"/>
              <w:left w:val="nil"/>
              <w:bottom w:val="single" w:sz="4" w:space="0" w:color="auto"/>
              <w:right w:val="single" w:sz="4" w:space="0" w:color="auto"/>
            </w:tcBorders>
            <w:vAlign w:val="center"/>
          </w:tcPr>
          <w:p w14:paraId="0923021F" w14:textId="77777777" w:rsidR="001373FA" w:rsidRPr="00C5022D" w:rsidRDefault="001373FA" w:rsidP="001373FA">
            <w:pPr>
              <w:tabs>
                <w:tab w:val="clear" w:pos="1080"/>
              </w:tabs>
              <w:spacing w:line="240" w:lineRule="auto"/>
              <w:ind w:left="0" w:firstLine="0"/>
              <w:jc w:val="right"/>
              <w:rPr>
                <w:rFonts w:ascii="Times New Roman" w:hAnsi="Times New Roman"/>
                <w:sz w:val="18"/>
                <w:szCs w:val="18"/>
                <w:lang w:val="en-US" w:eastAsia="ko-KR"/>
              </w:rPr>
            </w:pPr>
            <w:r w:rsidRPr="00C5022D">
              <w:rPr>
                <w:rFonts w:ascii="Times New Roman" w:hAnsi="Times New Roman"/>
                <w:sz w:val="18"/>
                <w:szCs w:val="18"/>
                <w:lang w:val="en-US" w:eastAsia="ko-KR"/>
              </w:rPr>
              <w:t> </w:t>
            </w:r>
          </w:p>
        </w:tc>
        <w:tc>
          <w:tcPr>
            <w:tcW w:w="828" w:type="dxa"/>
            <w:tcBorders>
              <w:top w:val="nil"/>
              <w:left w:val="nil"/>
              <w:bottom w:val="single" w:sz="4" w:space="0" w:color="auto"/>
              <w:right w:val="single" w:sz="4" w:space="0" w:color="auto"/>
            </w:tcBorders>
            <w:noWrap/>
            <w:vAlign w:val="center"/>
          </w:tcPr>
          <w:p w14:paraId="1F151CEE" w14:textId="77777777" w:rsidR="001373FA" w:rsidRPr="00C5022D" w:rsidRDefault="001373FA" w:rsidP="001373FA">
            <w:pPr>
              <w:tabs>
                <w:tab w:val="clear" w:pos="1080"/>
              </w:tabs>
              <w:spacing w:line="240" w:lineRule="auto"/>
              <w:ind w:left="0" w:firstLine="0"/>
              <w:jc w:val="center"/>
              <w:rPr>
                <w:rFonts w:ascii="Times New Roman" w:hAnsi="Times New Roman"/>
                <w:sz w:val="18"/>
                <w:szCs w:val="18"/>
                <w:lang w:val="en-US" w:eastAsia="ko-KR"/>
              </w:rPr>
            </w:pPr>
            <w:r w:rsidRPr="00C5022D">
              <w:rPr>
                <w:rFonts w:ascii="Times New Roman" w:hAnsi="Times New Roman"/>
                <w:sz w:val="18"/>
                <w:szCs w:val="18"/>
                <w:lang w:val="en-US" w:eastAsia="ko-KR"/>
              </w:rPr>
              <w:t> </w:t>
            </w:r>
          </w:p>
        </w:tc>
        <w:tc>
          <w:tcPr>
            <w:tcW w:w="827" w:type="dxa"/>
            <w:tcBorders>
              <w:top w:val="nil"/>
              <w:left w:val="nil"/>
              <w:bottom w:val="single" w:sz="4" w:space="0" w:color="auto"/>
              <w:right w:val="single" w:sz="4" w:space="0" w:color="auto"/>
            </w:tcBorders>
            <w:vAlign w:val="center"/>
          </w:tcPr>
          <w:p w14:paraId="08039CBF" w14:textId="77777777" w:rsidR="001373FA" w:rsidRPr="00C5022D" w:rsidRDefault="001373FA" w:rsidP="001373FA">
            <w:pPr>
              <w:tabs>
                <w:tab w:val="clear" w:pos="1080"/>
              </w:tabs>
              <w:spacing w:line="240" w:lineRule="auto"/>
              <w:ind w:left="0" w:firstLine="0"/>
              <w:jc w:val="right"/>
              <w:rPr>
                <w:rFonts w:ascii="Times New Roman" w:hAnsi="Times New Roman"/>
                <w:sz w:val="18"/>
                <w:szCs w:val="18"/>
                <w:lang w:val="en-US" w:eastAsia="ko-KR"/>
              </w:rPr>
            </w:pPr>
            <w:r w:rsidRPr="00C5022D">
              <w:rPr>
                <w:rFonts w:ascii="Times New Roman" w:hAnsi="Times New Roman"/>
                <w:sz w:val="18"/>
                <w:szCs w:val="18"/>
                <w:lang w:val="en-US" w:eastAsia="ko-KR"/>
              </w:rPr>
              <w:t> </w:t>
            </w:r>
          </w:p>
        </w:tc>
        <w:tc>
          <w:tcPr>
            <w:tcW w:w="1157" w:type="dxa"/>
            <w:gridSpan w:val="2"/>
            <w:tcBorders>
              <w:top w:val="nil"/>
              <w:left w:val="nil"/>
              <w:bottom w:val="single" w:sz="4" w:space="0" w:color="auto"/>
              <w:right w:val="single" w:sz="4" w:space="0" w:color="auto"/>
            </w:tcBorders>
            <w:noWrap/>
            <w:vAlign w:val="center"/>
          </w:tcPr>
          <w:p w14:paraId="0DA10D67" w14:textId="77777777" w:rsidR="001373FA" w:rsidRPr="00C5022D" w:rsidRDefault="001373FA" w:rsidP="001373FA">
            <w:pPr>
              <w:tabs>
                <w:tab w:val="clear" w:pos="1080"/>
              </w:tabs>
              <w:spacing w:line="240" w:lineRule="auto"/>
              <w:ind w:left="0" w:firstLine="0"/>
              <w:jc w:val="right"/>
              <w:rPr>
                <w:rFonts w:ascii="Times New Roman" w:hAnsi="Times New Roman"/>
                <w:sz w:val="18"/>
                <w:szCs w:val="18"/>
                <w:lang w:val="en-US" w:eastAsia="ko-KR"/>
              </w:rPr>
            </w:pPr>
            <w:r w:rsidRPr="00C5022D">
              <w:rPr>
                <w:rFonts w:ascii="Times New Roman" w:hAnsi="Times New Roman"/>
                <w:sz w:val="18"/>
                <w:szCs w:val="18"/>
                <w:lang w:val="en-US" w:eastAsia="ko-KR"/>
              </w:rPr>
              <w:t> </w:t>
            </w:r>
          </w:p>
        </w:tc>
        <w:tc>
          <w:tcPr>
            <w:tcW w:w="841" w:type="dxa"/>
            <w:tcBorders>
              <w:top w:val="nil"/>
              <w:left w:val="nil"/>
              <w:bottom w:val="single" w:sz="4" w:space="0" w:color="auto"/>
              <w:right w:val="single" w:sz="4" w:space="0" w:color="auto"/>
            </w:tcBorders>
            <w:noWrap/>
            <w:vAlign w:val="center"/>
          </w:tcPr>
          <w:p w14:paraId="768BDCDD" w14:textId="77777777" w:rsidR="001373FA" w:rsidRPr="00C5022D" w:rsidRDefault="001373FA" w:rsidP="001373FA">
            <w:pPr>
              <w:tabs>
                <w:tab w:val="clear" w:pos="1080"/>
              </w:tabs>
              <w:spacing w:line="240" w:lineRule="auto"/>
              <w:ind w:left="0" w:firstLine="0"/>
              <w:jc w:val="center"/>
              <w:rPr>
                <w:rFonts w:ascii="Times New Roman" w:hAnsi="Times New Roman"/>
                <w:sz w:val="18"/>
                <w:szCs w:val="18"/>
                <w:lang w:val="en-US" w:eastAsia="ko-KR"/>
              </w:rPr>
            </w:pPr>
            <w:r w:rsidRPr="00C5022D">
              <w:rPr>
                <w:rFonts w:ascii="Times New Roman" w:hAnsi="Times New Roman"/>
                <w:sz w:val="18"/>
                <w:szCs w:val="18"/>
                <w:lang w:val="en-US" w:eastAsia="ko-KR"/>
              </w:rPr>
              <w:t> </w:t>
            </w:r>
          </w:p>
        </w:tc>
        <w:tc>
          <w:tcPr>
            <w:tcW w:w="476" w:type="dxa"/>
            <w:tcBorders>
              <w:top w:val="nil"/>
              <w:left w:val="nil"/>
              <w:bottom w:val="single" w:sz="4" w:space="0" w:color="auto"/>
              <w:right w:val="single" w:sz="4" w:space="0" w:color="auto"/>
            </w:tcBorders>
            <w:noWrap/>
            <w:vAlign w:val="center"/>
          </w:tcPr>
          <w:p w14:paraId="6EA5102E" w14:textId="77777777" w:rsidR="001373FA" w:rsidRPr="00C5022D" w:rsidRDefault="001373FA" w:rsidP="001373FA">
            <w:pPr>
              <w:tabs>
                <w:tab w:val="clear" w:pos="1080"/>
              </w:tabs>
              <w:spacing w:line="240" w:lineRule="auto"/>
              <w:ind w:left="0" w:firstLine="0"/>
              <w:jc w:val="center"/>
              <w:rPr>
                <w:rFonts w:ascii="Times New Roman" w:hAnsi="Times New Roman"/>
                <w:sz w:val="18"/>
                <w:szCs w:val="18"/>
                <w:lang w:val="en-US" w:eastAsia="ko-KR"/>
              </w:rPr>
            </w:pPr>
            <w:r w:rsidRPr="00C5022D">
              <w:rPr>
                <w:rFonts w:ascii="Times New Roman" w:hAnsi="Times New Roman"/>
                <w:sz w:val="18"/>
                <w:szCs w:val="18"/>
                <w:lang w:val="en-US" w:eastAsia="ko-KR"/>
              </w:rPr>
              <w:t> </w:t>
            </w:r>
          </w:p>
        </w:tc>
      </w:tr>
      <w:tr w:rsidR="001373FA" w:rsidRPr="00C5022D" w14:paraId="61C0B24D" w14:textId="77777777" w:rsidTr="00B42ECD">
        <w:trPr>
          <w:trHeight w:val="255"/>
        </w:trPr>
        <w:tc>
          <w:tcPr>
            <w:tcW w:w="4298" w:type="dxa"/>
            <w:gridSpan w:val="7"/>
            <w:tcBorders>
              <w:top w:val="single" w:sz="4" w:space="0" w:color="auto"/>
              <w:left w:val="single" w:sz="4" w:space="0" w:color="auto"/>
              <w:bottom w:val="single" w:sz="4" w:space="0" w:color="auto"/>
              <w:right w:val="single" w:sz="4" w:space="0" w:color="auto"/>
            </w:tcBorders>
            <w:noWrap/>
            <w:vAlign w:val="bottom"/>
          </w:tcPr>
          <w:p w14:paraId="0F5561A8" w14:textId="77777777" w:rsidR="001373FA" w:rsidRPr="00C5022D" w:rsidRDefault="001373FA" w:rsidP="001373FA">
            <w:pPr>
              <w:tabs>
                <w:tab w:val="clear" w:pos="1080"/>
              </w:tabs>
              <w:spacing w:line="240" w:lineRule="auto"/>
              <w:ind w:left="0" w:firstLine="0"/>
              <w:jc w:val="left"/>
              <w:rPr>
                <w:rFonts w:ascii="Times New Roman" w:hAnsi="Times New Roman"/>
                <w:b/>
                <w:bCs/>
                <w:sz w:val="18"/>
                <w:szCs w:val="18"/>
                <w:lang w:val="en-US" w:eastAsia="ko-KR"/>
              </w:rPr>
            </w:pPr>
            <w:r w:rsidRPr="00C5022D">
              <w:rPr>
                <w:rFonts w:ascii="Times New Roman" w:hAnsi="Times New Roman"/>
                <w:b/>
                <w:bCs/>
                <w:sz w:val="18"/>
                <w:szCs w:val="18"/>
                <w:lang w:val="en-US" w:eastAsia="ko-KR"/>
              </w:rPr>
              <w:t>Шот-фактура бойынша барлығы:</w:t>
            </w:r>
          </w:p>
        </w:tc>
        <w:tc>
          <w:tcPr>
            <w:tcW w:w="1352" w:type="dxa"/>
            <w:tcBorders>
              <w:top w:val="nil"/>
              <w:left w:val="nil"/>
              <w:bottom w:val="single" w:sz="4" w:space="0" w:color="auto"/>
              <w:right w:val="single" w:sz="4" w:space="0" w:color="auto"/>
            </w:tcBorders>
            <w:vAlign w:val="center"/>
          </w:tcPr>
          <w:p w14:paraId="59903136" w14:textId="77777777" w:rsidR="001373FA" w:rsidRPr="00C5022D" w:rsidRDefault="001373FA" w:rsidP="001373FA">
            <w:pPr>
              <w:tabs>
                <w:tab w:val="clear" w:pos="1080"/>
              </w:tabs>
              <w:spacing w:line="240" w:lineRule="auto"/>
              <w:ind w:left="0" w:firstLine="0"/>
              <w:jc w:val="right"/>
              <w:rPr>
                <w:rFonts w:ascii="Times New Roman" w:hAnsi="Times New Roman"/>
                <w:b/>
                <w:bCs/>
                <w:sz w:val="18"/>
                <w:szCs w:val="18"/>
                <w:lang w:val="en-US" w:eastAsia="ko-KR"/>
              </w:rPr>
            </w:pPr>
            <w:r w:rsidRPr="00C5022D">
              <w:rPr>
                <w:rFonts w:ascii="Times New Roman" w:hAnsi="Times New Roman"/>
                <w:b/>
                <w:bCs/>
                <w:sz w:val="18"/>
                <w:szCs w:val="18"/>
                <w:lang w:val="en-US" w:eastAsia="ko-KR"/>
              </w:rPr>
              <w:t> </w:t>
            </w:r>
          </w:p>
        </w:tc>
        <w:tc>
          <w:tcPr>
            <w:tcW w:w="828" w:type="dxa"/>
            <w:tcBorders>
              <w:top w:val="nil"/>
              <w:left w:val="nil"/>
              <w:bottom w:val="single" w:sz="4" w:space="0" w:color="auto"/>
              <w:right w:val="single" w:sz="4" w:space="0" w:color="auto"/>
            </w:tcBorders>
            <w:shd w:val="clear" w:color="auto" w:fill="808080"/>
            <w:noWrap/>
            <w:vAlign w:val="bottom"/>
          </w:tcPr>
          <w:p w14:paraId="0BBCD3E4" w14:textId="77777777" w:rsidR="001373FA" w:rsidRPr="00C5022D" w:rsidRDefault="001373FA" w:rsidP="001373FA">
            <w:pPr>
              <w:tabs>
                <w:tab w:val="clear" w:pos="1080"/>
              </w:tabs>
              <w:spacing w:line="240" w:lineRule="auto"/>
              <w:ind w:left="0" w:firstLine="0"/>
              <w:jc w:val="center"/>
              <w:rPr>
                <w:rFonts w:ascii="Times New Roman" w:hAnsi="Times New Roman"/>
                <w:b/>
                <w:bCs/>
                <w:sz w:val="18"/>
                <w:szCs w:val="18"/>
                <w:lang w:val="en-US" w:eastAsia="ko-KR"/>
              </w:rPr>
            </w:pPr>
            <w:r w:rsidRPr="00C5022D">
              <w:rPr>
                <w:rFonts w:ascii="Times New Roman" w:hAnsi="Times New Roman"/>
                <w:b/>
                <w:bCs/>
                <w:sz w:val="18"/>
                <w:szCs w:val="18"/>
                <w:lang w:val="en-US" w:eastAsia="ko-KR"/>
              </w:rPr>
              <w:t> </w:t>
            </w:r>
          </w:p>
        </w:tc>
        <w:tc>
          <w:tcPr>
            <w:tcW w:w="827" w:type="dxa"/>
            <w:tcBorders>
              <w:top w:val="nil"/>
              <w:left w:val="nil"/>
              <w:bottom w:val="single" w:sz="4" w:space="0" w:color="auto"/>
              <w:right w:val="single" w:sz="4" w:space="0" w:color="auto"/>
            </w:tcBorders>
            <w:vAlign w:val="center"/>
          </w:tcPr>
          <w:p w14:paraId="66197B30" w14:textId="77777777" w:rsidR="001373FA" w:rsidRPr="00C5022D" w:rsidRDefault="001373FA" w:rsidP="001373FA">
            <w:pPr>
              <w:tabs>
                <w:tab w:val="clear" w:pos="1080"/>
              </w:tabs>
              <w:spacing w:line="240" w:lineRule="auto"/>
              <w:ind w:left="0" w:firstLine="0"/>
              <w:jc w:val="right"/>
              <w:rPr>
                <w:rFonts w:ascii="Times New Roman" w:hAnsi="Times New Roman"/>
                <w:b/>
                <w:bCs/>
                <w:sz w:val="18"/>
                <w:szCs w:val="18"/>
                <w:lang w:val="en-US" w:eastAsia="ko-KR"/>
              </w:rPr>
            </w:pPr>
            <w:r w:rsidRPr="00C5022D">
              <w:rPr>
                <w:rFonts w:ascii="Times New Roman" w:hAnsi="Times New Roman"/>
                <w:b/>
                <w:bCs/>
                <w:sz w:val="18"/>
                <w:szCs w:val="18"/>
                <w:lang w:val="en-US" w:eastAsia="ko-KR"/>
              </w:rPr>
              <w:t> </w:t>
            </w:r>
          </w:p>
        </w:tc>
        <w:tc>
          <w:tcPr>
            <w:tcW w:w="1157" w:type="dxa"/>
            <w:gridSpan w:val="2"/>
            <w:tcBorders>
              <w:top w:val="nil"/>
              <w:left w:val="nil"/>
              <w:bottom w:val="single" w:sz="4" w:space="0" w:color="auto"/>
              <w:right w:val="single" w:sz="4" w:space="0" w:color="auto"/>
            </w:tcBorders>
            <w:noWrap/>
            <w:vAlign w:val="center"/>
          </w:tcPr>
          <w:p w14:paraId="7A97C477" w14:textId="77777777" w:rsidR="001373FA" w:rsidRPr="00C5022D" w:rsidRDefault="001373FA" w:rsidP="001373FA">
            <w:pPr>
              <w:tabs>
                <w:tab w:val="clear" w:pos="1080"/>
              </w:tabs>
              <w:spacing w:line="240" w:lineRule="auto"/>
              <w:ind w:left="0" w:firstLine="0"/>
              <w:jc w:val="right"/>
              <w:rPr>
                <w:rFonts w:ascii="Times New Roman" w:hAnsi="Times New Roman"/>
                <w:b/>
                <w:bCs/>
                <w:sz w:val="18"/>
                <w:szCs w:val="18"/>
                <w:lang w:val="en-US" w:eastAsia="ko-KR"/>
              </w:rPr>
            </w:pPr>
            <w:r w:rsidRPr="00C5022D">
              <w:rPr>
                <w:rFonts w:ascii="Times New Roman" w:hAnsi="Times New Roman"/>
                <w:b/>
                <w:bCs/>
                <w:sz w:val="18"/>
                <w:szCs w:val="18"/>
                <w:lang w:val="en-US" w:eastAsia="ko-KR"/>
              </w:rPr>
              <w:t> </w:t>
            </w:r>
          </w:p>
        </w:tc>
        <w:tc>
          <w:tcPr>
            <w:tcW w:w="841" w:type="dxa"/>
            <w:tcBorders>
              <w:top w:val="nil"/>
              <w:left w:val="nil"/>
              <w:bottom w:val="single" w:sz="4" w:space="0" w:color="auto"/>
              <w:right w:val="single" w:sz="4" w:space="0" w:color="auto"/>
            </w:tcBorders>
            <w:shd w:val="clear" w:color="auto" w:fill="808080"/>
            <w:noWrap/>
            <w:vAlign w:val="bottom"/>
          </w:tcPr>
          <w:p w14:paraId="2B58F5E1" w14:textId="77777777" w:rsidR="001373FA" w:rsidRPr="00C5022D" w:rsidRDefault="001373FA" w:rsidP="001373FA">
            <w:pPr>
              <w:tabs>
                <w:tab w:val="clear" w:pos="1080"/>
              </w:tabs>
              <w:spacing w:line="240" w:lineRule="auto"/>
              <w:ind w:left="0" w:firstLine="0"/>
              <w:jc w:val="center"/>
              <w:rPr>
                <w:rFonts w:ascii="Times New Roman" w:hAnsi="Times New Roman"/>
                <w:sz w:val="18"/>
                <w:szCs w:val="18"/>
                <w:lang w:val="en-US" w:eastAsia="ko-KR"/>
              </w:rPr>
            </w:pPr>
            <w:r w:rsidRPr="00C5022D">
              <w:rPr>
                <w:rFonts w:ascii="Times New Roman" w:hAnsi="Times New Roman"/>
                <w:sz w:val="18"/>
                <w:szCs w:val="18"/>
                <w:lang w:val="en-US" w:eastAsia="ko-KR"/>
              </w:rPr>
              <w:t> </w:t>
            </w:r>
          </w:p>
        </w:tc>
        <w:tc>
          <w:tcPr>
            <w:tcW w:w="476" w:type="dxa"/>
            <w:tcBorders>
              <w:top w:val="nil"/>
              <w:left w:val="nil"/>
              <w:bottom w:val="single" w:sz="4" w:space="0" w:color="auto"/>
              <w:right w:val="single" w:sz="4" w:space="0" w:color="auto"/>
            </w:tcBorders>
            <w:noWrap/>
            <w:vAlign w:val="bottom"/>
          </w:tcPr>
          <w:p w14:paraId="0EDD7AE7" w14:textId="77777777" w:rsidR="001373FA" w:rsidRPr="00C5022D" w:rsidRDefault="001373FA" w:rsidP="001373FA">
            <w:pPr>
              <w:tabs>
                <w:tab w:val="clear" w:pos="1080"/>
              </w:tabs>
              <w:spacing w:line="240" w:lineRule="auto"/>
              <w:ind w:left="0" w:firstLine="0"/>
              <w:jc w:val="right"/>
              <w:rPr>
                <w:rFonts w:ascii="Times New Roman" w:hAnsi="Times New Roman"/>
                <w:b/>
                <w:bCs/>
                <w:sz w:val="18"/>
                <w:szCs w:val="18"/>
                <w:lang w:val="en-US" w:eastAsia="ko-KR"/>
              </w:rPr>
            </w:pPr>
            <w:r w:rsidRPr="00C5022D">
              <w:rPr>
                <w:rFonts w:ascii="Times New Roman" w:hAnsi="Times New Roman"/>
                <w:b/>
                <w:bCs/>
                <w:sz w:val="18"/>
                <w:szCs w:val="18"/>
                <w:lang w:val="en-US" w:eastAsia="ko-KR"/>
              </w:rPr>
              <w:t> </w:t>
            </w:r>
          </w:p>
        </w:tc>
      </w:tr>
      <w:tr w:rsidR="001373FA" w:rsidRPr="00C5022D" w14:paraId="087B01F6" w14:textId="77777777" w:rsidTr="00B42ECD">
        <w:trPr>
          <w:trHeight w:val="450"/>
        </w:trPr>
        <w:tc>
          <w:tcPr>
            <w:tcW w:w="561" w:type="dxa"/>
            <w:gridSpan w:val="2"/>
            <w:tcBorders>
              <w:top w:val="nil"/>
              <w:left w:val="single" w:sz="4" w:space="0" w:color="auto"/>
              <w:bottom w:val="single" w:sz="4" w:space="0" w:color="auto"/>
              <w:right w:val="single" w:sz="4" w:space="0" w:color="auto"/>
            </w:tcBorders>
            <w:vAlign w:val="center"/>
          </w:tcPr>
          <w:p w14:paraId="388531A1" w14:textId="77777777" w:rsidR="001373FA" w:rsidRPr="00C5022D" w:rsidRDefault="001373FA" w:rsidP="001373FA">
            <w:pPr>
              <w:tabs>
                <w:tab w:val="clear" w:pos="1080"/>
              </w:tabs>
              <w:spacing w:line="240" w:lineRule="auto"/>
              <w:ind w:left="0" w:firstLine="0"/>
              <w:jc w:val="center"/>
              <w:rPr>
                <w:rFonts w:ascii="Times New Roman" w:hAnsi="Times New Roman"/>
                <w:sz w:val="18"/>
                <w:szCs w:val="18"/>
                <w:lang w:val="en-US" w:eastAsia="ko-KR"/>
              </w:rPr>
            </w:pPr>
            <w:r w:rsidRPr="00C5022D">
              <w:rPr>
                <w:rFonts w:ascii="Times New Roman" w:hAnsi="Times New Roman"/>
                <w:sz w:val="18"/>
                <w:szCs w:val="18"/>
                <w:lang w:val="en-US" w:eastAsia="ko-KR"/>
              </w:rPr>
              <w:t>Қатысу үлесі</w:t>
            </w:r>
          </w:p>
        </w:tc>
        <w:tc>
          <w:tcPr>
            <w:tcW w:w="1670" w:type="dxa"/>
            <w:tcBorders>
              <w:top w:val="nil"/>
              <w:left w:val="nil"/>
              <w:bottom w:val="single" w:sz="4" w:space="0" w:color="auto"/>
              <w:right w:val="single" w:sz="4" w:space="0" w:color="auto"/>
            </w:tcBorders>
            <w:vAlign w:val="center"/>
          </w:tcPr>
          <w:p w14:paraId="68CDB86A" w14:textId="77777777" w:rsidR="001373FA" w:rsidRPr="00C5022D" w:rsidRDefault="001373FA" w:rsidP="001373FA">
            <w:pPr>
              <w:tabs>
                <w:tab w:val="clear" w:pos="1080"/>
              </w:tabs>
              <w:spacing w:line="240" w:lineRule="auto"/>
              <w:ind w:left="0" w:firstLine="0"/>
              <w:jc w:val="left"/>
              <w:rPr>
                <w:rFonts w:ascii="Times New Roman" w:hAnsi="Times New Roman"/>
                <w:sz w:val="18"/>
                <w:szCs w:val="18"/>
                <w:lang w:val="en-US" w:eastAsia="ko-KR"/>
              </w:rPr>
            </w:pPr>
            <w:r w:rsidRPr="00C5022D">
              <w:rPr>
                <w:rFonts w:ascii="Times New Roman" w:hAnsi="Times New Roman"/>
                <w:sz w:val="18"/>
                <w:szCs w:val="18"/>
                <w:lang w:val="en-US" w:eastAsia="ko-KR"/>
              </w:rPr>
              <w:t>соның ішінде</w:t>
            </w:r>
          </w:p>
        </w:tc>
        <w:tc>
          <w:tcPr>
            <w:tcW w:w="667" w:type="dxa"/>
            <w:gridSpan w:val="2"/>
            <w:tcBorders>
              <w:top w:val="nil"/>
              <w:left w:val="nil"/>
              <w:bottom w:val="single" w:sz="4" w:space="0" w:color="auto"/>
              <w:right w:val="single" w:sz="4" w:space="0" w:color="auto"/>
            </w:tcBorders>
            <w:vAlign w:val="center"/>
          </w:tcPr>
          <w:p w14:paraId="3728ACED" w14:textId="77777777" w:rsidR="001373FA" w:rsidRPr="00C5022D" w:rsidRDefault="001373FA" w:rsidP="001373FA">
            <w:pPr>
              <w:tabs>
                <w:tab w:val="clear" w:pos="1080"/>
              </w:tabs>
              <w:spacing w:line="240" w:lineRule="auto"/>
              <w:ind w:left="0" w:firstLine="0"/>
              <w:jc w:val="center"/>
              <w:rPr>
                <w:rFonts w:ascii="Times New Roman" w:hAnsi="Times New Roman"/>
                <w:sz w:val="18"/>
                <w:szCs w:val="18"/>
                <w:lang w:val="en-US" w:eastAsia="ko-KR"/>
              </w:rPr>
            </w:pPr>
            <w:r w:rsidRPr="00C5022D">
              <w:rPr>
                <w:rFonts w:ascii="Times New Roman" w:hAnsi="Times New Roman"/>
                <w:sz w:val="18"/>
                <w:szCs w:val="18"/>
                <w:lang w:val="en-US" w:eastAsia="ko-KR"/>
              </w:rPr>
              <w:t> </w:t>
            </w:r>
          </w:p>
        </w:tc>
        <w:tc>
          <w:tcPr>
            <w:tcW w:w="781" w:type="dxa"/>
            <w:tcBorders>
              <w:top w:val="nil"/>
              <w:left w:val="nil"/>
              <w:bottom w:val="single" w:sz="4" w:space="0" w:color="auto"/>
              <w:right w:val="single" w:sz="4" w:space="0" w:color="auto"/>
            </w:tcBorders>
            <w:noWrap/>
            <w:vAlign w:val="center"/>
          </w:tcPr>
          <w:p w14:paraId="2E7EC196" w14:textId="77777777" w:rsidR="001373FA" w:rsidRPr="00C5022D" w:rsidRDefault="001373FA" w:rsidP="001373FA">
            <w:pPr>
              <w:tabs>
                <w:tab w:val="clear" w:pos="1080"/>
              </w:tabs>
              <w:spacing w:line="240" w:lineRule="auto"/>
              <w:ind w:left="0" w:firstLine="0"/>
              <w:jc w:val="center"/>
              <w:rPr>
                <w:rFonts w:ascii="Times New Roman" w:hAnsi="Times New Roman"/>
                <w:sz w:val="18"/>
                <w:szCs w:val="18"/>
                <w:lang w:val="en-US" w:eastAsia="ko-KR"/>
              </w:rPr>
            </w:pPr>
            <w:r w:rsidRPr="00C5022D">
              <w:rPr>
                <w:rFonts w:ascii="Times New Roman" w:hAnsi="Times New Roman"/>
                <w:sz w:val="18"/>
                <w:szCs w:val="18"/>
                <w:lang w:val="en-US" w:eastAsia="ko-KR"/>
              </w:rPr>
              <w:t> </w:t>
            </w:r>
          </w:p>
        </w:tc>
        <w:tc>
          <w:tcPr>
            <w:tcW w:w="619" w:type="dxa"/>
            <w:tcBorders>
              <w:top w:val="nil"/>
              <w:left w:val="nil"/>
              <w:bottom w:val="single" w:sz="4" w:space="0" w:color="auto"/>
              <w:right w:val="single" w:sz="4" w:space="0" w:color="auto"/>
            </w:tcBorders>
            <w:noWrap/>
            <w:vAlign w:val="center"/>
          </w:tcPr>
          <w:p w14:paraId="4FD567E4" w14:textId="77777777" w:rsidR="001373FA" w:rsidRPr="00C5022D" w:rsidRDefault="001373FA" w:rsidP="001373FA">
            <w:pPr>
              <w:tabs>
                <w:tab w:val="clear" w:pos="1080"/>
              </w:tabs>
              <w:spacing w:line="240" w:lineRule="auto"/>
              <w:ind w:left="0" w:firstLine="0"/>
              <w:jc w:val="center"/>
              <w:rPr>
                <w:rFonts w:ascii="Times New Roman" w:hAnsi="Times New Roman"/>
                <w:sz w:val="18"/>
                <w:szCs w:val="18"/>
                <w:lang w:val="en-US" w:eastAsia="ko-KR"/>
              </w:rPr>
            </w:pPr>
            <w:r w:rsidRPr="00C5022D">
              <w:rPr>
                <w:rFonts w:ascii="Times New Roman" w:hAnsi="Times New Roman"/>
                <w:sz w:val="18"/>
                <w:szCs w:val="18"/>
                <w:lang w:val="en-US" w:eastAsia="ko-KR"/>
              </w:rPr>
              <w:t> </w:t>
            </w:r>
          </w:p>
        </w:tc>
        <w:tc>
          <w:tcPr>
            <w:tcW w:w="1352" w:type="dxa"/>
            <w:tcBorders>
              <w:top w:val="nil"/>
              <w:left w:val="nil"/>
              <w:bottom w:val="single" w:sz="4" w:space="0" w:color="auto"/>
              <w:right w:val="nil"/>
            </w:tcBorders>
            <w:noWrap/>
            <w:vAlign w:val="center"/>
          </w:tcPr>
          <w:p w14:paraId="48FF6BD8" w14:textId="77777777" w:rsidR="001373FA" w:rsidRPr="00C5022D" w:rsidRDefault="001373FA" w:rsidP="001373FA">
            <w:pPr>
              <w:tabs>
                <w:tab w:val="clear" w:pos="1080"/>
              </w:tabs>
              <w:spacing w:line="240" w:lineRule="auto"/>
              <w:ind w:left="0" w:firstLine="0"/>
              <w:jc w:val="right"/>
              <w:rPr>
                <w:rFonts w:ascii="Times New Roman" w:hAnsi="Times New Roman"/>
                <w:sz w:val="18"/>
                <w:szCs w:val="18"/>
                <w:lang w:val="en-US" w:eastAsia="ko-KR"/>
              </w:rPr>
            </w:pPr>
            <w:r w:rsidRPr="00C5022D">
              <w:rPr>
                <w:rFonts w:ascii="Times New Roman" w:hAnsi="Times New Roman"/>
                <w:sz w:val="18"/>
                <w:szCs w:val="18"/>
                <w:lang w:val="en-US" w:eastAsia="ko-KR"/>
              </w:rPr>
              <w:t> </w:t>
            </w:r>
          </w:p>
        </w:tc>
        <w:tc>
          <w:tcPr>
            <w:tcW w:w="828" w:type="dxa"/>
            <w:tcBorders>
              <w:top w:val="nil"/>
              <w:left w:val="single" w:sz="4" w:space="0" w:color="auto"/>
              <w:bottom w:val="single" w:sz="4" w:space="0" w:color="auto"/>
              <w:right w:val="single" w:sz="4" w:space="0" w:color="auto"/>
            </w:tcBorders>
            <w:noWrap/>
            <w:vAlign w:val="center"/>
          </w:tcPr>
          <w:p w14:paraId="09D92B64" w14:textId="77777777" w:rsidR="001373FA" w:rsidRPr="00C5022D" w:rsidRDefault="001373FA" w:rsidP="001373FA">
            <w:pPr>
              <w:tabs>
                <w:tab w:val="clear" w:pos="1080"/>
              </w:tabs>
              <w:spacing w:line="240" w:lineRule="auto"/>
              <w:ind w:left="0" w:firstLine="0"/>
              <w:jc w:val="center"/>
              <w:rPr>
                <w:rFonts w:ascii="Times New Roman" w:hAnsi="Times New Roman"/>
                <w:sz w:val="18"/>
                <w:szCs w:val="18"/>
                <w:lang w:val="en-US" w:eastAsia="ko-KR"/>
              </w:rPr>
            </w:pPr>
            <w:r w:rsidRPr="00C5022D">
              <w:rPr>
                <w:rFonts w:ascii="Times New Roman" w:hAnsi="Times New Roman"/>
                <w:sz w:val="18"/>
                <w:szCs w:val="18"/>
                <w:lang w:val="en-US" w:eastAsia="ko-KR"/>
              </w:rPr>
              <w:t> </w:t>
            </w:r>
          </w:p>
        </w:tc>
        <w:tc>
          <w:tcPr>
            <w:tcW w:w="827" w:type="dxa"/>
            <w:tcBorders>
              <w:top w:val="nil"/>
              <w:left w:val="nil"/>
              <w:bottom w:val="single" w:sz="4" w:space="0" w:color="auto"/>
              <w:right w:val="single" w:sz="4" w:space="0" w:color="auto"/>
            </w:tcBorders>
            <w:noWrap/>
            <w:vAlign w:val="center"/>
          </w:tcPr>
          <w:p w14:paraId="6B6260B6" w14:textId="77777777" w:rsidR="001373FA" w:rsidRPr="00C5022D" w:rsidRDefault="001373FA" w:rsidP="001373FA">
            <w:pPr>
              <w:tabs>
                <w:tab w:val="clear" w:pos="1080"/>
              </w:tabs>
              <w:spacing w:line="240" w:lineRule="auto"/>
              <w:ind w:left="0" w:firstLine="0"/>
              <w:jc w:val="right"/>
              <w:rPr>
                <w:rFonts w:ascii="Times New Roman" w:hAnsi="Times New Roman"/>
                <w:sz w:val="18"/>
                <w:szCs w:val="18"/>
                <w:lang w:val="en-US" w:eastAsia="ko-KR"/>
              </w:rPr>
            </w:pPr>
            <w:r w:rsidRPr="00C5022D">
              <w:rPr>
                <w:rFonts w:ascii="Times New Roman" w:hAnsi="Times New Roman"/>
                <w:sz w:val="18"/>
                <w:szCs w:val="18"/>
                <w:lang w:val="en-US" w:eastAsia="ko-KR"/>
              </w:rPr>
              <w:t> </w:t>
            </w:r>
          </w:p>
        </w:tc>
        <w:tc>
          <w:tcPr>
            <w:tcW w:w="1157" w:type="dxa"/>
            <w:gridSpan w:val="2"/>
            <w:tcBorders>
              <w:top w:val="nil"/>
              <w:left w:val="nil"/>
              <w:bottom w:val="single" w:sz="4" w:space="0" w:color="auto"/>
              <w:right w:val="single" w:sz="4" w:space="0" w:color="auto"/>
            </w:tcBorders>
            <w:noWrap/>
            <w:vAlign w:val="center"/>
          </w:tcPr>
          <w:p w14:paraId="3825079A" w14:textId="77777777" w:rsidR="001373FA" w:rsidRPr="00C5022D" w:rsidRDefault="001373FA" w:rsidP="001373FA">
            <w:pPr>
              <w:tabs>
                <w:tab w:val="clear" w:pos="1080"/>
              </w:tabs>
              <w:spacing w:line="240" w:lineRule="auto"/>
              <w:ind w:left="0" w:firstLine="0"/>
              <w:jc w:val="right"/>
              <w:rPr>
                <w:rFonts w:ascii="Times New Roman" w:hAnsi="Times New Roman"/>
                <w:sz w:val="18"/>
                <w:szCs w:val="18"/>
                <w:lang w:val="en-US" w:eastAsia="ko-KR"/>
              </w:rPr>
            </w:pPr>
            <w:r w:rsidRPr="00C5022D">
              <w:rPr>
                <w:rFonts w:ascii="Times New Roman" w:hAnsi="Times New Roman"/>
                <w:sz w:val="18"/>
                <w:szCs w:val="18"/>
                <w:lang w:val="en-US" w:eastAsia="ko-KR"/>
              </w:rPr>
              <w:t> </w:t>
            </w:r>
          </w:p>
        </w:tc>
        <w:tc>
          <w:tcPr>
            <w:tcW w:w="841" w:type="dxa"/>
            <w:tcBorders>
              <w:top w:val="nil"/>
              <w:left w:val="nil"/>
              <w:bottom w:val="single" w:sz="4" w:space="0" w:color="auto"/>
              <w:right w:val="single" w:sz="4" w:space="0" w:color="auto"/>
            </w:tcBorders>
            <w:noWrap/>
            <w:vAlign w:val="center"/>
          </w:tcPr>
          <w:p w14:paraId="7FA15E8E" w14:textId="77777777" w:rsidR="001373FA" w:rsidRPr="00C5022D" w:rsidRDefault="001373FA" w:rsidP="001373FA">
            <w:pPr>
              <w:tabs>
                <w:tab w:val="clear" w:pos="1080"/>
              </w:tabs>
              <w:spacing w:line="240" w:lineRule="auto"/>
              <w:ind w:left="0" w:firstLine="0"/>
              <w:jc w:val="center"/>
              <w:rPr>
                <w:rFonts w:ascii="Times New Roman" w:hAnsi="Times New Roman"/>
                <w:sz w:val="18"/>
                <w:szCs w:val="18"/>
                <w:lang w:val="en-US" w:eastAsia="ko-KR"/>
              </w:rPr>
            </w:pPr>
            <w:r w:rsidRPr="00C5022D">
              <w:rPr>
                <w:rFonts w:ascii="Times New Roman" w:hAnsi="Times New Roman"/>
                <w:sz w:val="18"/>
                <w:szCs w:val="18"/>
                <w:lang w:val="en-US" w:eastAsia="ko-KR"/>
              </w:rPr>
              <w:t> </w:t>
            </w:r>
          </w:p>
        </w:tc>
        <w:tc>
          <w:tcPr>
            <w:tcW w:w="476" w:type="dxa"/>
            <w:tcBorders>
              <w:top w:val="nil"/>
              <w:left w:val="nil"/>
              <w:bottom w:val="single" w:sz="4" w:space="0" w:color="auto"/>
              <w:right w:val="single" w:sz="4" w:space="0" w:color="auto"/>
            </w:tcBorders>
            <w:noWrap/>
            <w:vAlign w:val="center"/>
          </w:tcPr>
          <w:p w14:paraId="6CB575F4" w14:textId="77777777" w:rsidR="001373FA" w:rsidRPr="00C5022D" w:rsidRDefault="001373FA" w:rsidP="001373FA">
            <w:pPr>
              <w:tabs>
                <w:tab w:val="clear" w:pos="1080"/>
              </w:tabs>
              <w:spacing w:line="240" w:lineRule="auto"/>
              <w:ind w:left="0" w:firstLine="0"/>
              <w:jc w:val="center"/>
              <w:rPr>
                <w:rFonts w:ascii="Times New Roman" w:hAnsi="Times New Roman"/>
                <w:sz w:val="18"/>
                <w:szCs w:val="18"/>
                <w:lang w:val="en-US" w:eastAsia="ko-KR"/>
              </w:rPr>
            </w:pPr>
            <w:r w:rsidRPr="00C5022D">
              <w:rPr>
                <w:rFonts w:ascii="Times New Roman" w:hAnsi="Times New Roman"/>
                <w:sz w:val="18"/>
                <w:szCs w:val="18"/>
                <w:lang w:val="en-US" w:eastAsia="ko-KR"/>
              </w:rPr>
              <w:t> </w:t>
            </w:r>
          </w:p>
        </w:tc>
      </w:tr>
      <w:tr w:rsidR="001373FA" w:rsidRPr="00C5022D" w14:paraId="474ED515" w14:textId="77777777" w:rsidTr="00B42ECD">
        <w:trPr>
          <w:trHeight w:val="255"/>
        </w:trPr>
        <w:tc>
          <w:tcPr>
            <w:tcW w:w="561" w:type="dxa"/>
            <w:gridSpan w:val="2"/>
            <w:tcBorders>
              <w:top w:val="nil"/>
              <w:left w:val="single" w:sz="4" w:space="0" w:color="auto"/>
              <w:bottom w:val="single" w:sz="4" w:space="0" w:color="auto"/>
              <w:right w:val="single" w:sz="4" w:space="0" w:color="auto"/>
            </w:tcBorders>
            <w:noWrap/>
            <w:vAlign w:val="center"/>
          </w:tcPr>
          <w:p w14:paraId="7206F8A1" w14:textId="77777777" w:rsidR="001373FA" w:rsidRPr="00C5022D" w:rsidRDefault="001373FA" w:rsidP="001373FA">
            <w:pPr>
              <w:tabs>
                <w:tab w:val="clear" w:pos="1080"/>
              </w:tabs>
              <w:spacing w:line="240" w:lineRule="auto"/>
              <w:ind w:left="0" w:firstLine="0"/>
              <w:jc w:val="center"/>
              <w:rPr>
                <w:rFonts w:ascii="Times New Roman" w:hAnsi="Times New Roman"/>
                <w:sz w:val="18"/>
                <w:szCs w:val="18"/>
                <w:lang w:val="en-US" w:eastAsia="ko-KR"/>
              </w:rPr>
            </w:pPr>
            <w:r w:rsidRPr="00C5022D">
              <w:rPr>
                <w:rFonts w:ascii="Times New Roman" w:hAnsi="Times New Roman"/>
                <w:sz w:val="18"/>
                <w:szCs w:val="18"/>
                <w:lang w:val="en-US" w:eastAsia="ko-KR"/>
              </w:rPr>
              <w:t>100%</w:t>
            </w:r>
          </w:p>
        </w:tc>
        <w:tc>
          <w:tcPr>
            <w:tcW w:w="1670" w:type="dxa"/>
            <w:tcBorders>
              <w:top w:val="nil"/>
              <w:left w:val="nil"/>
              <w:bottom w:val="single" w:sz="4" w:space="0" w:color="auto"/>
              <w:right w:val="single" w:sz="4" w:space="0" w:color="auto"/>
            </w:tcBorders>
            <w:vAlign w:val="center"/>
          </w:tcPr>
          <w:p w14:paraId="107D3685" w14:textId="77777777" w:rsidR="001373FA" w:rsidRPr="00C5022D" w:rsidRDefault="001373FA" w:rsidP="001373FA">
            <w:pPr>
              <w:tabs>
                <w:tab w:val="clear" w:pos="1080"/>
              </w:tabs>
              <w:spacing w:line="240" w:lineRule="auto"/>
              <w:ind w:left="0" w:firstLine="0"/>
              <w:jc w:val="left"/>
              <w:rPr>
                <w:rFonts w:ascii="Times New Roman" w:hAnsi="Times New Roman"/>
                <w:sz w:val="18"/>
                <w:szCs w:val="18"/>
                <w:lang w:val="en-US" w:eastAsia="ko-KR"/>
              </w:rPr>
            </w:pPr>
            <w:r w:rsidRPr="00C5022D">
              <w:rPr>
                <w:rFonts w:ascii="Times New Roman" w:hAnsi="Times New Roman"/>
                <w:sz w:val="18"/>
                <w:szCs w:val="18"/>
                <w:lang w:val="en-US" w:eastAsia="ko-KR"/>
              </w:rPr>
              <w:t>«ҚазМұнайГаз» ҰК АҚ</w:t>
            </w:r>
          </w:p>
        </w:tc>
        <w:tc>
          <w:tcPr>
            <w:tcW w:w="667" w:type="dxa"/>
            <w:gridSpan w:val="2"/>
            <w:tcBorders>
              <w:top w:val="nil"/>
              <w:left w:val="nil"/>
              <w:bottom w:val="single" w:sz="4" w:space="0" w:color="auto"/>
              <w:right w:val="single" w:sz="4" w:space="0" w:color="auto"/>
            </w:tcBorders>
            <w:vAlign w:val="center"/>
          </w:tcPr>
          <w:p w14:paraId="2EA153E0" w14:textId="77777777" w:rsidR="001373FA" w:rsidRPr="00C5022D" w:rsidRDefault="001373FA" w:rsidP="001373FA">
            <w:pPr>
              <w:tabs>
                <w:tab w:val="clear" w:pos="1080"/>
              </w:tabs>
              <w:spacing w:line="240" w:lineRule="auto"/>
              <w:ind w:left="0" w:firstLine="0"/>
              <w:jc w:val="center"/>
              <w:rPr>
                <w:rFonts w:ascii="Times New Roman" w:hAnsi="Times New Roman"/>
                <w:sz w:val="18"/>
                <w:szCs w:val="18"/>
                <w:lang w:val="en-US" w:eastAsia="ko-KR"/>
              </w:rPr>
            </w:pPr>
            <w:r w:rsidRPr="00C5022D">
              <w:rPr>
                <w:rFonts w:ascii="Times New Roman" w:hAnsi="Times New Roman"/>
                <w:sz w:val="18"/>
                <w:szCs w:val="18"/>
                <w:lang w:val="en-US" w:eastAsia="ko-KR"/>
              </w:rPr>
              <w:t> </w:t>
            </w:r>
          </w:p>
        </w:tc>
        <w:tc>
          <w:tcPr>
            <w:tcW w:w="781" w:type="dxa"/>
            <w:tcBorders>
              <w:top w:val="nil"/>
              <w:left w:val="nil"/>
              <w:bottom w:val="single" w:sz="4" w:space="0" w:color="auto"/>
              <w:right w:val="single" w:sz="4" w:space="0" w:color="auto"/>
            </w:tcBorders>
            <w:noWrap/>
            <w:vAlign w:val="center"/>
          </w:tcPr>
          <w:p w14:paraId="7E1B7DC1" w14:textId="77777777" w:rsidR="001373FA" w:rsidRPr="00C5022D" w:rsidRDefault="001373FA" w:rsidP="001373FA">
            <w:pPr>
              <w:tabs>
                <w:tab w:val="clear" w:pos="1080"/>
              </w:tabs>
              <w:spacing w:line="240" w:lineRule="auto"/>
              <w:ind w:left="0" w:firstLine="0"/>
              <w:jc w:val="center"/>
              <w:rPr>
                <w:rFonts w:ascii="Times New Roman" w:hAnsi="Times New Roman"/>
                <w:sz w:val="18"/>
                <w:szCs w:val="18"/>
                <w:lang w:val="en-US" w:eastAsia="ko-KR"/>
              </w:rPr>
            </w:pPr>
            <w:r w:rsidRPr="00C5022D">
              <w:rPr>
                <w:rFonts w:ascii="Times New Roman" w:hAnsi="Times New Roman"/>
                <w:sz w:val="18"/>
                <w:szCs w:val="18"/>
                <w:lang w:val="en-US" w:eastAsia="ko-KR"/>
              </w:rPr>
              <w:t> </w:t>
            </w:r>
          </w:p>
        </w:tc>
        <w:tc>
          <w:tcPr>
            <w:tcW w:w="619" w:type="dxa"/>
            <w:tcBorders>
              <w:top w:val="nil"/>
              <w:left w:val="nil"/>
              <w:bottom w:val="single" w:sz="4" w:space="0" w:color="auto"/>
              <w:right w:val="single" w:sz="4" w:space="0" w:color="auto"/>
            </w:tcBorders>
            <w:noWrap/>
            <w:vAlign w:val="center"/>
          </w:tcPr>
          <w:p w14:paraId="7FB45CF4" w14:textId="77777777" w:rsidR="001373FA" w:rsidRPr="00C5022D" w:rsidRDefault="001373FA" w:rsidP="001373FA">
            <w:pPr>
              <w:tabs>
                <w:tab w:val="clear" w:pos="1080"/>
              </w:tabs>
              <w:spacing w:line="240" w:lineRule="auto"/>
              <w:ind w:left="0" w:firstLine="0"/>
              <w:jc w:val="right"/>
              <w:rPr>
                <w:rFonts w:ascii="Times New Roman" w:hAnsi="Times New Roman"/>
                <w:sz w:val="18"/>
                <w:szCs w:val="18"/>
                <w:lang w:val="en-US" w:eastAsia="ko-KR"/>
              </w:rPr>
            </w:pPr>
            <w:r w:rsidRPr="00C5022D">
              <w:rPr>
                <w:rFonts w:ascii="Times New Roman" w:hAnsi="Times New Roman"/>
                <w:sz w:val="18"/>
                <w:szCs w:val="18"/>
                <w:lang w:val="en-US" w:eastAsia="ko-KR"/>
              </w:rPr>
              <w:t> </w:t>
            </w:r>
          </w:p>
        </w:tc>
        <w:tc>
          <w:tcPr>
            <w:tcW w:w="1352" w:type="dxa"/>
            <w:tcBorders>
              <w:top w:val="nil"/>
              <w:left w:val="nil"/>
              <w:bottom w:val="single" w:sz="4" w:space="0" w:color="auto"/>
              <w:right w:val="single" w:sz="4" w:space="0" w:color="auto"/>
            </w:tcBorders>
            <w:noWrap/>
            <w:vAlign w:val="center"/>
          </w:tcPr>
          <w:p w14:paraId="455F08FB" w14:textId="77777777" w:rsidR="001373FA" w:rsidRPr="00C5022D" w:rsidRDefault="001373FA" w:rsidP="001373FA">
            <w:pPr>
              <w:tabs>
                <w:tab w:val="clear" w:pos="1080"/>
              </w:tabs>
              <w:spacing w:line="240" w:lineRule="auto"/>
              <w:ind w:left="0" w:firstLine="0"/>
              <w:jc w:val="right"/>
              <w:rPr>
                <w:rFonts w:ascii="Times New Roman" w:hAnsi="Times New Roman"/>
                <w:sz w:val="18"/>
                <w:szCs w:val="18"/>
                <w:lang w:val="en-US" w:eastAsia="ko-KR"/>
              </w:rPr>
            </w:pPr>
            <w:r w:rsidRPr="00C5022D">
              <w:rPr>
                <w:rFonts w:ascii="Times New Roman" w:hAnsi="Times New Roman"/>
                <w:sz w:val="18"/>
                <w:szCs w:val="18"/>
                <w:lang w:val="en-US" w:eastAsia="ko-KR"/>
              </w:rPr>
              <w:t> </w:t>
            </w:r>
          </w:p>
        </w:tc>
        <w:tc>
          <w:tcPr>
            <w:tcW w:w="828" w:type="dxa"/>
            <w:tcBorders>
              <w:top w:val="nil"/>
              <w:left w:val="nil"/>
              <w:bottom w:val="single" w:sz="4" w:space="0" w:color="auto"/>
              <w:right w:val="single" w:sz="4" w:space="0" w:color="auto"/>
            </w:tcBorders>
            <w:noWrap/>
            <w:vAlign w:val="center"/>
          </w:tcPr>
          <w:p w14:paraId="69E86743" w14:textId="77777777" w:rsidR="001373FA" w:rsidRPr="00C5022D" w:rsidRDefault="001373FA" w:rsidP="001373FA">
            <w:pPr>
              <w:tabs>
                <w:tab w:val="clear" w:pos="1080"/>
              </w:tabs>
              <w:spacing w:line="240" w:lineRule="auto"/>
              <w:ind w:left="0" w:firstLine="0"/>
              <w:jc w:val="center"/>
              <w:rPr>
                <w:rFonts w:ascii="Times New Roman" w:hAnsi="Times New Roman"/>
                <w:sz w:val="18"/>
                <w:szCs w:val="18"/>
                <w:lang w:val="en-US" w:eastAsia="ko-KR"/>
              </w:rPr>
            </w:pPr>
            <w:r w:rsidRPr="00C5022D">
              <w:rPr>
                <w:rFonts w:ascii="Times New Roman" w:hAnsi="Times New Roman"/>
                <w:sz w:val="18"/>
                <w:szCs w:val="18"/>
                <w:lang w:val="en-US" w:eastAsia="ko-KR"/>
              </w:rPr>
              <w:t>12%</w:t>
            </w:r>
          </w:p>
        </w:tc>
        <w:tc>
          <w:tcPr>
            <w:tcW w:w="827" w:type="dxa"/>
            <w:tcBorders>
              <w:top w:val="nil"/>
              <w:left w:val="nil"/>
              <w:bottom w:val="single" w:sz="4" w:space="0" w:color="auto"/>
              <w:right w:val="single" w:sz="4" w:space="0" w:color="auto"/>
            </w:tcBorders>
            <w:noWrap/>
            <w:vAlign w:val="center"/>
          </w:tcPr>
          <w:p w14:paraId="13CE6CA1" w14:textId="77777777" w:rsidR="001373FA" w:rsidRPr="00C5022D" w:rsidRDefault="001373FA" w:rsidP="001373FA">
            <w:pPr>
              <w:tabs>
                <w:tab w:val="clear" w:pos="1080"/>
              </w:tabs>
              <w:spacing w:line="240" w:lineRule="auto"/>
              <w:ind w:left="0" w:firstLine="0"/>
              <w:jc w:val="right"/>
              <w:rPr>
                <w:rFonts w:ascii="Times New Roman" w:hAnsi="Times New Roman"/>
                <w:sz w:val="18"/>
                <w:szCs w:val="18"/>
                <w:lang w:val="en-US" w:eastAsia="ko-KR"/>
              </w:rPr>
            </w:pPr>
            <w:r w:rsidRPr="00C5022D">
              <w:rPr>
                <w:rFonts w:ascii="Times New Roman" w:hAnsi="Times New Roman"/>
                <w:sz w:val="18"/>
                <w:szCs w:val="18"/>
                <w:lang w:val="en-US" w:eastAsia="ko-KR"/>
              </w:rPr>
              <w:t> </w:t>
            </w:r>
          </w:p>
        </w:tc>
        <w:tc>
          <w:tcPr>
            <w:tcW w:w="1157" w:type="dxa"/>
            <w:gridSpan w:val="2"/>
            <w:tcBorders>
              <w:top w:val="nil"/>
              <w:left w:val="nil"/>
              <w:bottom w:val="single" w:sz="4" w:space="0" w:color="auto"/>
              <w:right w:val="single" w:sz="4" w:space="0" w:color="auto"/>
            </w:tcBorders>
            <w:noWrap/>
            <w:vAlign w:val="center"/>
          </w:tcPr>
          <w:p w14:paraId="712A168E" w14:textId="77777777" w:rsidR="001373FA" w:rsidRPr="00C5022D" w:rsidRDefault="001373FA" w:rsidP="001373FA">
            <w:pPr>
              <w:tabs>
                <w:tab w:val="clear" w:pos="1080"/>
              </w:tabs>
              <w:spacing w:line="240" w:lineRule="auto"/>
              <w:ind w:left="0" w:firstLine="0"/>
              <w:jc w:val="right"/>
              <w:rPr>
                <w:rFonts w:ascii="Times New Roman" w:hAnsi="Times New Roman"/>
                <w:sz w:val="18"/>
                <w:szCs w:val="18"/>
                <w:lang w:val="en-US" w:eastAsia="ko-KR"/>
              </w:rPr>
            </w:pPr>
            <w:r w:rsidRPr="00C5022D">
              <w:rPr>
                <w:rFonts w:ascii="Times New Roman" w:hAnsi="Times New Roman"/>
                <w:sz w:val="18"/>
                <w:szCs w:val="18"/>
                <w:lang w:val="en-US" w:eastAsia="ko-KR"/>
              </w:rPr>
              <w:t> </w:t>
            </w:r>
          </w:p>
        </w:tc>
        <w:tc>
          <w:tcPr>
            <w:tcW w:w="841" w:type="dxa"/>
            <w:tcBorders>
              <w:top w:val="nil"/>
              <w:left w:val="nil"/>
              <w:bottom w:val="single" w:sz="4" w:space="0" w:color="auto"/>
              <w:right w:val="single" w:sz="4" w:space="0" w:color="auto"/>
            </w:tcBorders>
            <w:noWrap/>
            <w:vAlign w:val="center"/>
          </w:tcPr>
          <w:p w14:paraId="76B03D05" w14:textId="77777777" w:rsidR="001373FA" w:rsidRPr="00C5022D" w:rsidRDefault="001373FA" w:rsidP="001373FA">
            <w:pPr>
              <w:tabs>
                <w:tab w:val="clear" w:pos="1080"/>
              </w:tabs>
              <w:spacing w:line="240" w:lineRule="auto"/>
              <w:ind w:left="0" w:firstLine="0"/>
              <w:jc w:val="center"/>
              <w:rPr>
                <w:rFonts w:ascii="Times New Roman" w:hAnsi="Times New Roman"/>
                <w:sz w:val="18"/>
                <w:szCs w:val="18"/>
                <w:lang w:val="en-US" w:eastAsia="ko-KR"/>
              </w:rPr>
            </w:pPr>
            <w:r w:rsidRPr="00C5022D">
              <w:rPr>
                <w:rFonts w:ascii="Times New Roman" w:hAnsi="Times New Roman"/>
                <w:sz w:val="18"/>
                <w:szCs w:val="18"/>
                <w:lang w:val="en-US" w:eastAsia="ko-KR"/>
              </w:rPr>
              <w:t> </w:t>
            </w:r>
          </w:p>
        </w:tc>
        <w:tc>
          <w:tcPr>
            <w:tcW w:w="476" w:type="dxa"/>
            <w:tcBorders>
              <w:top w:val="nil"/>
              <w:left w:val="nil"/>
              <w:bottom w:val="single" w:sz="4" w:space="0" w:color="auto"/>
              <w:right w:val="single" w:sz="4" w:space="0" w:color="auto"/>
            </w:tcBorders>
            <w:noWrap/>
            <w:vAlign w:val="center"/>
          </w:tcPr>
          <w:p w14:paraId="6221D755" w14:textId="77777777" w:rsidR="001373FA" w:rsidRPr="00C5022D" w:rsidRDefault="001373FA" w:rsidP="001373FA">
            <w:pPr>
              <w:tabs>
                <w:tab w:val="clear" w:pos="1080"/>
              </w:tabs>
              <w:spacing w:line="240" w:lineRule="auto"/>
              <w:ind w:left="0" w:firstLine="0"/>
              <w:jc w:val="center"/>
              <w:rPr>
                <w:rFonts w:ascii="Times New Roman" w:hAnsi="Times New Roman"/>
                <w:sz w:val="18"/>
                <w:szCs w:val="18"/>
                <w:lang w:val="en-US" w:eastAsia="ko-KR"/>
              </w:rPr>
            </w:pPr>
            <w:r w:rsidRPr="00C5022D">
              <w:rPr>
                <w:rFonts w:ascii="Times New Roman" w:hAnsi="Times New Roman"/>
                <w:sz w:val="18"/>
                <w:szCs w:val="18"/>
                <w:lang w:val="en-US" w:eastAsia="ko-KR"/>
              </w:rPr>
              <w:t> </w:t>
            </w:r>
          </w:p>
        </w:tc>
      </w:tr>
      <w:tr w:rsidR="001373FA" w:rsidRPr="00C5022D" w14:paraId="2B54F831" w14:textId="77777777" w:rsidTr="00B42ECD">
        <w:trPr>
          <w:trHeight w:val="255"/>
        </w:trPr>
        <w:tc>
          <w:tcPr>
            <w:tcW w:w="4298" w:type="dxa"/>
            <w:gridSpan w:val="7"/>
            <w:noWrap/>
            <w:vAlign w:val="bottom"/>
          </w:tcPr>
          <w:p w14:paraId="3651747A" w14:textId="77777777" w:rsidR="001373FA" w:rsidRPr="00C5022D" w:rsidRDefault="001373FA" w:rsidP="001373FA">
            <w:pPr>
              <w:tabs>
                <w:tab w:val="clear" w:pos="1080"/>
              </w:tabs>
              <w:spacing w:line="240" w:lineRule="auto"/>
              <w:ind w:left="0" w:firstLine="0"/>
              <w:jc w:val="left"/>
              <w:rPr>
                <w:rFonts w:ascii="Times New Roman" w:hAnsi="Times New Roman"/>
                <w:b/>
                <w:bCs/>
                <w:sz w:val="18"/>
                <w:szCs w:val="18"/>
                <w:lang w:val="en-US" w:eastAsia="ko-KR"/>
              </w:rPr>
            </w:pPr>
            <w:r w:rsidRPr="00C5022D">
              <w:rPr>
                <w:rFonts w:ascii="Times New Roman" w:hAnsi="Times New Roman"/>
                <w:b/>
                <w:bCs/>
                <w:sz w:val="18"/>
                <w:szCs w:val="18"/>
                <w:lang w:val="en-US" w:eastAsia="ko-KR"/>
              </w:rPr>
              <w:t xml:space="preserve">Басшы </w:t>
            </w:r>
          </w:p>
        </w:tc>
        <w:tc>
          <w:tcPr>
            <w:tcW w:w="1352" w:type="dxa"/>
            <w:noWrap/>
            <w:vAlign w:val="bottom"/>
          </w:tcPr>
          <w:p w14:paraId="6DEE2ABC" w14:textId="77777777" w:rsidR="001373FA" w:rsidRPr="00C5022D" w:rsidRDefault="001373FA" w:rsidP="001373FA">
            <w:pPr>
              <w:tabs>
                <w:tab w:val="clear" w:pos="1080"/>
              </w:tabs>
              <w:spacing w:line="240" w:lineRule="auto"/>
              <w:ind w:left="0" w:firstLine="0"/>
              <w:jc w:val="left"/>
              <w:rPr>
                <w:rFonts w:ascii="Times New Roman" w:hAnsi="Times New Roman"/>
                <w:b/>
                <w:bCs/>
                <w:sz w:val="18"/>
                <w:szCs w:val="18"/>
                <w:lang w:val="en-US" w:eastAsia="ko-KR"/>
              </w:rPr>
            </w:pPr>
          </w:p>
        </w:tc>
        <w:tc>
          <w:tcPr>
            <w:tcW w:w="828" w:type="dxa"/>
            <w:noWrap/>
            <w:vAlign w:val="bottom"/>
          </w:tcPr>
          <w:p w14:paraId="64EA53E6" w14:textId="77777777" w:rsidR="001373FA" w:rsidRPr="00C5022D" w:rsidRDefault="001373FA" w:rsidP="001373FA">
            <w:pPr>
              <w:tabs>
                <w:tab w:val="clear" w:pos="1080"/>
              </w:tabs>
              <w:spacing w:line="240" w:lineRule="auto"/>
              <w:ind w:left="0" w:firstLine="0"/>
              <w:jc w:val="left"/>
              <w:rPr>
                <w:rFonts w:ascii="Times New Roman" w:hAnsi="Times New Roman"/>
                <w:sz w:val="18"/>
                <w:szCs w:val="18"/>
                <w:lang w:val="en-US" w:eastAsia="ko-KR"/>
              </w:rPr>
            </w:pPr>
          </w:p>
        </w:tc>
        <w:tc>
          <w:tcPr>
            <w:tcW w:w="3301" w:type="dxa"/>
            <w:gridSpan w:val="5"/>
            <w:noWrap/>
            <w:vAlign w:val="bottom"/>
          </w:tcPr>
          <w:p w14:paraId="0CA18416" w14:textId="77777777" w:rsidR="001373FA" w:rsidRPr="00C5022D" w:rsidRDefault="001373FA" w:rsidP="001373FA">
            <w:pPr>
              <w:tabs>
                <w:tab w:val="clear" w:pos="1080"/>
              </w:tabs>
              <w:spacing w:line="240" w:lineRule="auto"/>
              <w:ind w:left="0" w:firstLine="0"/>
              <w:jc w:val="left"/>
              <w:rPr>
                <w:rFonts w:ascii="Times New Roman" w:hAnsi="Times New Roman"/>
                <w:b/>
                <w:bCs/>
                <w:sz w:val="18"/>
                <w:szCs w:val="18"/>
                <w:lang w:val="en-US" w:eastAsia="ko-KR"/>
              </w:rPr>
            </w:pPr>
            <w:r w:rsidRPr="00C5022D">
              <w:rPr>
                <w:rFonts w:ascii="Times New Roman" w:hAnsi="Times New Roman"/>
                <w:b/>
                <w:bCs/>
                <w:sz w:val="18"/>
                <w:szCs w:val="18"/>
                <w:lang w:val="en-US" w:eastAsia="ko-KR"/>
              </w:rPr>
              <w:t>Берген (Жеткізушінің жауапты адамы)</w:t>
            </w:r>
          </w:p>
        </w:tc>
      </w:tr>
      <w:tr w:rsidR="001373FA" w:rsidRPr="00C5022D" w14:paraId="2287F235" w14:textId="77777777" w:rsidTr="00B42ECD">
        <w:trPr>
          <w:trHeight w:val="255"/>
        </w:trPr>
        <w:tc>
          <w:tcPr>
            <w:tcW w:w="4298" w:type="dxa"/>
            <w:gridSpan w:val="7"/>
            <w:tcBorders>
              <w:top w:val="nil"/>
              <w:left w:val="nil"/>
              <w:bottom w:val="single" w:sz="4" w:space="0" w:color="auto"/>
              <w:right w:val="nil"/>
            </w:tcBorders>
            <w:noWrap/>
            <w:vAlign w:val="bottom"/>
          </w:tcPr>
          <w:p w14:paraId="75C22C1D" w14:textId="77777777" w:rsidR="001373FA" w:rsidRPr="00C5022D" w:rsidRDefault="001373FA" w:rsidP="001373FA">
            <w:pPr>
              <w:tabs>
                <w:tab w:val="clear" w:pos="1080"/>
              </w:tabs>
              <w:spacing w:line="240" w:lineRule="auto"/>
              <w:ind w:left="0" w:firstLine="0"/>
              <w:jc w:val="left"/>
              <w:rPr>
                <w:rFonts w:ascii="Times New Roman" w:hAnsi="Times New Roman"/>
                <w:sz w:val="18"/>
                <w:szCs w:val="18"/>
                <w:lang w:val="en-US" w:eastAsia="ko-KR"/>
              </w:rPr>
            </w:pPr>
            <w:r w:rsidRPr="00C5022D">
              <w:rPr>
                <w:rFonts w:ascii="Times New Roman" w:hAnsi="Times New Roman"/>
                <w:sz w:val="18"/>
                <w:szCs w:val="18"/>
                <w:lang w:val="en-US" w:eastAsia="ko-KR"/>
              </w:rPr>
              <w:t> </w:t>
            </w:r>
          </w:p>
        </w:tc>
        <w:tc>
          <w:tcPr>
            <w:tcW w:w="1352" w:type="dxa"/>
            <w:noWrap/>
            <w:vAlign w:val="bottom"/>
          </w:tcPr>
          <w:p w14:paraId="35235D35" w14:textId="77777777" w:rsidR="001373FA" w:rsidRPr="00C5022D" w:rsidRDefault="001373FA" w:rsidP="001373FA">
            <w:pPr>
              <w:tabs>
                <w:tab w:val="clear" w:pos="1080"/>
              </w:tabs>
              <w:spacing w:line="240" w:lineRule="auto"/>
              <w:ind w:left="0" w:firstLine="0"/>
              <w:jc w:val="left"/>
              <w:rPr>
                <w:rFonts w:ascii="Times New Roman" w:hAnsi="Times New Roman"/>
                <w:sz w:val="18"/>
                <w:szCs w:val="18"/>
                <w:lang w:val="en-US" w:eastAsia="ko-KR"/>
              </w:rPr>
            </w:pPr>
          </w:p>
        </w:tc>
        <w:tc>
          <w:tcPr>
            <w:tcW w:w="828" w:type="dxa"/>
            <w:noWrap/>
            <w:vAlign w:val="bottom"/>
          </w:tcPr>
          <w:p w14:paraId="28BB79B8" w14:textId="77777777" w:rsidR="001373FA" w:rsidRPr="00C5022D" w:rsidRDefault="001373FA" w:rsidP="001373FA">
            <w:pPr>
              <w:tabs>
                <w:tab w:val="clear" w:pos="1080"/>
              </w:tabs>
              <w:spacing w:line="240" w:lineRule="auto"/>
              <w:ind w:left="0" w:firstLine="0"/>
              <w:jc w:val="left"/>
              <w:rPr>
                <w:rFonts w:ascii="Times New Roman" w:hAnsi="Times New Roman"/>
                <w:sz w:val="18"/>
                <w:szCs w:val="18"/>
                <w:lang w:val="en-US" w:eastAsia="ko-KR"/>
              </w:rPr>
            </w:pPr>
          </w:p>
        </w:tc>
        <w:tc>
          <w:tcPr>
            <w:tcW w:w="3301" w:type="dxa"/>
            <w:gridSpan w:val="5"/>
            <w:tcBorders>
              <w:top w:val="nil"/>
              <w:left w:val="nil"/>
              <w:bottom w:val="single" w:sz="4" w:space="0" w:color="auto"/>
              <w:right w:val="nil"/>
            </w:tcBorders>
            <w:noWrap/>
            <w:vAlign w:val="bottom"/>
          </w:tcPr>
          <w:p w14:paraId="3B395BEA" w14:textId="77777777" w:rsidR="001373FA" w:rsidRPr="00C5022D" w:rsidRDefault="001373FA" w:rsidP="001373FA">
            <w:pPr>
              <w:tabs>
                <w:tab w:val="clear" w:pos="1080"/>
              </w:tabs>
              <w:spacing w:line="240" w:lineRule="auto"/>
              <w:ind w:left="0" w:firstLine="0"/>
              <w:jc w:val="left"/>
              <w:rPr>
                <w:rFonts w:ascii="Times New Roman" w:hAnsi="Times New Roman"/>
                <w:sz w:val="18"/>
                <w:szCs w:val="18"/>
                <w:lang w:val="en-US" w:eastAsia="ko-KR"/>
              </w:rPr>
            </w:pPr>
            <w:r w:rsidRPr="00C5022D">
              <w:rPr>
                <w:rFonts w:ascii="Times New Roman" w:hAnsi="Times New Roman"/>
                <w:sz w:val="18"/>
                <w:szCs w:val="18"/>
                <w:lang w:val="en-US" w:eastAsia="ko-KR"/>
              </w:rPr>
              <w:t> </w:t>
            </w:r>
          </w:p>
        </w:tc>
      </w:tr>
      <w:tr w:rsidR="001373FA" w:rsidRPr="00C5022D" w14:paraId="6A72BD0C" w14:textId="77777777" w:rsidTr="00B42ECD">
        <w:trPr>
          <w:trHeight w:val="360"/>
        </w:trPr>
        <w:tc>
          <w:tcPr>
            <w:tcW w:w="4298" w:type="dxa"/>
            <w:gridSpan w:val="7"/>
            <w:noWrap/>
          </w:tcPr>
          <w:p w14:paraId="546398B2" w14:textId="77777777" w:rsidR="001373FA" w:rsidRPr="00C5022D" w:rsidRDefault="001373FA" w:rsidP="001373FA">
            <w:pPr>
              <w:tabs>
                <w:tab w:val="clear" w:pos="1080"/>
              </w:tabs>
              <w:spacing w:line="240" w:lineRule="auto"/>
              <w:ind w:left="0" w:firstLine="0"/>
              <w:jc w:val="left"/>
              <w:rPr>
                <w:rFonts w:ascii="Times New Roman" w:hAnsi="Times New Roman"/>
                <w:b/>
                <w:bCs/>
                <w:sz w:val="18"/>
                <w:szCs w:val="18"/>
                <w:lang w:val="en-US" w:eastAsia="ko-KR"/>
              </w:rPr>
            </w:pPr>
            <w:r w:rsidRPr="00C5022D">
              <w:rPr>
                <w:rFonts w:ascii="Times New Roman" w:hAnsi="Times New Roman"/>
                <w:i/>
                <w:iCs/>
                <w:sz w:val="18"/>
                <w:szCs w:val="18"/>
                <w:lang w:val="en-US" w:eastAsia="ko-KR"/>
              </w:rPr>
              <w:t>(Т.А.Ә., қолы)</w:t>
            </w:r>
            <w:r w:rsidRPr="00C5022D">
              <w:rPr>
                <w:rFonts w:ascii="Times New Roman" w:hAnsi="Times New Roman"/>
                <w:b/>
                <w:bCs/>
                <w:sz w:val="18"/>
                <w:szCs w:val="18"/>
                <w:lang w:val="en-US" w:eastAsia="ko-KR"/>
              </w:rPr>
              <w:t xml:space="preserve"> </w:t>
            </w:r>
          </w:p>
          <w:p w14:paraId="0BE5BC69" w14:textId="77777777" w:rsidR="001373FA" w:rsidRPr="00C5022D" w:rsidRDefault="001373FA" w:rsidP="001373FA">
            <w:pPr>
              <w:tabs>
                <w:tab w:val="clear" w:pos="1080"/>
              </w:tabs>
              <w:spacing w:line="240" w:lineRule="auto"/>
              <w:ind w:left="0" w:firstLine="0"/>
              <w:jc w:val="left"/>
              <w:rPr>
                <w:rFonts w:ascii="Times New Roman" w:hAnsi="Times New Roman"/>
                <w:i/>
                <w:iCs/>
                <w:sz w:val="18"/>
                <w:szCs w:val="18"/>
                <w:lang w:val="en-US" w:eastAsia="ko-KR"/>
              </w:rPr>
            </w:pPr>
            <w:r w:rsidRPr="00C5022D">
              <w:rPr>
                <w:rFonts w:ascii="Times New Roman" w:hAnsi="Times New Roman"/>
                <w:b/>
                <w:bCs/>
                <w:sz w:val="18"/>
                <w:szCs w:val="18"/>
                <w:lang w:val="en-US" w:eastAsia="ko-KR"/>
              </w:rPr>
              <w:t>Бас бухгалтер</w:t>
            </w:r>
          </w:p>
        </w:tc>
        <w:tc>
          <w:tcPr>
            <w:tcW w:w="1352" w:type="dxa"/>
            <w:noWrap/>
          </w:tcPr>
          <w:p w14:paraId="0779B029" w14:textId="77777777" w:rsidR="001373FA" w:rsidRPr="00C5022D" w:rsidRDefault="001373FA" w:rsidP="001373FA">
            <w:pPr>
              <w:tabs>
                <w:tab w:val="clear" w:pos="1080"/>
              </w:tabs>
              <w:spacing w:line="240" w:lineRule="auto"/>
              <w:ind w:left="0" w:firstLine="0"/>
              <w:jc w:val="right"/>
              <w:rPr>
                <w:rFonts w:ascii="Times New Roman" w:hAnsi="Times New Roman"/>
                <w:sz w:val="18"/>
                <w:szCs w:val="18"/>
                <w:lang w:val="en-US" w:eastAsia="ko-KR"/>
              </w:rPr>
            </w:pPr>
            <w:r w:rsidRPr="00C5022D">
              <w:rPr>
                <w:rFonts w:ascii="Times New Roman" w:hAnsi="Times New Roman"/>
                <w:sz w:val="18"/>
                <w:szCs w:val="18"/>
                <w:lang w:val="en-US" w:eastAsia="ko-KR"/>
              </w:rPr>
              <w:t>МО</w:t>
            </w:r>
          </w:p>
        </w:tc>
        <w:tc>
          <w:tcPr>
            <w:tcW w:w="828" w:type="dxa"/>
            <w:noWrap/>
            <w:vAlign w:val="bottom"/>
          </w:tcPr>
          <w:p w14:paraId="6267C838" w14:textId="77777777" w:rsidR="001373FA" w:rsidRPr="00C5022D" w:rsidRDefault="001373FA" w:rsidP="001373FA">
            <w:pPr>
              <w:tabs>
                <w:tab w:val="clear" w:pos="1080"/>
              </w:tabs>
              <w:spacing w:line="240" w:lineRule="auto"/>
              <w:ind w:left="0" w:firstLine="0"/>
              <w:jc w:val="left"/>
              <w:rPr>
                <w:rFonts w:ascii="Times New Roman" w:hAnsi="Times New Roman"/>
                <w:sz w:val="18"/>
                <w:szCs w:val="18"/>
                <w:lang w:val="en-US" w:eastAsia="ko-KR"/>
              </w:rPr>
            </w:pPr>
          </w:p>
        </w:tc>
        <w:tc>
          <w:tcPr>
            <w:tcW w:w="3301" w:type="dxa"/>
            <w:gridSpan w:val="5"/>
            <w:noWrap/>
          </w:tcPr>
          <w:p w14:paraId="4278F671" w14:textId="77777777" w:rsidR="001373FA" w:rsidRPr="00C5022D" w:rsidRDefault="001373FA" w:rsidP="001373FA">
            <w:pPr>
              <w:tabs>
                <w:tab w:val="clear" w:pos="1080"/>
              </w:tabs>
              <w:spacing w:line="240" w:lineRule="auto"/>
              <w:ind w:left="0" w:firstLine="0"/>
              <w:jc w:val="left"/>
              <w:rPr>
                <w:rFonts w:ascii="Times New Roman" w:hAnsi="Times New Roman"/>
                <w:b/>
                <w:bCs/>
                <w:sz w:val="18"/>
                <w:szCs w:val="18"/>
                <w:lang w:val="en-US" w:eastAsia="ko-KR"/>
              </w:rPr>
            </w:pPr>
            <w:r w:rsidRPr="00C5022D">
              <w:rPr>
                <w:rFonts w:ascii="Times New Roman" w:hAnsi="Times New Roman"/>
                <w:i/>
                <w:iCs/>
                <w:sz w:val="18"/>
                <w:szCs w:val="18"/>
                <w:lang w:val="en-US" w:eastAsia="ko-KR"/>
              </w:rPr>
              <w:t xml:space="preserve">                            (лауазымы)</w:t>
            </w:r>
            <w:r w:rsidRPr="00C5022D">
              <w:rPr>
                <w:rFonts w:ascii="Times New Roman" w:hAnsi="Times New Roman"/>
                <w:b/>
                <w:bCs/>
                <w:sz w:val="18"/>
                <w:szCs w:val="18"/>
                <w:lang w:val="en-US" w:eastAsia="ko-KR"/>
              </w:rPr>
              <w:t xml:space="preserve"> </w:t>
            </w:r>
          </w:p>
          <w:p w14:paraId="35932EAF" w14:textId="77777777" w:rsidR="001373FA" w:rsidRPr="00C5022D" w:rsidRDefault="001373FA" w:rsidP="001373FA">
            <w:pPr>
              <w:tabs>
                <w:tab w:val="clear" w:pos="1080"/>
              </w:tabs>
              <w:spacing w:line="240" w:lineRule="auto"/>
              <w:ind w:left="0" w:firstLine="0"/>
              <w:jc w:val="left"/>
              <w:rPr>
                <w:rFonts w:ascii="Times New Roman" w:hAnsi="Times New Roman"/>
                <w:b/>
                <w:bCs/>
                <w:sz w:val="18"/>
                <w:szCs w:val="18"/>
                <w:lang w:val="en-US" w:eastAsia="ko-KR"/>
              </w:rPr>
            </w:pPr>
          </w:p>
        </w:tc>
      </w:tr>
      <w:tr w:rsidR="001373FA" w:rsidRPr="00C5022D" w14:paraId="7512580B" w14:textId="77777777" w:rsidTr="00B42ECD">
        <w:tblPrEx>
          <w:tblLook w:val="01E0" w:firstRow="1" w:lastRow="1" w:firstColumn="1" w:lastColumn="1" w:noHBand="0" w:noVBand="0"/>
        </w:tblPrEx>
        <w:trPr>
          <w:gridBefore w:val="1"/>
          <w:gridAfter w:val="3"/>
          <w:wBefore w:w="6" w:type="dxa"/>
          <w:wAfter w:w="1375" w:type="dxa"/>
          <w:trHeight w:val="82"/>
        </w:trPr>
        <w:tc>
          <w:tcPr>
            <w:tcW w:w="5644" w:type="dxa"/>
            <w:gridSpan w:val="7"/>
          </w:tcPr>
          <w:p w14:paraId="4ECB6E85" w14:textId="77777777" w:rsidR="001373FA" w:rsidRPr="00C5022D" w:rsidRDefault="001373FA" w:rsidP="001373FA">
            <w:pPr>
              <w:tabs>
                <w:tab w:val="clear" w:pos="1080"/>
              </w:tabs>
              <w:spacing w:line="240" w:lineRule="auto"/>
              <w:ind w:left="600" w:firstLine="142"/>
              <w:jc w:val="left"/>
              <w:rPr>
                <w:rFonts w:ascii="Times New Roman" w:hAnsi="Times New Roman"/>
                <w:b/>
                <w:szCs w:val="24"/>
                <w:lang w:val="ru-RU" w:eastAsia="ko-KR"/>
              </w:rPr>
            </w:pPr>
          </w:p>
          <w:p w14:paraId="6D5BB323" w14:textId="77777777" w:rsidR="001373FA" w:rsidRPr="00C5022D" w:rsidRDefault="001373FA" w:rsidP="001373FA">
            <w:pPr>
              <w:tabs>
                <w:tab w:val="clear" w:pos="1080"/>
              </w:tabs>
              <w:spacing w:line="240" w:lineRule="auto"/>
              <w:ind w:left="600" w:firstLine="142"/>
              <w:jc w:val="left"/>
              <w:rPr>
                <w:rFonts w:ascii="Times New Roman" w:hAnsi="Times New Roman"/>
                <w:b/>
                <w:szCs w:val="24"/>
                <w:lang w:val="ru-RU" w:eastAsia="ko-KR"/>
              </w:rPr>
            </w:pPr>
            <w:r w:rsidRPr="00C5022D">
              <w:rPr>
                <w:rFonts w:ascii="Times New Roman" w:hAnsi="Times New Roman"/>
                <w:b/>
                <w:szCs w:val="24"/>
                <w:lang w:val="ru-RU" w:eastAsia="ko-KR"/>
              </w:rPr>
              <w:t>ТАПСЫРЫСШЫ</w:t>
            </w:r>
          </w:p>
          <w:p w14:paraId="71F44936" w14:textId="77777777" w:rsidR="001373FA" w:rsidRPr="00C5022D" w:rsidRDefault="001373FA" w:rsidP="001373FA">
            <w:pPr>
              <w:tabs>
                <w:tab w:val="clear" w:pos="1080"/>
              </w:tabs>
              <w:spacing w:line="240" w:lineRule="auto"/>
              <w:ind w:left="0" w:firstLine="742"/>
              <w:jc w:val="left"/>
              <w:rPr>
                <w:rFonts w:ascii="Times New Roman" w:hAnsi="Times New Roman"/>
                <w:b/>
                <w:szCs w:val="24"/>
                <w:lang w:val="ru-RU" w:eastAsia="ko-KR"/>
              </w:rPr>
            </w:pPr>
            <w:r w:rsidRPr="00C5022D">
              <w:rPr>
                <w:rFonts w:ascii="Times New Roman" w:hAnsi="Times New Roman"/>
                <w:b/>
                <w:szCs w:val="24"/>
                <w:lang w:val="ru-RU" w:eastAsia="ko-KR"/>
              </w:rPr>
              <w:t>«Жамбыл   Петролеум» ЖШС</w:t>
            </w:r>
          </w:p>
          <w:p w14:paraId="43A9946D" w14:textId="77777777" w:rsidR="001373FA" w:rsidRPr="00C5022D" w:rsidRDefault="001373FA" w:rsidP="001373FA">
            <w:pPr>
              <w:tabs>
                <w:tab w:val="clear" w:pos="1080"/>
              </w:tabs>
              <w:spacing w:line="240" w:lineRule="auto"/>
              <w:ind w:left="0" w:firstLine="742"/>
              <w:rPr>
                <w:rFonts w:ascii="Times New Roman" w:hAnsi="Times New Roman"/>
                <w:b/>
                <w:bCs/>
                <w:szCs w:val="24"/>
                <w:lang w:val="kk-KZ" w:eastAsia="en-US"/>
              </w:rPr>
            </w:pPr>
            <w:r w:rsidRPr="00C5022D">
              <w:rPr>
                <w:rFonts w:ascii="Times New Roman" w:hAnsi="Times New Roman"/>
                <w:b/>
                <w:szCs w:val="24"/>
                <w:lang w:val="ru-RU" w:eastAsia="en-US"/>
              </w:rPr>
              <w:t>Бас директор</w:t>
            </w:r>
          </w:p>
          <w:p w14:paraId="5BB00485" w14:textId="77777777" w:rsidR="001373FA" w:rsidRPr="00C5022D" w:rsidRDefault="001373FA" w:rsidP="001373FA">
            <w:pPr>
              <w:tabs>
                <w:tab w:val="clear" w:pos="1080"/>
              </w:tabs>
              <w:spacing w:line="240" w:lineRule="auto"/>
              <w:ind w:left="0" w:firstLine="884"/>
              <w:rPr>
                <w:rFonts w:ascii="Times New Roman" w:hAnsi="Times New Roman"/>
                <w:b/>
                <w:bCs/>
                <w:szCs w:val="24"/>
                <w:lang w:val="kk-KZ" w:eastAsia="en-US"/>
              </w:rPr>
            </w:pPr>
            <w:r w:rsidRPr="00C5022D">
              <w:rPr>
                <w:rFonts w:ascii="Times New Roman" w:hAnsi="Times New Roman"/>
                <w:b/>
                <w:szCs w:val="24"/>
                <w:lang w:val="kk-KZ" w:eastAsia="en-US"/>
              </w:rPr>
              <w:t>__________________</w:t>
            </w:r>
            <w:r w:rsidRPr="00C5022D">
              <w:rPr>
                <w:rFonts w:ascii="Times New Roman" w:hAnsi="Times New Roman"/>
                <w:b/>
                <w:bCs/>
                <w:szCs w:val="24"/>
                <w:lang w:val="kk-KZ" w:eastAsia="en-US"/>
              </w:rPr>
              <w:t xml:space="preserve"> Елеусінов Х.Т.</w:t>
            </w:r>
          </w:p>
          <w:p w14:paraId="0AAA43E0" w14:textId="77777777" w:rsidR="001373FA" w:rsidRPr="00C5022D" w:rsidRDefault="001373FA" w:rsidP="001373FA">
            <w:pPr>
              <w:tabs>
                <w:tab w:val="clear" w:pos="1080"/>
              </w:tabs>
              <w:spacing w:line="240" w:lineRule="auto"/>
              <w:ind w:left="0" w:firstLine="1168"/>
              <w:jc w:val="left"/>
              <w:rPr>
                <w:rFonts w:ascii="Times New Roman" w:hAnsi="Times New Roman"/>
                <w:b/>
                <w:szCs w:val="24"/>
                <w:lang w:val="kk-KZ" w:eastAsia="ko-KR"/>
              </w:rPr>
            </w:pPr>
            <w:r w:rsidRPr="00C5022D">
              <w:rPr>
                <w:rFonts w:ascii="Times New Roman" w:hAnsi="Times New Roman"/>
                <w:szCs w:val="24"/>
                <w:lang w:val="kk-KZ" w:eastAsia="ko-KR"/>
              </w:rPr>
              <w:t>М.О.</w:t>
            </w:r>
          </w:p>
        </w:tc>
        <w:tc>
          <w:tcPr>
            <w:tcW w:w="2754" w:type="dxa"/>
            <w:gridSpan w:val="3"/>
          </w:tcPr>
          <w:p w14:paraId="0C4C5F88" w14:textId="77777777" w:rsidR="00CC2F88" w:rsidRPr="00C5022D" w:rsidRDefault="00CC2F88" w:rsidP="001373FA">
            <w:pPr>
              <w:tabs>
                <w:tab w:val="clear" w:pos="1080"/>
              </w:tabs>
              <w:spacing w:line="240" w:lineRule="auto"/>
              <w:ind w:left="0" w:firstLine="0"/>
              <w:jc w:val="left"/>
              <w:rPr>
                <w:rFonts w:ascii="Times New Roman" w:eastAsia="Malgun Gothic" w:hAnsi="Times New Roman"/>
                <w:b/>
                <w:bCs/>
                <w:szCs w:val="24"/>
                <w:lang w:val="kk-KZ" w:eastAsia="ko-KR"/>
              </w:rPr>
            </w:pPr>
          </w:p>
          <w:p w14:paraId="40FAAEE2" w14:textId="77777777" w:rsidR="001373FA" w:rsidRPr="00C5022D" w:rsidRDefault="001373FA" w:rsidP="001373FA">
            <w:pPr>
              <w:tabs>
                <w:tab w:val="clear" w:pos="1080"/>
              </w:tabs>
              <w:spacing w:line="240" w:lineRule="auto"/>
              <w:ind w:left="0" w:firstLine="0"/>
              <w:jc w:val="left"/>
              <w:rPr>
                <w:rFonts w:ascii="Times New Roman" w:eastAsia="Malgun Gothic" w:hAnsi="Times New Roman"/>
                <w:b/>
                <w:bCs/>
                <w:szCs w:val="24"/>
                <w:lang w:val="kk-KZ" w:eastAsia="ko-KR"/>
              </w:rPr>
            </w:pPr>
            <w:r w:rsidRPr="00C5022D">
              <w:rPr>
                <w:rFonts w:ascii="Times New Roman" w:eastAsia="Malgun Gothic" w:hAnsi="Times New Roman"/>
                <w:b/>
                <w:bCs/>
                <w:szCs w:val="24"/>
                <w:lang w:val="kk-KZ" w:eastAsia="ko-KR"/>
              </w:rPr>
              <w:t>ОРЫНДАУШЫ</w:t>
            </w:r>
          </w:p>
          <w:p w14:paraId="6C13EB04" w14:textId="77777777" w:rsidR="001373FA" w:rsidRPr="00C5022D" w:rsidRDefault="001373FA" w:rsidP="001373FA">
            <w:pPr>
              <w:tabs>
                <w:tab w:val="clear" w:pos="1080"/>
              </w:tabs>
              <w:spacing w:line="240" w:lineRule="auto"/>
              <w:ind w:left="0" w:firstLine="0"/>
              <w:rPr>
                <w:rFonts w:ascii="Times New Roman" w:eastAsia="Malgun Gothic" w:hAnsi="Times New Roman"/>
                <w:b/>
                <w:bCs/>
                <w:szCs w:val="24"/>
                <w:lang w:val="kk-KZ" w:eastAsia="ko-KR"/>
              </w:rPr>
            </w:pPr>
          </w:p>
          <w:p w14:paraId="573A2A6F" w14:textId="77777777" w:rsidR="001373FA" w:rsidRPr="00C5022D" w:rsidRDefault="001373FA" w:rsidP="001373FA">
            <w:pPr>
              <w:tabs>
                <w:tab w:val="clear" w:pos="1080"/>
              </w:tabs>
              <w:spacing w:line="240" w:lineRule="auto"/>
              <w:ind w:left="0" w:firstLine="0"/>
              <w:rPr>
                <w:rFonts w:ascii="Times New Roman" w:eastAsia="Malgun Gothic" w:hAnsi="Times New Roman"/>
                <w:b/>
                <w:bCs/>
                <w:szCs w:val="24"/>
                <w:lang w:val="kk-KZ" w:eastAsia="ko-KR"/>
              </w:rPr>
            </w:pPr>
          </w:p>
          <w:p w14:paraId="6D7AD144" w14:textId="77777777" w:rsidR="001373FA" w:rsidRPr="00C5022D" w:rsidRDefault="001373FA" w:rsidP="001373FA">
            <w:pPr>
              <w:tabs>
                <w:tab w:val="clear" w:pos="1080"/>
              </w:tabs>
              <w:spacing w:line="240" w:lineRule="auto"/>
              <w:ind w:left="0" w:firstLine="0"/>
              <w:rPr>
                <w:rFonts w:ascii="Times New Roman" w:eastAsia="Malgun Gothic" w:hAnsi="Times New Roman"/>
                <w:b/>
                <w:bCs/>
                <w:szCs w:val="24"/>
                <w:lang w:val="kk-KZ" w:eastAsia="ko-KR"/>
              </w:rPr>
            </w:pPr>
            <w:r w:rsidRPr="00C5022D">
              <w:rPr>
                <w:rFonts w:ascii="Times New Roman" w:eastAsia="Malgun Gothic" w:hAnsi="Times New Roman"/>
                <w:b/>
                <w:bCs/>
                <w:szCs w:val="24"/>
                <w:lang w:val="kk-KZ" w:eastAsia="ko-KR"/>
              </w:rPr>
              <w:t xml:space="preserve">____________ </w:t>
            </w:r>
          </w:p>
          <w:p w14:paraId="1BBB21F4" w14:textId="77777777" w:rsidR="001373FA" w:rsidRPr="00C5022D" w:rsidRDefault="001373FA" w:rsidP="001373FA">
            <w:pPr>
              <w:tabs>
                <w:tab w:val="clear" w:pos="1080"/>
              </w:tabs>
              <w:spacing w:line="240" w:lineRule="auto"/>
              <w:ind w:left="0" w:firstLine="0"/>
              <w:rPr>
                <w:rFonts w:ascii="Times New Roman" w:hAnsi="Times New Roman"/>
                <w:szCs w:val="24"/>
                <w:lang w:val="kk-KZ" w:eastAsia="ko-KR"/>
              </w:rPr>
            </w:pPr>
            <w:r w:rsidRPr="00C5022D">
              <w:rPr>
                <w:rFonts w:ascii="Times New Roman" w:eastAsia="Malgun Gothic" w:hAnsi="Times New Roman"/>
                <w:bCs/>
                <w:szCs w:val="24"/>
                <w:lang w:val="kk-KZ" w:eastAsia="ko-KR"/>
              </w:rPr>
              <w:t>М.О.</w:t>
            </w:r>
          </w:p>
        </w:tc>
      </w:tr>
    </w:tbl>
    <w:p w14:paraId="5BC885FF" w14:textId="77777777" w:rsidR="001373FA" w:rsidRPr="00C5022D" w:rsidRDefault="001373FA" w:rsidP="00E21223">
      <w:pPr>
        <w:tabs>
          <w:tab w:val="clear" w:pos="1080"/>
        </w:tabs>
        <w:spacing w:line="240" w:lineRule="auto"/>
        <w:ind w:left="0" w:firstLine="0"/>
        <w:jc w:val="left"/>
        <w:rPr>
          <w:rFonts w:ascii="Times New Roman" w:hAnsi="Times New Roman"/>
          <w:sz w:val="24"/>
          <w:szCs w:val="24"/>
          <w:lang w:val="kk-KZ"/>
        </w:rPr>
        <w:sectPr w:rsidR="001373FA" w:rsidRPr="00C5022D" w:rsidSect="00E21223">
          <w:pgSz w:w="11906" w:h="16838" w:code="9"/>
          <w:pgMar w:top="1134" w:right="709" w:bottom="1134" w:left="1134" w:header="720" w:footer="720" w:gutter="0"/>
          <w:cols w:space="720"/>
          <w:docGrid w:linePitch="360"/>
        </w:sectPr>
      </w:pPr>
    </w:p>
    <w:p w14:paraId="36C965F9" w14:textId="77777777" w:rsidR="00A43EAF" w:rsidRPr="00C5022D" w:rsidRDefault="00A43EAF" w:rsidP="00E21223">
      <w:pPr>
        <w:autoSpaceDE w:val="0"/>
        <w:autoSpaceDN w:val="0"/>
        <w:adjustRightInd w:val="0"/>
        <w:ind w:right="-6"/>
        <w:jc w:val="left"/>
        <w:rPr>
          <w:rFonts w:ascii="Times New Roman" w:hAnsi="Times New Roman"/>
          <w:sz w:val="24"/>
          <w:szCs w:val="24"/>
          <w:lang w:val="kk-KZ"/>
        </w:rPr>
      </w:pPr>
    </w:p>
    <w:p w14:paraId="115140CC" w14:textId="77777777" w:rsidR="006A242C" w:rsidRPr="00C5022D" w:rsidRDefault="006A242C" w:rsidP="006A242C">
      <w:pPr>
        <w:tabs>
          <w:tab w:val="clear" w:pos="1080"/>
        </w:tabs>
        <w:spacing w:line="240" w:lineRule="auto"/>
        <w:ind w:left="0" w:firstLine="567"/>
        <w:jc w:val="left"/>
        <w:rPr>
          <w:rFonts w:ascii="Times New Roman" w:hAnsi="Times New Roman"/>
          <w:b/>
          <w:bCs/>
          <w:sz w:val="24"/>
          <w:szCs w:val="24"/>
          <w:lang w:val="kk-KZ" w:eastAsia="ko-KR"/>
        </w:rPr>
      </w:pPr>
      <w:r w:rsidRPr="00C5022D">
        <w:rPr>
          <w:rFonts w:ascii="Times New Roman" w:hAnsi="Times New Roman"/>
          <w:b/>
          <w:color w:val="000000"/>
          <w:sz w:val="24"/>
          <w:szCs w:val="24"/>
          <w:lang w:val="kk-KZ" w:eastAsia="ko-KR"/>
        </w:rPr>
        <w:t xml:space="preserve">НЫСАН                                                                                                                                                                           </w:t>
      </w:r>
      <w:r w:rsidRPr="00C5022D">
        <w:rPr>
          <w:rFonts w:ascii="Times New Roman" w:hAnsi="Times New Roman"/>
          <w:b/>
          <w:bCs/>
          <w:sz w:val="24"/>
          <w:szCs w:val="24"/>
          <w:lang w:val="kk-KZ" w:eastAsia="ko-KR"/>
        </w:rPr>
        <w:t>«____» _________2018ж</w:t>
      </w:r>
    </w:p>
    <w:p w14:paraId="752F8EB9" w14:textId="77777777" w:rsidR="006A242C" w:rsidRPr="00C5022D" w:rsidRDefault="006A242C" w:rsidP="006A242C">
      <w:pPr>
        <w:tabs>
          <w:tab w:val="clear" w:pos="1080"/>
        </w:tabs>
        <w:spacing w:line="240" w:lineRule="auto"/>
        <w:ind w:left="0" w:firstLine="567"/>
        <w:jc w:val="right"/>
        <w:rPr>
          <w:rFonts w:ascii="Times New Roman" w:hAnsi="Times New Roman"/>
          <w:b/>
          <w:bCs/>
          <w:color w:val="000000"/>
          <w:sz w:val="24"/>
          <w:szCs w:val="24"/>
          <w:lang w:val="kk-KZ" w:eastAsia="ko-KR"/>
        </w:rPr>
      </w:pPr>
      <w:r w:rsidRPr="00C5022D">
        <w:rPr>
          <w:rFonts w:ascii="Times New Roman" w:hAnsi="Times New Roman"/>
          <w:b/>
          <w:bCs/>
          <w:sz w:val="24"/>
          <w:szCs w:val="24"/>
          <w:lang w:val="kk-KZ" w:eastAsia="ko-KR"/>
        </w:rPr>
        <w:t>№_____ шартқа №5</w:t>
      </w:r>
      <w:r w:rsidRPr="00C5022D">
        <w:rPr>
          <w:rFonts w:ascii="Times New Roman" w:hAnsi="Times New Roman"/>
          <w:b/>
          <w:bCs/>
          <w:color w:val="000000"/>
          <w:sz w:val="24"/>
          <w:szCs w:val="24"/>
          <w:lang w:val="kk-KZ" w:eastAsia="ko-KR"/>
        </w:rPr>
        <w:t xml:space="preserve"> қосымша.</w:t>
      </w:r>
    </w:p>
    <w:p w14:paraId="3C834D63" w14:textId="77777777" w:rsidR="006A242C" w:rsidRPr="00C5022D" w:rsidRDefault="006A242C" w:rsidP="006A242C">
      <w:pPr>
        <w:tabs>
          <w:tab w:val="clear" w:pos="1080"/>
        </w:tabs>
        <w:spacing w:line="240" w:lineRule="auto"/>
        <w:ind w:left="2124" w:firstLine="708"/>
        <w:jc w:val="right"/>
        <w:rPr>
          <w:rFonts w:ascii="Times New Roman" w:hAnsi="Times New Roman"/>
          <w:color w:val="000000"/>
          <w:sz w:val="22"/>
          <w:szCs w:val="24"/>
          <w:lang w:val="kk-KZ" w:eastAsia="ko-KR"/>
        </w:rPr>
      </w:pPr>
      <w:r w:rsidRPr="00C5022D">
        <w:rPr>
          <w:rFonts w:ascii="Times New Roman" w:hAnsi="Times New Roman"/>
          <w:color w:val="000000"/>
          <w:sz w:val="22"/>
          <w:szCs w:val="24"/>
          <w:lang w:val="kk-KZ" w:eastAsia="ko-KR"/>
        </w:rPr>
        <w:t>Қаржы министрінің</w:t>
      </w:r>
    </w:p>
    <w:p w14:paraId="143CA450" w14:textId="77777777" w:rsidR="006A242C" w:rsidRPr="00C5022D" w:rsidRDefault="006A242C" w:rsidP="006A242C">
      <w:pPr>
        <w:tabs>
          <w:tab w:val="clear" w:pos="1080"/>
        </w:tabs>
        <w:spacing w:line="240" w:lineRule="auto"/>
        <w:ind w:left="2124" w:firstLine="708"/>
        <w:jc w:val="right"/>
        <w:rPr>
          <w:rFonts w:ascii="Times New Roman" w:hAnsi="Times New Roman"/>
          <w:color w:val="000000"/>
          <w:sz w:val="22"/>
          <w:szCs w:val="24"/>
          <w:lang w:val="kk-KZ" w:eastAsia="ko-KR"/>
        </w:rPr>
      </w:pPr>
      <w:r w:rsidRPr="00C5022D">
        <w:rPr>
          <w:rFonts w:ascii="Times New Roman" w:hAnsi="Times New Roman"/>
          <w:color w:val="000000"/>
          <w:sz w:val="22"/>
          <w:szCs w:val="24"/>
          <w:lang w:val="kk-KZ" w:eastAsia="ko-KR"/>
        </w:rPr>
        <w:t>2012 жылғы 20 желтоқсандағы</w:t>
      </w:r>
    </w:p>
    <w:p w14:paraId="75784044" w14:textId="77777777" w:rsidR="006A242C" w:rsidRPr="00C5022D" w:rsidRDefault="006A242C" w:rsidP="006A242C">
      <w:pPr>
        <w:tabs>
          <w:tab w:val="clear" w:pos="1080"/>
        </w:tabs>
        <w:spacing w:line="240" w:lineRule="auto"/>
        <w:ind w:left="2124" w:firstLine="708"/>
        <w:jc w:val="right"/>
        <w:rPr>
          <w:rFonts w:ascii="Times New Roman" w:hAnsi="Times New Roman"/>
          <w:color w:val="000000"/>
          <w:sz w:val="22"/>
          <w:szCs w:val="24"/>
          <w:lang w:val="kk-KZ" w:eastAsia="ko-KR"/>
        </w:rPr>
      </w:pPr>
      <w:r w:rsidRPr="00C5022D">
        <w:rPr>
          <w:rFonts w:ascii="Times New Roman" w:hAnsi="Times New Roman"/>
          <w:color w:val="000000"/>
          <w:sz w:val="22"/>
          <w:szCs w:val="24"/>
          <w:lang w:val="kk-KZ" w:eastAsia="ko-KR"/>
        </w:rPr>
        <w:t xml:space="preserve">№ 562 </w:t>
      </w:r>
      <w:r w:rsidRPr="00C5022D">
        <w:rPr>
          <w:rFonts w:ascii="Times New Roman" w:hAnsi="Times New Roman"/>
          <w:b/>
          <w:color w:val="000000"/>
          <w:sz w:val="22"/>
          <w:szCs w:val="24"/>
          <w:u w:val="single"/>
          <w:lang w:val="kk-KZ" w:eastAsia="ko-KR"/>
        </w:rPr>
        <w:t>бұйрығына</w:t>
      </w:r>
    </w:p>
    <w:p w14:paraId="21465B2E" w14:textId="77777777" w:rsidR="006A242C" w:rsidRPr="00C5022D" w:rsidRDefault="006A242C" w:rsidP="006A242C">
      <w:pPr>
        <w:tabs>
          <w:tab w:val="clear" w:pos="1080"/>
        </w:tabs>
        <w:spacing w:line="240" w:lineRule="auto"/>
        <w:ind w:left="2124" w:firstLine="708"/>
        <w:jc w:val="right"/>
        <w:rPr>
          <w:rFonts w:ascii="Times New Roman" w:hAnsi="Times New Roman"/>
          <w:sz w:val="22"/>
          <w:szCs w:val="24"/>
          <w:lang w:val="kk-KZ" w:eastAsia="ko-KR"/>
        </w:rPr>
      </w:pPr>
      <w:r w:rsidRPr="00C5022D">
        <w:rPr>
          <w:rFonts w:ascii="Times New Roman" w:hAnsi="Times New Roman"/>
          <w:color w:val="000000"/>
          <w:sz w:val="22"/>
          <w:szCs w:val="24"/>
          <w:lang w:val="kk-KZ" w:eastAsia="ko-KR"/>
        </w:rPr>
        <w:t>50 Қосымша</w:t>
      </w:r>
    </w:p>
    <w:p w14:paraId="2324AB89" w14:textId="77777777" w:rsidR="006A242C" w:rsidRPr="00C5022D" w:rsidRDefault="006A242C" w:rsidP="006A242C">
      <w:pPr>
        <w:tabs>
          <w:tab w:val="clear" w:pos="1080"/>
        </w:tabs>
        <w:spacing w:line="240" w:lineRule="auto"/>
        <w:ind w:left="0" w:firstLine="0"/>
        <w:jc w:val="right"/>
        <w:rPr>
          <w:rFonts w:ascii="Times New Roman" w:hAnsi="Times New Roman"/>
          <w:sz w:val="22"/>
          <w:szCs w:val="24"/>
          <w:lang w:val="kk-KZ" w:eastAsia="ko-KR"/>
        </w:rPr>
      </w:pPr>
      <w:r w:rsidRPr="00C5022D">
        <w:rPr>
          <w:rFonts w:ascii="Times New Roman" w:hAnsi="Times New Roman"/>
          <w:color w:val="000000"/>
          <w:sz w:val="22"/>
          <w:szCs w:val="24"/>
          <w:lang w:val="kk-KZ" w:eastAsia="ko-KR"/>
        </w:rPr>
        <w:t>  Р-1Нысан</w:t>
      </w:r>
    </w:p>
    <w:p w14:paraId="50D5669C" w14:textId="77777777" w:rsidR="006A242C" w:rsidRPr="00C5022D" w:rsidRDefault="006A242C" w:rsidP="006A242C">
      <w:pPr>
        <w:tabs>
          <w:tab w:val="clear" w:pos="1080"/>
        </w:tabs>
        <w:spacing w:line="240" w:lineRule="auto"/>
        <w:ind w:left="0" w:firstLine="0"/>
        <w:jc w:val="right"/>
        <w:rPr>
          <w:rFonts w:ascii="Times New Roman" w:hAnsi="Times New Roman"/>
          <w:sz w:val="24"/>
          <w:szCs w:val="24"/>
          <w:lang w:val="kk-KZ" w:eastAsia="ko-KR"/>
        </w:rPr>
      </w:pPr>
      <w:r w:rsidRPr="00C5022D">
        <w:rPr>
          <w:rFonts w:ascii="Times New Roman" w:hAnsi="Times New Roman"/>
          <w:sz w:val="24"/>
          <w:szCs w:val="24"/>
          <w:lang w:val="kk-KZ" w:eastAsia="ko-KR"/>
        </w:rPr>
        <w:t> </w:t>
      </w:r>
    </w:p>
    <w:tbl>
      <w:tblPr>
        <w:tblW w:w="5000" w:type="pct"/>
        <w:tblInd w:w="-318" w:type="dxa"/>
        <w:tblCellMar>
          <w:left w:w="0" w:type="dxa"/>
          <w:right w:w="0" w:type="dxa"/>
        </w:tblCellMar>
        <w:tblLook w:val="04A0" w:firstRow="1" w:lastRow="0" w:firstColumn="1" w:lastColumn="0" w:noHBand="0" w:noVBand="1"/>
      </w:tblPr>
      <w:tblGrid>
        <w:gridCol w:w="299"/>
        <w:gridCol w:w="11708"/>
        <w:gridCol w:w="376"/>
        <w:gridCol w:w="408"/>
        <w:gridCol w:w="12"/>
        <w:gridCol w:w="1733"/>
        <w:gridCol w:w="26"/>
      </w:tblGrid>
      <w:tr w:rsidR="006A242C" w:rsidRPr="00C5022D" w14:paraId="0ADD2518" w14:textId="77777777" w:rsidTr="00B42ECD">
        <w:trPr>
          <w:gridBefore w:val="1"/>
          <w:wBefore w:w="103" w:type="pct"/>
          <w:trHeight w:val="272"/>
        </w:trPr>
        <w:tc>
          <w:tcPr>
            <w:tcW w:w="4148" w:type="pct"/>
            <w:gridSpan w:val="2"/>
            <w:tcMar>
              <w:top w:w="0" w:type="dxa"/>
              <w:left w:w="108" w:type="dxa"/>
              <w:bottom w:w="0" w:type="dxa"/>
              <w:right w:w="108" w:type="dxa"/>
            </w:tcMar>
            <w:vAlign w:val="center"/>
            <w:hideMark/>
          </w:tcPr>
          <w:p w14:paraId="25CE3F39" w14:textId="77777777" w:rsidR="006A242C" w:rsidRPr="00C5022D" w:rsidRDefault="006A242C" w:rsidP="006A242C">
            <w:pPr>
              <w:tabs>
                <w:tab w:val="clear" w:pos="1080"/>
              </w:tabs>
              <w:spacing w:line="240" w:lineRule="auto"/>
              <w:ind w:left="0" w:firstLine="0"/>
              <w:jc w:val="left"/>
              <w:rPr>
                <w:rFonts w:ascii="Times New Roman" w:hAnsi="Times New Roman"/>
                <w:sz w:val="24"/>
                <w:szCs w:val="24"/>
                <w:lang w:val="kk-KZ" w:eastAsia="ko-KR"/>
              </w:rPr>
            </w:pPr>
          </w:p>
        </w:tc>
        <w:tc>
          <w:tcPr>
            <w:tcW w:w="144" w:type="pct"/>
            <w:gridSpan w:val="2"/>
            <w:tcMar>
              <w:top w:w="0" w:type="dxa"/>
              <w:left w:w="108" w:type="dxa"/>
              <w:bottom w:w="0" w:type="dxa"/>
              <w:right w:w="108" w:type="dxa"/>
            </w:tcMar>
            <w:vAlign w:val="center"/>
            <w:hideMark/>
          </w:tcPr>
          <w:p w14:paraId="745C2B4C" w14:textId="77777777" w:rsidR="006A242C" w:rsidRPr="00C5022D" w:rsidRDefault="006A242C" w:rsidP="006A242C">
            <w:pPr>
              <w:tabs>
                <w:tab w:val="clear" w:pos="1080"/>
              </w:tabs>
              <w:spacing w:line="240" w:lineRule="auto"/>
              <w:ind w:left="709" w:hanging="709"/>
              <w:jc w:val="left"/>
              <w:rPr>
                <w:rFonts w:ascii="Times New Roman" w:hAnsi="Times New Roman"/>
                <w:sz w:val="24"/>
                <w:szCs w:val="24"/>
                <w:lang w:val="kk-KZ" w:eastAsia="ko-KR"/>
              </w:rPr>
            </w:pPr>
            <w:r w:rsidRPr="00C5022D">
              <w:rPr>
                <w:rFonts w:ascii="Times New Roman" w:hAnsi="Times New Roman"/>
                <w:sz w:val="24"/>
                <w:szCs w:val="24"/>
                <w:lang w:val="kk-KZ" w:eastAsia="ko-KR"/>
              </w:rPr>
              <w:t> </w:t>
            </w:r>
          </w:p>
        </w:tc>
        <w:tc>
          <w:tcPr>
            <w:tcW w:w="604" w:type="pct"/>
            <w:gridSpan w:val="2"/>
            <w:tcBorders>
              <w:top w:val="nil"/>
              <w:left w:val="nil"/>
              <w:bottom w:val="single" w:sz="8" w:space="0" w:color="auto"/>
              <w:right w:val="nil"/>
            </w:tcBorders>
            <w:tcMar>
              <w:top w:w="0" w:type="dxa"/>
              <w:left w:w="108" w:type="dxa"/>
              <w:bottom w:w="0" w:type="dxa"/>
              <w:right w:w="108" w:type="dxa"/>
            </w:tcMar>
            <w:vAlign w:val="center"/>
            <w:hideMark/>
          </w:tcPr>
          <w:p w14:paraId="0EF5E84A" w14:textId="77777777" w:rsidR="006A242C" w:rsidRPr="00C5022D" w:rsidRDefault="006A242C" w:rsidP="006A242C">
            <w:pPr>
              <w:tabs>
                <w:tab w:val="clear" w:pos="1080"/>
              </w:tabs>
              <w:spacing w:line="240" w:lineRule="auto"/>
              <w:ind w:left="709" w:hanging="709"/>
              <w:jc w:val="left"/>
              <w:rPr>
                <w:rFonts w:ascii="Times New Roman" w:hAnsi="Times New Roman"/>
                <w:sz w:val="24"/>
                <w:szCs w:val="24"/>
                <w:lang w:val="kk-KZ" w:eastAsia="ko-KR"/>
              </w:rPr>
            </w:pPr>
            <w:r w:rsidRPr="00C5022D">
              <w:rPr>
                <w:rFonts w:ascii="Times New Roman" w:hAnsi="Times New Roman"/>
                <w:sz w:val="24"/>
                <w:szCs w:val="24"/>
                <w:lang w:val="kk-KZ" w:eastAsia="ko-KR"/>
              </w:rPr>
              <w:t>    ЖСН/БСН</w:t>
            </w:r>
          </w:p>
        </w:tc>
      </w:tr>
      <w:tr w:rsidR="006A242C" w:rsidRPr="00C5022D" w14:paraId="1C525B9F" w14:textId="77777777" w:rsidTr="00B42ECD">
        <w:trPr>
          <w:gridBefore w:val="1"/>
          <w:wBefore w:w="103" w:type="pct"/>
          <w:trHeight w:val="272"/>
        </w:trPr>
        <w:tc>
          <w:tcPr>
            <w:tcW w:w="4148" w:type="pct"/>
            <w:gridSpan w:val="2"/>
            <w:tcMar>
              <w:top w:w="0" w:type="dxa"/>
              <w:left w:w="108" w:type="dxa"/>
              <w:bottom w:w="0" w:type="dxa"/>
              <w:right w:w="108" w:type="dxa"/>
            </w:tcMar>
            <w:vAlign w:val="center"/>
            <w:hideMark/>
          </w:tcPr>
          <w:p w14:paraId="60E4C4C3" w14:textId="77777777" w:rsidR="006A242C" w:rsidRPr="00C5022D" w:rsidRDefault="006A242C" w:rsidP="006A242C">
            <w:pPr>
              <w:tabs>
                <w:tab w:val="clear" w:pos="1080"/>
              </w:tabs>
              <w:spacing w:line="240" w:lineRule="auto"/>
              <w:ind w:left="0" w:firstLine="0"/>
              <w:rPr>
                <w:rFonts w:ascii="Times New Roman" w:hAnsi="Times New Roman"/>
                <w:sz w:val="22"/>
                <w:szCs w:val="24"/>
                <w:lang w:val="kk-KZ" w:eastAsia="ko-KR"/>
              </w:rPr>
            </w:pPr>
            <w:r w:rsidRPr="00C5022D">
              <w:rPr>
                <w:rFonts w:ascii="Times New Roman" w:hAnsi="Times New Roman"/>
                <w:sz w:val="22"/>
                <w:szCs w:val="24"/>
                <w:lang w:val="kk-KZ" w:eastAsia="ko-KR"/>
              </w:rPr>
              <w:t>201</w:t>
            </w:r>
            <w:r w:rsidRPr="00C5022D">
              <w:rPr>
                <w:rFonts w:ascii="Times New Roman" w:hAnsi="Times New Roman"/>
                <w:sz w:val="22"/>
                <w:szCs w:val="24"/>
                <w:lang w:val="en-US" w:eastAsia="ko-KR"/>
              </w:rPr>
              <w:t>6</w:t>
            </w:r>
            <w:r w:rsidRPr="00C5022D">
              <w:rPr>
                <w:rFonts w:ascii="Times New Roman" w:hAnsi="Times New Roman"/>
                <w:sz w:val="22"/>
                <w:szCs w:val="24"/>
                <w:lang w:val="kk-KZ" w:eastAsia="ko-KR"/>
              </w:rPr>
              <w:t xml:space="preserve"> жылғы 25 желтоқсан</w:t>
            </w:r>
            <w:r w:rsidRPr="00C5022D">
              <w:rPr>
                <w:rFonts w:ascii="Times New Roman" w:hAnsi="Times New Roman"/>
                <w:sz w:val="22"/>
                <w:szCs w:val="24"/>
                <w:lang w:val="en-US" w:eastAsia="ko-KR"/>
              </w:rPr>
              <w:t xml:space="preserve"> </w:t>
            </w:r>
            <w:r w:rsidRPr="00C5022D">
              <w:rPr>
                <w:rFonts w:ascii="Times New Roman" w:hAnsi="Times New Roman"/>
                <w:sz w:val="22"/>
                <w:szCs w:val="24"/>
                <w:lang w:val="kk-KZ" w:eastAsia="ko-KR"/>
              </w:rPr>
              <w:t xml:space="preserve"> № 87 сенімхат негізінде әрекет ететін Бас директордың геология жөніндегі орынбасары И.Ж.Досмұхамбетов мырзаның танытуындағы Энергетика Министрлігі және «ҚазМұнайГаз» ҰК АҚ арасындағы 2008 жылғы 21-ші сәуірдегі № 2609 Каспий теңізінде орналасқан «Жамбыл» учаскесі бойынша көмірсутекті шикізатын Барлауды жүргізуге арналған Келісім-шарт бойынша №411 Операторды тарту туралы келісім бойынша «ҚазМұнайГаз» ұлттық компаниясы» АҚ атынан және тапсырмасы бойынша әрекет ететін </w:t>
            </w:r>
          </w:p>
          <w:p w14:paraId="435D4BC6" w14:textId="77777777" w:rsidR="006A242C" w:rsidRPr="00C5022D" w:rsidRDefault="006A242C" w:rsidP="006A242C">
            <w:pPr>
              <w:tabs>
                <w:tab w:val="clear" w:pos="1080"/>
              </w:tabs>
              <w:spacing w:line="240" w:lineRule="auto"/>
              <w:ind w:left="0" w:firstLine="0"/>
              <w:rPr>
                <w:rFonts w:ascii="Times New Roman" w:hAnsi="Times New Roman"/>
                <w:b/>
                <w:sz w:val="22"/>
                <w:szCs w:val="24"/>
                <w:lang w:val="kk-KZ" w:eastAsia="ko-KR"/>
              </w:rPr>
            </w:pPr>
            <w:r w:rsidRPr="00C5022D">
              <w:rPr>
                <w:rFonts w:ascii="Times New Roman" w:hAnsi="Times New Roman"/>
                <w:sz w:val="22"/>
                <w:szCs w:val="24"/>
                <w:lang w:val="kk-KZ" w:eastAsia="ko-KR"/>
              </w:rPr>
              <w:t xml:space="preserve"> </w:t>
            </w:r>
            <w:r w:rsidRPr="00C5022D">
              <w:rPr>
                <w:rFonts w:ascii="Times New Roman" w:hAnsi="Times New Roman"/>
                <w:b/>
                <w:sz w:val="22"/>
                <w:szCs w:val="24"/>
                <w:lang w:val="kk-KZ" w:eastAsia="ko-KR"/>
              </w:rPr>
              <w:t xml:space="preserve">«Тапсырысшы» «Жамбыл Петролеум» ЖШС </w:t>
            </w:r>
          </w:p>
          <w:p w14:paraId="6D30CA16" w14:textId="77777777" w:rsidR="006A242C" w:rsidRPr="00C5022D" w:rsidRDefault="006A242C" w:rsidP="006A242C">
            <w:pPr>
              <w:tabs>
                <w:tab w:val="clear" w:pos="1080"/>
              </w:tabs>
              <w:spacing w:line="240" w:lineRule="auto"/>
              <w:ind w:left="0" w:firstLine="0"/>
              <w:rPr>
                <w:rFonts w:ascii="Times New Roman" w:hAnsi="Times New Roman"/>
                <w:sz w:val="22"/>
                <w:szCs w:val="24"/>
                <w:lang w:val="kk-KZ" w:eastAsia="ko-KR"/>
              </w:rPr>
            </w:pPr>
            <w:r w:rsidRPr="00C5022D">
              <w:rPr>
                <w:rFonts w:ascii="Times New Roman" w:hAnsi="Times New Roman"/>
                <w:sz w:val="22"/>
                <w:szCs w:val="24"/>
                <w:lang w:val="kk-KZ" w:eastAsia="ko-KR"/>
              </w:rPr>
              <w:t>Қазақстан Республикасы, 060005, .Атырау қ., Махамбета Өтемісұлы 132а к-сі,</w:t>
            </w:r>
          </w:p>
          <w:p w14:paraId="03C5A20F" w14:textId="77777777" w:rsidR="006A242C" w:rsidRPr="00C5022D" w:rsidRDefault="006A242C" w:rsidP="006A242C">
            <w:pPr>
              <w:tabs>
                <w:tab w:val="clear" w:pos="1080"/>
              </w:tabs>
              <w:spacing w:line="240" w:lineRule="auto"/>
              <w:ind w:left="0" w:firstLine="0"/>
              <w:rPr>
                <w:rFonts w:ascii="Times New Roman" w:hAnsi="Times New Roman"/>
                <w:sz w:val="24"/>
                <w:szCs w:val="24"/>
                <w:lang w:val="kk-KZ" w:eastAsia="ko-KR"/>
              </w:rPr>
            </w:pPr>
            <w:r w:rsidRPr="00C5022D">
              <w:rPr>
                <w:rFonts w:ascii="Times New Roman" w:hAnsi="Times New Roman"/>
                <w:sz w:val="24"/>
                <w:szCs w:val="24"/>
                <w:lang w:val="kk-KZ" w:eastAsia="ko-KR"/>
              </w:rPr>
              <w:t xml:space="preserve"> Тел. (8 7122) 25 12 03</w:t>
            </w:r>
          </w:p>
        </w:tc>
        <w:tc>
          <w:tcPr>
            <w:tcW w:w="144" w:type="pct"/>
            <w:gridSpan w:val="2"/>
            <w:tcBorders>
              <w:top w:val="nil"/>
              <w:left w:val="nil"/>
              <w:bottom w:val="nil"/>
              <w:right w:val="single" w:sz="8" w:space="0" w:color="auto"/>
            </w:tcBorders>
            <w:tcMar>
              <w:top w:w="0" w:type="dxa"/>
              <w:left w:w="108" w:type="dxa"/>
              <w:bottom w:w="0" w:type="dxa"/>
              <w:right w:w="108" w:type="dxa"/>
            </w:tcMar>
            <w:vAlign w:val="center"/>
            <w:hideMark/>
          </w:tcPr>
          <w:p w14:paraId="4FE6DADC" w14:textId="77777777" w:rsidR="006A242C" w:rsidRPr="00C5022D" w:rsidRDefault="006A242C" w:rsidP="006A242C">
            <w:pPr>
              <w:tabs>
                <w:tab w:val="clear" w:pos="1080"/>
              </w:tabs>
              <w:spacing w:line="240" w:lineRule="auto"/>
              <w:ind w:left="709" w:hanging="709"/>
              <w:jc w:val="left"/>
              <w:rPr>
                <w:rFonts w:ascii="Times New Roman" w:hAnsi="Times New Roman"/>
                <w:sz w:val="24"/>
                <w:szCs w:val="24"/>
                <w:lang w:val="kk-KZ" w:eastAsia="ko-KR"/>
              </w:rPr>
            </w:pPr>
            <w:r w:rsidRPr="00C5022D">
              <w:rPr>
                <w:rFonts w:ascii="Times New Roman" w:hAnsi="Times New Roman"/>
                <w:sz w:val="24"/>
                <w:szCs w:val="24"/>
                <w:lang w:val="kk-KZ" w:eastAsia="ko-KR"/>
              </w:rPr>
              <w:t> </w:t>
            </w:r>
          </w:p>
        </w:tc>
        <w:tc>
          <w:tcPr>
            <w:tcW w:w="604"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6719B6" w14:textId="77777777" w:rsidR="006A242C" w:rsidRPr="00C5022D" w:rsidRDefault="006A242C" w:rsidP="006A242C">
            <w:pPr>
              <w:tabs>
                <w:tab w:val="clear" w:pos="1080"/>
              </w:tabs>
              <w:spacing w:line="240" w:lineRule="auto"/>
              <w:ind w:left="709" w:hanging="709"/>
              <w:jc w:val="left"/>
              <w:rPr>
                <w:rFonts w:ascii="Times New Roman" w:hAnsi="Times New Roman"/>
                <w:sz w:val="24"/>
                <w:szCs w:val="24"/>
                <w:lang w:val="kk-KZ" w:eastAsia="ko-KR"/>
              </w:rPr>
            </w:pPr>
            <w:r w:rsidRPr="00C5022D">
              <w:rPr>
                <w:rFonts w:ascii="Times New Roman" w:hAnsi="Times New Roman"/>
                <w:bCs/>
                <w:sz w:val="24"/>
                <w:szCs w:val="24"/>
                <w:lang w:val="kk-KZ" w:eastAsia="ko-KR"/>
              </w:rPr>
              <w:t>090340002825</w:t>
            </w:r>
            <w:r w:rsidRPr="00C5022D">
              <w:rPr>
                <w:rFonts w:ascii="Times New Roman" w:hAnsi="Times New Roman"/>
                <w:sz w:val="24"/>
                <w:szCs w:val="24"/>
                <w:lang w:val="kk-KZ" w:eastAsia="ko-KR"/>
              </w:rPr>
              <w:t> </w:t>
            </w:r>
          </w:p>
        </w:tc>
      </w:tr>
      <w:tr w:rsidR="006A242C" w:rsidRPr="00C5022D" w14:paraId="4012381F" w14:textId="77777777" w:rsidTr="00B42ECD">
        <w:trPr>
          <w:gridAfter w:val="1"/>
          <w:wAfter w:w="9" w:type="pct"/>
          <w:trHeight w:val="272"/>
        </w:trPr>
        <w:tc>
          <w:tcPr>
            <w:tcW w:w="4122" w:type="pct"/>
            <w:gridSpan w:val="2"/>
            <w:tcMar>
              <w:top w:w="0" w:type="dxa"/>
              <w:left w:w="108" w:type="dxa"/>
              <w:bottom w:w="0" w:type="dxa"/>
              <w:right w:w="108" w:type="dxa"/>
            </w:tcMar>
            <w:vAlign w:val="center"/>
            <w:hideMark/>
          </w:tcPr>
          <w:p w14:paraId="1E91A9F2" w14:textId="77777777" w:rsidR="006A242C" w:rsidRPr="00C5022D" w:rsidRDefault="006A242C" w:rsidP="006A242C">
            <w:pPr>
              <w:tabs>
                <w:tab w:val="clear" w:pos="1080"/>
              </w:tabs>
              <w:spacing w:line="240" w:lineRule="auto"/>
              <w:ind w:left="318" w:firstLine="0"/>
              <w:jc w:val="left"/>
              <w:rPr>
                <w:rFonts w:ascii="Times New Roman" w:hAnsi="Times New Roman"/>
                <w:b/>
                <w:i/>
                <w:sz w:val="24"/>
                <w:szCs w:val="24"/>
                <w:lang w:val="kk-KZ" w:eastAsia="ko-KR"/>
              </w:rPr>
            </w:pPr>
            <w:r w:rsidRPr="00C5022D">
              <w:rPr>
                <w:rFonts w:ascii="Times New Roman" w:hAnsi="Times New Roman"/>
                <w:sz w:val="24"/>
                <w:szCs w:val="24"/>
                <w:u w:val="single"/>
                <w:lang w:val="kk-KZ" w:eastAsia="ko-KR"/>
              </w:rPr>
              <w:t>Орындаушы/Жеткізуші/Мердігер</w:t>
            </w:r>
            <w:r w:rsidRPr="00C5022D">
              <w:rPr>
                <w:rFonts w:ascii="Times New Roman" w:hAnsi="Times New Roman"/>
                <w:sz w:val="24"/>
                <w:szCs w:val="24"/>
                <w:lang w:val="kk-KZ" w:eastAsia="ko-KR"/>
              </w:rPr>
              <w:t xml:space="preserve"> </w:t>
            </w:r>
            <w:r w:rsidRPr="00C5022D">
              <w:rPr>
                <w:rFonts w:ascii="Times New Roman" w:hAnsi="Times New Roman"/>
                <w:b/>
                <w:i/>
                <w:sz w:val="24"/>
                <w:szCs w:val="24"/>
                <w:lang w:val="kk-KZ" w:eastAsia="ko-KR"/>
              </w:rPr>
              <w:t>(шартқа сәйкес таңдау) толық атауы ___________________________________________________ (</w:t>
            </w:r>
            <w:r w:rsidRPr="00C5022D">
              <w:rPr>
                <w:rFonts w:ascii="Times New Roman" w:hAnsi="Times New Roman"/>
                <w:sz w:val="24"/>
                <w:szCs w:val="24"/>
                <w:lang w:val="kk-KZ" w:eastAsia="ko-KR"/>
              </w:rPr>
              <w:t>мекенжайы, байланыс құралдары туралы ақпарат)</w:t>
            </w:r>
          </w:p>
        </w:tc>
        <w:tc>
          <w:tcPr>
            <w:tcW w:w="269" w:type="pct"/>
            <w:gridSpan w:val="2"/>
            <w:tcBorders>
              <w:top w:val="nil"/>
              <w:left w:val="nil"/>
              <w:bottom w:val="nil"/>
              <w:right w:val="single" w:sz="4" w:space="0" w:color="auto"/>
            </w:tcBorders>
            <w:tcMar>
              <w:top w:w="0" w:type="dxa"/>
              <w:left w:w="108" w:type="dxa"/>
              <w:bottom w:w="0" w:type="dxa"/>
              <w:right w:w="108" w:type="dxa"/>
            </w:tcMar>
            <w:vAlign w:val="center"/>
            <w:hideMark/>
          </w:tcPr>
          <w:p w14:paraId="553171D1" w14:textId="77777777" w:rsidR="006A242C" w:rsidRPr="00C5022D" w:rsidRDefault="006A242C" w:rsidP="006A242C">
            <w:pPr>
              <w:tabs>
                <w:tab w:val="clear" w:pos="1080"/>
              </w:tabs>
              <w:spacing w:line="240" w:lineRule="auto"/>
              <w:ind w:left="0" w:firstLine="0"/>
              <w:jc w:val="left"/>
              <w:rPr>
                <w:rFonts w:ascii="Times New Roman" w:hAnsi="Times New Roman"/>
                <w:sz w:val="24"/>
                <w:szCs w:val="24"/>
                <w:lang w:val="kk-KZ" w:eastAsia="ko-KR"/>
              </w:rPr>
            </w:pPr>
            <w:r w:rsidRPr="00C5022D">
              <w:rPr>
                <w:rFonts w:ascii="Times New Roman" w:hAnsi="Times New Roman"/>
                <w:sz w:val="24"/>
                <w:szCs w:val="24"/>
                <w:lang w:val="kk-KZ" w:eastAsia="ko-KR"/>
              </w:rPr>
              <w:t> </w:t>
            </w:r>
          </w:p>
        </w:tc>
        <w:tc>
          <w:tcPr>
            <w:tcW w:w="599"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4E85503" w14:textId="77777777" w:rsidR="006A242C" w:rsidRPr="00C5022D" w:rsidRDefault="006A242C" w:rsidP="006A242C">
            <w:pPr>
              <w:tabs>
                <w:tab w:val="clear" w:pos="1080"/>
              </w:tabs>
              <w:spacing w:line="240" w:lineRule="auto"/>
              <w:ind w:left="0" w:firstLine="0"/>
              <w:jc w:val="left"/>
              <w:rPr>
                <w:rFonts w:ascii="Times New Roman" w:hAnsi="Times New Roman"/>
                <w:b/>
                <w:i/>
                <w:sz w:val="24"/>
                <w:szCs w:val="24"/>
                <w:lang w:val="en-US" w:eastAsia="ko-KR"/>
              </w:rPr>
            </w:pPr>
            <w:r w:rsidRPr="00C5022D">
              <w:rPr>
                <w:rFonts w:ascii="Times New Roman" w:hAnsi="Times New Roman"/>
                <w:b/>
                <w:i/>
                <w:sz w:val="24"/>
                <w:szCs w:val="24"/>
                <w:lang w:val="kk-KZ" w:eastAsia="ko-KR"/>
              </w:rPr>
              <w:t> толтыру</w:t>
            </w:r>
          </w:p>
        </w:tc>
      </w:tr>
    </w:tbl>
    <w:p w14:paraId="15FFC38C" w14:textId="77777777" w:rsidR="006A242C" w:rsidRPr="00C5022D" w:rsidRDefault="006A242C" w:rsidP="006A242C">
      <w:pPr>
        <w:tabs>
          <w:tab w:val="clear" w:pos="1080"/>
        </w:tabs>
        <w:spacing w:line="240" w:lineRule="auto"/>
        <w:ind w:left="0" w:firstLine="0"/>
        <w:jc w:val="left"/>
        <w:rPr>
          <w:rFonts w:ascii="Times New Roman" w:hAnsi="Times New Roman"/>
          <w:sz w:val="24"/>
          <w:szCs w:val="24"/>
          <w:lang w:val="en-US" w:eastAsia="ko-KR"/>
        </w:rPr>
      </w:pPr>
      <w:r w:rsidRPr="00C5022D">
        <w:rPr>
          <w:rFonts w:ascii="Times New Roman" w:hAnsi="Times New Roman"/>
          <w:sz w:val="24"/>
          <w:szCs w:val="24"/>
          <w:lang w:val="en-US" w:eastAsia="ko-KR"/>
        </w:rPr>
        <w:t> </w:t>
      </w:r>
    </w:p>
    <w:p w14:paraId="0FFD93E0" w14:textId="77777777" w:rsidR="006A242C" w:rsidRPr="00C5022D" w:rsidRDefault="006A242C" w:rsidP="006A242C">
      <w:pPr>
        <w:tabs>
          <w:tab w:val="clear" w:pos="1080"/>
        </w:tabs>
        <w:spacing w:line="240" w:lineRule="auto"/>
        <w:ind w:left="0" w:firstLine="0"/>
        <w:jc w:val="left"/>
        <w:rPr>
          <w:rFonts w:ascii="Times New Roman" w:hAnsi="Times New Roman"/>
          <w:sz w:val="24"/>
          <w:szCs w:val="24"/>
          <w:lang w:val="en-US" w:eastAsia="ko-KR"/>
        </w:rPr>
      </w:pPr>
      <w:r w:rsidRPr="00C5022D">
        <w:rPr>
          <w:rFonts w:ascii="Times New Roman" w:hAnsi="Times New Roman"/>
          <w:sz w:val="24"/>
          <w:szCs w:val="24"/>
          <w:lang w:val="kk-KZ" w:eastAsia="ko-KR"/>
        </w:rPr>
        <w:t>Келісімшарт</w:t>
      </w:r>
      <w:r w:rsidRPr="00C5022D">
        <w:rPr>
          <w:rFonts w:ascii="Times New Roman" w:hAnsi="Times New Roman"/>
          <w:sz w:val="24"/>
          <w:szCs w:val="24"/>
          <w:lang w:val="en-US" w:eastAsia="ko-KR"/>
        </w:rPr>
        <w:t xml:space="preserve"> (</w:t>
      </w:r>
      <w:r w:rsidRPr="00C5022D">
        <w:rPr>
          <w:rFonts w:ascii="Times New Roman" w:hAnsi="Times New Roman"/>
          <w:sz w:val="24"/>
          <w:szCs w:val="24"/>
          <w:lang w:val="kk-KZ" w:eastAsia="ko-KR"/>
        </w:rPr>
        <w:t>шарт</w:t>
      </w:r>
      <w:r w:rsidRPr="00C5022D">
        <w:rPr>
          <w:rFonts w:ascii="Times New Roman" w:hAnsi="Times New Roman"/>
          <w:sz w:val="24"/>
          <w:szCs w:val="24"/>
          <w:lang w:val="en-US" w:eastAsia="ko-KR"/>
        </w:rPr>
        <w:t xml:space="preserve">) </w:t>
      </w:r>
      <w:r w:rsidRPr="00C5022D">
        <w:rPr>
          <w:rFonts w:ascii="Times New Roman" w:hAnsi="Times New Roman"/>
          <w:b/>
          <w:i/>
          <w:sz w:val="24"/>
          <w:szCs w:val="24"/>
          <w:lang w:val="en-US" w:eastAsia="ko-KR"/>
        </w:rPr>
        <w:t>(</w:t>
      </w:r>
      <w:r w:rsidRPr="00C5022D">
        <w:rPr>
          <w:rFonts w:ascii="Times New Roman" w:hAnsi="Times New Roman"/>
          <w:b/>
          <w:i/>
          <w:sz w:val="24"/>
          <w:szCs w:val="24"/>
          <w:lang w:val="kk-KZ" w:eastAsia="ko-KR"/>
        </w:rPr>
        <w:t>Шарттың атауы</w:t>
      </w:r>
      <w:r w:rsidRPr="00C5022D">
        <w:rPr>
          <w:rFonts w:ascii="Times New Roman" w:hAnsi="Times New Roman"/>
          <w:b/>
          <w:i/>
          <w:sz w:val="24"/>
          <w:szCs w:val="24"/>
          <w:lang w:val="en-US" w:eastAsia="ko-KR"/>
        </w:rPr>
        <w:t>)</w:t>
      </w:r>
      <w:r w:rsidRPr="00C5022D">
        <w:rPr>
          <w:rFonts w:ascii="Times New Roman" w:hAnsi="Times New Roman"/>
          <w:sz w:val="24"/>
          <w:szCs w:val="24"/>
          <w:lang w:val="en-US" w:eastAsia="ko-KR"/>
        </w:rPr>
        <w:t xml:space="preserve"> № __________ «____»____________ 20 __ </w:t>
      </w:r>
      <w:r w:rsidRPr="00C5022D">
        <w:rPr>
          <w:rFonts w:ascii="Times New Roman" w:hAnsi="Times New Roman"/>
          <w:sz w:val="24"/>
          <w:szCs w:val="24"/>
          <w:lang w:val="kk-KZ" w:eastAsia="ko-KR"/>
        </w:rPr>
        <w:t>ж</w:t>
      </w:r>
      <w:r w:rsidRPr="00C5022D">
        <w:rPr>
          <w:rFonts w:ascii="Times New Roman" w:hAnsi="Times New Roman"/>
          <w:sz w:val="24"/>
          <w:szCs w:val="24"/>
          <w:lang w:val="en-US" w:eastAsia="ko-KR"/>
        </w:rPr>
        <w:t>.</w:t>
      </w:r>
    </w:p>
    <w:p w14:paraId="0E1EACD4" w14:textId="77777777" w:rsidR="006A242C" w:rsidRPr="00C5022D" w:rsidRDefault="006A242C" w:rsidP="006A242C">
      <w:pPr>
        <w:tabs>
          <w:tab w:val="clear" w:pos="1080"/>
        </w:tabs>
        <w:spacing w:line="240" w:lineRule="auto"/>
        <w:ind w:left="0" w:firstLine="0"/>
        <w:jc w:val="left"/>
        <w:rPr>
          <w:rFonts w:ascii="Times New Roman" w:hAnsi="Times New Roman"/>
          <w:sz w:val="24"/>
          <w:szCs w:val="24"/>
          <w:lang w:val="en-US" w:eastAsia="ko-KR"/>
        </w:rPr>
      </w:pPr>
      <w:r w:rsidRPr="00C5022D">
        <w:rPr>
          <w:rFonts w:ascii="Times New Roman" w:hAnsi="Times New Roman"/>
          <w:sz w:val="24"/>
          <w:szCs w:val="24"/>
          <w:lang w:val="en-US" w:eastAsia="ko-KR"/>
        </w:rPr>
        <w:t>  </w:t>
      </w:r>
    </w:p>
    <w:tbl>
      <w:tblPr>
        <w:tblW w:w="5129" w:type="pct"/>
        <w:tblInd w:w="-318" w:type="dxa"/>
        <w:tblCellMar>
          <w:left w:w="0" w:type="dxa"/>
          <w:right w:w="0" w:type="dxa"/>
        </w:tblCellMar>
        <w:tblLook w:val="04A0" w:firstRow="1" w:lastRow="0" w:firstColumn="1" w:lastColumn="0" w:noHBand="0" w:noVBand="1"/>
      </w:tblPr>
      <w:tblGrid>
        <w:gridCol w:w="9680"/>
        <w:gridCol w:w="5258"/>
      </w:tblGrid>
      <w:tr w:rsidR="006A242C" w:rsidRPr="00C5022D" w14:paraId="6B29104D" w14:textId="77777777" w:rsidTr="00B42ECD">
        <w:tc>
          <w:tcPr>
            <w:tcW w:w="3240" w:type="pct"/>
            <w:tcMar>
              <w:top w:w="0" w:type="dxa"/>
              <w:left w:w="108" w:type="dxa"/>
              <w:bottom w:w="0" w:type="dxa"/>
              <w:right w:w="108" w:type="dxa"/>
            </w:tcMar>
            <w:hideMark/>
          </w:tcPr>
          <w:p w14:paraId="49D8FA30" w14:textId="77777777" w:rsidR="006A242C" w:rsidRPr="00C5022D" w:rsidRDefault="006A242C" w:rsidP="006A242C">
            <w:pPr>
              <w:tabs>
                <w:tab w:val="clear" w:pos="1080"/>
              </w:tabs>
              <w:spacing w:line="240" w:lineRule="auto"/>
              <w:ind w:left="709" w:hanging="709"/>
              <w:jc w:val="center"/>
              <w:rPr>
                <w:rFonts w:ascii="Times New Roman" w:hAnsi="Times New Roman"/>
                <w:sz w:val="24"/>
                <w:szCs w:val="24"/>
                <w:lang w:val="en-US" w:eastAsia="ko-KR"/>
              </w:rPr>
            </w:pPr>
            <w:r w:rsidRPr="00C5022D">
              <w:rPr>
                <w:rFonts w:ascii="Times New Roman" w:hAnsi="Times New Roman"/>
                <w:b/>
                <w:bCs/>
                <w:sz w:val="24"/>
                <w:szCs w:val="24"/>
                <w:lang w:val="kk-KZ" w:eastAsia="ko-KR"/>
              </w:rPr>
              <w:t>ОРЫНДАЛҒАН ЖҰМЫСТАРДЫҢ АКТІСІ</w:t>
            </w:r>
            <w:r w:rsidRPr="00C5022D">
              <w:rPr>
                <w:rFonts w:ascii="Times New Roman" w:hAnsi="Times New Roman"/>
                <w:b/>
                <w:bCs/>
                <w:sz w:val="24"/>
                <w:szCs w:val="24"/>
                <w:lang w:val="en-US" w:eastAsia="ko-KR"/>
              </w:rPr>
              <w:t xml:space="preserve"> (</w:t>
            </w:r>
            <w:r w:rsidRPr="00C5022D">
              <w:rPr>
                <w:rFonts w:ascii="Times New Roman" w:hAnsi="Times New Roman"/>
                <w:b/>
                <w:bCs/>
                <w:sz w:val="24"/>
                <w:szCs w:val="24"/>
                <w:lang w:val="kk-KZ" w:eastAsia="ko-KR"/>
              </w:rPr>
              <w:t>КӨРСЕТІЛГЕН ҚЫЗМЕТТЕРДІҢ</w:t>
            </w:r>
            <w:r w:rsidRPr="00C5022D">
              <w:rPr>
                <w:rFonts w:ascii="Times New Roman" w:hAnsi="Times New Roman"/>
                <w:b/>
                <w:bCs/>
                <w:sz w:val="24"/>
                <w:szCs w:val="24"/>
                <w:lang w:val="en-US" w:eastAsia="ko-KR"/>
              </w:rPr>
              <w:t>)*</w:t>
            </w:r>
          </w:p>
        </w:tc>
        <w:tc>
          <w:tcPr>
            <w:tcW w:w="1760" w:type="pct"/>
            <w:tcMar>
              <w:top w:w="0" w:type="dxa"/>
              <w:left w:w="108" w:type="dxa"/>
              <w:bottom w:w="0" w:type="dxa"/>
              <w:right w:w="108" w:type="dxa"/>
            </w:tcMar>
            <w:hideMark/>
          </w:tcPr>
          <w:tbl>
            <w:tblPr>
              <w:tblW w:w="0" w:type="auto"/>
              <w:jc w:val="center"/>
              <w:tblCellMar>
                <w:left w:w="0" w:type="dxa"/>
                <w:right w:w="0" w:type="dxa"/>
              </w:tblCellMar>
              <w:tblLook w:val="04A0" w:firstRow="1" w:lastRow="0" w:firstColumn="1" w:lastColumn="0" w:noHBand="0" w:noVBand="1"/>
            </w:tblPr>
            <w:tblGrid>
              <w:gridCol w:w="1290"/>
              <w:gridCol w:w="2075"/>
            </w:tblGrid>
            <w:tr w:rsidR="006A242C" w:rsidRPr="00C5022D" w14:paraId="2CEE4179" w14:textId="77777777" w:rsidTr="00B42ECD">
              <w:trPr>
                <w:jc w:val="center"/>
              </w:trPr>
              <w:tc>
                <w:tcPr>
                  <w:tcW w:w="129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14:paraId="2402CD9E" w14:textId="77777777" w:rsidR="006A242C" w:rsidRPr="00C5022D" w:rsidRDefault="006A242C" w:rsidP="006A242C">
                  <w:pPr>
                    <w:tabs>
                      <w:tab w:val="clear" w:pos="1080"/>
                    </w:tabs>
                    <w:spacing w:line="240" w:lineRule="auto"/>
                    <w:ind w:left="0" w:firstLine="0"/>
                    <w:jc w:val="center"/>
                    <w:rPr>
                      <w:rFonts w:ascii="Times New Roman" w:hAnsi="Times New Roman"/>
                      <w:sz w:val="24"/>
                      <w:szCs w:val="24"/>
                      <w:lang w:val="kk-KZ" w:eastAsia="ko-KR"/>
                    </w:rPr>
                  </w:pPr>
                  <w:r w:rsidRPr="00C5022D">
                    <w:rPr>
                      <w:rFonts w:ascii="Times New Roman" w:hAnsi="Times New Roman"/>
                      <w:color w:val="000000"/>
                      <w:sz w:val="24"/>
                      <w:szCs w:val="24"/>
                      <w:lang w:val="kk-KZ" w:eastAsia="ko-KR"/>
                    </w:rPr>
                    <w:t>Құжат нөмірі</w:t>
                  </w:r>
                </w:p>
              </w:tc>
              <w:tc>
                <w:tcPr>
                  <w:tcW w:w="2075" w:type="dxa"/>
                  <w:tcBorders>
                    <w:top w:val="outset" w:sz="8" w:space="0" w:color="000000"/>
                    <w:left w:val="nil"/>
                    <w:bottom w:val="outset" w:sz="8" w:space="0" w:color="000000"/>
                    <w:right w:val="outset" w:sz="8" w:space="0" w:color="000000"/>
                  </w:tcBorders>
                  <w:tcMar>
                    <w:top w:w="15" w:type="dxa"/>
                    <w:left w:w="15" w:type="dxa"/>
                    <w:bottom w:w="15" w:type="dxa"/>
                    <w:right w:w="15" w:type="dxa"/>
                  </w:tcMar>
                  <w:hideMark/>
                </w:tcPr>
                <w:p w14:paraId="1A96F97F" w14:textId="77777777" w:rsidR="006A242C" w:rsidRPr="00C5022D" w:rsidRDefault="006A242C" w:rsidP="006A242C">
                  <w:pPr>
                    <w:tabs>
                      <w:tab w:val="clear" w:pos="1080"/>
                    </w:tabs>
                    <w:spacing w:line="240" w:lineRule="auto"/>
                    <w:ind w:left="0" w:firstLine="0"/>
                    <w:jc w:val="center"/>
                    <w:rPr>
                      <w:rFonts w:ascii="Times New Roman" w:hAnsi="Times New Roman"/>
                      <w:sz w:val="24"/>
                      <w:szCs w:val="24"/>
                      <w:lang w:val="kk-KZ" w:eastAsia="ko-KR"/>
                    </w:rPr>
                  </w:pPr>
                  <w:r w:rsidRPr="00C5022D">
                    <w:rPr>
                      <w:rFonts w:ascii="Times New Roman" w:hAnsi="Times New Roman"/>
                      <w:color w:val="000000"/>
                      <w:sz w:val="24"/>
                      <w:szCs w:val="24"/>
                      <w:lang w:val="kk-KZ" w:eastAsia="ko-KR"/>
                    </w:rPr>
                    <w:t>Дайындалған күні</w:t>
                  </w:r>
                </w:p>
              </w:tc>
            </w:tr>
            <w:tr w:rsidR="006A242C" w:rsidRPr="00C5022D" w14:paraId="2048544B" w14:textId="77777777" w:rsidTr="00B42ECD">
              <w:trPr>
                <w:jc w:val="center"/>
              </w:trPr>
              <w:tc>
                <w:tcPr>
                  <w:tcW w:w="1290" w:type="dxa"/>
                  <w:tcBorders>
                    <w:top w:val="nil"/>
                    <w:left w:val="outset" w:sz="8" w:space="0" w:color="000000"/>
                    <w:bottom w:val="outset" w:sz="8" w:space="0" w:color="000000"/>
                    <w:right w:val="outset" w:sz="8" w:space="0" w:color="000000"/>
                  </w:tcBorders>
                  <w:tcMar>
                    <w:top w:w="15" w:type="dxa"/>
                    <w:left w:w="15" w:type="dxa"/>
                    <w:bottom w:w="15" w:type="dxa"/>
                    <w:right w:w="15" w:type="dxa"/>
                  </w:tcMar>
                  <w:hideMark/>
                </w:tcPr>
                <w:p w14:paraId="4B528B9C" w14:textId="77777777" w:rsidR="006A242C" w:rsidRPr="00C5022D" w:rsidRDefault="006A242C" w:rsidP="006A242C">
                  <w:pPr>
                    <w:tabs>
                      <w:tab w:val="clear" w:pos="1080"/>
                    </w:tabs>
                    <w:spacing w:line="240" w:lineRule="auto"/>
                    <w:ind w:left="0" w:firstLine="0"/>
                    <w:jc w:val="left"/>
                    <w:rPr>
                      <w:rFonts w:ascii="Times New Roman" w:hAnsi="Times New Roman"/>
                      <w:sz w:val="24"/>
                      <w:szCs w:val="24"/>
                      <w:lang w:val="en-US" w:eastAsia="ko-KR"/>
                    </w:rPr>
                  </w:pPr>
                  <w:r w:rsidRPr="00C5022D">
                    <w:rPr>
                      <w:rFonts w:ascii="Times New Roman" w:hAnsi="Times New Roman"/>
                      <w:color w:val="000000"/>
                      <w:sz w:val="24"/>
                      <w:szCs w:val="24"/>
                      <w:lang w:val="en-US" w:eastAsia="ko-KR"/>
                    </w:rPr>
                    <w:t> </w:t>
                  </w:r>
                </w:p>
              </w:tc>
              <w:tc>
                <w:tcPr>
                  <w:tcW w:w="2075" w:type="dxa"/>
                  <w:tcBorders>
                    <w:top w:val="nil"/>
                    <w:left w:val="nil"/>
                    <w:bottom w:val="outset" w:sz="8" w:space="0" w:color="000000"/>
                    <w:right w:val="outset" w:sz="8" w:space="0" w:color="000000"/>
                  </w:tcBorders>
                  <w:tcMar>
                    <w:top w:w="15" w:type="dxa"/>
                    <w:left w:w="15" w:type="dxa"/>
                    <w:bottom w:w="15" w:type="dxa"/>
                    <w:right w:w="15" w:type="dxa"/>
                  </w:tcMar>
                  <w:hideMark/>
                </w:tcPr>
                <w:p w14:paraId="38C2B28B" w14:textId="77777777" w:rsidR="006A242C" w:rsidRPr="00C5022D" w:rsidRDefault="006A242C" w:rsidP="006A242C">
                  <w:pPr>
                    <w:tabs>
                      <w:tab w:val="clear" w:pos="1080"/>
                    </w:tabs>
                    <w:spacing w:line="240" w:lineRule="auto"/>
                    <w:ind w:left="0" w:firstLine="0"/>
                    <w:jc w:val="left"/>
                    <w:rPr>
                      <w:rFonts w:ascii="Times New Roman" w:hAnsi="Times New Roman"/>
                      <w:sz w:val="24"/>
                      <w:szCs w:val="24"/>
                      <w:lang w:val="en-US" w:eastAsia="ko-KR"/>
                    </w:rPr>
                  </w:pPr>
                  <w:r w:rsidRPr="00C5022D">
                    <w:rPr>
                      <w:rFonts w:ascii="Times New Roman" w:hAnsi="Times New Roman"/>
                      <w:color w:val="000000"/>
                      <w:sz w:val="24"/>
                      <w:szCs w:val="24"/>
                      <w:lang w:val="en-US" w:eastAsia="ko-KR"/>
                    </w:rPr>
                    <w:t> </w:t>
                  </w:r>
                </w:p>
              </w:tc>
            </w:tr>
          </w:tbl>
          <w:p w14:paraId="11D673E7" w14:textId="77777777" w:rsidR="006A242C" w:rsidRPr="00C5022D" w:rsidRDefault="006A242C" w:rsidP="006A242C">
            <w:pPr>
              <w:tabs>
                <w:tab w:val="clear" w:pos="1080"/>
              </w:tabs>
              <w:spacing w:line="240" w:lineRule="auto"/>
              <w:ind w:left="0" w:firstLine="0"/>
              <w:jc w:val="center"/>
              <w:rPr>
                <w:rFonts w:ascii="Times New Roman" w:hAnsi="Times New Roman"/>
                <w:sz w:val="24"/>
                <w:szCs w:val="24"/>
                <w:lang w:val="en-US" w:eastAsia="ko-KR"/>
              </w:rPr>
            </w:pPr>
          </w:p>
        </w:tc>
      </w:tr>
    </w:tbl>
    <w:p w14:paraId="21633A55" w14:textId="77777777" w:rsidR="006A242C" w:rsidRPr="00C5022D" w:rsidRDefault="006A242C" w:rsidP="006A242C">
      <w:pPr>
        <w:tabs>
          <w:tab w:val="clear" w:pos="1080"/>
        </w:tabs>
        <w:spacing w:line="240" w:lineRule="auto"/>
        <w:ind w:left="0" w:firstLine="0"/>
        <w:jc w:val="center"/>
        <w:rPr>
          <w:rFonts w:ascii="Times New Roman" w:hAnsi="Times New Roman"/>
          <w:sz w:val="24"/>
          <w:szCs w:val="24"/>
          <w:lang w:val="en-US" w:eastAsia="ko-KR"/>
        </w:rPr>
      </w:pPr>
      <w:r w:rsidRPr="00C5022D">
        <w:rPr>
          <w:rFonts w:ascii="Times New Roman" w:hAnsi="Times New Roman"/>
          <w:color w:val="000000"/>
          <w:sz w:val="24"/>
          <w:szCs w:val="24"/>
          <w:lang w:val="en-US" w:eastAsia="ko-KR"/>
        </w:rPr>
        <w:t> </w:t>
      </w:r>
    </w:p>
    <w:tbl>
      <w:tblPr>
        <w:tblW w:w="4988" w:type="pct"/>
        <w:jc w:val="center"/>
        <w:tblLayout w:type="fixed"/>
        <w:tblCellMar>
          <w:left w:w="0" w:type="dxa"/>
          <w:right w:w="0" w:type="dxa"/>
        </w:tblCellMar>
        <w:tblLook w:val="04A0" w:firstRow="1" w:lastRow="0" w:firstColumn="1" w:lastColumn="0" w:noHBand="0" w:noVBand="1"/>
      </w:tblPr>
      <w:tblGrid>
        <w:gridCol w:w="1197"/>
        <w:gridCol w:w="2392"/>
        <w:gridCol w:w="2593"/>
        <w:gridCol w:w="2877"/>
        <w:gridCol w:w="1275"/>
        <w:gridCol w:w="1170"/>
        <w:gridCol w:w="1585"/>
        <w:gridCol w:w="1428"/>
      </w:tblGrid>
      <w:tr w:rsidR="006A242C" w:rsidRPr="00C5022D" w14:paraId="3B2763C5" w14:textId="77777777" w:rsidTr="00B42ECD">
        <w:trPr>
          <w:jc w:val="center"/>
        </w:trPr>
        <w:tc>
          <w:tcPr>
            <w:tcW w:w="412" w:type="pct"/>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6C19921" w14:textId="77777777" w:rsidR="006A242C" w:rsidRPr="00C5022D" w:rsidRDefault="006A242C" w:rsidP="006A242C">
            <w:pPr>
              <w:tabs>
                <w:tab w:val="clear" w:pos="1080"/>
              </w:tabs>
              <w:spacing w:line="240" w:lineRule="auto"/>
              <w:ind w:left="0" w:firstLine="0"/>
              <w:jc w:val="center"/>
              <w:rPr>
                <w:rFonts w:ascii="Times New Roman" w:hAnsi="Times New Roman"/>
                <w:sz w:val="22"/>
                <w:szCs w:val="24"/>
                <w:lang w:val="kk-KZ" w:eastAsia="ko-KR"/>
              </w:rPr>
            </w:pPr>
            <w:r w:rsidRPr="00C5022D">
              <w:rPr>
                <w:rFonts w:ascii="Times New Roman" w:hAnsi="Times New Roman"/>
                <w:color w:val="000000"/>
                <w:sz w:val="22"/>
                <w:szCs w:val="24"/>
                <w:lang w:val="kk-KZ" w:eastAsia="ko-KR"/>
              </w:rPr>
              <w:t>Тәртіптік нөмір</w:t>
            </w:r>
          </w:p>
        </w:tc>
        <w:tc>
          <w:tcPr>
            <w:tcW w:w="824" w:type="pct"/>
            <w:vMerge w:val="restart"/>
            <w:tcBorders>
              <w:top w:val="single" w:sz="8" w:space="0" w:color="auto"/>
              <w:left w:val="nil"/>
              <w:bottom w:val="single" w:sz="8" w:space="0" w:color="auto"/>
              <w:right w:val="single" w:sz="4" w:space="0" w:color="auto"/>
            </w:tcBorders>
            <w:tcMar>
              <w:top w:w="0" w:type="dxa"/>
              <w:left w:w="108" w:type="dxa"/>
              <w:bottom w:w="0" w:type="dxa"/>
              <w:right w:w="108" w:type="dxa"/>
            </w:tcMar>
            <w:hideMark/>
          </w:tcPr>
          <w:p w14:paraId="7C1C8769" w14:textId="77777777" w:rsidR="006A242C" w:rsidRPr="00C5022D" w:rsidRDefault="006A242C" w:rsidP="006A242C">
            <w:pPr>
              <w:tabs>
                <w:tab w:val="clear" w:pos="1080"/>
              </w:tabs>
              <w:spacing w:line="240" w:lineRule="auto"/>
              <w:ind w:left="0" w:firstLine="0"/>
              <w:jc w:val="center"/>
              <w:rPr>
                <w:rFonts w:ascii="Times New Roman" w:hAnsi="Times New Roman"/>
                <w:sz w:val="22"/>
                <w:szCs w:val="24"/>
                <w:lang w:val="kk-KZ" w:eastAsia="ko-KR"/>
              </w:rPr>
            </w:pPr>
            <w:r w:rsidRPr="00C5022D">
              <w:rPr>
                <w:rFonts w:ascii="Times New Roman" w:hAnsi="Times New Roman"/>
                <w:sz w:val="22"/>
                <w:szCs w:val="24"/>
                <w:lang w:val="kk-KZ" w:eastAsia="ko-KR"/>
              </w:rPr>
              <w:t>Жұмыстардың (қызметтердің) атауы (орындалған жұмыстардың (қызметтердің) бар болған жағдайда техникалық ерекшеліміне, тапсырмасына, графигі не сәйкес олардың түрлері тұрғысында)</w:t>
            </w:r>
          </w:p>
        </w:tc>
        <w:tc>
          <w:tcPr>
            <w:tcW w:w="893" w:type="pct"/>
            <w:vMerge w:val="restart"/>
            <w:tcBorders>
              <w:top w:val="single" w:sz="4" w:space="0" w:color="auto"/>
              <w:left w:val="single" w:sz="4" w:space="0" w:color="auto"/>
              <w:right w:val="single" w:sz="4" w:space="0" w:color="auto"/>
            </w:tcBorders>
          </w:tcPr>
          <w:p w14:paraId="6D83D43B" w14:textId="77777777" w:rsidR="006A242C" w:rsidRPr="00C5022D" w:rsidRDefault="006A242C" w:rsidP="006A242C">
            <w:pPr>
              <w:tabs>
                <w:tab w:val="clear" w:pos="1080"/>
              </w:tabs>
              <w:spacing w:line="240" w:lineRule="auto"/>
              <w:ind w:left="0" w:firstLine="0"/>
              <w:jc w:val="center"/>
              <w:rPr>
                <w:rFonts w:ascii="Times New Roman" w:hAnsi="Times New Roman"/>
                <w:color w:val="000000"/>
                <w:sz w:val="22"/>
                <w:szCs w:val="24"/>
                <w:lang w:val="kk-KZ" w:eastAsia="ko-KR"/>
              </w:rPr>
            </w:pPr>
            <w:r w:rsidRPr="00C5022D">
              <w:rPr>
                <w:rFonts w:ascii="Times New Roman" w:hAnsi="Times New Roman"/>
                <w:sz w:val="22"/>
                <w:szCs w:val="24"/>
                <w:lang w:val="kk-KZ" w:eastAsia="ko-KR"/>
              </w:rPr>
              <w:t>Жұмыстарды орындау күні (қызметтер көрсету)**</w:t>
            </w:r>
          </w:p>
        </w:tc>
        <w:tc>
          <w:tcPr>
            <w:tcW w:w="991"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571DCD5" w14:textId="77777777" w:rsidR="006A242C" w:rsidRPr="00C5022D" w:rsidRDefault="006A242C" w:rsidP="006A242C">
            <w:pPr>
              <w:tabs>
                <w:tab w:val="clear" w:pos="1080"/>
              </w:tabs>
              <w:spacing w:line="240" w:lineRule="auto"/>
              <w:ind w:left="0" w:firstLine="0"/>
              <w:jc w:val="center"/>
              <w:rPr>
                <w:rFonts w:ascii="Times New Roman" w:hAnsi="Times New Roman"/>
                <w:sz w:val="22"/>
                <w:szCs w:val="24"/>
                <w:lang w:val="kk-KZ" w:eastAsia="ko-KR"/>
              </w:rPr>
            </w:pPr>
            <w:r w:rsidRPr="00C5022D">
              <w:rPr>
                <w:rFonts w:ascii="Times New Roman" w:hAnsi="Times New Roman"/>
                <w:sz w:val="22"/>
                <w:szCs w:val="24"/>
                <w:lang w:val="kk-KZ" w:eastAsia="ko-KR"/>
              </w:rPr>
              <w:t>Ғылыми зерттеулер, маркетингілік, консультациялық және өзге қызметтер есептері туралы мәліметтер (күні,</w:t>
            </w:r>
          </w:p>
          <w:p w14:paraId="2C31CBE5" w14:textId="77777777" w:rsidR="006A242C" w:rsidRPr="00C5022D" w:rsidRDefault="006A242C" w:rsidP="006A242C">
            <w:pPr>
              <w:tabs>
                <w:tab w:val="clear" w:pos="1080"/>
              </w:tabs>
              <w:spacing w:line="240" w:lineRule="auto"/>
              <w:ind w:left="0" w:firstLine="0"/>
              <w:jc w:val="center"/>
              <w:rPr>
                <w:rFonts w:ascii="Times New Roman" w:hAnsi="Times New Roman"/>
                <w:sz w:val="22"/>
                <w:szCs w:val="24"/>
                <w:lang w:val="kk-KZ" w:eastAsia="ko-KR"/>
              </w:rPr>
            </w:pPr>
            <w:r w:rsidRPr="00C5022D">
              <w:rPr>
                <w:rFonts w:ascii="Times New Roman" w:hAnsi="Times New Roman"/>
                <w:sz w:val="22"/>
                <w:szCs w:val="24"/>
                <w:lang w:val="kk-KZ" w:eastAsia="ko-KR"/>
              </w:rPr>
              <w:t>нөмірі, беттер саны) (бар болған жағдайда)***</w:t>
            </w:r>
          </w:p>
        </w:tc>
        <w:tc>
          <w:tcPr>
            <w:tcW w:w="439" w:type="pct"/>
            <w:vMerge w:val="restart"/>
            <w:tcBorders>
              <w:top w:val="single" w:sz="8" w:space="0" w:color="auto"/>
              <w:left w:val="single" w:sz="4" w:space="0" w:color="auto"/>
              <w:bottom w:val="single" w:sz="8" w:space="0" w:color="auto"/>
            </w:tcBorders>
            <w:tcMar>
              <w:top w:w="0" w:type="dxa"/>
              <w:left w:w="108" w:type="dxa"/>
              <w:bottom w:w="0" w:type="dxa"/>
              <w:right w:w="108" w:type="dxa"/>
            </w:tcMar>
            <w:hideMark/>
          </w:tcPr>
          <w:p w14:paraId="0D67D50E" w14:textId="77777777" w:rsidR="006A242C" w:rsidRPr="00C5022D" w:rsidRDefault="006A242C" w:rsidP="006A242C">
            <w:pPr>
              <w:tabs>
                <w:tab w:val="clear" w:pos="1080"/>
              </w:tabs>
              <w:spacing w:line="240" w:lineRule="auto"/>
              <w:ind w:left="0" w:firstLine="0"/>
              <w:jc w:val="center"/>
              <w:rPr>
                <w:rFonts w:ascii="Times New Roman" w:hAnsi="Times New Roman"/>
                <w:sz w:val="22"/>
                <w:szCs w:val="24"/>
                <w:lang w:val="kk-KZ" w:eastAsia="ko-KR"/>
              </w:rPr>
            </w:pPr>
            <w:r w:rsidRPr="00C5022D">
              <w:rPr>
                <w:rFonts w:ascii="Times New Roman" w:hAnsi="Times New Roman"/>
                <w:color w:val="000000"/>
                <w:sz w:val="22"/>
                <w:szCs w:val="24"/>
                <w:lang w:val="kk-KZ" w:eastAsia="ko-KR"/>
              </w:rPr>
              <w:t>Өлшем бірлігі</w:t>
            </w:r>
          </w:p>
        </w:tc>
        <w:tc>
          <w:tcPr>
            <w:tcW w:w="1441" w:type="pct"/>
            <w:gridSpan w:val="3"/>
            <w:tcMar>
              <w:top w:w="0" w:type="dxa"/>
              <w:left w:w="108" w:type="dxa"/>
              <w:bottom w:w="0" w:type="dxa"/>
              <w:right w:w="108" w:type="dxa"/>
            </w:tcMar>
            <w:hideMark/>
          </w:tcPr>
          <w:p w14:paraId="63652ACA" w14:textId="77777777" w:rsidR="006A242C" w:rsidRPr="00C5022D" w:rsidRDefault="006A242C" w:rsidP="006A242C">
            <w:pPr>
              <w:tabs>
                <w:tab w:val="clear" w:pos="1080"/>
              </w:tabs>
              <w:spacing w:line="240" w:lineRule="auto"/>
              <w:ind w:left="0" w:firstLine="0"/>
              <w:jc w:val="center"/>
              <w:rPr>
                <w:rFonts w:ascii="Times New Roman" w:hAnsi="Times New Roman"/>
                <w:sz w:val="22"/>
                <w:szCs w:val="24"/>
                <w:lang w:val="en-US" w:eastAsia="ko-KR"/>
              </w:rPr>
            </w:pPr>
            <w:r w:rsidRPr="00C5022D">
              <w:rPr>
                <w:rFonts w:ascii="Times New Roman" w:hAnsi="Times New Roman"/>
                <w:color w:val="000000"/>
                <w:sz w:val="22"/>
                <w:szCs w:val="24"/>
                <w:lang w:val="kk-KZ" w:eastAsia="ko-KR"/>
              </w:rPr>
              <w:t>Жұмыстар орындалды</w:t>
            </w:r>
            <w:r w:rsidRPr="00C5022D">
              <w:rPr>
                <w:rFonts w:ascii="Times New Roman" w:hAnsi="Times New Roman"/>
                <w:color w:val="000000"/>
                <w:sz w:val="22"/>
                <w:szCs w:val="24"/>
                <w:lang w:val="en-US" w:eastAsia="ko-KR"/>
              </w:rPr>
              <w:t xml:space="preserve"> (</w:t>
            </w:r>
            <w:r w:rsidRPr="00C5022D">
              <w:rPr>
                <w:rFonts w:ascii="Times New Roman" w:hAnsi="Times New Roman"/>
                <w:color w:val="000000"/>
                <w:sz w:val="22"/>
                <w:szCs w:val="24"/>
                <w:lang w:val="kk-KZ" w:eastAsia="ko-KR"/>
              </w:rPr>
              <w:t>қызметтер көрсетілді</w:t>
            </w:r>
            <w:r w:rsidRPr="00C5022D">
              <w:rPr>
                <w:rFonts w:ascii="Times New Roman" w:hAnsi="Times New Roman"/>
                <w:color w:val="000000"/>
                <w:sz w:val="22"/>
                <w:szCs w:val="24"/>
                <w:lang w:val="en-US" w:eastAsia="ko-KR"/>
              </w:rPr>
              <w:t>)</w:t>
            </w:r>
          </w:p>
        </w:tc>
      </w:tr>
      <w:tr w:rsidR="006A242C" w:rsidRPr="00C5022D" w14:paraId="4408689D" w14:textId="77777777" w:rsidTr="00B42ECD">
        <w:trPr>
          <w:jc w:val="center"/>
        </w:trPr>
        <w:tc>
          <w:tcPr>
            <w:tcW w:w="412" w:type="pct"/>
            <w:vMerge/>
            <w:tcBorders>
              <w:top w:val="single" w:sz="8" w:space="0" w:color="auto"/>
              <w:left w:val="single" w:sz="8" w:space="0" w:color="auto"/>
              <w:bottom w:val="single" w:sz="8" w:space="0" w:color="auto"/>
              <w:right w:val="single" w:sz="8" w:space="0" w:color="auto"/>
            </w:tcBorders>
            <w:vAlign w:val="center"/>
            <w:hideMark/>
          </w:tcPr>
          <w:p w14:paraId="712B54FB" w14:textId="77777777" w:rsidR="006A242C" w:rsidRPr="00C5022D" w:rsidRDefault="006A242C" w:rsidP="006A242C">
            <w:pPr>
              <w:tabs>
                <w:tab w:val="clear" w:pos="1080"/>
              </w:tabs>
              <w:spacing w:line="240" w:lineRule="auto"/>
              <w:ind w:left="0" w:firstLine="0"/>
              <w:jc w:val="center"/>
              <w:rPr>
                <w:rFonts w:ascii="Times New Roman" w:hAnsi="Times New Roman"/>
                <w:sz w:val="22"/>
                <w:szCs w:val="24"/>
                <w:lang w:val="en-US" w:eastAsia="ko-KR"/>
              </w:rPr>
            </w:pPr>
          </w:p>
        </w:tc>
        <w:tc>
          <w:tcPr>
            <w:tcW w:w="824" w:type="pct"/>
            <w:vMerge/>
            <w:tcBorders>
              <w:top w:val="single" w:sz="8" w:space="0" w:color="auto"/>
              <w:left w:val="nil"/>
              <w:bottom w:val="single" w:sz="8" w:space="0" w:color="auto"/>
              <w:right w:val="single" w:sz="4" w:space="0" w:color="auto"/>
            </w:tcBorders>
            <w:vAlign w:val="center"/>
            <w:hideMark/>
          </w:tcPr>
          <w:p w14:paraId="266807EA" w14:textId="77777777" w:rsidR="006A242C" w:rsidRPr="00C5022D" w:rsidRDefault="006A242C" w:rsidP="006A242C">
            <w:pPr>
              <w:tabs>
                <w:tab w:val="clear" w:pos="1080"/>
              </w:tabs>
              <w:spacing w:line="240" w:lineRule="auto"/>
              <w:ind w:left="0" w:firstLine="0"/>
              <w:jc w:val="center"/>
              <w:rPr>
                <w:rFonts w:ascii="Times New Roman" w:hAnsi="Times New Roman"/>
                <w:sz w:val="22"/>
                <w:szCs w:val="24"/>
                <w:lang w:val="en-US" w:eastAsia="ko-KR"/>
              </w:rPr>
            </w:pPr>
          </w:p>
        </w:tc>
        <w:tc>
          <w:tcPr>
            <w:tcW w:w="893" w:type="pct"/>
            <w:vMerge/>
            <w:tcBorders>
              <w:left w:val="single" w:sz="4" w:space="0" w:color="auto"/>
              <w:bottom w:val="single" w:sz="4" w:space="0" w:color="auto"/>
              <w:right w:val="single" w:sz="4" w:space="0" w:color="auto"/>
            </w:tcBorders>
          </w:tcPr>
          <w:p w14:paraId="000450B0" w14:textId="77777777" w:rsidR="006A242C" w:rsidRPr="00C5022D" w:rsidRDefault="006A242C" w:rsidP="006A242C">
            <w:pPr>
              <w:tabs>
                <w:tab w:val="clear" w:pos="1080"/>
              </w:tabs>
              <w:spacing w:line="240" w:lineRule="auto"/>
              <w:ind w:left="0" w:firstLine="0"/>
              <w:jc w:val="center"/>
              <w:rPr>
                <w:rFonts w:ascii="Times New Roman" w:hAnsi="Times New Roman"/>
                <w:sz w:val="22"/>
                <w:szCs w:val="24"/>
                <w:lang w:val="en-US" w:eastAsia="ko-KR"/>
              </w:rPr>
            </w:pPr>
          </w:p>
        </w:tc>
        <w:tc>
          <w:tcPr>
            <w:tcW w:w="991" w:type="pct"/>
            <w:vMerge/>
            <w:tcBorders>
              <w:top w:val="single" w:sz="4" w:space="0" w:color="auto"/>
              <w:left w:val="single" w:sz="4" w:space="0" w:color="auto"/>
              <w:bottom w:val="single" w:sz="4" w:space="0" w:color="auto"/>
              <w:right w:val="single" w:sz="4" w:space="0" w:color="auto"/>
            </w:tcBorders>
            <w:vAlign w:val="center"/>
            <w:hideMark/>
          </w:tcPr>
          <w:p w14:paraId="409817A6" w14:textId="77777777" w:rsidR="006A242C" w:rsidRPr="00C5022D" w:rsidRDefault="006A242C" w:rsidP="006A242C">
            <w:pPr>
              <w:tabs>
                <w:tab w:val="clear" w:pos="1080"/>
              </w:tabs>
              <w:spacing w:line="240" w:lineRule="auto"/>
              <w:ind w:left="0" w:firstLine="0"/>
              <w:jc w:val="center"/>
              <w:rPr>
                <w:rFonts w:ascii="Times New Roman" w:hAnsi="Times New Roman"/>
                <w:sz w:val="22"/>
                <w:szCs w:val="24"/>
                <w:lang w:val="en-US" w:eastAsia="ko-KR"/>
              </w:rPr>
            </w:pPr>
          </w:p>
        </w:tc>
        <w:tc>
          <w:tcPr>
            <w:tcW w:w="439" w:type="pct"/>
            <w:vMerge/>
            <w:tcBorders>
              <w:top w:val="single" w:sz="8" w:space="0" w:color="auto"/>
              <w:left w:val="single" w:sz="4" w:space="0" w:color="auto"/>
              <w:bottom w:val="single" w:sz="8" w:space="0" w:color="auto"/>
            </w:tcBorders>
            <w:vAlign w:val="center"/>
            <w:hideMark/>
          </w:tcPr>
          <w:p w14:paraId="25D01F7D" w14:textId="77777777" w:rsidR="006A242C" w:rsidRPr="00C5022D" w:rsidRDefault="006A242C" w:rsidP="006A242C">
            <w:pPr>
              <w:tabs>
                <w:tab w:val="clear" w:pos="1080"/>
              </w:tabs>
              <w:spacing w:line="240" w:lineRule="auto"/>
              <w:ind w:left="0" w:firstLine="0"/>
              <w:jc w:val="center"/>
              <w:rPr>
                <w:rFonts w:ascii="Times New Roman" w:hAnsi="Times New Roman"/>
                <w:sz w:val="22"/>
                <w:szCs w:val="24"/>
                <w:lang w:val="en-US" w:eastAsia="ko-KR"/>
              </w:rPr>
            </w:pPr>
          </w:p>
        </w:tc>
        <w:tc>
          <w:tcPr>
            <w:tcW w:w="403" w:type="pct"/>
            <w:tcBorders>
              <w:bottom w:val="single" w:sz="4" w:space="0" w:color="auto"/>
            </w:tcBorders>
            <w:tcMar>
              <w:top w:w="0" w:type="dxa"/>
              <w:left w:w="108" w:type="dxa"/>
              <w:bottom w:w="0" w:type="dxa"/>
              <w:right w:w="108" w:type="dxa"/>
            </w:tcMar>
            <w:hideMark/>
          </w:tcPr>
          <w:p w14:paraId="3C54BA21" w14:textId="77777777" w:rsidR="006A242C" w:rsidRPr="00C5022D" w:rsidRDefault="006A242C" w:rsidP="006A242C">
            <w:pPr>
              <w:tabs>
                <w:tab w:val="clear" w:pos="1080"/>
              </w:tabs>
              <w:spacing w:line="240" w:lineRule="auto"/>
              <w:ind w:left="0" w:firstLine="0"/>
              <w:jc w:val="center"/>
              <w:rPr>
                <w:rFonts w:ascii="Times New Roman" w:hAnsi="Times New Roman"/>
                <w:sz w:val="22"/>
                <w:szCs w:val="24"/>
                <w:lang w:val="kk-KZ" w:eastAsia="ko-KR"/>
              </w:rPr>
            </w:pPr>
            <w:r w:rsidRPr="00C5022D">
              <w:rPr>
                <w:rFonts w:ascii="Times New Roman" w:hAnsi="Times New Roman"/>
                <w:color w:val="000000"/>
                <w:sz w:val="22"/>
                <w:szCs w:val="24"/>
                <w:lang w:val="kk-KZ" w:eastAsia="ko-KR"/>
              </w:rPr>
              <w:t>саны</w:t>
            </w:r>
          </w:p>
        </w:tc>
        <w:tc>
          <w:tcPr>
            <w:tcW w:w="546" w:type="pct"/>
            <w:tcBorders>
              <w:bottom w:val="single" w:sz="4" w:space="0" w:color="auto"/>
            </w:tcBorders>
            <w:tcMar>
              <w:top w:w="0" w:type="dxa"/>
              <w:left w:w="108" w:type="dxa"/>
              <w:bottom w:w="0" w:type="dxa"/>
              <w:right w:w="108" w:type="dxa"/>
            </w:tcMar>
            <w:hideMark/>
          </w:tcPr>
          <w:p w14:paraId="197554EA" w14:textId="77777777" w:rsidR="006A242C" w:rsidRPr="00C5022D" w:rsidRDefault="006A242C" w:rsidP="006A242C">
            <w:pPr>
              <w:tabs>
                <w:tab w:val="clear" w:pos="1080"/>
              </w:tabs>
              <w:spacing w:line="240" w:lineRule="auto"/>
              <w:ind w:left="0" w:firstLine="0"/>
              <w:jc w:val="center"/>
              <w:rPr>
                <w:rFonts w:ascii="Times New Roman" w:hAnsi="Times New Roman"/>
                <w:sz w:val="22"/>
                <w:szCs w:val="24"/>
                <w:lang w:val="kk-KZ" w:eastAsia="ko-KR"/>
              </w:rPr>
            </w:pPr>
            <w:r w:rsidRPr="00C5022D">
              <w:rPr>
                <w:rFonts w:ascii="Times New Roman" w:hAnsi="Times New Roman"/>
                <w:color w:val="000000"/>
                <w:sz w:val="22"/>
                <w:szCs w:val="24"/>
                <w:lang w:val="kk-KZ" w:eastAsia="ko-KR"/>
              </w:rPr>
              <w:t>ҚҚС қоса алғандағы бірлік құны, теңге</w:t>
            </w:r>
          </w:p>
        </w:tc>
        <w:tc>
          <w:tcPr>
            <w:tcW w:w="492" w:type="pct"/>
            <w:tcBorders>
              <w:bottom w:val="single" w:sz="4" w:space="0" w:color="auto"/>
            </w:tcBorders>
            <w:tcMar>
              <w:top w:w="0" w:type="dxa"/>
              <w:left w:w="108" w:type="dxa"/>
              <w:bottom w:w="0" w:type="dxa"/>
              <w:right w:w="108" w:type="dxa"/>
            </w:tcMar>
            <w:hideMark/>
          </w:tcPr>
          <w:p w14:paraId="45474F14" w14:textId="77777777" w:rsidR="006A242C" w:rsidRPr="00C5022D" w:rsidRDefault="006A242C" w:rsidP="006A242C">
            <w:pPr>
              <w:tabs>
                <w:tab w:val="clear" w:pos="1080"/>
              </w:tabs>
              <w:spacing w:line="240" w:lineRule="auto"/>
              <w:ind w:left="0" w:firstLine="0"/>
              <w:jc w:val="center"/>
              <w:rPr>
                <w:rFonts w:ascii="Times New Roman" w:hAnsi="Times New Roman"/>
                <w:color w:val="000000"/>
                <w:sz w:val="22"/>
                <w:szCs w:val="24"/>
                <w:lang w:val="kk-KZ" w:eastAsia="ko-KR"/>
              </w:rPr>
            </w:pPr>
            <w:r w:rsidRPr="00C5022D">
              <w:rPr>
                <w:rFonts w:ascii="Times New Roman" w:hAnsi="Times New Roman"/>
                <w:color w:val="000000"/>
                <w:sz w:val="22"/>
                <w:szCs w:val="24"/>
                <w:lang w:val="kk-KZ" w:eastAsia="ko-KR"/>
              </w:rPr>
              <w:t>ҚҚС қоса алғандағы құны,теңге</w:t>
            </w:r>
          </w:p>
          <w:p w14:paraId="5BB18356" w14:textId="77777777" w:rsidR="006A242C" w:rsidRPr="00C5022D" w:rsidRDefault="006A242C" w:rsidP="006A242C">
            <w:pPr>
              <w:tabs>
                <w:tab w:val="clear" w:pos="1080"/>
              </w:tabs>
              <w:spacing w:line="240" w:lineRule="auto"/>
              <w:ind w:left="0" w:firstLine="0"/>
              <w:jc w:val="center"/>
              <w:rPr>
                <w:rFonts w:ascii="Times New Roman" w:hAnsi="Times New Roman"/>
                <w:sz w:val="22"/>
                <w:szCs w:val="24"/>
                <w:lang w:val="kk-KZ" w:eastAsia="ko-KR"/>
              </w:rPr>
            </w:pPr>
          </w:p>
        </w:tc>
      </w:tr>
      <w:tr w:rsidR="006A242C" w:rsidRPr="00C5022D" w14:paraId="19A48C90" w14:textId="77777777" w:rsidTr="00B42ECD">
        <w:trPr>
          <w:jc w:val="center"/>
        </w:trPr>
        <w:tc>
          <w:tcPr>
            <w:tcW w:w="41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1A217DE" w14:textId="77777777" w:rsidR="006A242C" w:rsidRPr="00C5022D" w:rsidRDefault="006A242C" w:rsidP="006A242C">
            <w:pPr>
              <w:tabs>
                <w:tab w:val="clear" w:pos="1080"/>
              </w:tabs>
              <w:spacing w:line="240" w:lineRule="auto"/>
              <w:ind w:left="0" w:firstLine="0"/>
              <w:jc w:val="center"/>
              <w:rPr>
                <w:rFonts w:ascii="Times New Roman" w:hAnsi="Times New Roman"/>
                <w:sz w:val="22"/>
                <w:szCs w:val="24"/>
                <w:lang w:val="en-US" w:eastAsia="ko-KR"/>
              </w:rPr>
            </w:pPr>
            <w:r w:rsidRPr="00C5022D">
              <w:rPr>
                <w:rFonts w:ascii="Times New Roman" w:hAnsi="Times New Roman"/>
                <w:color w:val="000000"/>
                <w:sz w:val="22"/>
                <w:szCs w:val="24"/>
                <w:lang w:val="en-US" w:eastAsia="ko-KR"/>
              </w:rPr>
              <w:t>1</w:t>
            </w:r>
          </w:p>
        </w:tc>
        <w:tc>
          <w:tcPr>
            <w:tcW w:w="824" w:type="pct"/>
            <w:tcBorders>
              <w:top w:val="nil"/>
              <w:left w:val="nil"/>
              <w:bottom w:val="single" w:sz="8" w:space="0" w:color="auto"/>
              <w:right w:val="single" w:sz="4" w:space="0" w:color="auto"/>
            </w:tcBorders>
            <w:tcMar>
              <w:top w:w="0" w:type="dxa"/>
              <w:left w:w="108" w:type="dxa"/>
              <w:bottom w:w="0" w:type="dxa"/>
              <w:right w:w="108" w:type="dxa"/>
            </w:tcMar>
            <w:hideMark/>
          </w:tcPr>
          <w:p w14:paraId="127A6868" w14:textId="77777777" w:rsidR="006A242C" w:rsidRPr="00C5022D" w:rsidRDefault="006A242C" w:rsidP="006A242C">
            <w:pPr>
              <w:tabs>
                <w:tab w:val="clear" w:pos="1080"/>
              </w:tabs>
              <w:spacing w:line="240" w:lineRule="auto"/>
              <w:ind w:left="0" w:firstLine="0"/>
              <w:jc w:val="center"/>
              <w:rPr>
                <w:rFonts w:ascii="Times New Roman" w:hAnsi="Times New Roman"/>
                <w:sz w:val="22"/>
                <w:szCs w:val="24"/>
                <w:lang w:val="en-US" w:eastAsia="ko-KR"/>
              </w:rPr>
            </w:pPr>
            <w:r w:rsidRPr="00C5022D">
              <w:rPr>
                <w:rFonts w:ascii="Times New Roman" w:hAnsi="Times New Roman"/>
                <w:color w:val="000000"/>
                <w:sz w:val="22"/>
                <w:szCs w:val="24"/>
                <w:lang w:val="en-US" w:eastAsia="ko-KR"/>
              </w:rPr>
              <w:t>2</w:t>
            </w:r>
          </w:p>
        </w:tc>
        <w:tc>
          <w:tcPr>
            <w:tcW w:w="893" w:type="pct"/>
            <w:tcBorders>
              <w:top w:val="single" w:sz="4" w:space="0" w:color="auto"/>
              <w:left w:val="single" w:sz="4" w:space="0" w:color="auto"/>
              <w:bottom w:val="single" w:sz="4" w:space="0" w:color="auto"/>
              <w:right w:val="single" w:sz="4" w:space="0" w:color="auto"/>
            </w:tcBorders>
          </w:tcPr>
          <w:p w14:paraId="7D041F91" w14:textId="77777777" w:rsidR="006A242C" w:rsidRPr="00C5022D" w:rsidRDefault="006A242C" w:rsidP="006A242C">
            <w:pPr>
              <w:tabs>
                <w:tab w:val="clear" w:pos="1080"/>
              </w:tabs>
              <w:spacing w:line="240" w:lineRule="auto"/>
              <w:ind w:left="0" w:firstLine="0"/>
              <w:jc w:val="center"/>
              <w:rPr>
                <w:rFonts w:ascii="Times New Roman" w:hAnsi="Times New Roman"/>
                <w:color w:val="000000"/>
                <w:sz w:val="22"/>
                <w:szCs w:val="24"/>
                <w:lang w:val="en-US" w:eastAsia="ko-KR"/>
              </w:rPr>
            </w:pPr>
          </w:p>
        </w:tc>
        <w:tc>
          <w:tcPr>
            <w:tcW w:w="99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3BE9F3" w14:textId="77777777" w:rsidR="006A242C" w:rsidRPr="00C5022D" w:rsidRDefault="006A242C" w:rsidP="006A242C">
            <w:pPr>
              <w:tabs>
                <w:tab w:val="clear" w:pos="1080"/>
              </w:tabs>
              <w:spacing w:line="240" w:lineRule="auto"/>
              <w:ind w:left="0" w:firstLine="0"/>
              <w:jc w:val="center"/>
              <w:rPr>
                <w:rFonts w:ascii="Times New Roman" w:hAnsi="Times New Roman"/>
                <w:sz w:val="22"/>
                <w:szCs w:val="24"/>
                <w:lang w:val="en-US" w:eastAsia="ko-KR"/>
              </w:rPr>
            </w:pPr>
            <w:r w:rsidRPr="00C5022D">
              <w:rPr>
                <w:rFonts w:ascii="Times New Roman" w:hAnsi="Times New Roman"/>
                <w:color w:val="000000"/>
                <w:sz w:val="22"/>
                <w:szCs w:val="24"/>
                <w:lang w:val="en-US" w:eastAsia="ko-KR"/>
              </w:rPr>
              <w:t>3</w:t>
            </w:r>
          </w:p>
        </w:tc>
        <w:tc>
          <w:tcPr>
            <w:tcW w:w="439" w:type="pct"/>
            <w:tcBorders>
              <w:top w:val="nil"/>
              <w:left w:val="single" w:sz="4" w:space="0" w:color="auto"/>
              <w:bottom w:val="single" w:sz="8" w:space="0" w:color="auto"/>
              <w:right w:val="single" w:sz="4" w:space="0" w:color="auto"/>
            </w:tcBorders>
            <w:tcMar>
              <w:top w:w="0" w:type="dxa"/>
              <w:left w:w="108" w:type="dxa"/>
              <w:bottom w:w="0" w:type="dxa"/>
              <w:right w:w="108" w:type="dxa"/>
            </w:tcMar>
            <w:hideMark/>
          </w:tcPr>
          <w:p w14:paraId="6F8AD4E2" w14:textId="77777777" w:rsidR="006A242C" w:rsidRPr="00C5022D" w:rsidRDefault="006A242C" w:rsidP="006A242C">
            <w:pPr>
              <w:tabs>
                <w:tab w:val="clear" w:pos="1080"/>
              </w:tabs>
              <w:spacing w:line="240" w:lineRule="auto"/>
              <w:ind w:left="0" w:firstLine="0"/>
              <w:jc w:val="center"/>
              <w:rPr>
                <w:rFonts w:ascii="Times New Roman" w:hAnsi="Times New Roman"/>
                <w:sz w:val="22"/>
                <w:szCs w:val="24"/>
                <w:lang w:val="en-US" w:eastAsia="ko-KR"/>
              </w:rPr>
            </w:pPr>
            <w:r w:rsidRPr="00C5022D">
              <w:rPr>
                <w:rFonts w:ascii="Times New Roman" w:hAnsi="Times New Roman"/>
                <w:color w:val="000000"/>
                <w:sz w:val="22"/>
                <w:szCs w:val="24"/>
                <w:lang w:val="en-US" w:eastAsia="ko-KR"/>
              </w:rPr>
              <w:t>4</w:t>
            </w:r>
          </w:p>
        </w:tc>
        <w:tc>
          <w:tcPr>
            <w:tcW w:w="40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15D87D" w14:textId="77777777" w:rsidR="006A242C" w:rsidRPr="00C5022D" w:rsidRDefault="006A242C" w:rsidP="006A242C">
            <w:pPr>
              <w:tabs>
                <w:tab w:val="clear" w:pos="1080"/>
              </w:tabs>
              <w:spacing w:line="240" w:lineRule="auto"/>
              <w:ind w:left="0" w:firstLine="0"/>
              <w:jc w:val="center"/>
              <w:rPr>
                <w:rFonts w:ascii="Times New Roman" w:hAnsi="Times New Roman"/>
                <w:sz w:val="22"/>
                <w:szCs w:val="24"/>
                <w:lang w:val="en-US" w:eastAsia="ko-KR"/>
              </w:rPr>
            </w:pPr>
            <w:r w:rsidRPr="00C5022D">
              <w:rPr>
                <w:rFonts w:ascii="Times New Roman" w:hAnsi="Times New Roman"/>
                <w:color w:val="000000"/>
                <w:sz w:val="22"/>
                <w:szCs w:val="24"/>
                <w:lang w:val="en-US" w:eastAsia="ko-KR"/>
              </w:rPr>
              <w:t>5</w:t>
            </w:r>
          </w:p>
        </w:tc>
        <w:tc>
          <w:tcPr>
            <w:tcW w:w="54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D1F0CF3" w14:textId="77777777" w:rsidR="006A242C" w:rsidRPr="00C5022D" w:rsidRDefault="006A242C" w:rsidP="006A242C">
            <w:pPr>
              <w:tabs>
                <w:tab w:val="clear" w:pos="1080"/>
              </w:tabs>
              <w:spacing w:line="240" w:lineRule="auto"/>
              <w:ind w:left="0" w:firstLine="0"/>
              <w:jc w:val="center"/>
              <w:rPr>
                <w:rFonts w:ascii="Times New Roman" w:hAnsi="Times New Roman"/>
                <w:sz w:val="22"/>
                <w:szCs w:val="24"/>
                <w:lang w:val="en-US" w:eastAsia="ko-KR"/>
              </w:rPr>
            </w:pPr>
            <w:r w:rsidRPr="00C5022D">
              <w:rPr>
                <w:rFonts w:ascii="Times New Roman" w:hAnsi="Times New Roman"/>
                <w:color w:val="000000"/>
                <w:sz w:val="22"/>
                <w:szCs w:val="24"/>
                <w:lang w:val="en-US" w:eastAsia="ko-KR"/>
              </w:rPr>
              <w:t>6</w:t>
            </w:r>
          </w:p>
        </w:tc>
        <w:tc>
          <w:tcPr>
            <w:tcW w:w="49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B40A271" w14:textId="77777777" w:rsidR="006A242C" w:rsidRPr="00C5022D" w:rsidRDefault="006A242C" w:rsidP="006A242C">
            <w:pPr>
              <w:tabs>
                <w:tab w:val="clear" w:pos="1080"/>
              </w:tabs>
              <w:spacing w:line="240" w:lineRule="auto"/>
              <w:ind w:left="0" w:firstLine="0"/>
              <w:jc w:val="center"/>
              <w:rPr>
                <w:rFonts w:ascii="Times New Roman" w:hAnsi="Times New Roman"/>
                <w:sz w:val="22"/>
                <w:szCs w:val="24"/>
                <w:lang w:val="en-US" w:eastAsia="ko-KR"/>
              </w:rPr>
            </w:pPr>
            <w:r w:rsidRPr="00C5022D">
              <w:rPr>
                <w:rFonts w:ascii="Times New Roman" w:hAnsi="Times New Roman"/>
                <w:color w:val="000000"/>
                <w:sz w:val="22"/>
                <w:szCs w:val="24"/>
                <w:lang w:val="en-US" w:eastAsia="ko-KR"/>
              </w:rPr>
              <w:t>7</w:t>
            </w:r>
          </w:p>
        </w:tc>
      </w:tr>
      <w:tr w:rsidR="006A242C" w:rsidRPr="00C5022D" w14:paraId="252EF813" w14:textId="77777777" w:rsidTr="00B42ECD">
        <w:trPr>
          <w:jc w:val="center"/>
        </w:trPr>
        <w:tc>
          <w:tcPr>
            <w:tcW w:w="41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8B13D0A" w14:textId="77777777" w:rsidR="006A242C" w:rsidRPr="00C5022D" w:rsidRDefault="006A242C" w:rsidP="006A242C">
            <w:pPr>
              <w:tabs>
                <w:tab w:val="clear" w:pos="1080"/>
              </w:tabs>
              <w:spacing w:line="240" w:lineRule="auto"/>
              <w:ind w:left="0" w:firstLine="0"/>
              <w:jc w:val="center"/>
              <w:rPr>
                <w:rFonts w:ascii="Times New Roman" w:hAnsi="Times New Roman"/>
                <w:sz w:val="22"/>
                <w:szCs w:val="24"/>
                <w:lang w:val="en-US" w:eastAsia="ko-KR"/>
              </w:rPr>
            </w:pPr>
            <w:r w:rsidRPr="00C5022D">
              <w:rPr>
                <w:rFonts w:ascii="Times New Roman" w:hAnsi="Times New Roman"/>
                <w:color w:val="000000"/>
                <w:sz w:val="22"/>
                <w:szCs w:val="24"/>
                <w:lang w:val="en-US" w:eastAsia="ko-KR"/>
              </w:rPr>
              <w:t> </w:t>
            </w:r>
          </w:p>
        </w:tc>
        <w:tc>
          <w:tcPr>
            <w:tcW w:w="824" w:type="pct"/>
            <w:tcBorders>
              <w:top w:val="nil"/>
              <w:left w:val="nil"/>
              <w:bottom w:val="single" w:sz="8" w:space="0" w:color="auto"/>
              <w:right w:val="single" w:sz="4" w:space="0" w:color="auto"/>
            </w:tcBorders>
            <w:tcMar>
              <w:top w:w="0" w:type="dxa"/>
              <w:left w:w="108" w:type="dxa"/>
              <w:bottom w:w="0" w:type="dxa"/>
              <w:right w:w="108" w:type="dxa"/>
            </w:tcMar>
            <w:hideMark/>
          </w:tcPr>
          <w:p w14:paraId="227F8279" w14:textId="77777777" w:rsidR="006A242C" w:rsidRPr="00C5022D" w:rsidRDefault="006A242C" w:rsidP="006A242C">
            <w:pPr>
              <w:tabs>
                <w:tab w:val="clear" w:pos="1080"/>
              </w:tabs>
              <w:spacing w:line="240" w:lineRule="auto"/>
              <w:ind w:left="0" w:firstLine="0"/>
              <w:jc w:val="center"/>
              <w:rPr>
                <w:rFonts w:ascii="Times New Roman" w:hAnsi="Times New Roman"/>
                <w:sz w:val="22"/>
                <w:szCs w:val="24"/>
                <w:lang w:val="en-US" w:eastAsia="ko-KR"/>
              </w:rPr>
            </w:pPr>
            <w:r w:rsidRPr="00C5022D">
              <w:rPr>
                <w:rFonts w:ascii="Times New Roman" w:hAnsi="Times New Roman"/>
                <w:color w:val="000000"/>
                <w:sz w:val="22"/>
                <w:szCs w:val="24"/>
                <w:lang w:val="en-US" w:eastAsia="ko-KR"/>
              </w:rPr>
              <w:t> </w:t>
            </w:r>
          </w:p>
        </w:tc>
        <w:tc>
          <w:tcPr>
            <w:tcW w:w="893" w:type="pct"/>
            <w:tcBorders>
              <w:top w:val="single" w:sz="4" w:space="0" w:color="auto"/>
              <w:left w:val="single" w:sz="4" w:space="0" w:color="auto"/>
              <w:bottom w:val="single" w:sz="4" w:space="0" w:color="auto"/>
              <w:right w:val="single" w:sz="4" w:space="0" w:color="auto"/>
            </w:tcBorders>
          </w:tcPr>
          <w:p w14:paraId="10BD2DA2" w14:textId="77777777" w:rsidR="006A242C" w:rsidRPr="00C5022D" w:rsidRDefault="006A242C" w:rsidP="006A242C">
            <w:pPr>
              <w:tabs>
                <w:tab w:val="clear" w:pos="1080"/>
              </w:tabs>
              <w:spacing w:line="240" w:lineRule="auto"/>
              <w:ind w:left="0" w:firstLine="0"/>
              <w:jc w:val="center"/>
              <w:rPr>
                <w:rFonts w:ascii="Times New Roman" w:hAnsi="Times New Roman"/>
                <w:color w:val="000000"/>
                <w:sz w:val="22"/>
                <w:szCs w:val="24"/>
                <w:lang w:val="en-US" w:eastAsia="ko-KR"/>
              </w:rPr>
            </w:pPr>
          </w:p>
        </w:tc>
        <w:tc>
          <w:tcPr>
            <w:tcW w:w="99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48C52E1" w14:textId="77777777" w:rsidR="006A242C" w:rsidRPr="00C5022D" w:rsidRDefault="006A242C" w:rsidP="006A242C">
            <w:pPr>
              <w:tabs>
                <w:tab w:val="clear" w:pos="1080"/>
              </w:tabs>
              <w:spacing w:line="240" w:lineRule="auto"/>
              <w:ind w:left="0" w:firstLine="0"/>
              <w:jc w:val="center"/>
              <w:rPr>
                <w:rFonts w:ascii="Times New Roman" w:hAnsi="Times New Roman"/>
                <w:sz w:val="22"/>
                <w:szCs w:val="24"/>
                <w:lang w:val="en-US" w:eastAsia="ko-KR"/>
              </w:rPr>
            </w:pPr>
            <w:r w:rsidRPr="00C5022D">
              <w:rPr>
                <w:rFonts w:ascii="Times New Roman" w:hAnsi="Times New Roman"/>
                <w:color w:val="000000"/>
                <w:sz w:val="22"/>
                <w:szCs w:val="24"/>
                <w:lang w:val="en-US" w:eastAsia="ko-KR"/>
              </w:rPr>
              <w:t> </w:t>
            </w:r>
          </w:p>
        </w:tc>
        <w:tc>
          <w:tcPr>
            <w:tcW w:w="439" w:type="pct"/>
            <w:tcBorders>
              <w:top w:val="nil"/>
              <w:left w:val="single" w:sz="4" w:space="0" w:color="auto"/>
              <w:bottom w:val="single" w:sz="8" w:space="0" w:color="auto"/>
              <w:right w:val="single" w:sz="4" w:space="0" w:color="auto"/>
            </w:tcBorders>
            <w:tcMar>
              <w:top w:w="0" w:type="dxa"/>
              <w:left w:w="108" w:type="dxa"/>
              <w:bottom w:w="0" w:type="dxa"/>
              <w:right w:w="108" w:type="dxa"/>
            </w:tcMar>
            <w:hideMark/>
          </w:tcPr>
          <w:p w14:paraId="56544FF6" w14:textId="77777777" w:rsidR="006A242C" w:rsidRPr="00C5022D" w:rsidRDefault="006A242C" w:rsidP="006A242C">
            <w:pPr>
              <w:tabs>
                <w:tab w:val="clear" w:pos="1080"/>
              </w:tabs>
              <w:spacing w:line="240" w:lineRule="auto"/>
              <w:ind w:left="0" w:firstLine="0"/>
              <w:jc w:val="center"/>
              <w:rPr>
                <w:rFonts w:ascii="Times New Roman" w:hAnsi="Times New Roman"/>
                <w:sz w:val="22"/>
                <w:szCs w:val="24"/>
                <w:lang w:val="en-US" w:eastAsia="ko-KR"/>
              </w:rPr>
            </w:pPr>
            <w:r w:rsidRPr="00C5022D">
              <w:rPr>
                <w:rFonts w:ascii="Times New Roman" w:hAnsi="Times New Roman"/>
                <w:color w:val="000000"/>
                <w:sz w:val="22"/>
                <w:szCs w:val="24"/>
                <w:lang w:val="en-US" w:eastAsia="ko-KR"/>
              </w:rPr>
              <w:t> </w:t>
            </w:r>
          </w:p>
        </w:tc>
        <w:tc>
          <w:tcPr>
            <w:tcW w:w="40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8C827B" w14:textId="77777777" w:rsidR="006A242C" w:rsidRPr="00C5022D" w:rsidRDefault="006A242C" w:rsidP="006A242C">
            <w:pPr>
              <w:tabs>
                <w:tab w:val="clear" w:pos="1080"/>
              </w:tabs>
              <w:spacing w:line="240" w:lineRule="auto"/>
              <w:ind w:left="0" w:firstLine="0"/>
              <w:jc w:val="center"/>
              <w:rPr>
                <w:rFonts w:ascii="Times New Roman" w:hAnsi="Times New Roman"/>
                <w:sz w:val="22"/>
                <w:szCs w:val="24"/>
                <w:lang w:val="en-US" w:eastAsia="ko-KR"/>
              </w:rPr>
            </w:pPr>
            <w:r w:rsidRPr="00C5022D">
              <w:rPr>
                <w:rFonts w:ascii="Times New Roman" w:hAnsi="Times New Roman"/>
                <w:color w:val="000000"/>
                <w:sz w:val="22"/>
                <w:szCs w:val="24"/>
                <w:lang w:val="en-US" w:eastAsia="ko-KR"/>
              </w:rPr>
              <w:t> </w:t>
            </w:r>
          </w:p>
        </w:tc>
        <w:tc>
          <w:tcPr>
            <w:tcW w:w="54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769B06" w14:textId="77777777" w:rsidR="006A242C" w:rsidRPr="00C5022D" w:rsidRDefault="006A242C" w:rsidP="006A242C">
            <w:pPr>
              <w:tabs>
                <w:tab w:val="clear" w:pos="1080"/>
              </w:tabs>
              <w:spacing w:line="240" w:lineRule="auto"/>
              <w:ind w:left="0" w:firstLine="0"/>
              <w:jc w:val="center"/>
              <w:rPr>
                <w:rFonts w:ascii="Times New Roman" w:hAnsi="Times New Roman"/>
                <w:sz w:val="22"/>
                <w:szCs w:val="24"/>
                <w:lang w:val="en-US" w:eastAsia="ko-KR"/>
              </w:rPr>
            </w:pPr>
            <w:r w:rsidRPr="00C5022D">
              <w:rPr>
                <w:rFonts w:ascii="Times New Roman" w:hAnsi="Times New Roman"/>
                <w:color w:val="000000"/>
                <w:sz w:val="22"/>
                <w:szCs w:val="24"/>
                <w:lang w:val="en-US" w:eastAsia="ko-KR"/>
              </w:rPr>
              <w:t> </w:t>
            </w:r>
          </w:p>
        </w:tc>
        <w:tc>
          <w:tcPr>
            <w:tcW w:w="49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261636" w14:textId="77777777" w:rsidR="006A242C" w:rsidRPr="00C5022D" w:rsidRDefault="006A242C" w:rsidP="006A242C">
            <w:pPr>
              <w:tabs>
                <w:tab w:val="clear" w:pos="1080"/>
              </w:tabs>
              <w:spacing w:line="240" w:lineRule="auto"/>
              <w:ind w:left="0" w:firstLine="0"/>
              <w:jc w:val="center"/>
              <w:rPr>
                <w:rFonts w:ascii="Times New Roman" w:hAnsi="Times New Roman"/>
                <w:sz w:val="22"/>
                <w:szCs w:val="24"/>
                <w:lang w:val="en-US" w:eastAsia="ko-KR"/>
              </w:rPr>
            </w:pPr>
            <w:r w:rsidRPr="00C5022D">
              <w:rPr>
                <w:rFonts w:ascii="Times New Roman" w:hAnsi="Times New Roman"/>
                <w:color w:val="000000"/>
                <w:sz w:val="22"/>
                <w:szCs w:val="24"/>
                <w:lang w:val="en-US" w:eastAsia="ko-KR"/>
              </w:rPr>
              <w:t> </w:t>
            </w:r>
          </w:p>
        </w:tc>
      </w:tr>
      <w:tr w:rsidR="006A242C" w:rsidRPr="00C5022D" w14:paraId="4206E3AE" w14:textId="77777777" w:rsidTr="00B42ECD">
        <w:trPr>
          <w:jc w:val="center"/>
        </w:trPr>
        <w:tc>
          <w:tcPr>
            <w:tcW w:w="41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5EFBE4E" w14:textId="77777777" w:rsidR="006A242C" w:rsidRPr="00C5022D" w:rsidRDefault="006A242C" w:rsidP="006A242C">
            <w:pPr>
              <w:tabs>
                <w:tab w:val="clear" w:pos="1080"/>
              </w:tabs>
              <w:spacing w:line="240" w:lineRule="auto"/>
              <w:ind w:left="0" w:firstLine="0"/>
              <w:jc w:val="center"/>
              <w:rPr>
                <w:rFonts w:ascii="Times New Roman" w:hAnsi="Times New Roman"/>
                <w:sz w:val="22"/>
                <w:szCs w:val="24"/>
                <w:lang w:val="en-US" w:eastAsia="ko-KR"/>
              </w:rPr>
            </w:pPr>
            <w:r w:rsidRPr="00C5022D">
              <w:rPr>
                <w:rFonts w:ascii="Times New Roman" w:hAnsi="Times New Roman"/>
                <w:color w:val="000000"/>
                <w:sz w:val="22"/>
                <w:szCs w:val="24"/>
                <w:lang w:val="en-US" w:eastAsia="ko-KR"/>
              </w:rPr>
              <w:t> </w:t>
            </w:r>
          </w:p>
        </w:tc>
        <w:tc>
          <w:tcPr>
            <w:tcW w:w="824" w:type="pct"/>
            <w:tcBorders>
              <w:top w:val="nil"/>
              <w:left w:val="nil"/>
              <w:bottom w:val="single" w:sz="8" w:space="0" w:color="auto"/>
              <w:right w:val="single" w:sz="4" w:space="0" w:color="auto"/>
            </w:tcBorders>
            <w:tcMar>
              <w:top w:w="0" w:type="dxa"/>
              <w:left w:w="108" w:type="dxa"/>
              <w:bottom w:w="0" w:type="dxa"/>
              <w:right w:w="108" w:type="dxa"/>
            </w:tcMar>
            <w:hideMark/>
          </w:tcPr>
          <w:p w14:paraId="2964822A" w14:textId="77777777" w:rsidR="006A242C" w:rsidRPr="00C5022D" w:rsidRDefault="006A242C" w:rsidP="006A242C">
            <w:pPr>
              <w:tabs>
                <w:tab w:val="clear" w:pos="1080"/>
              </w:tabs>
              <w:spacing w:line="240" w:lineRule="auto"/>
              <w:ind w:left="0" w:firstLine="0"/>
              <w:jc w:val="center"/>
              <w:rPr>
                <w:rFonts w:ascii="Times New Roman" w:hAnsi="Times New Roman"/>
                <w:sz w:val="22"/>
                <w:szCs w:val="24"/>
                <w:lang w:val="en-US" w:eastAsia="ko-KR"/>
              </w:rPr>
            </w:pPr>
            <w:r w:rsidRPr="00C5022D">
              <w:rPr>
                <w:rFonts w:ascii="Times New Roman" w:hAnsi="Times New Roman"/>
                <w:color w:val="000000"/>
                <w:sz w:val="22"/>
                <w:szCs w:val="24"/>
                <w:lang w:val="en-US" w:eastAsia="ko-KR"/>
              </w:rPr>
              <w:t> </w:t>
            </w:r>
          </w:p>
        </w:tc>
        <w:tc>
          <w:tcPr>
            <w:tcW w:w="893" w:type="pct"/>
            <w:tcBorders>
              <w:top w:val="single" w:sz="4" w:space="0" w:color="auto"/>
              <w:left w:val="single" w:sz="4" w:space="0" w:color="auto"/>
              <w:bottom w:val="single" w:sz="4" w:space="0" w:color="auto"/>
              <w:right w:val="single" w:sz="4" w:space="0" w:color="auto"/>
            </w:tcBorders>
          </w:tcPr>
          <w:p w14:paraId="0FE25835" w14:textId="77777777" w:rsidR="006A242C" w:rsidRPr="00C5022D" w:rsidRDefault="006A242C" w:rsidP="006A242C">
            <w:pPr>
              <w:tabs>
                <w:tab w:val="clear" w:pos="1080"/>
              </w:tabs>
              <w:spacing w:line="240" w:lineRule="auto"/>
              <w:ind w:left="0" w:firstLine="0"/>
              <w:jc w:val="center"/>
              <w:rPr>
                <w:rFonts w:ascii="Times New Roman" w:hAnsi="Times New Roman"/>
                <w:color w:val="000000"/>
                <w:sz w:val="22"/>
                <w:szCs w:val="24"/>
                <w:lang w:val="en-US" w:eastAsia="ko-KR"/>
              </w:rPr>
            </w:pPr>
          </w:p>
        </w:tc>
        <w:tc>
          <w:tcPr>
            <w:tcW w:w="99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95E9FA6" w14:textId="77777777" w:rsidR="006A242C" w:rsidRPr="00C5022D" w:rsidRDefault="006A242C" w:rsidP="006A242C">
            <w:pPr>
              <w:tabs>
                <w:tab w:val="clear" w:pos="1080"/>
              </w:tabs>
              <w:spacing w:line="240" w:lineRule="auto"/>
              <w:ind w:left="0" w:firstLine="0"/>
              <w:jc w:val="center"/>
              <w:rPr>
                <w:rFonts w:ascii="Times New Roman" w:hAnsi="Times New Roman"/>
                <w:sz w:val="22"/>
                <w:szCs w:val="24"/>
                <w:lang w:val="en-US" w:eastAsia="ko-KR"/>
              </w:rPr>
            </w:pPr>
            <w:r w:rsidRPr="00C5022D">
              <w:rPr>
                <w:rFonts w:ascii="Times New Roman" w:hAnsi="Times New Roman"/>
                <w:color w:val="000000"/>
                <w:sz w:val="22"/>
                <w:szCs w:val="24"/>
                <w:lang w:val="en-US" w:eastAsia="ko-KR"/>
              </w:rPr>
              <w:t> </w:t>
            </w:r>
          </w:p>
        </w:tc>
        <w:tc>
          <w:tcPr>
            <w:tcW w:w="439" w:type="pct"/>
            <w:tcBorders>
              <w:top w:val="nil"/>
              <w:left w:val="single" w:sz="4" w:space="0" w:color="auto"/>
              <w:bottom w:val="single" w:sz="8" w:space="0" w:color="auto"/>
              <w:right w:val="single" w:sz="4" w:space="0" w:color="auto"/>
            </w:tcBorders>
            <w:tcMar>
              <w:top w:w="0" w:type="dxa"/>
              <w:left w:w="108" w:type="dxa"/>
              <w:bottom w:w="0" w:type="dxa"/>
              <w:right w:w="108" w:type="dxa"/>
            </w:tcMar>
            <w:hideMark/>
          </w:tcPr>
          <w:p w14:paraId="3E1F9E90" w14:textId="77777777" w:rsidR="006A242C" w:rsidRPr="00C5022D" w:rsidRDefault="006A242C" w:rsidP="006A242C">
            <w:pPr>
              <w:tabs>
                <w:tab w:val="clear" w:pos="1080"/>
              </w:tabs>
              <w:spacing w:line="240" w:lineRule="auto"/>
              <w:ind w:left="0" w:firstLine="0"/>
              <w:jc w:val="center"/>
              <w:rPr>
                <w:rFonts w:ascii="Times New Roman" w:hAnsi="Times New Roman"/>
                <w:sz w:val="22"/>
                <w:szCs w:val="24"/>
                <w:lang w:val="kk-KZ" w:eastAsia="ko-KR"/>
              </w:rPr>
            </w:pPr>
            <w:r w:rsidRPr="00C5022D">
              <w:rPr>
                <w:rFonts w:ascii="Times New Roman" w:hAnsi="Times New Roman"/>
                <w:color w:val="000000"/>
                <w:sz w:val="22"/>
                <w:szCs w:val="24"/>
                <w:lang w:val="kk-KZ" w:eastAsia="ko-KR"/>
              </w:rPr>
              <w:t xml:space="preserve">Барлығы </w:t>
            </w:r>
          </w:p>
        </w:tc>
        <w:tc>
          <w:tcPr>
            <w:tcW w:w="40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12CC82" w14:textId="77777777" w:rsidR="006A242C" w:rsidRPr="00C5022D" w:rsidRDefault="006A242C" w:rsidP="006A242C">
            <w:pPr>
              <w:tabs>
                <w:tab w:val="clear" w:pos="1080"/>
              </w:tabs>
              <w:spacing w:line="240" w:lineRule="auto"/>
              <w:ind w:left="0" w:firstLine="0"/>
              <w:jc w:val="center"/>
              <w:rPr>
                <w:rFonts w:ascii="Times New Roman" w:hAnsi="Times New Roman"/>
                <w:sz w:val="22"/>
                <w:szCs w:val="24"/>
                <w:lang w:val="en-US" w:eastAsia="ko-KR"/>
              </w:rPr>
            </w:pPr>
            <w:r w:rsidRPr="00C5022D">
              <w:rPr>
                <w:rFonts w:ascii="Times New Roman" w:hAnsi="Times New Roman"/>
                <w:color w:val="000000"/>
                <w:sz w:val="22"/>
                <w:szCs w:val="24"/>
                <w:lang w:val="en-US" w:eastAsia="ko-KR"/>
              </w:rPr>
              <w:t> </w:t>
            </w:r>
          </w:p>
        </w:tc>
        <w:tc>
          <w:tcPr>
            <w:tcW w:w="54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3C7B09" w14:textId="77777777" w:rsidR="006A242C" w:rsidRPr="00C5022D" w:rsidRDefault="006A242C" w:rsidP="006A242C">
            <w:pPr>
              <w:tabs>
                <w:tab w:val="clear" w:pos="1080"/>
              </w:tabs>
              <w:spacing w:line="240" w:lineRule="auto"/>
              <w:ind w:left="0" w:firstLine="0"/>
              <w:jc w:val="center"/>
              <w:rPr>
                <w:rFonts w:ascii="Times New Roman" w:hAnsi="Times New Roman"/>
                <w:sz w:val="22"/>
                <w:szCs w:val="24"/>
                <w:lang w:val="en-US" w:eastAsia="ko-KR"/>
              </w:rPr>
            </w:pPr>
            <w:r w:rsidRPr="00C5022D">
              <w:rPr>
                <w:rFonts w:ascii="Times New Roman" w:hAnsi="Times New Roman"/>
                <w:color w:val="000000"/>
                <w:sz w:val="22"/>
                <w:szCs w:val="24"/>
                <w:lang w:val="en-US" w:eastAsia="ko-KR"/>
              </w:rPr>
              <w:t>х</w:t>
            </w:r>
          </w:p>
        </w:tc>
        <w:tc>
          <w:tcPr>
            <w:tcW w:w="49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48B9A6" w14:textId="77777777" w:rsidR="006A242C" w:rsidRPr="00C5022D" w:rsidRDefault="006A242C" w:rsidP="006A242C">
            <w:pPr>
              <w:tabs>
                <w:tab w:val="clear" w:pos="1080"/>
              </w:tabs>
              <w:spacing w:line="240" w:lineRule="auto"/>
              <w:ind w:left="0" w:firstLine="0"/>
              <w:jc w:val="center"/>
              <w:rPr>
                <w:rFonts w:ascii="Times New Roman" w:hAnsi="Times New Roman"/>
                <w:sz w:val="22"/>
                <w:szCs w:val="24"/>
                <w:lang w:val="en-US" w:eastAsia="ko-KR"/>
              </w:rPr>
            </w:pPr>
            <w:r w:rsidRPr="00C5022D">
              <w:rPr>
                <w:rFonts w:ascii="Times New Roman" w:hAnsi="Times New Roman"/>
                <w:color w:val="000000"/>
                <w:sz w:val="22"/>
                <w:szCs w:val="24"/>
                <w:lang w:val="en-US" w:eastAsia="ko-KR"/>
              </w:rPr>
              <w:t> </w:t>
            </w:r>
          </w:p>
        </w:tc>
      </w:tr>
    </w:tbl>
    <w:p w14:paraId="1D5963E7" w14:textId="77777777" w:rsidR="006A242C" w:rsidRPr="00C5022D" w:rsidRDefault="006A242C" w:rsidP="006A242C">
      <w:pPr>
        <w:tabs>
          <w:tab w:val="clear" w:pos="1080"/>
        </w:tabs>
        <w:spacing w:line="240" w:lineRule="auto"/>
        <w:ind w:left="0" w:firstLine="0"/>
        <w:jc w:val="left"/>
        <w:rPr>
          <w:rFonts w:ascii="Times New Roman" w:hAnsi="Times New Roman"/>
          <w:sz w:val="24"/>
          <w:szCs w:val="24"/>
          <w:lang w:val="en-US" w:eastAsia="ko-KR"/>
        </w:rPr>
      </w:pPr>
      <w:r w:rsidRPr="00C5022D">
        <w:rPr>
          <w:rFonts w:ascii="Times New Roman" w:hAnsi="Times New Roman"/>
          <w:sz w:val="24"/>
          <w:szCs w:val="24"/>
          <w:lang w:val="en-US" w:eastAsia="ko-KR"/>
        </w:rPr>
        <w:t> </w:t>
      </w:r>
    </w:p>
    <w:p w14:paraId="095A58A8" w14:textId="77777777" w:rsidR="006A242C" w:rsidRPr="00C5022D" w:rsidRDefault="006A242C" w:rsidP="006A242C">
      <w:pPr>
        <w:tabs>
          <w:tab w:val="clear" w:pos="1080"/>
        </w:tabs>
        <w:spacing w:line="240" w:lineRule="auto"/>
        <w:ind w:left="0" w:firstLine="0"/>
        <w:jc w:val="left"/>
        <w:rPr>
          <w:rFonts w:ascii="Times New Roman" w:hAnsi="Times New Roman"/>
          <w:sz w:val="22"/>
          <w:szCs w:val="24"/>
          <w:lang w:val="en-US" w:eastAsia="ko-KR"/>
        </w:rPr>
      </w:pPr>
      <w:r w:rsidRPr="00C5022D">
        <w:rPr>
          <w:rFonts w:ascii="Times New Roman" w:hAnsi="Times New Roman"/>
          <w:sz w:val="22"/>
          <w:szCs w:val="24"/>
          <w:lang w:val="kk-KZ" w:eastAsia="ko-KR"/>
        </w:rPr>
        <w:t>Тапсырысшыдан алынған қорларды пайдалану туралы мәліметттер</w:t>
      </w:r>
      <w:r w:rsidRPr="00C5022D">
        <w:rPr>
          <w:rFonts w:ascii="Times New Roman" w:hAnsi="Times New Roman"/>
          <w:sz w:val="22"/>
          <w:szCs w:val="24"/>
          <w:lang w:val="en-US" w:eastAsia="ko-KR"/>
        </w:rPr>
        <w:t xml:space="preserve"> </w:t>
      </w:r>
      <w:r w:rsidRPr="00C5022D">
        <w:rPr>
          <w:rFonts w:ascii="Times New Roman" w:hAnsi="Times New Roman"/>
          <w:color w:val="000000"/>
          <w:sz w:val="22"/>
          <w:szCs w:val="24"/>
          <w:lang w:val="en-US" w:eastAsia="ko-KR"/>
        </w:rPr>
        <w:t>_______________________________________________________________________________________________________</w:t>
      </w:r>
    </w:p>
    <w:p w14:paraId="6A07E04C" w14:textId="77777777" w:rsidR="006A242C" w:rsidRPr="00C5022D" w:rsidRDefault="006A242C" w:rsidP="006A242C">
      <w:pPr>
        <w:tabs>
          <w:tab w:val="clear" w:pos="1080"/>
        </w:tabs>
        <w:spacing w:line="240" w:lineRule="auto"/>
        <w:ind w:left="0" w:firstLine="4140"/>
        <w:jc w:val="left"/>
        <w:rPr>
          <w:rFonts w:ascii="Times New Roman" w:hAnsi="Times New Roman"/>
          <w:sz w:val="22"/>
          <w:szCs w:val="24"/>
          <w:lang w:val="kk-KZ" w:eastAsia="ko-KR"/>
        </w:rPr>
      </w:pPr>
      <w:r w:rsidRPr="00C5022D">
        <w:rPr>
          <w:rFonts w:ascii="Times New Roman" w:hAnsi="Times New Roman"/>
          <w:color w:val="000000"/>
          <w:sz w:val="22"/>
          <w:szCs w:val="24"/>
          <w:lang w:val="kk-KZ" w:eastAsia="ko-KR"/>
        </w:rPr>
        <w:t>атауы</w:t>
      </w:r>
      <w:r w:rsidRPr="00C5022D">
        <w:rPr>
          <w:rFonts w:ascii="Times New Roman" w:hAnsi="Times New Roman"/>
          <w:color w:val="000000"/>
          <w:sz w:val="22"/>
          <w:szCs w:val="24"/>
          <w:lang w:val="en-US" w:eastAsia="ko-KR"/>
        </w:rPr>
        <w:t>, мөлшері,</w:t>
      </w:r>
      <w:r w:rsidRPr="00C5022D">
        <w:rPr>
          <w:rFonts w:ascii="Times New Roman" w:hAnsi="Times New Roman"/>
          <w:color w:val="000000"/>
          <w:sz w:val="22"/>
          <w:szCs w:val="24"/>
          <w:lang w:val="kk-KZ" w:eastAsia="ko-KR"/>
        </w:rPr>
        <w:t>құны</w:t>
      </w:r>
    </w:p>
    <w:p w14:paraId="4B34B773" w14:textId="77777777" w:rsidR="006A242C" w:rsidRPr="00C5022D" w:rsidRDefault="006A242C" w:rsidP="006A242C">
      <w:pPr>
        <w:tabs>
          <w:tab w:val="clear" w:pos="1080"/>
        </w:tabs>
        <w:spacing w:line="240" w:lineRule="auto"/>
        <w:ind w:left="0" w:firstLine="0"/>
        <w:rPr>
          <w:rFonts w:ascii="Times New Roman" w:hAnsi="Times New Roman"/>
          <w:color w:val="000000"/>
          <w:sz w:val="22"/>
          <w:szCs w:val="24"/>
          <w:lang w:val="kk-KZ" w:eastAsia="ko-KR"/>
        </w:rPr>
      </w:pPr>
      <w:r w:rsidRPr="00C5022D">
        <w:rPr>
          <w:rFonts w:ascii="Times New Roman" w:hAnsi="Times New Roman"/>
          <w:color w:val="000000"/>
          <w:sz w:val="22"/>
          <w:szCs w:val="24"/>
          <w:lang w:val="kk-KZ" w:eastAsia="ko-KR"/>
        </w:rPr>
        <w:t>Қосымша: Құжаттамалар тізімі, соның ішінде маркетингілік, ғылыми зерттеулер, консультациялық және өзге қызметтер туралы есеп (тер) (оның (олардың) бар болғаны кезде міндетті) _______________ бет</w:t>
      </w:r>
    </w:p>
    <w:p w14:paraId="406E8993" w14:textId="77777777" w:rsidR="006A242C" w:rsidRPr="00C5022D" w:rsidRDefault="006A242C" w:rsidP="006A242C">
      <w:pPr>
        <w:tabs>
          <w:tab w:val="clear" w:pos="1080"/>
        </w:tabs>
        <w:spacing w:line="240" w:lineRule="auto"/>
        <w:ind w:left="0" w:firstLine="0"/>
        <w:rPr>
          <w:rFonts w:ascii="Times New Roman" w:hAnsi="Times New Roman"/>
          <w:sz w:val="24"/>
          <w:szCs w:val="24"/>
          <w:lang w:val="kk-KZ" w:eastAsia="ko-KR"/>
        </w:rPr>
      </w:pPr>
    </w:p>
    <w:tbl>
      <w:tblPr>
        <w:tblW w:w="22222" w:type="dxa"/>
        <w:tblCellMar>
          <w:left w:w="0" w:type="dxa"/>
          <w:right w:w="0" w:type="dxa"/>
        </w:tblCellMar>
        <w:tblLook w:val="04A0" w:firstRow="1" w:lastRow="0" w:firstColumn="1" w:lastColumn="0" w:noHBand="0" w:noVBand="1"/>
      </w:tblPr>
      <w:tblGrid>
        <w:gridCol w:w="5495"/>
        <w:gridCol w:w="9214"/>
        <w:gridCol w:w="7513"/>
      </w:tblGrid>
      <w:tr w:rsidR="006A242C" w:rsidRPr="00C668E3" w14:paraId="7809B7F6" w14:textId="77777777" w:rsidTr="00B42ECD">
        <w:tc>
          <w:tcPr>
            <w:tcW w:w="5495" w:type="dxa"/>
            <w:tcMar>
              <w:top w:w="0" w:type="dxa"/>
              <w:left w:w="108" w:type="dxa"/>
              <w:bottom w:w="0" w:type="dxa"/>
              <w:right w:w="108" w:type="dxa"/>
            </w:tcMar>
            <w:hideMark/>
          </w:tcPr>
          <w:p w14:paraId="6BA09B39" w14:textId="77777777" w:rsidR="006A242C" w:rsidRPr="00C5022D" w:rsidRDefault="006A242C" w:rsidP="006A242C">
            <w:pPr>
              <w:tabs>
                <w:tab w:val="clear" w:pos="1080"/>
              </w:tabs>
              <w:spacing w:line="240" w:lineRule="auto"/>
              <w:ind w:left="0" w:firstLine="0"/>
              <w:jc w:val="left"/>
              <w:rPr>
                <w:rFonts w:ascii="Times New Roman" w:hAnsi="Times New Roman"/>
                <w:sz w:val="22"/>
                <w:szCs w:val="24"/>
                <w:lang w:val="kk-KZ" w:eastAsia="ko-KR"/>
              </w:rPr>
            </w:pPr>
            <w:r w:rsidRPr="00C5022D">
              <w:rPr>
                <w:rFonts w:ascii="Times New Roman" w:hAnsi="Times New Roman"/>
                <w:b/>
                <w:sz w:val="22"/>
                <w:szCs w:val="24"/>
                <w:lang w:val="kk-KZ" w:eastAsia="ko-KR"/>
              </w:rPr>
              <w:t>Тапсырды</w:t>
            </w:r>
            <w:r w:rsidRPr="00C5022D">
              <w:rPr>
                <w:rFonts w:ascii="Times New Roman" w:hAnsi="Times New Roman"/>
                <w:sz w:val="22"/>
                <w:szCs w:val="24"/>
                <w:lang w:val="kk-KZ" w:eastAsia="ko-KR"/>
              </w:rPr>
              <w:t xml:space="preserve"> (Орындаушы)</w:t>
            </w:r>
            <w:r w:rsidRPr="00C5022D">
              <w:rPr>
                <w:rFonts w:ascii="Times New Roman" w:hAnsi="Times New Roman"/>
                <w:color w:val="000000"/>
                <w:sz w:val="22"/>
                <w:szCs w:val="24"/>
                <w:lang w:val="kk-KZ" w:eastAsia="ko-KR"/>
              </w:rPr>
              <w:t>_____/_____/____</w:t>
            </w:r>
          </w:p>
          <w:p w14:paraId="0B6FDD36" w14:textId="77777777" w:rsidR="006A242C" w:rsidRPr="00C5022D" w:rsidRDefault="006A242C" w:rsidP="006A242C">
            <w:pPr>
              <w:tabs>
                <w:tab w:val="clear" w:pos="1080"/>
              </w:tabs>
              <w:spacing w:line="240" w:lineRule="auto"/>
              <w:ind w:left="0" w:firstLine="0"/>
              <w:jc w:val="left"/>
              <w:rPr>
                <w:rFonts w:ascii="Times New Roman" w:hAnsi="Times New Roman"/>
                <w:sz w:val="22"/>
                <w:szCs w:val="24"/>
                <w:lang w:val="kk-KZ" w:eastAsia="ko-KR"/>
              </w:rPr>
            </w:pPr>
            <w:r w:rsidRPr="00C5022D">
              <w:rPr>
                <w:rFonts w:ascii="Times New Roman" w:hAnsi="Times New Roman"/>
                <w:sz w:val="22"/>
                <w:szCs w:val="24"/>
                <w:lang w:val="kk-KZ" w:eastAsia="ko-KR"/>
              </w:rPr>
              <w:t>қызметі   қолы   әріппен жазу</w:t>
            </w:r>
          </w:p>
        </w:tc>
        <w:tc>
          <w:tcPr>
            <w:tcW w:w="9214" w:type="dxa"/>
          </w:tcPr>
          <w:p w14:paraId="5D860BB3" w14:textId="77777777" w:rsidR="006A242C" w:rsidRPr="00C5022D" w:rsidRDefault="006A242C" w:rsidP="006A242C">
            <w:pPr>
              <w:tabs>
                <w:tab w:val="clear" w:pos="1080"/>
              </w:tabs>
              <w:spacing w:line="240" w:lineRule="auto"/>
              <w:ind w:left="0" w:firstLine="0"/>
              <w:jc w:val="left"/>
              <w:rPr>
                <w:rFonts w:ascii="Times New Roman" w:hAnsi="Times New Roman"/>
                <w:sz w:val="22"/>
                <w:szCs w:val="24"/>
                <w:lang w:val="kk-KZ" w:eastAsia="ko-KR"/>
              </w:rPr>
            </w:pPr>
            <w:r w:rsidRPr="00C5022D">
              <w:rPr>
                <w:rFonts w:ascii="Times New Roman" w:hAnsi="Times New Roman"/>
                <w:b/>
                <w:sz w:val="22"/>
                <w:szCs w:val="24"/>
                <w:lang w:val="kk-KZ" w:eastAsia="ko-KR"/>
              </w:rPr>
              <w:t xml:space="preserve">Қабылдады </w:t>
            </w:r>
            <w:r w:rsidRPr="00C5022D">
              <w:rPr>
                <w:rFonts w:ascii="Times New Roman" w:hAnsi="Times New Roman"/>
                <w:sz w:val="22"/>
                <w:szCs w:val="24"/>
                <w:lang w:val="kk-KZ" w:eastAsia="ko-KR"/>
              </w:rPr>
              <w:t xml:space="preserve">(Тапсырысшы)  2016 жылғы ______ № ___ сенімхат негізінде әрекет ететін Бас директордың геология жөніндегі орынбасары /____________/ И.Ж.Досмұхамбетов      қызметі                                                                   қолы   әріппен жазу        </w:t>
            </w:r>
          </w:p>
        </w:tc>
        <w:tc>
          <w:tcPr>
            <w:tcW w:w="7513" w:type="dxa"/>
            <w:tcMar>
              <w:top w:w="0" w:type="dxa"/>
              <w:left w:w="108" w:type="dxa"/>
              <w:bottom w:w="0" w:type="dxa"/>
              <w:right w:w="108" w:type="dxa"/>
            </w:tcMar>
          </w:tcPr>
          <w:p w14:paraId="7A7BBCDF" w14:textId="77777777" w:rsidR="006A242C" w:rsidRPr="00C5022D" w:rsidRDefault="006A242C" w:rsidP="006A242C">
            <w:pPr>
              <w:tabs>
                <w:tab w:val="clear" w:pos="1080"/>
              </w:tabs>
              <w:spacing w:line="240" w:lineRule="auto"/>
              <w:ind w:left="0" w:firstLine="0"/>
              <w:jc w:val="left"/>
              <w:rPr>
                <w:rFonts w:ascii="Times New Roman" w:hAnsi="Times New Roman"/>
                <w:sz w:val="24"/>
                <w:szCs w:val="24"/>
                <w:lang w:val="kk-KZ" w:eastAsia="ko-KR"/>
              </w:rPr>
            </w:pPr>
          </w:p>
        </w:tc>
      </w:tr>
      <w:tr w:rsidR="006A242C" w:rsidRPr="00C668E3" w14:paraId="67352762" w14:textId="77777777" w:rsidTr="00B42ECD">
        <w:tc>
          <w:tcPr>
            <w:tcW w:w="5495" w:type="dxa"/>
            <w:tcMar>
              <w:top w:w="0" w:type="dxa"/>
              <w:left w:w="108" w:type="dxa"/>
              <w:bottom w:w="0" w:type="dxa"/>
              <w:right w:w="108" w:type="dxa"/>
            </w:tcMar>
            <w:hideMark/>
          </w:tcPr>
          <w:p w14:paraId="27E34970" w14:textId="77777777" w:rsidR="006A242C" w:rsidRPr="00C5022D" w:rsidRDefault="006A242C" w:rsidP="006A242C">
            <w:pPr>
              <w:tabs>
                <w:tab w:val="clear" w:pos="1080"/>
              </w:tabs>
              <w:spacing w:line="240" w:lineRule="auto"/>
              <w:ind w:left="0" w:firstLine="0"/>
              <w:jc w:val="left"/>
              <w:rPr>
                <w:rFonts w:ascii="Times New Roman" w:hAnsi="Times New Roman"/>
                <w:sz w:val="22"/>
                <w:szCs w:val="24"/>
                <w:lang w:val="kk-KZ" w:eastAsia="ko-KR"/>
              </w:rPr>
            </w:pPr>
            <w:r w:rsidRPr="00C5022D">
              <w:rPr>
                <w:rFonts w:ascii="Times New Roman" w:hAnsi="Times New Roman"/>
                <w:color w:val="000000"/>
                <w:sz w:val="22"/>
                <w:szCs w:val="24"/>
                <w:lang w:val="kk-KZ" w:eastAsia="ko-KR"/>
              </w:rPr>
              <w:t> </w:t>
            </w:r>
          </w:p>
        </w:tc>
        <w:tc>
          <w:tcPr>
            <w:tcW w:w="9214" w:type="dxa"/>
          </w:tcPr>
          <w:p w14:paraId="558504E9" w14:textId="77777777" w:rsidR="006A242C" w:rsidRPr="00C5022D" w:rsidRDefault="006A242C" w:rsidP="006A242C">
            <w:pPr>
              <w:tabs>
                <w:tab w:val="clear" w:pos="1080"/>
              </w:tabs>
              <w:spacing w:line="240" w:lineRule="auto"/>
              <w:ind w:left="0" w:firstLine="0"/>
              <w:jc w:val="left"/>
              <w:rPr>
                <w:rFonts w:ascii="Times New Roman" w:hAnsi="Times New Roman"/>
                <w:sz w:val="22"/>
                <w:szCs w:val="24"/>
                <w:lang w:val="kk-KZ" w:eastAsia="ko-KR"/>
              </w:rPr>
            </w:pPr>
            <w:r w:rsidRPr="00C5022D">
              <w:rPr>
                <w:rFonts w:ascii="Times New Roman" w:hAnsi="Times New Roman"/>
                <w:color w:val="000000"/>
                <w:sz w:val="22"/>
                <w:szCs w:val="24"/>
                <w:lang w:val="kk-KZ" w:eastAsia="ko-KR"/>
              </w:rPr>
              <w:t> </w:t>
            </w:r>
          </w:p>
        </w:tc>
        <w:tc>
          <w:tcPr>
            <w:tcW w:w="7513" w:type="dxa"/>
            <w:tcMar>
              <w:top w:w="0" w:type="dxa"/>
              <w:left w:w="108" w:type="dxa"/>
              <w:bottom w:w="0" w:type="dxa"/>
              <w:right w:w="108" w:type="dxa"/>
            </w:tcMar>
          </w:tcPr>
          <w:p w14:paraId="6B1A3376" w14:textId="77777777" w:rsidR="006A242C" w:rsidRPr="00C5022D" w:rsidRDefault="006A242C" w:rsidP="006A242C">
            <w:pPr>
              <w:tabs>
                <w:tab w:val="clear" w:pos="1080"/>
              </w:tabs>
              <w:spacing w:line="240" w:lineRule="auto"/>
              <w:ind w:left="0" w:firstLine="0"/>
              <w:jc w:val="left"/>
              <w:rPr>
                <w:rFonts w:ascii="Times New Roman" w:hAnsi="Times New Roman"/>
                <w:sz w:val="24"/>
                <w:szCs w:val="24"/>
                <w:lang w:val="kk-KZ" w:eastAsia="ko-KR"/>
              </w:rPr>
            </w:pPr>
          </w:p>
        </w:tc>
      </w:tr>
      <w:tr w:rsidR="006A242C" w:rsidRPr="00C5022D" w14:paraId="36F3DD17" w14:textId="77777777" w:rsidTr="00B42ECD">
        <w:tc>
          <w:tcPr>
            <w:tcW w:w="5495" w:type="dxa"/>
            <w:tcMar>
              <w:top w:w="0" w:type="dxa"/>
              <w:left w:w="108" w:type="dxa"/>
              <w:bottom w:w="0" w:type="dxa"/>
              <w:right w:w="108" w:type="dxa"/>
            </w:tcMar>
            <w:hideMark/>
          </w:tcPr>
          <w:p w14:paraId="7D34BBA1" w14:textId="77777777" w:rsidR="006A242C" w:rsidRPr="00C5022D" w:rsidRDefault="006A242C" w:rsidP="006A242C">
            <w:pPr>
              <w:tabs>
                <w:tab w:val="clear" w:pos="1080"/>
              </w:tabs>
              <w:spacing w:line="240" w:lineRule="auto"/>
              <w:ind w:left="0" w:firstLine="0"/>
              <w:jc w:val="left"/>
              <w:rPr>
                <w:rFonts w:ascii="Times New Roman" w:hAnsi="Times New Roman"/>
                <w:sz w:val="22"/>
                <w:szCs w:val="24"/>
                <w:lang w:val="en-US" w:eastAsia="ko-KR"/>
              </w:rPr>
            </w:pPr>
            <w:r w:rsidRPr="00C5022D">
              <w:rPr>
                <w:rFonts w:ascii="Times New Roman" w:hAnsi="Times New Roman"/>
                <w:color w:val="000000"/>
                <w:sz w:val="22"/>
                <w:szCs w:val="24"/>
                <w:lang w:val="en-US" w:eastAsia="ko-KR"/>
              </w:rPr>
              <w:t>М.О.</w:t>
            </w:r>
          </w:p>
        </w:tc>
        <w:tc>
          <w:tcPr>
            <w:tcW w:w="9214" w:type="dxa"/>
          </w:tcPr>
          <w:p w14:paraId="6B0F184E" w14:textId="77777777" w:rsidR="006A242C" w:rsidRPr="00C5022D" w:rsidRDefault="006A242C" w:rsidP="006A242C">
            <w:pPr>
              <w:tabs>
                <w:tab w:val="clear" w:pos="1080"/>
              </w:tabs>
              <w:spacing w:line="240" w:lineRule="auto"/>
              <w:ind w:left="0" w:firstLine="0"/>
              <w:jc w:val="left"/>
              <w:rPr>
                <w:rFonts w:ascii="Times New Roman" w:hAnsi="Times New Roman"/>
                <w:sz w:val="22"/>
                <w:szCs w:val="24"/>
                <w:lang w:val="en-US" w:eastAsia="ko-KR"/>
              </w:rPr>
            </w:pPr>
            <w:r w:rsidRPr="00C5022D">
              <w:rPr>
                <w:rFonts w:ascii="Times New Roman" w:hAnsi="Times New Roman"/>
                <w:color w:val="000000"/>
                <w:sz w:val="22"/>
                <w:szCs w:val="24"/>
                <w:lang w:val="en-US" w:eastAsia="ko-KR"/>
              </w:rPr>
              <w:t>М.О.</w:t>
            </w:r>
          </w:p>
        </w:tc>
        <w:tc>
          <w:tcPr>
            <w:tcW w:w="7513" w:type="dxa"/>
            <w:tcMar>
              <w:top w:w="0" w:type="dxa"/>
              <w:left w:w="108" w:type="dxa"/>
              <w:bottom w:w="0" w:type="dxa"/>
              <w:right w:w="108" w:type="dxa"/>
            </w:tcMar>
          </w:tcPr>
          <w:p w14:paraId="3D245C40" w14:textId="77777777" w:rsidR="006A242C" w:rsidRPr="00C5022D" w:rsidRDefault="006A242C" w:rsidP="006A242C">
            <w:pPr>
              <w:tabs>
                <w:tab w:val="clear" w:pos="1080"/>
              </w:tabs>
              <w:spacing w:line="240" w:lineRule="auto"/>
              <w:ind w:left="0" w:firstLine="0"/>
              <w:jc w:val="left"/>
              <w:rPr>
                <w:rFonts w:ascii="Times New Roman" w:hAnsi="Times New Roman"/>
                <w:sz w:val="24"/>
                <w:szCs w:val="24"/>
                <w:lang w:val="en-US" w:eastAsia="ko-KR"/>
              </w:rPr>
            </w:pPr>
          </w:p>
        </w:tc>
      </w:tr>
    </w:tbl>
    <w:p w14:paraId="44758D07" w14:textId="77777777" w:rsidR="006A242C" w:rsidRPr="00C5022D" w:rsidRDefault="006A242C" w:rsidP="006A242C">
      <w:pPr>
        <w:tabs>
          <w:tab w:val="clear" w:pos="1080"/>
        </w:tabs>
        <w:spacing w:line="240" w:lineRule="auto"/>
        <w:ind w:left="0" w:firstLine="400"/>
        <w:rPr>
          <w:rFonts w:ascii="Times New Roman" w:hAnsi="Times New Roman"/>
          <w:sz w:val="24"/>
          <w:szCs w:val="24"/>
          <w:lang w:val="en-US" w:eastAsia="ko-KR"/>
        </w:rPr>
      </w:pPr>
      <w:r w:rsidRPr="00C5022D">
        <w:rPr>
          <w:rFonts w:ascii="Times New Roman" w:hAnsi="Times New Roman"/>
          <w:color w:val="000000"/>
          <w:sz w:val="24"/>
          <w:szCs w:val="24"/>
          <w:lang w:val="en-US" w:eastAsia="ko-KR"/>
        </w:rPr>
        <w:t> </w:t>
      </w:r>
    </w:p>
    <w:p w14:paraId="6CB01EEE" w14:textId="77777777" w:rsidR="006A242C" w:rsidRPr="00C5022D" w:rsidRDefault="006A242C" w:rsidP="006A242C">
      <w:pPr>
        <w:tabs>
          <w:tab w:val="clear" w:pos="1080"/>
        </w:tabs>
        <w:spacing w:line="240" w:lineRule="auto"/>
        <w:ind w:left="0" w:firstLine="400"/>
        <w:rPr>
          <w:rFonts w:ascii="Times New Roman" w:hAnsi="Times New Roman"/>
          <w:szCs w:val="24"/>
          <w:lang w:val="en-US" w:eastAsia="ko-KR"/>
        </w:rPr>
      </w:pPr>
      <w:r w:rsidRPr="00C5022D">
        <w:rPr>
          <w:rFonts w:ascii="Times New Roman" w:hAnsi="Times New Roman"/>
          <w:color w:val="000000"/>
          <w:szCs w:val="24"/>
          <w:lang w:val="en-US" w:eastAsia="ko-KR"/>
        </w:rPr>
        <w:t>*</w:t>
      </w:r>
      <w:r w:rsidRPr="00C5022D">
        <w:rPr>
          <w:rFonts w:ascii="Times New Roman" w:hAnsi="Times New Roman"/>
          <w:color w:val="000000"/>
          <w:szCs w:val="24"/>
          <w:lang w:val="kk-KZ" w:eastAsia="ko-KR"/>
        </w:rPr>
        <w:t>Құрылыс-монтаж жұмыстарын қоспағанда, орындалған жұмыстарды (көрсетілген қызметтерді) қабылдау-тапсыру үшін қолданылады</w:t>
      </w:r>
      <w:r w:rsidRPr="00C5022D">
        <w:rPr>
          <w:rFonts w:ascii="Times New Roman" w:hAnsi="Times New Roman"/>
          <w:color w:val="000000"/>
          <w:szCs w:val="24"/>
          <w:lang w:val="en-US" w:eastAsia="ko-KR"/>
        </w:rPr>
        <w:t>.</w:t>
      </w:r>
    </w:p>
    <w:p w14:paraId="3B9F850D" w14:textId="77777777" w:rsidR="006A242C" w:rsidRPr="00C5022D" w:rsidRDefault="006A242C" w:rsidP="006A242C">
      <w:pPr>
        <w:tabs>
          <w:tab w:val="clear" w:pos="1080"/>
        </w:tabs>
        <w:spacing w:line="240" w:lineRule="auto"/>
        <w:ind w:left="0" w:firstLine="400"/>
        <w:rPr>
          <w:rFonts w:ascii="Times New Roman" w:hAnsi="Times New Roman"/>
          <w:szCs w:val="24"/>
          <w:lang w:val="kk-KZ" w:eastAsia="ko-KR"/>
        </w:rPr>
      </w:pPr>
      <w:r w:rsidRPr="00C5022D">
        <w:rPr>
          <w:rFonts w:ascii="Times New Roman" w:hAnsi="Times New Roman"/>
          <w:color w:val="000000"/>
          <w:szCs w:val="24"/>
          <w:lang w:val="en-US" w:eastAsia="ko-KR"/>
        </w:rPr>
        <w:t>**</w:t>
      </w:r>
      <w:r w:rsidRPr="00C5022D">
        <w:rPr>
          <w:rFonts w:ascii="Times New Roman" w:hAnsi="Times New Roman"/>
          <w:color w:val="000000"/>
          <w:szCs w:val="24"/>
          <w:lang w:val="kk-KZ" w:eastAsia="ko-KR"/>
        </w:rPr>
        <w:t>Егер</w:t>
      </w:r>
      <w:r w:rsidRPr="00C5022D">
        <w:rPr>
          <w:rFonts w:ascii="Times New Roman" w:hAnsi="Times New Roman"/>
          <w:szCs w:val="24"/>
          <w:lang w:val="kk-KZ" w:eastAsia="ko-KR"/>
        </w:rPr>
        <w:t xml:space="preserve"> орындалған жұмыстардың (көрсетілген қызметтердің) күні түрлі мерзімде, сондай-ақ жұмыстардың (көрсетілген қызметтердің) күні және жұмыстарға (қызметтерге) (қабылдау) қол қою күні әр түрлі болған жағдайда толтырылады.</w:t>
      </w:r>
    </w:p>
    <w:p w14:paraId="71C00F79" w14:textId="77777777" w:rsidR="006A242C" w:rsidRPr="00C5022D" w:rsidRDefault="006A242C" w:rsidP="006A242C">
      <w:pPr>
        <w:tabs>
          <w:tab w:val="clear" w:pos="1080"/>
        </w:tabs>
        <w:spacing w:line="240" w:lineRule="auto"/>
        <w:ind w:left="0" w:firstLine="400"/>
        <w:rPr>
          <w:rFonts w:ascii="Times New Roman" w:hAnsi="Times New Roman"/>
          <w:sz w:val="24"/>
          <w:szCs w:val="24"/>
          <w:lang w:val="kk-KZ" w:eastAsia="ko-KR"/>
        </w:rPr>
      </w:pPr>
      <w:r w:rsidRPr="00C5022D">
        <w:rPr>
          <w:rFonts w:ascii="Times New Roman" w:hAnsi="Times New Roman"/>
          <w:szCs w:val="24"/>
          <w:lang w:val="kk-KZ" w:eastAsia="ko-KR"/>
        </w:rPr>
        <w:t xml:space="preserve"> </w:t>
      </w:r>
      <w:r w:rsidRPr="00C5022D">
        <w:rPr>
          <w:rFonts w:ascii="Times New Roman" w:hAnsi="Times New Roman"/>
          <w:color w:val="000000"/>
          <w:szCs w:val="24"/>
          <w:lang w:val="kk-KZ" w:eastAsia="ko-KR"/>
        </w:rPr>
        <w:t xml:space="preserve"> ***</w:t>
      </w:r>
      <w:r w:rsidRPr="00C5022D">
        <w:rPr>
          <w:rFonts w:ascii="Times New Roman" w:hAnsi="Times New Roman"/>
          <w:szCs w:val="24"/>
          <w:lang w:val="kk-KZ" w:eastAsia="ko-KR"/>
        </w:rPr>
        <w:t xml:space="preserve"> Ғылыми зерттеулер, маркетингілік, консультациялық және өзге қызметтер туралы есеп болған жағдайда толтырылады.</w:t>
      </w:r>
    </w:p>
    <w:p w14:paraId="701E874C" w14:textId="77777777" w:rsidR="006A242C" w:rsidRPr="00C5022D" w:rsidRDefault="006A242C" w:rsidP="006A242C">
      <w:pPr>
        <w:tabs>
          <w:tab w:val="clear" w:pos="1080"/>
        </w:tabs>
        <w:spacing w:line="240" w:lineRule="auto"/>
        <w:ind w:left="0" w:firstLine="0"/>
        <w:jc w:val="left"/>
        <w:rPr>
          <w:rFonts w:ascii="Times New Roman" w:hAnsi="Times New Roman"/>
          <w:sz w:val="24"/>
          <w:szCs w:val="24"/>
          <w:lang w:val="kk-KZ" w:eastAsia="ko-KR"/>
        </w:rPr>
      </w:pPr>
    </w:p>
    <w:p w14:paraId="5E394FA4" w14:textId="77777777" w:rsidR="006A242C" w:rsidRPr="00C5022D" w:rsidRDefault="006A242C" w:rsidP="006A242C">
      <w:pPr>
        <w:keepLines/>
        <w:widowControl w:val="0"/>
        <w:tabs>
          <w:tab w:val="clear" w:pos="1080"/>
        </w:tabs>
        <w:autoSpaceDE w:val="0"/>
        <w:spacing w:line="240" w:lineRule="auto"/>
        <w:ind w:left="0" w:firstLine="0"/>
        <w:jc w:val="left"/>
        <w:rPr>
          <w:rFonts w:ascii="Times New Roman" w:hAnsi="Times New Roman"/>
          <w:b/>
          <w:sz w:val="24"/>
          <w:szCs w:val="24"/>
          <w:lang w:val="kk-KZ" w:eastAsia="kk-KZ" w:bidi="kk-KZ"/>
        </w:rPr>
      </w:pPr>
      <w:r w:rsidRPr="00C5022D">
        <w:rPr>
          <w:rFonts w:ascii="Times New Roman" w:hAnsi="Times New Roman"/>
          <w:sz w:val="24"/>
          <w:szCs w:val="24"/>
          <w:lang w:val="kk-KZ" w:eastAsia="ko-KR"/>
        </w:rPr>
        <w:t xml:space="preserve">                                                            </w:t>
      </w:r>
      <w:r w:rsidRPr="00C5022D">
        <w:rPr>
          <w:rFonts w:ascii="Times New Roman" w:hAnsi="Times New Roman"/>
          <w:b/>
          <w:sz w:val="24"/>
          <w:szCs w:val="24"/>
          <w:lang w:val="kk-KZ" w:eastAsia="kk-KZ" w:bidi="kk-KZ"/>
        </w:rPr>
        <w:t>ТАПСЫРЫСШЫ                                               ОРЫНДАУШЫ</w:t>
      </w:r>
    </w:p>
    <w:p w14:paraId="57B1291C" w14:textId="77777777" w:rsidR="006A242C" w:rsidRPr="00C5022D" w:rsidRDefault="006A242C" w:rsidP="006A242C">
      <w:pPr>
        <w:tabs>
          <w:tab w:val="clear" w:pos="1080"/>
        </w:tabs>
        <w:spacing w:line="240" w:lineRule="auto"/>
        <w:ind w:left="0" w:firstLine="0"/>
        <w:jc w:val="left"/>
        <w:rPr>
          <w:rFonts w:ascii="Times New Roman" w:hAnsi="Times New Roman"/>
          <w:b/>
          <w:sz w:val="24"/>
          <w:szCs w:val="24"/>
          <w:lang w:val="kk-KZ" w:eastAsia="kk-KZ" w:bidi="kk-KZ"/>
        </w:rPr>
      </w:pPr>
      <w:r w:rsidRPr="00C5022D">
        <w:rPr>
          <w:rFonts w:ascii="Times New Roman" w:hAnsi="Times New Roman"/>
          <w:b/>
          <w:sz w:val="24"/>
          <w:szCs w:val="24"/>
          <w:lang w:val="kk-KZ" w:eastAsia="kk-KZ" w:bidi="kk-KZ"/>
        </w:rPr>
        <w:t xml:space="preserve">                                                            Бас директор                                                        </w:t>
      </w:r>
    </w:p>
    <w:p w14:paraId="4282EB8B" w14:textId="77777777" w:rsidR="006A242C" w:rsidRPr="00C5022D" w:rsidRDefault="006A242C" w:rsidP="006A242C">
      <w:pPr>
        <w:tabs>
          <w:tab w:val="clear" w:pos="1080"/>
        </w:tabs>
        <w:spacing w:line="240" w:lineRule="auto"/>
        <w:ind w:left="0" w:firstLine="0"/>
        <w:rPr>
          <w:rFonts w:ascii="Times New Roman" w:eastAsia="Malgun Gothic" w:hAnsi="Times New Roman"/>
          <w:b/>
          <w:bCs/>
          <w:sz w:val="24"/>
          <w:szCs w:val="24"/>
          <w:lang w:val="kk-KZ" w:eastAsia="ko-KR"/>
        </w:rPr>
      </w:pPr>
      <w:r w:rsidRPr="00C5022D">
        <w:rPr>
          <w:rFonts w:ascii="Times New Roman" w:hAnsi="Times New Roman"/>
          <w:b/>
          <w:sz w:val="24"/>
          <w:szCs w:val="24"/>
          <w:lang w:val="ru-RU" w:eastAsia="kk-KZ" w:bidi="kk-KZ"/>
        </w:rPr>
        <w:t xml:space="preserve">                                                            </w:t>
      </w:r>
      <w:r w:rsidRPr="00C5022D">
        <w:rPr>
          <w:rFonts w:ascii="Times New Roman" w:hAnsi="Times New Roman"/>
          <w:b/>
          <w:sz w:val="24"/>
          <w:szCs w:val="24"/>
          <w:lang w:val="kk-KZ" w:eastAsia="kk-KZ" w:bidi="kk-KZ"/>
        </w:rPr>
        <w:t xml:space="preserve">«Жамбыл Петролеум»  ЖШС                          </w:t>
      </w:r>
    </w:p>
    <w:p w14:paraId="3392FB34" w14:textId="77777777" w:rsidR="006A242C" w:rsidRPr="00C5022D" w:rsidRDefault="006A242C" w:rsidP="006A242C">
      <w:pPr>
        <w:tabs>
          <w:tab w:val="clear" w:pos="1080"/>
        </w:tabs>
        <w:autoSpaceDE w:val="0"/>
        <w:spacing w:line="240" w:lineRule="auto"/>
        <w:ind w:left="0" w:firstLine="0"/>
        <w:jc w:val="left"/>
        <w:rPr>
          <w:rFonts w:ascii="Times New Roman" w:hAnsi="Times New Roman"/>
          <w:b/>
          <w:sz w:val="24"/>
          <w:szCs w:val="24"/>
          <w:lang w:val="kk-KZ" w:eastAsia="kk-KZ" w:bidi="kk-KZ"/>
        </w:rPr>
      </w:pPr>
      <w:r w:rsidRPr="00C5022D">
        <w:rPr>
          <w:rFonts w:ascii="Times New Roman" w:hAnsi="Times New Roman"/>
          <w:b/>
          <w:sz w:val="24"/>
          <w:szCs w:val="24"/>
          <w:lang w:val="kk-KZ" w:eastAsia="kk-KZ" w:bidi="kk-KZ"/>
        </w:rPr>
        <w:t xml:space="preserve">                                                            </w:t>
      </w:r>
    </w:p>
    <w:p w14:paraId="28BBCD36" w14:textId="77777777" w:rsidR="006A242C" w:rsidRPr="00C5022D" w:rsidRDefault="006A242C" w:rsidP="006A242C">
      <w:pPr>
        <w:tabs>
          <w:tab w:val="clear" w:pos="1080"/>
        </w:tabs>
        <w:autoSpaceDE w:val="0"/>
        <w:spacing w:line="240" w:lineRule="auto"/>
        <w:ind w:left="0" w:firstLine="0"/>
        <w:jc w:val="left"/>
        <w:rPr>
          <w:rFonts w:ascii="Times New Roman" w:eastAsia="Calibri" w:hAnsi="Times New Roman"/>
          <w:b/>
          <w:sz w:val="24"/>
          <w:szCs w:val="24"/>
          <w:lang w:val="kk-KZ" w:eastAsia="en-US"/>
        </w:rPr>
      </w:pPr>
      <w:r w:rsidRPr="00C5022D">
        <w:rPr>
          <w:rFonts w:ascii="Times New Roman" w:hAnsi="Times New Roman"/>
          <w:b/>
          <w:sz w:val="24"/>
          <w:szCs w:val="24"/>
          <w:lang w:val="kk-KZ" w:eastAsia="kk-KZ" w:bidi="kk-KZ"/>
        </w:rPr>
        <w:t xml:space="preserve">                                                              </w:t>
      </w:r>
      <w:r w:rsidRPr="00C5022D">
        <w:rPr>
          <w:rFonts w:ascii="Times New Roman" w:eastAsia="Calibri" w:hAnsi="Times New Roman"/>
          <w:b/>
          <w:sz w:val="24"/>
          <w:szCs w:val="24"/>
          <w:lang w:val="kk-KZ" w:eastAsia="kk-KZ" w:bidi="kk-KZ"/>
        </w:rPr>
        <w:t xml:space="preserve">__________________Елеусінов Х.Т.               </w:t>
      </w:r>
      <w:r w:rsidRPr="00C5022D">
        <w:rPr>
          <w:rFonts w:ascii="Times New Roman" w:eastAsia="Calibri" w:hAnsi="Times New Roman"/>
          <w:b/>
          <w:sz w:val="24"/>
          <w:szCs w:val="24"/>
          <w:lang w:val="kk-KZ" w:eastAsia="en-US"/>
        </w:rPr>
        <w:t xml:space="preserve">_______________ </w:t>
      </w:r>
    </w:p>
    <w:p w14:paraId="542DF3E5" w14:textId="00B88E12" w:rsidR="006A242C" w:rsidRPr="00C5022D" w:rsidRDefault="006A242C" w:rsidP="00E21223">
      <w:pPr>
        <w:autoSpaceDE w:val="0"/>
        <w:autoSpaceDN w:val="0"/>
        <w:adjustRightInd w:val="0"/>
        <w:ind w:left="0" w:right="113" w:firstLine="0"/>
        <w:jc w:val="center"/>
        <w:rPr>
          <w:rFonts w:ascii="Times New Roman" w:hAnsi="Times New Roman"/>
          <w:lang w:val="kk-KZ"/>
        </w:rPr>
      </w:pPr>
      <w:r w:rsidRPr="00C5022D">
        <w:rPr>
          <w:rFonts w:ascii="Times New Roman" w:hAnsi="Times New Roman"/>
          <w:b/>
          <w:sz w:val="24"/>
          <w:szCs w:val="24"/>
          <w:lang w:val="kk-KZ" w:eastAsia="ko-KR"/>
        </w:rPr>
        <w:t xml:space="preserve">                                                          М.О.                                                                                  М.О</w:t>
      </w:r>
    </w:p>
    <w:p w14:paraId="01F27661" w14:textId="77777777" w:rsidR="006A242C" w:rsidRPr="00C5022D" w:rsidRDefault="006A242C" w:rsidP="00064681">
      <w:pPr>
        <w:autoSpaceDE w:val="0"/>
        <w:autoSpaceDN w:val="0"/>
        <w:adjustRightInd w:val="0"/>
        <w:ind w:left="0" w:right="113" w:firstLine="0"/>
        <w:jc w:val="right"/>
        <w:rPr>
          <w:rFonts w:ascii="Times New Roman" w:hAnsi="Times New Roman"/>
          <w:lang w:val="kk-KZ"/>
        </w:rPr>
      </w:pPr>
    </w:p>
    <w:p w14:paraId="4DB42714" w14:textId="77777777" w:rsidR="006A242C" w:rsidRPr="00C5022D" w:rsidRDefault="006A242C" w:rsidP="00064681">
      <w:pPr>
        <w:autoSpaceDE w:val="0"/>
        <w:autoSpaceDN w:val="0"/>
        <w:adjustRightInd w:val="0"/>
        <w:ind w:left="0" w:right="113" w:firstLine="0"/>
        <w:jc w:val="right"/>
        <w:rPr>
          <w:rFonts w:ascii="Times New Roman" w:hAnsi="Times New Roman"/>
          <w:lang w:val="kk-KZ"/>
        </w:rPr>
      </w:pPr>
    </w:p>
    <w:p w14:paraId="5892A5D7" w14:textId="77777777" w:rsidR="004020E3" w:rsidRPr="00C5022D" w:rsidRDefault="004020E3" w:rsidP="00064681">
      <w:pPr>
        <w:autoSpaceDE w:val="0"/>
        <w:autoSpaceDN w:val="0"/>
        <w:adjustRightInd w:val="0"/>
        <w:ind w:left="0" w:right="113" w:firstLine="0"/>
        <w:jc w:val="right"/>
        <w:rPr>
          <w:rFonts w:ascii="Times New Roman" w:hAnsi="Times New Roman"/>
          <w:lang w:val="kk-KZ"/>
        </w:rPr>
      </w:pPr>
    </w:p>
    <w:p w14:paraId="0CF101E6" w14:textId="77777777" w:rsidR="004020E3" w:rsidRPr="00C5022D" w:rsidRDefault="004020E3" w:rsidP="00064681">
      <w:pPr>
        <w:autoSpaceDE w:val="0"/>
        <w:autoSpaceDN w:val="0"/>
        <w:adjustRightInd w:val="0"/>
        <w:ind w:left="0" w:right="113" w:firstLine="0"/>
        <w:jc w:val="right"/>
        <w:rPr>
          <w:rFonts w:ascii="Times New Roman" w:hAnsi="Times New Roman"/>
          <w:lang w:val="kk-KZ"/>
        </w:rPr>
      </w:pPr>
    </w:p>
    <w:p w14:paraId="134BFAD2" w14:textId="77777777" w:rsidR="006A242C" w:rsidRPr="00C5022D" w:rsidRDefault="006A242C" w:rsidP="00064681">
      <w:pPr>
        <w:autoSpaceDE w:val="0"/>
        <w:autoSpaceDN w:val="0"/>
        <w:adjustRightInd w:val="0"/>
        <w:ind w:left="0" w:right="113" w:firstLine="0"/>
        <w:jc w:val="right"/>
        <w:rPr>
          <w:rFonts w:ascii="Times New Roman" w:hAnsi="Times New Roman"/>
          <w:lang w:val="kk-KZ"/>
        </w:rPr>
      </w:pPr>
    </w:p>
    <w:p w14:paraId="54FD8E18" w14:textId="77777777" w:rsidR="006A242C" w:rsidRPr="00C5022D" w:rsidRDefault="006A242C" w:rsidP="006A242C">
      <w:pPr>
        <w:tabs>
          <w:tab w:val="clear" w:pos="1080"/>
        </w:tabs>
        <w:spacing w:line="240" w:lineRule="auto"/>
        <w:ind w:left="0" w:firstLine="0"/>
        <w:jc w:val="right"/>
        <w:rPr>
          <w:rFonts w:ascii="Times New Roman" w:hAnsi="Times New Roman"/>
          <w:b/>
          <w:bCs/>
          <w:sz w:val="24"/>
          <w:szCs w:val="24"/>
          <w:lang w:val="kk-KZ" w:eastAsia="ko-KR"/>
        </w:rPr>
      </w:pPr>
      <w:r w:rsidRPr="00C5022D">
        <w:rPr>
          <w:rFonts w:ascii="Times New Roman" w:hAnsi="Times New Roman"/>
          <w:b/>
          <w:bCs/>
          <w:sz w:val="24"/>
          <w:szCs w:val="24"/>
          <w:lang w:val="kk-KZ" w:eastAsia="ko-KR"/>
        </w:rPr>
        <w:t>НЫСАН                                                                                                                                              2018 ж. «__» ___________ №__________ Шартқа     6-қосымша</w:t>
      </w:r>
    </w:p>
    <w:p w14:paraId="1E410CE8" w14:textId="77777777" w:rsidR="006A242C" w:rsidRPr="00C5022D" w:rsidRDefault="006A242C" w:rsidP="006A242C">
      <w:pPr>
        <w:tabs>
          <w:tab w:val="clear" w:pos="1080"/>
        </w:tabs>
        <w:spacing w:line="240" w:lineRule="auto"/>
        <w:ind w:left="0" w:firstLine="0"/>
        <w:jc w:val="center"/>
        <w:outlineLvl w:val="0"/>
        <w:rPr>
          <w:rFonts w:ascii="Times New Roman" w:hAnsi="Times New Roman"/>
          <w:sz w:val="24"/>
          <w:szCs w:val="24"/>
          <w:lang w:val="kk-KZ" w:eastAsia="ko-KR"/>
        </w:rPr>
      </w:pPr>
      <w:r w:rsidRPr="00C5022D">
        <w:rPr>
          <w:rFonts w:ascii="Times New Roman" w:hAnsi="Times New Roman"/>
          <w:b/>
          <w:bCs/>
          <w:sz w:val="24"/>
          <w:szCs w:val="24"/>
          <w:lang w:val="kk-KZ" w:eastAsia="ko-KR"/>
        </w:rPr>
        <w:t>Жұмыстар мен қызметтердегі қазақстандық қамту бойынша есептілік</w:t>
      </w:r>
    </w:p>
    <w:tbl>
      <w:tblPr>
        <w:tblW w:w="15310" w:type="dxa"/>
        <w:tblInd w:w="-431" w:type="dxa"/>
        <w:tblLayout w:type="fixed"/>
        <w:tblLook w:val="00A0" w:firstRow="1" w:lastRow="0" w:firstColumn="1" w:lastColumn="0" w:noHBand="0" w:noVBand="0"/>
      </w:tblPr>
      <w:tblGrid>
        <w:gridCol w:w="1419"/>
        <w:gridCol w:w="992"/>
        <w:gridCol w:w="1134"/>
        <w:gridCol w:w="1701"/>
        <w:gridCol w:w="1701"/>
        <w:gridCol w:w="850"/>
        <w:gridCol w:w="1560"/>
        <w:gridCol w:w="992"/>
        <w:gridCol w:w="850"/>
        <w:gridCol w:w="1418"/>
        <w:gridCol w:w="850"/>
        <w:gridCol w:w="851"/>
        <w:gridCol w:w="992"/>
      </w:tblGrid>
      <w:tr w:rsidR="006A242C" w:rsidRPr="00C5022D" w14:paraId="3DAB22B7" w14:textId="77777777" w:rsidTr="00B42ECD">
        <w:trPr>
          <w:trHeight w:val="279"/>
        </w:trPr>
        <w:tc>
          <w:tcPr>
            <w:tcW w:w="1419" w:type="dxa"/>
            <w:vMerge w:val="restart"/>
            <w:tcBorders>
              <w:top w:val="single" w:sz="4" w:space="0" w:color="auto"/>
              <w:left w:val="single" w:sz="4" w:space="0" w:color="auto"/>
              <w:bottom w:val="dotted" w:sz="4" w:space="0" w:color="000000"/>
              <w:right w:val="dotted" w:sz="4" w:space="0" w:color="auto"/>
            </w:tcBorders>
            <w:vAlign w:val="center"/>
          </w:tcPr>
          <w:p w14:paraId="4098E01F" w14:textId="77777777" w:rsidR="006A242C" w:rsidRPr="00C5022D" w:rsidRDefault="006A242C" w:rsidP="006A242C">
            <w:pPr>
              <w:tabs>
                <w:tab w:val="clear" w:pos="1080"/>
              </w:tabs>
              <w:spacing w:line="240" w:lineRule="auto"/>
              <w:ind w:left="0" w:firstLine="0"/>
              <w:jc w:val="center"/>
              <w:rPr>
                <w:rFonts w:ascii="Times New Roman" w:hAnsi="Times New Roman"/>
                <w:szCs w:val="24"/>
                <w:lang w:val="en-US" w:eastAsia="ko-KR"/>
              </w:rPr>
            </w:pPr>
            <w:r w:rsidRPr="00C5022D">
              <w:rPr>
                <w:rFonts w:ascii="Times New Roman" w:hAnsi="Times New Roman"/>
                <w:szCs w:val="24"/>
                <w:lang w:val="en-US" w:eastAsia="ko-KR"/>
              </w:rPr>
              <w:t xml:space="preserve">Шарт  р/р  </w:t>
            </w:r>
            <w:r w:rsidRPr="00C5022D">
              <w:rPr>
                <w:rFonts w:ascii="Times New Roman" w:hAnsi="Times New Roman"/>
                <w:szCs w:val="24"/>
                <w:lang w:val="en-US" w:eastAsia="ko-KR"/>
              </w:rPr>
              <w:br/>
              <w:t>№</w:t>
            </w:r>
          </w:p>
          <w:p w14:paraId="43DAD5CF" w14:textId="77777777" w:rsidR="006A242C" w:rsidRPr="00C5022D" w:rsidRDefault="006A242C" w:rsidP="006A242C">
            <w:pPr>
              <w:tabs>
                <w:tab w:val="clear" w:pos="1080"/>
              </w:tabs>
              <w:spacing w:line="240" w:lineRule="auto"/>
              <w:ind w:left="0" w:firstLine="0"/>
              <w:jc w:val="center"/>
              <w:rPr>
                <w:rFonts w:ascii="Times New Roman" w:hAnsi="Times New Roman"/>
                <w:szCs w:val="24"/>
                <w:lang w:val="en-US" w:eastAsia="ko-KR"/>
              </w:rPr>
            </w:pPr>
            <w:r w:rsidRPr="00C5022D">
              <w:rPr>
                <w:rFonts w:ascii="Times New Roman" w:hAnsi="Times New Roman"/>
                <w:szCs w:val="24"/>
                <w:lang w:val="en-US" w:eastAsia="ko-KR"/>
              </w:rPr>
              <w:t xml:space="preserve"> (m)</w:t>
            </w:r>
          </w:p>
        </w:tc>
        <w:tc>
          <w:tcPr>
            <w:tcW w:w="992" w:type="dxa"/>
            <w:vMerge w:val="restart"/>
            <w:tcBorders>
              <w:top w:val="single" w:sz="4" w:space="0" w:color="auto"/>
              <w:left w:val="dotted" w:sz="4" w:space="0" w:color="auto"/>
              <w:bottom w:val="dotted" w:sz="4" w:space="0" w:color="000000"/>
              <w:right w:val="dotted" w:sz="4" w:space="0" w:color="auto"/>
            </w:tcBorders>
            <w:vAlign w:val="center"/>
          </w:tcPr>
          <w:p w14:paraId="3D494A27" w14:textId="77777777" w:rsidR="006A242C" w:rsidRPr="00C5022D" w:rsidRDefault="006A242C" w:rsidP="006A242C">
            <w:pPr>
              <w:tabs>
                <w:tab w:val="clear" w:pos="1080"/>
              </w:tabs>
              <w:spacing w:line="240" w:lineRule="auto"/>
              <w:ind w:left="0" w:firstLine="0"/>
              <w:jc w:val="center"/>
              <w:rPr>
                <w:rFonts w:ascii="Times New Roman" w:hAnsi="Times New Roman"/>
                <w:szCs w:val="24"/>
                <w:lang w:val="en-US" w:eastAsia="ko-KR"/>
              </w:rPr>
            </w:pPr>
            <w:r w:rsidRPr="00C5022D">
              <w:rPr>
                <w:rFonts w:ascii="Times New Roman" w:hAnsi="Times New Roman"/>
                <w:szCs w:val="24"/>
                <w:lang w:val="en-US" w:eastAsia="ko-KR"/>
              </w:rPr>
              <w:t>Шарттың құны</w:t>
            </w:r>
          </w:p>
          <w:p w14:paraId="3FAE9FD9" w14:textId="77777777" w:rsidR="006A242C" w:rsidRPr="00C5022D" w:rsidRDefault="006A242C" w:rsidP="006A242C">
            <w:pPr>
              <w:tabs>
                <w:tab w:val="clear" w:pos="1080"/>
              </w:tabs>
              <w:spacing w:line="240" w:lineRule="auto"/>
              <w:ind w:left="0" w:firstLine="0"/>
              <w:jc w:val="center"/>
              <w:rPr>
                <w:rFonts w:ascii="Times New Roman" w:hAnsi="Times New Roman"/>
                <w:szCs w:val="24"/>
                <w:lang w:val="en-US" w:eastAsia="ko-KR"/>
              </w:rPr>
            </w:pPr>
            <w:r w:rsidRPr="00C5022D">
              <w:rPr>
                <w:rFonts w:ascii="Times New Roman" w:hAnsi="Times New Roman"/>
                <w:szCs w:val="24"/>
                <w:lang w:val="en-US" w:eastAsia="ko-KR"/>
              </w:rPr>
              <w:t xml:space="preserve"> (СДj)</w:t>
            </w:r>
          </w:p>
          <w:p w14:paraId="29370DF7" w14:textId="77777777" w:rsidR="006A242C" w:rsidRPr="00C5022D" w:rsidRDefault="006A242C" w:rsidP="006A242C">
            <w:pPr>
              <w:tabs>
                <w:tab w:val="clear" w:pos="1080"/>
              </w:tabs>
              <w:spacing w:line="240" w:lineRule="auto"/>
              <w:ind w:left="0" w:firstLine="0"/>
              <w:jc w:val="center"/>
              <w:rPr>
                <w:rFonts w:ascii="Times New Roman" w:hAnsi="Times New Roman"/>
                <w:szCs w:val="24"/>
                <w:lang w:val="en-US" w:eastAsia="ko-KR"/>
              </w:rPr>
            </w:pPr>
            <w:r w:rsidRPr="00C5022D">
              <w:rPr>
                <w:rFonts w:ascii="Times New Roman" w:hAnsi="Times New Roman"/>
                <w:b/>
                <w:bCs/>
                <w:szCs w:val="24"/>
                <w:lang w:val="en-US" w:eastAsia="ko-KR"/>
              </w:rPr>
              <w:t>KZT</w:t>
            </w:r>
          </w:p>
        </w:tc>
        <w:tc>
          <w:tcPr>
            <w:tcW w:w="1134" w:type="dxa"/>
            <w:vMerge w:val="restart"/>
            <w:tcBorders>
              <w:top w:val="single" w:sz="4" w:space="0" w:color="auto"/>
              <w:left w:val="dotted" w:sz="4" w:space="0" w:color="auto"/>
              <w:bottom w:val="dotted" w:sz="4" w:space="0" w:color="000000"/>
              <w:right w:val="dotted" w:sz="4" w:space="0" w:color="auto"/>
            </w:tcBorders>
            <w:vAlign w:val="center"/>
          </w:tcPr>
          <w:p w14:paraId="401F972B" w14:textId="77777777" w:rsidR="006A242C" w:rsidRPr="00C5022D" w:rsidRDefault="006A242C" w:rsidP="006A242C">
            <w:pPr>
              <w:tabs>
                <w:tab w:val="clear" w:pos="1080"/>
              </w:tabs>
              <w:spacing w:line="240" w:lineRule="auto"/>
              <w:ind w:left="0" w:firstLine="0"/>
              <w:jc w:val="center"/>
              <w:rPr>
                <w:rFonts w:ascii="Times New Roman" w:hAnsi="Times New Roman"/>
                <w:szCs w:val="24"/>
                <w:lang w:val="en-US" w:eastAsia="ko-KR"/>
              </w:rPr>
            </w:pPr>
            <w:r w:rsidRPr="00C5022D">
              <w:rPr>
                <w:rFonts w:ascii="Times New Roman" w:hAnsi="Times New Roman"/>
                <w:szCs w:val="24"/>
                <w:lang w:val="en-US" w:eastAsia="ko-KR"/>
              </w:rPr>
              <w:t xml:space="preserve">Шарт шеңберіндегі тауарлардың  </w:t>
            </w:r>
            <w:r w:rsidRPr="00C5022D">
              <w:rPr>
                <w:rFonts w:ascii="Times New Roman" w:hAnsi="Times New Roman"/>
                <w:szCs w:val="24"/>
                <w:lang w:val="en-US" w:eastAsia="ko-KR"/>
              </w:rPr>
              <w:br/>
              <w:t>жиынтық құны</w:t>
            </w:r>
          </w:p>
          <w:p w14:paraId="16F72FAE" w14:textId="77777777" w:rsidR="006A242C" w:rsidRPr="00C5022D" w:rsidRDefault="006A242C" w:rsidP="006A242C">
            <w:pPr>
              <w:tabs>
                <w:tab w:val="clear" w:pos="1080"/>
              </w:tabs>
              <w:spacing w:line="240" w:lineRule="auto"/>
              <w:ind w:left="0" w:firstLine="0"/>
              <w:jc w:val="center"/>
              <w:rPr>
                <w:rFonts w:ascii="Times New Roman" w:hAnsi="Times New Roman"/>
                <w:szCs w:val="24"/>
                <w:lang w:val="en-US" w:eastAsia="ko-KR"/>
              </w:rPr>
            </w:pPr>
            <w:r w:rsidRPr="00C5022D">
              <w:rPr>
                <w:rFonts w:ascii="Times New Roman" w:hAnsi="Times New Roman"/>
                <w:szCs w:val="24"/>
                <w:lang w:val="en-US" w:eastAsia="ko-KR"/>
              </w:rPr>
              <w:t xml:space="preserve"> (СТj)</w:t>
            </w:r>
          </w:p>
          <w:p w14:paraId="23ECDEA2" w14:textId="77777777" w:rsidR="006A242C" w:rsidRPr="00C5022D" w:rsidRDefault="006A242C" w:rsidP="006A242C">
            <w:pPr>
              <w:tabs>
                <w:tab w:val="clear" w:pos="1080"/>
              </w:tabs>
              <w:spacing w:line="240" w:lineRule="auto"/>
              <w:ind w:left="0" w:firstLine="0"/>
              <w:jc w:val="center"/>
              <w:rPr>
                <w:rFonts w:ascii="Times New Roman" w:hAnsi="Times New Roman"/>
                <w:szCs w:val="24"/>
                <w:lang w:val="en-US" w:eastAsia="ko-KR"/>
              </w:rPr>
            </w:pPr>
            <w:r w:rsidRPr="00C5022D">
              <w:rPr>
                <w:rFonts w:ascii="Times New Roman" w:hAnsi="Times New Roman"/>
                <w:b/>
                <w:bCs/>
                <w:szCs w:val="24"/>
                <w:lang w:val="en-US" w:eastAsia="ko-KR"/>
              </w:rPr>
              <w:t>KZT</w:t>
            </w:r>
          </w:p>
        </w:tc>
        <w:tc>
          <w:tcPr>
            <w:tcW w:w="1701" w:type="dxa"/>
            <w:vMerge w:val="restart"/>
            <w:tcBorders>
              <w:top w:val="single" w:sz="4" w:space="0" w:color="auto"/>
              <w:left w:val="dotted" w:sz="4" w:space="0" w:color="auto"/>
              <w:bottom w:val="dotted" w:sz="4" w:space="0" w:color="000000"/>
              <w:right w:val="dotted" w:sz="4" w:space="0" w:color="auto"/>
            </w:tcBorders>
            <w:vAlign w:val="center"/>
          </w:tcPr>
          <w:p w14:paraId="5125BE13" w14:textId="77777777" w:rsidR="006A242C" w:rsidRPr="00C5022D" w:rsidRDefault="006A242C" w:rsidP="006A242C">
            <w:pPr>
              <w:tabs>
                <w:tab w:val="clear" w:pos="1080"/>
              </w:tabs>
              <w:spacing w:line="240" w:lineRule="auto"/>
              <w:ind w:left="0" w:firstLine="0"/>
              <w:jc w:val="center"/>
              <w:rPr>
                <w:rFonts w:ascii="Times New Roman" w:hAnsi="Times New Roman"/>
                <w:szCs w:val="24"/>
                <w:lang w:val="en-US" w:eastAsia="ko-KR"/>
              </w:rPr>
            </w:pPr>
            <w:r w:rsidRPr="00C5022D">
              <w:rPr>
                <w:rFonts w:ascii="Times New Roman" w:hAnsi="Times New Roman"/>
                <w:szCs w:val="24"/>
                <w:lang w:val="en-US" w:eastAsia="ko-KR"/>
              </w:rPr>
              <w:t>Шарт шеңберіндегі қосалқы мердігерлік шарттардың жиынтық құны</w:t>
            </w:r>
          </w:p>
          <w:p w14:paraId="2FF9B4D9" w14:textId="77777777" w:rsidR="006A242C" w:rsidRPr="00C5022D" w:rsidRDefault="006A242C" w:rsidP="006A242C">
            <w:pPr>
              <w:tabs>
                <w:tab w:val="clear" w:pos="1080"/>
              </w:tabs>
              <w:spacing w:line="240" w:lineRule="auto"/>
              <w:ind w:left="0" w:firstLine="0"/>
              <w:jc w:val="center"/>
              <w:rPr>
                <w:rFonts w:ascii="Times New Roman" w:hAnsi="Times New Roman"/>
                <w:szCs w:val="24"/>
                <w:lang w:val="en-US" w:eastAsia="ko-KR"/>
              </w:rPr>
            </w:pPr>
            <w:r w:rsidRPr="00C5022D">
              <w:rPr>
                <w:rFonts w:ascii="Times New Roman" w:hAnsi="Times New Roman"/>
                <w:szCs w:val="24"/>
                <w:lang w:val="en-US" w:eastAsia="ko-KR"/>
              </w:rPr>
              <w:t xml:space="preserve"> (ССДj)</w:t>
            </w:r>
          </w:p>
          <w:p w14:paraId="199BA96C" w14:textId="77777777" w:rsidR="006A242C" w:rsidRPr="00C5022D" w:rsidRDefault="006A242C" w:rsidP="006A242C">
            <w:pPr>
              <w:tabs>
                <w:tab w:val="clear" w:pos="1080"/>
              </w:tabs>
              <w:spacing w:line="240" w:lineRule="auto"/>
              <w:ind w:left="0" w:firstLine="0"/>
              <w:jc w:val="center"/>
              <w:rPr>
                <w:rFonts w:ascii="Times New Roman" w:hAnsi="Times New Roman"/>
                <w:szCs w:val="24"/>
                <w:lang w:val="en-US" w:eastAsia="ko-KR"/>
              </w:rPr>
            </w:pPr>
            <w:r w:rsidRPr="00C5022D">
              <w:rPr>
                <w:rFonts w:ascii="Times New Roman" w:hAnsi="Times New Roman"/>
                <w:b/>
                <w:bCs/>
                <w:szCs w:val="24"/>
                <w:lang w:val="en-US" w:eastAsia="ko-KR"/>
              </w:rPr>
              <w:t>KZT</w:t>
            </w:r>
          </w:p>
        </w:tc>
        <w:tc>
          <w:tcPr>
            <w:tcW w:w="1701" w:type="dxa"/>
            <w:vMerge w:val="restart"/>
            <w:tcBorders>
              <w:top w:val="single" w:sz="4" w:space="0" w:color="auto"/>
              <w:left w:val="dotted" w:sz="4" w:space="0" w:color="auto"/>
              <w:bottom w:val="dotted" w:sz="4" w:space="0" w:color="000000"/>
              <w:right w:val="dotted" w:sz="4" w:space="0" w:color="auto"/>
            </w:tcBorders>
            <w:vAlign w:val="center"/>
          </w:tcPr>
          <w:p w14:paraId="03BF5DBE" w14:textId="77777777" w:rsidR="006A242C" w:rsidRPr="00C5022D" w:rsidRDefault="006A242C" w:rsidP="006A242C">
            <w:pPr>
              <w:tabs>
                <w:tab w:val="clear" w:pos="1080"/>
              </w:tabs>
              <w:spacing w:line="240" w:lineRule="auto"/>
              <w:ind w:left="0" w:firstLine="0"/>
              <w:jc w:val="center"/>
              <w:rPr>
                <w:rFonts w:ascii="Times New Roman" w:hAnsi="Times New Roman"/>
                <w:szCs w:val="24"/>
                <w:lang w:val="en-US" w:eastAsia="ko-KR"/>
              </w:rPr>
            </w:pPr>
            <w:r w:rsidRPr="00C5022D">
              <w:rPr>
                <w:rFonts w:ascii="Times New Roman" w:hAnsi="Times New Roman"/>
                <w:szCs w:val="24"/>
                <w:lang w:val="en-US" w:eastAsia="ko-KR"/>
              </w:rPr>
              <w:t xml:space="preserve">j-ші шартты орындайтын қазақстандық кадрлардың еңбекақы қорының үлесі (Rj) </w:t>
            </w:r>
            <w:r w:rsidRPr="00C5022D">
              <w:rPr>
                <w:rFonts w:ascii="Times New Roman" w:hAnsi="Times New Roman"/>
                <w:szCs w:val="24"/>
                <w:lang w:val="en-US" w:eastAsia="ko-KR"/>
              </w:rPr>
              <w:br/>
            </w:r>
          </w:p>
          <w:p w14:paraId="5F7BFCC4" w14:textId="77777777" w:rsidR="006A242C" w:rsidRPr="00C5022D" w:rsidRDefault="006A242C" w:rsidP="006A242C">
            <w:pPr>
              <w:tabs>
                <w:tab w:val="clear" w:pos="1080"/>
              </w:tabs>
              <w:spacing w:line="240" w:lineRule="auto"/>
              <w:ind w:left="0" w:firstLine="0"/>
              <w:jc w:val="center"/>
              <w:rPr>
                <w:rFonts w:ascii="Times New Roman" w:hAnsi="Times New Roman"/>
                <w:szCs w:val="24"/>
                <w:lang w:val="en-US" w:eastAsia="ko-KR"/>
              </w:rPr>
            </w:pPr>
            <w:r w:rsidRPr="00C5022D">
              <w:rPr>
                <w:rFonts w:ascii="Times New Roman" w:hAnsi="Times New Roman"/>
                <w:b/>
                <w:bCs/>
                <w:szCs w:val="24"/>
                <w:lang w:val="en-US" w:eastAsia="ko-KR"/>
              </w:rPr>
              <w:t>%</w:t>
            </w:r>
          </w:p>
        </w:tc>
        <w:tc>
          <w:tcPr>
            <w:tcW w:w="850" w:type="dxa"/>
            <w:vMerge w:val="restart"/>
            <w:tcBorders>
              <w:top w:val="single" w:sz="4" w:space="0" w:color="auto"/>
              <w:left w:val="dotted" w:sz="4" w:space="0" w:color="auto"/>
              <w:bottom w:val="dotted" w:sz="4" w:space="0" w:color="000000"/>
              <w:right w:val="dotted" w:sz="4" w:space="0" w:color="auto"/>
            </w:tcBorders>
            <w:vAlign w:val="center"/>
          </w:tcPr>
          <w:p w14:paraId="329CD4A1" w14:textId="77777777" w:rsidR="006A242C" w:rsidRPr="00C5022D" w:rsidRDefault="006A242C" w:rsidP="006A242C">
            <w:pPr>
              <w:tabs>
                <w:tab w:val="clear" w:pos="1080"/>
              </w:tabs>
              <w:spacing w:line="240" w:lineRule="auto"/>
              <w:ind w:left="0" w:firstLine="0"/>
              <w:jc w:val="center"/>
              <w:rPr>
                <w:rFonts w:ascii="Times New Roman" w:hAnsi="Times New Roman"/>
                <w:szCs w:val="24"/>
                <w:lang w:val="en-US" w:eastAsia="ko-KR"/>
              </w:rPr>
            </w:pPr>
            <w:r w:rsidRPr="00C5022D">
              <w:rPr>
                <w:rFonts w:ascii="Times New Roman" w:hAnsi="Times New Roman"/>
                <w:szCs w:val="24"/>
                <w:lang w:val="en-US" w:eastAsia="ko-KR"/>
              </w:rPr>
              <w:t xml:space="preserve">Тауар р/р  </w:t>
            </w:r>
            <w:r w:rsidRPr="00C5022D">
              <w:rPr>
                <w:rFonts w:ascii="Times New Roman" w:hAnsi="Times New Roman"/>
                <w:szCs w:val="24"/>
                <w:lang w:val="en-US" w:eastAsia="ko-KR"/>
              </w:rPr>
              <w:br/>
              <w:t>№</w:t>
            </w:r>
          </w:p>
          <w:p w14:paraId="4595EDC5" w14:textId="77777777" w:rsidR="006A242C" w:rsidRPr="00C5022D" w:rsidRDefault="006A242C" w:rsidP="006A242C">
            <w:pPr>
              <w:tabs>
                <w:tab w:val="clear" w:pos="1080"/>
              </w:tabs>
              <w:spacing w:line="240" w:lineRule="auto"/>
              <w:ind w:left="0" w:firstLine="0"/>
              <w:jc w:val="center"/>
              <w:rPr>
                <w:rFonts w:ascii="Times New Roman" w:hAnsi="Times New Roman"/>
                <w:szCs w:val="24"/>
                <w:lang w:val="en-US" w:eastAsia="ko-KR"/>
              </w:rPr>
            </w:pPr>
            <w:r w:rsidRPr="00C5022D">
              <w:rPr>
                <w:rFonts w:ascii="Times New Roman" w:hAnsi="Times New Roman"/>
                <w:szCs w:val="24"/>
                <w:lang w:val="en-US" w:eastAsia="ko-KR"/>
              </w:rPr>
              <w:t xml:space="preserve"> (n)</w:t>
            </w:r>
          </w:p>
        </w:tc>
        <w:tc>
          <w:tcPr>
            <w:tcW w:w="1560" w:type="dxa"/>
            <w:vMerge w:val="restart"/>
            <w:tcBorders>
              <w:top w:val="single" w:sz="4" w:space="0" w:color="auto"/>
              <w:left w:val="dotted" w:sz="4" w:space="0" w:color="auto"/>
              <w:bottom w:val="dotted" w:sz="4" w:space="0" w:color="000000"/>
              <w:right w:val="dotted" w:sz="4" w:space="0" w:color="auto"/>
            </w:tcBorders>
            <w:vAlign w:val="center"/>
          </w:tcPr>
          <w:p w14:paraId="23CF6AC5" w14:textId="77777777" w:rsidR="006A242C" w:rsidRPr="00C5022D" w:rsidRDefault="006A242C" w:rsidP="006A242C">
            <w:pPr>
              <w:tabs>
                <w:tab w:val="clear" w:pos="1080"/>
              </w:tabs>
              <w:spacing w:line="240" w:lineRule="auto"/>
              <w:ind w:left="0" w:firstLine="0"/>
              <w:jc w:val="center"/>
              <w:rPr>
                <w:rFonts w:ascii="Times New Roman" w:hAnsi="Times New Roman"/>
                <w:szCs w:val="24"/>
                <w:lang w:val="en-US" w:eastAsia="ko-KR"/>
              </w:rPr>
            </w:pPr>
            <w:r w:rsidRPr="00C5022D">
              <w:rPr>
                <w:rFonts w:ascii="Times New Roman" w:hAnsi="Times New Roman"/>
                <w:szCs w:val="24"/>
                <w:lang w:val="en-US" w:eastAsia="ko-KR"/>
              </w:rPr>
              <w:t>Жеткізуші шартты орындау мақсатында сатып алған тауарлар саны</w:t>
            </w:r>
          </w:p>
        </w:tc>
        <w:tc>
          <w:tcPr>
            <w:tcW w:w="992" w:type="dxa"/>
            <w:vMerge w:val="restart"/>
            <w:tcBorders>
              <w:top w:val="single" w:sz="4" w:space="0" w:color="auto"/>
              <w:left w:val="dotted" w:sz="4" w:space="0" w:color="auto"/>
              <w:bottom w:val="dotted" w:sz="4" w:space="0" w:color="000000"/>
              <w:right w:val="dotted" w:sz="4" w:space="0" w:color="auto"/>
            </w:tcBorders>
            <w:vAlign w:val="center"/>
          </w:tcPr>
          <w:p w14:paraId="673FD6FD" w14:textId="77777777" w:rsidR="006A242C" w:rsidRPr="00C5022D" w:rsidRDefault="006A242C" w:rsidP="006A242C">
            <w:pPr>
              <w:tabs>
                <w:tab w:val="clear" w:pos="1080"/>
              </w:tabs>
              <w:spacing w:line="240" w:lineRule="auto"/>
              <w:ind w:left="0" w:firstLine="0"/>
              <w:jc w:val="center"/>
              <w:rPr>
                <w:rFonts w:ascii="Times New Roman" w:hAnsi="Times New Roman"/>
                <w:szCs w:val="24"/>
                <w:lang w:val="en-US" w:eastAsia="ko-KR"/>
              </w:rPr>
            </w:pPr>
            <w:r w:rsidRPr="00C5022D">
              <w:rPr>
                <w:rFonts w:ascii="Times New Roman" w:hAnsi="Times New Roman"/>
                <w:szCs w:val="24"/>
                <w:lang w:val="en-US" w:eastAsia="ko-KR"/>
              </w:rPr>
              <w:t>Тауардың бағасы</w:t>
            </w:r>
          </w:p>
          <w:p w14:paraId="1727966F" w14:textId="77777777" w:rsidR="006A242C" w:rsidRPr="00C5022D" w:rsidRDefault="006A242C" w:rsidP="006A242C">
            <w:pPr>
              <w:tabs>
                <w:tab w:val="clear" w:pos="1080"/>
              </w:tabs>
              <w:spacing w:line="240" w:lineRule="auto"/>
              <w:ind w:left="0" w:firstLine="0"/>
              <w:jc w:val="center"/>
              <w:rPr>
                <w:rFonts w:ascii="Times New Roman" w:hAnsi="Times New Roman"/>
                <w:szCs w:val="24"/>
                <w:lang w:val="en-US" w:eastAsia="ko-KR"/>
              </w:rPr>
            </w:pPr>
            <w:r w:rsidRPr="00C5022D">
              <w:rPr>
                <w:rFonts w:ascii="Times New Roman" w:hAnsi="Times New Roman"/>
                <w:b/>
                <w:bCs/>
                <w:szCs w:val="24"/>
                <w:lang w:val="en-US" w:eastAsia="ko-KR"/>
              </w:rPr>
              <w:t>KZT</w:t>
            </w:r>
          </w:p>
        </w:tc>
        <w:tc>
          <w:tcPr>
            <w:tcW w:w="850" w:type="dxa"/>
            <w:vMerge w:val="restart"/>
            <w:tcBorders>
              <w:top w:val="single" w:sz="4" w:space="0" w:color="auto"/>
              <w:left w:val="dotted" w:sz="4" w:space="0" w:color="auto"/>
              <w:bottom w:val="dotted" w:sz="4" w:space="0" w:color="000000"/>
              <w:right w:val="dotted" w:sz="4" w:space="0" w:color="auto"/>
            </w:tcBorders>
            <w:vAlign w:val="center"/>
          </w:tcPr>
          <w:p w14:paraId="64C2D0BA" w14:textId="77777777" w:rsidR="006A242C" w:rsidRPr="00C5022D" w:rsidRDefault="006A242C" w:rsidP="006A242C">
            <w:pPr>
              <w:tabs>
                <w:tab w:val="clear" w:pos="1080"/>
              </w:tabs>
              <w:spacing w:line="240" w:lineRule="auto"/>
              <w:ind w:left="0" w:firstLine="0"/>
              <w:jc w:val="center"/>
              <w:rPr>
                <w:rFonts w:ascii="Times New Roman" w:hAnsi="Times New Roman"/>
                <w:szCs w:val="24"/>
                <w:lang w:val="en-US" w:eastAsia="ko-KR"/>
              </w:rPr>
            </w:pPr>
            <w:r w:rsidRPr="00C5022D">
              <w:rPr>
                <w:rFonts w:ascii="Times New Roman" w:hAnsi="Times New Roman"/>
                <w:szCs w:val="24"/>
                <w:lang w:val="en-US" w:eastAsia="ko-KR"/>
              </w:rPr>
              <w:t>Құны</w:t>
            </w:r>
          </w:p>
          <w:p w14:paraId="20CE5673" w14:textId="77777777" w:rsidR="006A242C" w:rsidRPr="00C5022D" w:rsidRDefault="006A242C" w:rsidP="006A242C">
            <w:pPr>
              <w:tabs>
                <w:tab w:val="clear" w:pos="1080"/>
              </w:tabs>
              <w:spacing w:line="240" w:lineRule="auto"/>
              <w:ind w:left="0" w:firstLine="0"/>
              <w:jc w:val="center"/>
              <w:rPr>
                <w:rFonts w:ascii="Times New Roman" w:hAnsi="Times New Roman"/>
                <w:szCs w:val="24"/>
                <w:lang w:val="en-US" w:eastAsia="ko-KR"/>
              </w:rPr>
            </w:pPr>
            <w:r w:rsidRPr="00C5022D">
              <w:rPr>
                <w:rFonts w:ascii="Times New Roman" w:hAnsi="Times New Roman"/>
                <w:szCs w:val="24"/>
                <w:lang w:val="en-US" w:eastAsia="ko-KR"/>
              </w:rPr>
              <w:t>(CTi)</w:t>
            </w:r>
          </w:p>
          <w:p w14:paraId="26D73C51" w14:textId="77777777" w:rsidR="006A242C" w:rsidRPr="00C5022D" w:rsidRDefault="006A242C" w:rsidP="006A242C">
            <w:pPr>
              <w:tabs>
                <w:tab w:val="clear" w:pos="1080"/>
              </w:tabs>
              <w:spacing w:line="240" w:lineRule="auto"/>
              <w:ind w:left="0" w:firstLine="0"/>
              <w:jc w:val="center"/>
              <w:rPr>
                <w:rFonts w:ascii="Times New Roman" w:hAnsi="Times New Roman"/>
                <w:szCs w:val="24"/>
                <w:lang w:val="en-US" w:eastAsia="ko-KR"/>
              </w:rPr>
            </w:pPr>
            <w:r w:rsidRPr="00C5022D">
              <w:rPr>
                <w:rFonts w:ascii="Times New Roman" w:hAnsi="Times New Roman"/>
                <w:b/>
                <w:bCs/>
                <w:szCs w:val="24"/>
                <w:lang w:val="en-US" w:eastAsia="ko-KR"/>
              </w:rPr>
              <w:t>KZT</w:t>
            </w:r>
          </w:p>
        </w:tc>
        <w:tc>
          <w:tcPr>
            <w:tcW w:w="1418" w:type="dxa"/>
            <w:vMerge w:val="restart"/>
            <w:tcBorders>
              <w:top w:val="single" w:sz="4" w:space="0" w:color="auto"/>
              <w:left w:val="dotted" w:sz="4" w:space="0" w:color="auto"/>
              <w:bottom w:val="dotted" w:sz="4" w:space="0" w:color="000000"/>
              <w:right w:val="dotted" w:sz="4" w:space="0" w:color="auto"/>
            </w:tcBorders>
            <w:vAlign w:val="center"/>
          </w:tcPr>
          <w:p w14:paraId="2A31AE4B" w14:textId="77777777" w:rsidR="006A242C" w:rsidRPr="00C5022D" w:rsidRDefault="006A242C" w:rsidP="006A242C">
            <w:pPr>
              <w:tabs>
                <w:tab w:val="clear" w:pos="1080"/>
              </w:tabs>
              <w:spacing w:line="240" w:lineRule="auto"/>
              <w:ind w:left="0" w:firstLine="0"/>
              <w:jc w:val="center"/>
              <w:rPr>
                <w:rFonts w:ascii="Times New Roman" w:hAnsi="Times New Roman"/>
                <w:szCs w:val="24"/>
                <w:lang w:val="en-US" w:eastAsia="ko-KR"/>
              </w:rPr>
            </w:pPr>
            <w:r w:rsidRPr="00C5022D">
              <w:rPr>
                <w:rFonts w:ascii="Times New Roman" w:hAnsi="Times New Roman"/>
                <w:szCs w:val="24"/>
                <w:lang w:val="en-US" w:eastAsia="ko-KR"/>
              </w:rPr>
              <w:t>СТ-KZ сертификатына сәйкес қазақстандық қамту үлесі (Ki)</w:t>
            </w:r>
          </w:p>
          <w:p w14:paraId="4EF835EF" w14:textId="77777777" w:rsidR="006A242C" w:rsidRPr="00C5022D" w:rsidRDefault="006A242C" w:rsidP="006A242C">
            <w:pPr>
              <w:tabs>
                <w:tab w:val="clear" w:pos="1080"/>
              </w:tabs>
              <w:spacing w:line="240" w:lineRule="auto"/>
              <w:ind w:left="0" w:firstLine="0"/>
              <w:jc w:val="center"/>
              <w:rPr>
                <w:rFonts w:ascii="Times New Roman" w:hAnsi="Times New Roman"/>
                <w:szCs w:val="24"/>
                <w:lang w:val="en-US" w:eastAsia="ko-KR"/>
              </w:rPr>
            </w:pPr>
            <w:r w:rsidRPr="00C5022D">
              <w:rPr>
                <w:rFonts w:ascii="Times New Roman" w:hAnsi="Times New Roman"/>
                <w:szCs w:val="24"/>
                <w:lang w:val="en-US" w:eastAsia="ko-KR"/>
              </w:rPr>
              <w:t>СТ-KZ (Ki)</w:t>
            </w:r>
          </w:p>
          <w:p w14:paraId="2339DEA1" w14:textId="77777777" w:rsidR="006A242C" w:rsidRPr="00C5022D" w:rsidRDefault="006A242C" w:rsidP="006A242C">
            <w:pPr>
              <w:tabs>
                <w:tab w:val="clear" w:pos="1080"/>
              </w:tabs>
              <w:spacing w:line="240" w:lineRule="auto"/>
              <w:ind w:left="0" w:firstLine="0"/>
              <w:jc w:val="center"/>
              <w:rPr>
                <w:rFonts w:ascii="Times New Roman" w:hAnsi="Times New Roman"/>
                <w:szCs w:val="24"/>
                <w:lang w:val="en-US" w:eastAsia="ko-KR"/>
              </w:rPr>
            </w:pPr>
            <w:r w:rsidRPr="00C5022D">
              <w:rPr>
                <w:rFonts w:ascii="Times New Roman" w:hAnsi="Times New Roman"/>
                <w:b/>
                <w:bCs/>
                <w:szCs w:val="24"/>
                <w:lang w:val="en-US" w:eastAsia="ko-KR"/>
              </w:rPr>
              <w:t>%</w:t>
            </w:r>
          </w:p>
        </w:tc>
        <w:tc>
          <w:tcPr>
            <w:tcW w:w="1701" w:type="dxa"/>
            <w:gridSpan w:val="2"/>
            <w:tcBorders>
              <w:top w:val="single" w:sz="4" w:space="0" w:color="auto"/>
              <w:left w:val="nil"/>
              <w:bottom w:val="dotted" w:sz="4" w:space="0" w:color="auto"/>
              <w:right w:val="nil"/>
            </w:tcBorders>
            <w:vAlign w:val="center"/>
          </w:tcPr>
          <w:p w14:paraId="7E1E80EE" w14:textId="77777777" w:rsidR="006A242C" w:rsidRPr="00C5022D" w:rsidRDefault="006A242C" w:rsidP="006A242C">
            <w:pPr>
              <w:tabs>
                <w:tab w:val="clear" w:pos="1080"/>
              </w:tabs>
              <w:spacing w:line="240" w:lineRule="auto"/>
              <w:ind w:left="0" w:firstLine="0"/>
              <w:jc w:val="center"/>
              <w:rPr>
                <w:rFonts w:ascii="Times New Roman" w:hAnsi="Times New Roman"/>
                <w:szCs w:val="24"/>
                <w:lang w:val="en-US" w:eastAsia="ko-KR"/>
              </w:rPr>
            </w:pPr>
            <w:r w:rsidRPr="00C5022D">
              <w:rPr>
                <w:rFonts w:ascii="Times New Roman" w:hAnsi="Times New Roman"/>
                <w:szCs w:val="24"/>
                <w:lang w:val="en-US" w:eastAsia="ko-KR"/>
              </w:rPr>
              <w:t>СТ-KZ сертификаты</w:t>
            </w:r>
          </w:p>
        </w:tc>
        <w:tc>
          <w:tcPr>
            <w:tcW w:w="992" w:type="dxa"/>
            <w:vMerge w:val="restart"/>
            <w:tcBorders>
              <w:top w:val="single" w:sz="4" w:space="0" w:color="auto"/>
              <w:left w:val="dotted" w:sz="4" w:space="0" w:color="auto"/>
              <w:bottom w:val="dotted" w:sz="4" w:space="0" w:color="000000"/>
              <w:right w:val="single" w:sz="4" w:space="0" w:color="auto"/>
            </w:tcBorders>
            <w:vAlign w:val="center"/>
          </w:tcPr>
          <w:p w14:paraId="73451E5F" w14:textId="77777777" w:rsidR="006A242C" w:rsidRPr="00C5022D" w:rsidRDefault="006A242C" w:rsidP="006A242C">
            <w:pPr>
              <w:tabs>
                <w:tab w:val="clear" w:pos="1080"/>
              </w:tabs>
              <w:spacing w:line="240" w:lineRule="auto"/>
              <w:ind w:left="0" w:firstLine="0"/>
              <w:jc w:val="center"/>
              <w:rPr>
                <w:rFonts w:ascii="Times New Roman" w:hAnsi="Times New Roman"/>
                <w:szCs w:val="24"/>
                <w:lang w:val="en-US" w:eastAsia="ko-KR"/>
              </w:rPr>
            </w:pPr>
            <w:r w:rsidRPr="00C5022D">
              <w:rPr>
                <w:rFonts w:ascii="Times New Roman" w:hAnsi="Times New Roman"/>
                <w:szCs w:val="24"/>
                <w:lang w:val="en-US" w:eastAsia="ko-KR"/>
              </w:rPr>
              <w:t>Ескерту:</w:t>
            </w:r>
          </w:p>
        </w:tc>
      </w:tr>
      <w:tr w:rsidR="006A242C" w:rsidRPr="00C5022D" w14:paraId="47FC255A" w14:textId="77777777" w:rsidTr="00B42ECD">
        <w:trPr>
          <w:trHeight w:val="1261"/>
        </w:trPr>
        <w:tc>
          <w:tcPr>
            <w:tcW w:w="1419" w:type="dxa"/>
            <w:vMerge/>
            <w:tcBorders>
              <w:top w:val="single" w:sz="4" w:space="0" w:color="auto"/>
              <w:left w:val="single" w:sz="4" w:space="0" w:color="auto"/>
              <w:bottom w:val="dotted" w:sz="4" w:space="0" w:color="000000"/>
              <w:right w:val="dotted" w:sz="4" w:space="0" w:color="auto"/>
            </w:tcBorders>
            <w:vAlign w:val="center"/>
          </w:tcPr>
          <w:p w14:paraId="695F983A" w14:textId="77777777" w:rsidR="006A242C" w:rsidRPr="00C5022D" w:rsidRDefault="006A242C" w:rsidP="006A242C">
            <w:pPr>
              <w:tabs>
                <w:tab w:val="clear" w:pos="1080"/>
              </w:tabs>
              <w:spacing w:line="240" w:lineRule="auto"/>
              <w:ind w:left="0" w:firstLine="0"/>
              <w:jc w:val="left"/>
              <w:rPr>
                <w:rFonts w:ascii="Times New Roman" w:hAnsi="Times New Roman"/>
                <w:sz w:val="24"/>
                <w:szCs w:val="24"/>
                <w:lang w:val="en-US" w:eastAsia="ko-KR"/>
              </w:rPr>
            </w:pPr>
          </w:p>
        </w:tc>
        <w:tc>
          <w:tcPr>
            <w:tcW w:w="992" w:type="dxa"/>
            <w:vMerge/>
            <w:tcBorders>
              <w:top w:val="single" w:sz="4" w:space="0" w:color="auto"/>
              <w:left w:val="dotted" w:sz="4" w:space="0" w:color="auto"/>
              <w:bottom w:val="dotted" w:sz="4" w:space="0" w:color="000000"/>
              <w:right w:val="dotted" w:sz="4" w:space="0" w:color="auto"/>
            </w:tcBorders>
            <w:vAlign w:val="center"/>
          </w:tcPr>
          <w:p w14:paraId="135FC96E" w14:textId="77777777" w:rsidR="006A242C" w:rsidRPr="00C5022D" w:rsidRDefault="006A242C" w:rsidP="006A242C">
            <w:pPr>
              <w:tabs>
                <w:tab w:val="clear" w:pos="1080"/>
              </w:tabs>
              <w:spacing w:line="240" w:lineRule="auto"/>
              <w:ind w:left="0" w:firstLine="0"/>
              <w:jc w:val="left"/>
              <w:rPr>
                <w:rFonts w:ascii="Times New Roman" w:hAnsi="Times New Roman"/>
                <w:sz w:val="24"/>
                <w:szCs w:val="24"/>
                <w:lang w:val="en-US" w:eastAsia="ko-KR"/>
              </w:rPr>
            </w:pPr>
          </w:p>
        </w:tc>
        <w:tc>
          <w:tcPr>
            <w:tcW w:w="1134" w:type="dxa"/>
            <w:vMerge/>
            <w:tcBorders>
              <w:top w:val="single" w:sz="4" w:space="0" w:color="auto"/>
              <w:left w:val="dotted" w:sz="4" w:space="0" w:color="auto"/>
              <w:bottom w:val="dotted" w:sz="4" w:space="0" w:color="000000"/>
              <w:right w:val="dotted" w:sz="4" w:space="0" w:color="auto"/>
            </w:tcBorders>
            <w:vAlign w:val="center"/>
          </w:tcPr>
          <w:p w14:paraId="5CBF4B10" w14:textId="77777777" w:rsidR="006A242C" w:rsidRPr="00C5022D" w:rsidRDefault="006A242C" w:rsidP="006A242C">
            <w:pPr>
              <w:tabs>
                <w:tab w:val="clear" w:pos="1080"/>
              </w:tabs>
              <w:spacing w:line="240" w:lineRule="auto"/>
              <w:ind w:left="0" w:firstLine="0"/>
              <w:jc w:val="left"/>
              <w:rPr>
                <w:rFonts w:ascii="Times New Roman" w:hAnsi="Times New Roman"/>
                <w:sz w:val="24"/>
                <w:szCs w:val="24"/>
                <w:lang w:val="en-US" w:eastAsia="ko-KR"/>
              </w:rPr>
            </w:pPr>
          </w:p>
        </w:tc>
        <w:tc>
          <w:tcPr>
            <w:tcW w:w="1701" w:type="dxa"/>
            <w:vMerge/>
            <w:tcBorders>
              <w:top w:val="single" w:sz="4" w:space="0" w:color="auto"/>
              <w:left w:val="dotted" w:sz="4" w:space="0" w:color="auto"/>
              <w:bottom w:val="dotted" w:sz="4" w:space="0" w:color="000000"/>
              <w:right w:val="dotted" w:sz="4" w:space="0" w:color="auto"/>
            </w:tcBorders>
            <w:vAlign w:val="center"/>
          </w:tcPr>
          <w:p w14:paraId="31AF974E" w14:textId="77777777" w:rsidR="006A242C" w:rsidRPr="00C5022D" w:rsidRDefault="006A242C" w:rsidP="006A242C">
            <w:pPr>
              <w:tabs>
                <w:tab w:val="clear" w:pos="1080"/>
              </w:tabs>
              <w:spacing w:line="240" w:lineRule="auto"/>
              <w:ind w:left="0" w:firstLine="0"/>
              <w:jc w:val="left"/>
              <w:rPr>
                <w:rFonts w:ascii="Times New Roman" w:hAnsi="Times New Roman"/>
                <w:sz w:val="24"/>
                <w:szCs w:val="24"/>
                <w:lang w:val="en-US" w:eastAsia="ko-KR"/>
              </w:rPr>
            </w:pPr>
          </w:p>
        </w:tc>
        <w:tc>
          <w:tcPr>
            <w:tcW w:w="1701" w:type="dxa"/>
            <w:vMerge/>
            <w:tcBorders>
              <w:top w:val="single" w:sz="4" w:space="0" w:color="auto"/>
              <w:left w:val="dotted" w:sz="4" w:space="0" w:color="auto"/>
              <w:bottom w:val="dotted" w:sz="4" w:space="0" w:color="000000"/>
              <w:right w:val="dotted" w:sz="4" w:space="0" w:color="auto"/>
            </w:tcBorders>
            <w:vAlign w:val="center"/>
          </w:tcPr>
          <w:p w14:paraId="384C53CB" w14:textId="77777777" w:rsidR="006A242C" w:rsidRPr="00C5022D" w:rsidRDefault="006A242C" w:rsidP="006A242C">
            <w:pPr>
              <w:tabs>
                <w:tab w:val="clear" w:pos="1080"/>
              </w:tabs>
              <w:spacing w:line="240" w:lineRule="auto"/>
              <w:ind w:left="0" w:firstLine="0"/>
              <w:jc w:val="left"/>
              <w:rPr>
                <w:rFonts w:ascii="Times New Roman" w:hAnsi="Times New Roman"/>
                <w:sz w:val="24"/>
                <w:szCs w:val="24"/>
                <w:lang w:val="en-US" w:eastAsia="ko-KR"/>
              </w:rPr>
            </w:pPr>
          </w:p>
        </w:tc>
        <w:tc>
          <w:tcPr>
            <w:tcW w:w="850" w:type="dxa"/>
            <w:vMerge/>
            <w:tcBorders>
              <w:top w:val="single" w:sz="4" w:space="0" w:color="auto"/>
              <w:left w:val="dotted" w:sz="4" w:space="0" w:color="auto"/>
              <w:bottom w:val="dotted" w:sz="4" w:space="0" w:color="000000"/>
              <w:right w:val="dotted" w:sz="4" w:space="0" w:color="auto"/>
            </w:tcBorders>
            <w:vAlign w:val="center"/>
          </w:tcPr>
          <w:p w14:paraId="63375F05" w14:textId="77777777" w:rsidR="006A242C" w:rsidRPr="00C5022D" w:rsidRDefault="006A242C" w:rsidP="006A242C">
            <w:pPr>
              <w:tabs>
                <w:tab w:val="clear" w:pos="1080"/>
              </w:tabs>
              <w:spacing w:line="240" w:lineRule="auto"/>
              <w:ind w:left="0" w:firstLine="0"/>
              <w:jc w:val="left"/>
              <w:rPr>
                <w:rFonts w:ascii="Times New Roman" w:hAnsi="Times New Roman"/>
                <w:sz w:val="24"/>
                <w:szCs w:val="24"/>
                <w:lang w:val="en-US" w:eastAsia="ko-KR"/>
              </w:rPr>
            </w:pPr>
          </w:p>
        </w:tc>
        <w:tc>
          <w:tcPr>
            <w:tcW w:w="1560" w:type="dxa"/>
            <w:vMerge/>
            <w:tcBorders>
              <w:top w:val="single" w:sz="4" w:space="0" w:color="auto"/>
              <w:left w:val="dotted" w:sz="4" w:space="0" w:color="auto"/>
              <w:bottom w:val="dotted" w:sz="4" w:space="0" w:color="000000"/>
              <w:right w:val="dotted" w:sz="4" w:space="0" w:color="auto"/>
            </w:tcBorders>
            <w:vAlign w:val="center"/>
          </w:tcPr>
          <w:p w14:paraId="5E453F92" w14:textId="77777777" w:rsidR="006A242C" w:rsidRPr="00C5022D" w:rsidRDefault="006A242C" w:rsidP="006A242C">
            <w:pPr>
              <w:tabs>
                <w:tab w:val="clear" w:pos="1080"/>
              </w:tabs>
              <w:spacing w:line="240" w:lineRule="auto"/>
              <w:ind w:left="0" w:firstLine="0"/>
              <w:jc w:val="left"/>
              <w:rPr>
                <w:rFonts w:ascii="Times New Roman" w:hAnsi="Times New Roman"/>
                <w:sz w:val="24"/>
                <w:szCs w:val="24"/>
                <w:lang w:val="en-US" w:eastAsia="ko-KR"/>
              </w:rPr>
            </w:pPr>
          </w:p>
        </w:tc>
        <w:tc>
          <w:tcPr>
            <w:tcW w:w="992" w:type="dxa"/>
            <w:vMerge/>
            <w:tcBorders>
              <w:top w:val="single" w:sz="4" w:space="0" w:color="auto"/>
              <w:left w:val="dotted" w:sz="4" w:space="0" w:color="auto"/>
              <w:bottom w:val="dotted" w:sz="4" w:space="0" w:color="000000"/>
              <w:right w:val="dotted" w:sz="4" w:space="0" w:color="auto"/>
            </w:tcBorders>
            <w:vAlign w:val="center"/>
          </w:tcPr>
          <w:p w14:paraId="21A4AE70" w14:textId="77777777" w:rsidR="006A242C" w:rsidRPr="00C5022D" w:rsidRDefault="006A242C" w:rsidP="006A242C">
            <w:pPr>
              <w:tabs>
                <w:tab w:val="clear" w:pos="1080"/>
              </w:tabs>
              <w:spacing w:line="240" w:lineRule="auto"/>
              <w:ind w:left="0" w:firstLine="0"/>
              <w:jc w:val="left"/>
              <w:rPr>
                <w:rFonts w:ascii="Times New Roman" w:hAnsi="Times New Roman"/>
                <w:sz w:val="24"/>
                <w:szCs w:val="24"/>
                <w:lang w:val="en-US" w:eastAsia="ko-KR"/>
              </w:rPr>
            </w:pPr>
          </w:p>
        </w:tc>
        <w:tc>
          <w:tcPr>
            <w:tcW w:w="850" w:type="dxa"/>
            <w:vMerge/>
            <w:tcBorders>
              <w:top w:val="single" w:sz="4" w:space="0" w:color="auto"/>
              <w:left w:val="dotted" w:sz="4" w:space="0" w:color="auto"/>
              <w:bottom w:val="dotted" w:sz="4" w:space="0" w:color="000000"/>
              <w:right w:val="dotted" w:sz="4" w:space="0" w:color="auto"/>
            </w:tcBorders>
            <w:vAlign w:val="center"/>
          </w:tcPr>
          <w:p w14:paraId="45C4D5D4" w14:textId="77777777" w:rsidR="006A242C" w:rsidRPr="00C5022D" w:rsidRDefault="006A242C" w:rsidP="006A242C">
            <w:pPr>
              <w:tabs>
                <w:tab w:val="clear" w:pos="1080"/>
              </w:tabs>
              <w:spacing w:line="240" w:lineRule="auto"/>
              <w:ind w:left="0" w:firstLine="0"/>
              <w:jc w:val="left"/>
              <w:rPr>
                <w:rFonts w:ascii="Times New Roman" w:hAnsi="Times New Roman"/>
                <w:sz w:val="24"/>
                <w:szCs w:val="24"/>
                <w:lang w:val="en-US" w:eastAsia="ko-KR"/>
              </w:rPr>
            </w:pPr>
          </w:p>
        </w:tc>
        <w:tc>
          <w:tcPr>
            <w:tcW w:w="1418" w:type="dxa"/>
            <w:vMerge/>
            <w:tcBorders>
              <w:top w:val="single" w:sz="4" w:space="0" w:color="auto"/>
              <w:left w:val="dotted" w:sz="4" w:space="0" w:color="auto"/>
              <w:bottom w:val="dotted" w:sz="4" w:space="0" w:color="000000"/>
              <w:right w:val="dotted" w:sz="4" w:space="0" w:color="auto"/>
            </w:tcBorders>
            <w:vAlign w:val="center"/>
          </w:tcPr>
          <w:p w14:paraId="2B4C095F" w14:textId="77777777" w:rsidR="006A242C" w:rsidRPr="00C5022D" w:rsidRDefault="006A242C" w:rsidP="006A242C">
            <w:pPr>
              <w:tabs>
                <w:tab w:val="clear" w:pos="1080"/>
              </w:tabs>
              <w:spacing w:line="240" w:lineRule="auto"/>
              <w:ind w:left="0" w:firstLine="0"/>
              <w:jc w:val="left"/>
              <w:rPr>
                <w:rFonts w:ascii="Times New Roman" w:hAnsi="Times New Roman"/>
                <w:sz w:val="24"/>
                <w:szCs w:val="24"/>
                <w:lang w:val="en-US" w:eastAsia="ko-KR"/>
              </w:rPr>
            </w:pPr>
          </w:p>
        </w:tc>
        <w:tc>
          <w:tcPr>
            <w:tcW w:w="850" w:type="dxa"/>
            <w:tcBorders>
              <w:top w:val="nil"/>
              <w:left w:val="nil"/>
              <w:bottom w:val="dotted" w:sz="4" w:space="0" w:color="auto"/>
              <w:right w:val="nil"/>
            </w:tcBorders>
            <w:vAlign w:val="center"/>
          </w:tcPr>
          <w:p w14:paraId="1F1055CF" w14:textId="77777777" w:rsidR="006A242C" w:rsidRPr="00C5022D" w:rsidRDefault="006A242C" w:rsidP="006A242C">
            <w:pPr>
              <w:tabs>
                <w:tab w:val="clear" w:pos="1080"/>
              </w:tabs>
              <w:spacing w:line="240" w:lineRule="auto"/>
              <w:ind w:left="0" w:firstLine="0"/>
              <w:jc w:val="center"/>
              <w:rPr>
                <w:rFonts w:ascii="Times New Roman" w:hAnsi="Times New Roman"/>
                <w:szCs w:val="24"/>
                <w:lang w:val="en-US" w:eastAsia="ko-KR"/>
              </w:rPr>
            </w:pPr>
            <w:r w:rsidRPr="00C5022D">
              <w:rPr>
                <w:rFonts w:ascii="Times New Roman" w:hAnsi="Times New Roman"/>
                <w:szCs w:val="24"/>
                <w:lang w:val="en-US" w:eastAsia="ko-KR"/>
              </w:rPr>
              <w:t>Нөмірі</w:t>
            </w:r>
          </w:p>
        </w:tc>
        <w:tc>
          <w:tcPr>
            <w:tcW w:w="851" w:type="dxa"/>
            <w:tcBorders>
              <w:top w:val="nil"/>
              <w:left w:val="dotted" w:sz="4" w:space="0" w:color="auto"/>
              <w:bottom w:val="dotted" w:sz="4" w:space="0" w:color="auto"/>
              <w:right w:val="nil"/>
            </w:tcBorders>
            <w:vAlign w:val="center"/>
          </w:tcPr>
          <w:p w14:paraId="50B8A6F0" w14:textId="77777777" w:rsidR="006A242C" w:rsidRPr="00C5022D" w:rsidRDefault="006A242C" w:rsidP="006A242C">
            <w:pPr>
              <w:tabs>
                <w:tab w:val="clear" w:pos="1080"/>
              </w:tabs>
              <w:spacing w:line="240" w:lineRule="auto"/>
              <w:ind w:left="0" w:firstLine="0"/>
              <w:jc w:val="center"/>
              <w:rPr>
                <w:rFonts w:ascii="Times New Roman" w:hAnsi="Times New Roman"/>
                <w:szCs w:val="24"/>
                <w:lang w:val="en-US" w:eastAsia="ko-KR"/>
              </w:rPr>
            </w:pPr>
            <w:r w:rsidRPr="00C5022D">
              <w:rPr>
                <w:rFonts w:ascii="Times New Roman" w:hAnsi="Times New Roman"/>
                <w:szCs w:val="24"/>
                <w:lang w:val="en-US" w:eastAsia="ko-KR"/>
              </w:rPr>
              <w:t>Берілген күні</w:t>
            </w:r>
          </w:p>
        </w:tc>
        <w:tc>
          <w:tcPr>
            <w:tcW w:w="992" w:type="dxa"/>
            <w:vMerge/>
            <w:tcBorders>
              <w:top w:val="single" w:sz="4" w:space="0" w:color="auto"/>
              <w:left w:val="dotted" w:sz="4" w:space="0" w:color="auto"/>
              <w:bottom w:val="dotted" w:sz="4" w:space="0" w:color="000000"/>
              <w:right w:val="single" w:sz="4" w:space="0" w:color="auto"/>
            </w:tcBorders>
            <w:vAlign w:val="center"/>
          </w:tcPr>
          <w:p w14:paraId="56E91CA1" w14:textId="77777777" w:rsidR="006A242C" w:rsidRPr="00C5022D" w:rsidRDefault="006A242C" w:rsidP="006A242C">
            <w:pPr>
              <w:tabs>
                <w:tab w:val="clear" w:pos="1080"/>
              </w:tabs>
              <w:spacing w:line="240" w:lineRule="auto"/>
              <w:ind w:left="0" w:firstLine="0"/>
              <w:jc w:val="left"/>
              <w:rPr>
                <w:rFonts w:ascii="Times New Roman" w:hAnsi="Times New Roman"/>
                <w:sz w:val="24"/>
                <w:szCs w:val="24"/>
                <w:lang w:val="en-US" w:eastAsia="ko-KR"/>
              </w:rPr>
            </w:pPr>
          </w:p>
        </w:tc>
      </w:tr>
      <w:tr w:rsidR="006A242C" w:rsidRPr="00C5022D" w14:paraId="0AD456E1" w14:textId="77777777" w:rsidTr="00B42ECD">
        <w:trPr>
          <w:trHeight w:val="279"/>
        </w:trPr>
        <w:tc>
          <w:tcPr>
            <w:tcW w:w="1419" w:type="dxa"/>
            <w:tcBorders>
              <w:top w:val="nil"/>
              <w:left w:val="single" w:sz="4" w:space="0" w:color="auto"/>
              <w:bottom w:val="dotted" w:sz="4" w:space="0" w:color="auto"/>
              <w:right w:val="dotted" w:sz="4" w:space="0" w:color="auto"/>
            </w:tcBorders>
            <w:noWrap/>
            <w:vAlign w:val="center"/>
          </w:tcPr>
          <w:p w14:paraId="2F31D7DF" w14:textId="77777777" w:rsidR="006A242C" w:rsidRPr="00C5022D" w:rsidRDefault="006A242C" w:rsidP="006A242C">
            <w:pPr>
              <w:tabs>
                <w:tab w:val="clear" w:pos="1080"/>
              </w:tabs>
              <w:spacing w:line="240" w:lineRule="auto"/>
              <w:ind w:left="0" w:firstLineChars="100" w:firstLine="240"/>
              <w:jc w:val="center"/>
              <w:rPr>
                <w:rFonts w:ascii="Times New Roman" w:hAnsi="Times New Roman"/>
                <w:sz w:val="24"/>
                <w:szCs w:val="24"/>
                <w:lang w:val="en-US" w:eastAsia="ko-KR"/>
              </w:rPr>
            </w:pPr>
            <w:r w:rsidRPr="00C5022D">
              <w:rPr>
                <w:rFonts w:ascii="Times New Roman" w:hAnsi="Times New Roman"/>
                <w:sz w:val="24"/>
                <w:szCs w:val="24"/>
                <w:lang w:val="en-US" w:eastAsia="ko-KR"/>
              </w:rPr>
              <w:t>1</w:t>
            </w:r>
          </w:p>
        </w:tc>
        <w:tc>
          <w:tcPr>
            <w:tcW w:w="992" w:type="dxa"/>
            <w:tcBorders>
              <w:top w:val="nil"/>
              <w:left w:val="nil"/>
              <w:bottom w:val="dotted" w:sz="4" w:space="0" w:color="auto"/>
              <w:right w:val="dotted" w:sz="4" w:space="0" w:color="auto"/>
            </w:tcBorders>
            <w:noWrap/>
            <w:vAlign w:val="center"/>
          </w:tcPr>
          <w:p w14:paraId="26334840" w14:textId="77777777" w:rsidR="006A242C" w:rsidRPr="00C5022D" w:rsidRDefault="006A242C" w:rsidP="006A242C">
            <w:pPr>
              <w:tabs>
                <w:tab w:val="clear" w:pos="1080"/>
              </w:tabs>
              <w:spacing w:line="240" w:lineRule="auto"/>
              <w:ind w:left="0" w:firstLine="0"/>
              <w:jc w:val="center"/>
              <w:rPr>
                <w:rFonts w:ascii="Times New Roman" w:hAnsi="Times New Roman"/>
                <w:sz w:val="24"/>
                <w:szCs w:val="24"/>
                <w:lang w:val="en-US" w:eastAsia="ko-KR"/>
              </w:rPr>
            </w:pPr>
          </w:p>
        </w:tc>
        <w:tc>
          <w:tcPr>
            <w:tcW w:w="1134" w:type="dxa"/>
            <w:tcBorders>
              <w:top w:val="nil"/>
              <w:left w:val="nil"/>
              <w:bottom w:val="dotted" w:sz="4" w:space="0" w:color="auto"/>
              <w:right w:val="dotted" w:sz="4" w:space="0" w:color="auto"/>
            </w:tcBorders>
            <w:noWrap/>
            <w:vAlign w:val="center"/>
          </w:tcPr>
          <w:p w14:paraId="1867889C" w14:textId="77777777" w:rsidR="006A242C" w:rsidRPr="00C5022D" w:rsidRDefault="006A242C" w:rsidP="006A242C">
            <w:pPr>
              <w:tabs>
                <w:tab w:val="clear" w:pos="1080"/>
              </w:tabs>
              <w:spacing w:line="240" w:lineRule="auto"/>
              <w:ind w:left="0" w:firstLine="0"/>
              <w:jc w:val="center"/>
              <w:rPr>
                <w:rFonts w:ascii="Times New Roman" w:hAnsi="Times New Roman"/>
                <w:sz w:val="24"/>
                <w:szCs w:val="24"/>
                <w:lang w:val="en-US" w:eastAsia="ko-KR"/>
              </w:rPr>
            </w:pPr>
          </w:p>
        </w:tc>
        <w:tc>
          <w:tcPr>
            <w:tcW w:w="1701" w:type="dxa"/>
            <w:tcBorders>
              <w:top w:val="nil"/>
              <w:left w:val="nil"/>
              <w:bottom w:val="dotted" w:sz="4" w:space="0" w:color="auto"/>
              <w:right w:val="dotted" w:sz="4" w:space="0" w:color="auto"/>
            </w:tcBorders>
            <w:noWrap/>
            <w:vAlign w:val="center"/>
          </w:tcPr>
          <w:p w14:paraId="56F0757A" w14:textId="77777777" w:rsidR="006A242C" w:rsidRPr="00C5022D" w:rsidRDefault="006A242C" w:rsidP="006A242C">
            <w:pPr>
              <w:tabs>
                <w:tab w:val="clear" w:pos="1080"/>
              </w:tabs>
              <w:spacing w:line="240" w:lineRule="auto"/>
              <w:ind w:left="0" w:firstLine="0"/>
              <w:jc w:val="center"/>
              <w:rPr>
                <w:rFonts w:ascii="Times New Roman" w:hAnsi="Times New Roman"/>
                <w:sz w:val="24"/>
                <w:szCs w:val="24"/>
                <w:lang w:val="en-US" w:eastAsia="ko-KR"/>
              </w:rPr>
            </w:pPr>
          </w:p>
        </w:tc>
        <w:tc>
          <w:tcPr>
            <w:tcW w:w="1701" w:type="dxa"/>
            <w:tcBorders>
              <w:top w:val="nil"/>
              <w:left w:val="nil"/>
              <w:bottom w:val="dotted" w:sz="4" w:space="0" w:color="auto"/>
              <w:right w:val="dotted" w:sz="4" w:space="0" w:color="auto"/>
            </w:tcBorders>
            <w:noWrap/>
            <w:vAlign w:val="center"/>
          </w:tcPr>
          <w:p w14:paraId="61D7BAFC" w14:textId="77777777" w:rsidR="006A242C" w:rsidRPr="00C5022D" w:rsidRDefault="006A242C" w:rsidP="006A242C">
            <w:pPr>
              <w:tabs>
                <w:tab w:val="clear" w:pos="1080"/>
              </w:tabs>
              <w:spacing w:line="240" w:lineRule="auto"/>
              <w:ind w:left="0" w:firstLine="0"/>
              <w:jc w:val="center"/>
              <w:rPr>
                <w:rFonts w:ascii="Times New Roman" w:hAnsi="Times New Roman"/>
                <w:sz w:val="24"/>
                <w:szCs w:val="24"/>
                <w:lang w:val="en-US" w:eastAsia="ko-KR"/>
              </w:rPr>
            </w:pPr>
          </w:p>
        </w:tc>
        <w:tc>
          <w:tcPr>
            <w:tcW w:w="850" w:type="dxa"/>
            <w:tcBorders>
              <w:top w:val="nil"/>
              <w:left w:val="nil"/>
              <w:bottom w:val="dotted" w:sz="4" w:space="0" w:color="auto"/>
              <w:right w:val="dotted" w:sz="4" w:space="0" w:color="auto"/>
            </w:tcBorders>
            <w:noWrap/>
            <w:vAlign w:val="center"/>
          </w:tcPr>
          <w:p w14:paraId="2C2D4471" w14:textId="77777777" w:rsidR="006A242C" w:rsidRPr="00C5022D" w:rsidRDefault="006A242C" w:rsidP="006A242C">
            <w:pPr>
              <w:tabs>
                <w:tab w:val="clear" w:pos="1080"/>
              </w:tabs>
              <w:spacing w:line="240" w:lineRule="auto"/>
              <w:ind w:left="0" w:firstLineChars="100" w:firstLine="240"/>
              <w:jc w:val="center"/>
              <w:rPr>
                <w:rFonts w:ascii="Times New Roman" w:hAnsi="Times New Roman"/>
                <w:sz w:val="24"/>
                <w:szCs w:val="24"/>
                <w:lang w:val="en-US" w:eastAsia="ko-KR"/>
              </w:rPr>
            </w:pPr>
            <w:r w:rsidRPr="00C5022D">
              <w:rPr>
                <w:rFonts w:ascii="Times New Roman" w:hAnsi="Times New Roman"/>
                <w:sz w:val="24"/>
                <w:szCs w:val="24"/>
                <w:lang w:val="en-US" w:eastAsia="ko-KR"/>
              </w:rPr>
              <w:t>1</w:t>
            </w:r>
          </w:p>
        </w:tc>
        <w:tc>
          <w:tcPr>
            <w:tcW w:w="1560" w:type="dxa"/>
            <w:tcBorders>
              <w:top w:val="nil"/>
              <w:left w:val="nil"/>
              <w:bottom w:val="dotted" w:sz="4" w:space="0" w:color="auto"/>
              <w:right w:val="dotted" w:sz="4" w:space="0" w:color="auto"/>
            </w:tcBorders>
            <w:noWrap/>
            <w:vAlign w:val="center"/>
          </w:tcPr>
          <w:p w14:paraId="5FA7764B" w14:textId="77777777" w:rsidR="006A242C" w:rsidRPr="00C5022D" w:rsidRDefault="006A242C" w:rsidP="006A242C">
            <w:pPr>
              <w:tabs>
                <w:tab w:val="clear" w:pos="1080"/>
              </w:tabs>
              <w:spacing w:line="240" w:lineRule="auto"/>
              <w:ind w:left="0" w:firstLine="0"/>
              <w:jc w:val="center"/>
              <w:rPr>
                <w:rFonts w:ascii="Times New Roman" w:hAnsi="Times New Roman"/>
                <w:sz w:val="24"/>
                <w:szCs w:val="24"/>
                <w:lang w:val="en-US" w:eastAsia="ko-KR"/>
              </w:rPr>
            </w:pPr>
          </w:p>
        </w:tc>
        <w:tc>
          <w:tcPr>
            <w:tcW w:w="992" w:type="dxa"/>
            <w:tcBorders>
              <w:top w:val="nil"/>
              <w:left w:val="nil"/>
              <w:bottom w:val="dotted" w:sz="4" w:space="0" w:color="auto"/>
              <w:right w:val="dotted" w:sz="4" w:space="0" w:color="auto"/>
            </w:tcBorders>
            <w:noWrap/>
            <w:vAlign w:val="center"/>
          </w:tcPr>
          <w:p w14:paraId="367213E2" w14:textId="77777777" w:rsidR="006A242C" w:rsidRPr="00C5022D" w:rsidRDefault="006A242C" w:rsidP="006A242C">
            <w:pPr>
              <w:tabs>
                <w:tab w:val="clear" w:pos="1080"/>
              </w:tabs>
              <w:spacing w:line="240" w:lineRule="auto"/>
              <w:ind w:left="0" w:firstLine="0"/>
              <w:jc w:val="center"/>
              <w:rPr>
                <w:rFonts w:ascii="Times New Roman" w:hAnsi="Times New Roman"/>
                <w:sz w:val="24"/>
                <w:szCs w:val="24"/>
                <w:lang w:val="en-US" w:eastAsia="ko-KR"/>
              </w:rPr>
            </w:pPr>
          </w:p>
        </w:tc>
        <w:tc>
          <w:tcPr>
            <w:tcW w:w="850" w:type="dxa"/>
            <w:tcBorders>
              <w:top w:val="nil"/>
              <w:left w:val="nil"/>
              <w:bottom w:val="dotted" w:sz="4" w:space="0" w:color="auto"/>
              <w:right w:val="dotted" w:sz="4" w:space="0" w:color="auto"/>
            </w:tcBorders>
            <w:noWrap/>
            <w:vAlign w:val="center"/>
          </w:tcPr>
          <w:p w14:paraId="51718983" w14:textId="77777777" w:rsidR="006A242C" w:rsidRPr="00C5022D" w:rsidRDefault="006A242C" w:rsidP="006A242C">
            <w:pPr>
              <w:tabs>
                <w:tab w:val="clear" w:pos="1080"/>
              </w:tabs>
              <w:spacing w:line="240" w:lineRule="auto"/>
              <w:ind w:left="0" w:firstLine="0"/>
              <w:jc w:val="center"/>
              <w:rPr>
                <w:rFonts w:ascii="Times New Roman" w:hAnsi="Times New Roman"/>
                <w:sz w:val="24"/>
                <w:szCs w:val="24"/>
                <w:lang w:val="en-US" w:eastAsia="ko-KR"/>
              </w:rPr>
            </w:pPr>
          </w:p>
        </w:tc>
        <w:tc>
          <w:tcPr>
            <w:tcW w:w="1418" w:type="dxa"/>
            <w:tcBorders>
              <w:top w:val="nil"/>
              <w:left w:val="nil"/>
              <w:bottom w:val="dotted" w:sz="4" w:space="0" w:color="auto"/>
              <w:right w:val="dotted" w:sz="4" w:space="0" w:color="auto"/>
            </w:tcBorders>
            <w:noWrap/>
            <w:vAlign w:val="center"/>
          </w:tcPr>
          <w:p w14:paraId="0BB53A37" w14:textId="77777777" w:rsidR="006A242C" w:rsidRPr="00C5022D" w:rsidRDefault="006A242C" w:rsidP="006A242C">
            <w:pPr>
              <w:tabs>
                <w:tab w:val="clear" w:pos="1080"/>
              </w:tabs>
              <w:spacing w:line="240" w:lineRule="auto"/>
              <w:ind w:left="0" w:firstLine="0"/>
              <w:jc w:val="center"/>
              <w:rPr>
                <w:rFonts w:ascii="Times New Roman" w:hAnsi="Times New Roman"/>
                <w:sz w:val="24"/>
                <w:szCs w:val="24"/>
                <w:lang w:val="en-US" w:eastAsia="ko-KR"/>
              </w:rPr>
            </w:pPr>
            <w:r w:rsidRPr="00C5022D">
              <w:rPr>
                <w:rFonts w:ascii="Times New Roman" w:hAnsi="Times New Roman"/>
                <w:sz w:val="24"/>
                <w:szCs w:val="24"/>
                <w:lang w:val="en-US" w:eastAsia="ko-KR"/>
              </w:rPr>
              <w:t>100%</w:t>
            </w:r>
          </w:p>
        </w:tc>
        <w:tc>
          <w:tcPr>
            <w:tcW w:w="850" w:type="dxa"/>
            <w:tcBorders>
              <w:top w:val="nil"/>
              <w:left w:val="nil"/>
              <w:bottom w:val="dotted" w:sz="4" w:space="0" w:color="auto"/>
              <w:right w:val="dotted" w:sz="4" w:space="0" w:color="auto"/>
            </w:tcBorders>
            <w:noWrap/>
            <w:vAlign w:val="center"/>
          </w:tcPr>
          <w:p w14:paraId="4286F85E" w14:textId="77777777" w:rsidR="006A242C" w:rsidRPr="00C5022D" w:rsidRDefault="006A242C" w:rsidP="006A242C">
            <w:pPr>
              <w:tabs>
                <w:tab w:val="clear" w:pos="1080"/>
              </w:tabs>
              <w:spacing w:line="240" w:lineRule="auto"/>
              <w:ind w:left="0" w:firstLine="0"/>
              <w:jc w:val="center"/>
              <w:rPr>
                <w:rFonts w:ascii="Times New Roman" w:hAnsi="Times New Roman"/>
                <w:sz w:val="24"/>
                <w:szCs w:val="24"/>
                <w:lang w:val="en-US" w:eastAsia="ko-KR"/>
              </w:rPr>
            </w:pPr>
          </w:p>
        </w:tc>
        <w:tc>
          <w:tcPr>
            <w:tcW w:w="851" w:type="dxa"/>
            <w:tcBorders>
              <w:top w:val="nil"/>
              <w:left w:val="nil"/>
              <w:bottom w:val="dotted" w:sz="4" w:space="0" w:color="auto"/>
              <w:right w:val="dotted" w:sz="4" w:space="0" w:color="auto"/>
            </w:tcBorders>
            <w:noWrap/>
            <w:vAlign w:val="center"/>
          </w:tcPr>
          <w:p w14:paraId="4EF30451" w14:textId="77777777" w:rsidR="006A242C" w:rsidRPr="00C5022D" w:rsidRDefault="006A242C" w:rsidP="006A242C">
            <w:pPr>
              <w:tabs>
                <w:tab w:val="clear" w:pos="1080"/>
              </w:tabs>
              <w:spacing w:line="240" w:lineRule="auto"/>
              <w:ind w:left="0" w:firstLine="0"/>
              <w:jc w:val="center"/>
              <w:rPr>
                <w:rFonts w:ascii="Times New Roman" w:hAnsi="Times New Roman"/>
                <w:sz w:val="24"/>
                <w:szCs w:val="24"/>
                <w:lang w:val="en-US" w:eastAsia="ko-KR"/>
              </w:rPr>
            </w:pPr>
          </w:p>
        </w:tc>
        <w:tc>
          <w:tcPr>
            <w:tcW w:w="992" w:type="dxa"/>
            <w:tcBorders>
              <w:top w:val="nil"/>
              <w:left w:val="nil"/>
              <w:bottom w:val="dotted" w:sz="4" w:space="0" w:color="auto"/>
              <w:right w:val="single" w:sz="4" w:space="0" w:color="auto"/>
            </w:tcBorders>
            <w:noWrap/>
            <w:vAlign w:val="center"/>
          </w:tcPr>
          <w:p w14:paraId="5BF96CEB" w14:textId="77777777" w:rsidR="006A242C" w:rsidRPr="00C5022D" w:rsidRDefault="006A242C" w:rsidP="006A242C">
            <w:pPr>
              <w:tabs>
                <w:tab w:val="clear" w:pos="1080"/>
              </w:tabs>
              <w:spacing w:line="240" w:lineRule="auto"/>
              <w:ind w:left="0" w:firstLineChars="100" w:firstLine="240"/>
              <w:jc w:val="center"/>
              <w:rPr>
                <w:rFonts w:ascii="Times New Roman" w:hAnsi="Times New Roman"/>
                <w:i/>
                <w:iCs/>
                <w:sz w:val="24"/>
                <w:szCs w:val="24"/>
                <w:lang w:val="en-US" w:eastAsia="ko-KR"/>
              </w:rPr>
            </w:pPr>
          </w:p>
        </w:tc>
      </w:tr>
      <w:tr w:rsidR="006A242C" w:rsidRPr="00C5022D" w14:paraId="0C1C0046" w14:textId="77777777" w:rsidTr="00B42ECD">
        <w:trPr>
          <w:trHeight w:val="279"/>
        </w:trPr>
        <w:tc>
          <w:tcPr>
            <w:tcW w:w="1419" w:type="dxa"/>
            <w:tcBorders>
              <w:top w:val="nil"/>
              <w:left w:val="single" w:sz="4" w:space="0" w:color="auto"/>
              <w:bottom w:val="dotted" w:sz="4" w:space="0" w:color="auto"/>
              <w:right w:val="dotted" w:sz="4" w:space="0" w:color="auto"/>
            </w:tcBorders>
            <w:noWrap/>
            <w:vAlign w:val="center"/>
          </w:tcPr>
          <w:p w14:paraId="0F15B19C" w14:textId="77777777" w:rsidR="006A242C" w:rsidRPr="00C5022D" w:rsidRDefault="006A242C" w:rsidP="006A242C">
            <w:pPr>
              <w:tabs>
                <w:tab w:val="clear" w:pos="1080"/>
              </w:tabs>
              <w:spacing w:line="240" w:lineRule="auto"/>
              <w:ind w:left="0" w:firstLineChars="100" w:firstLine="240"/>
              <w:jc w:val="center"/>
              <w:rPr>
                <w:rFonts w:ascii="Times New Roman" w:hAnsi="Times New Roman"/>
                <w:sz w:val="24"/>
                <w:szCs w:val="24"/>
                <w:lang w:val="en-US" w:eastAsia="ko-KR"/>
              </w:rPr>
            </w:pPr>
            <w:r w:rsidRPr="00C5022D">
              <w:rPr>
                <w:rFonts w:ascii="Times New Roman" w:hAnsi="Times New Roman"/>
                <w:sz w:val="24"/>
                <w:szCs w:val="24"/>
                <w:lang w:val="en-US" w:eastAsia="ko-KR"/>
              </w:rPr>
              <w:t>2</w:t>
            </w:r>
          </w:p>
        </w:tc>
        <w:tc>
          <w:tcPr>
            <w:tcW w:w="992" w:type="dxa"/>
            <w:tcBorders>
              <w:top w:val="nil"/>
              <w:left w:val="nil"/>
              <w:bottom w:val="dotted" w:sz="4" w:space="0" w:color="auto"/>
              <w:right w:val="dotted" w:sz="4" w:space="0" w:color="auto"/>
            </w:tcBorders>
            <w:noWrap/>
            <w:vAlign w:val="center"/>
          </w:tcPr>
          <w:p w14:paraId="4E4B662B" w14:textId="77777777" w:rsidR="006A242C" w:rsidRPr="00C5022D" w:rsidRDefault="006A242C" w:rsidP="006A242C">
            <w:pPr>
              <w:tabs>
                <w:tab w:val="clear" w:pos="1080"/>
              </w:tabs>
              <w:spacing w:line="240" w:lineRule="auto"/>
              <w:ind w:left="0" w:firstLine="0"/>
              <w:jc w:val="center"/>
              <w:rPr>
                <w:rFonts w:ascii="Times New Roman" w:hAnsi="Times New Roman"/>
                <w:sz w:val="24"/>
                <w:szCs w:val="24"/>
                <w:lang w:val="en-US" w:eastAsia="ko-KR"/>
              </w:rPr>
            </w:pPr>
          </w:p>
        </w:tc>
        <w:tc>
          <w:tcPr>
            <w:tcW w:w="1134" w:type="dxa"/>
            <w:tcBorders>
              <w:top w:val="nil"/>
              <w:left w:val="nil"/>
              <w:bottom w:val="dotted" w:sz="4" w:space="0" w:color="auto"/>
              <w:right w:val="dotted" w:sz="4" w:space="0" w:color="auto"/>
            </w:tcBorders>
            <w:noWrap/>
            <w:vAlign w:val="center"/>
          </w:tcPr>
          <w:p w14:paraId="3D9B57D0" w14:textId="77777777" w:rsidR="006A242C" w:rsidRPr="00C5022D" w:rsidRDefault="006A242C" w:rsidP="006A242C">
            <w:pPr>
              <w:tabs>
                <w:tab w:val="clear" w:pos="1080"/>
              </w:tabs>
              <w:spacing w:line="240" w:lineRule="auto"/>
              <w:ind w:left="0" w:firstLine="0"/>
              <w:jc w:val="center"/>
              <w:rPr>
                <w:rFonts w:ascii="Times New Roman" w:hAnsi="Times New Roman"/>
                <w:sz w:val="24"/>
                <w:szCs w:val="24"/>
                <w:lang w:val="en-US" w:eastAsia="ko-KR"/>
              </w:rPr>
            </w:pPr>
          </w:p>
        </w:tc>
        <w:tc>
          <w:tcPr>
            <w:tcW w:w="1701" w:type="dxa"/>
            <w:tcBorders>
              <w:top w:val="nil"/>
              <w:left w:val="nil"/>
              <w:bottom w:val="dotted" w:sz="4" w:space="0" w:color="auto"/>
              <w:right w:val="dotted" w:sz="4" w:space="0" w:color="auto"/>
            </w:tcBorders>
            <w:noWrap/>
            <w:vAlign w:val="center"/>
          </w:tcPr>
          <w:p w14:paraId="0B849863" w14:textId="77777777" w:rsidR="006A242C" w:rsidRPr="00C5022D" w:rsidRDefault="006A242C" w:rsidP="006A242C">
            <w:pPr>
              <w:tabs>
                <w:tab w:val="clear" w:pos="1080"/>
              </w:tabs>
              <w:spacing w:line="240" w:lineRule="auto"/>
              <w:ind w:left="0" w:firstLine="0"/>
              <w:jc w:val="center"/>
              <w:rPr>
                <w:rFonts w:ascii="Times New Roman" w:hAnsi="Times New Roman"/>
                <w:sz w:val="24"/>
                <w:szCs w:val="24"/>
                <w:lang w:val="en-US" w:eastAsia="ko-KR"/>
              </w:rPr>
            </w:pPr>
          </w:p>
        </w:tc>
        <w:tc>
          <w:tcPr>
            <w:tcW w:w="1701" w:type="dxa"/>
            <w:tcBorders>
              <w:top w:val="nil"/>
              <w:left w:val="nil"/>
              <w:bottom w:val="dotted" w:sz="4" w:space="0" w:color="auto"/>
              <w:right w:val="dotted" w:sz="4" w:space="0" w:color="auto"/>
            </w:tcBorders>
            <w:noWrap/>
            <w:vAlign w:val="center"/>
          </w:tcPr>
          <w:p w14:paraId="78D6CEED" w14:textId="77777777" w:rsidR="006A242C" w:rsidRPr="00C5022D" w:rsidRDefault="006A242C" w:rsidP="006A242C">
            <w:pPr>
              <w:tabs>
                <w:tab w:val="clear" w:pos="1080"/>
              </w:tabs>
              <w:spacing w:line="240" w:lineRule="auto"/>
              <w:ind w:left="0" w:firstLine="0"/>
              <w:jc w:val="center"/>
              <w:rPr>
                <w:rFonts w:ascii="Times New Roman" w:hAnsi="Times New Roman"/>
                <w:sz w:val="24"/>
                <w:szCs w:val="24"/>
                <w:lang w:val="en-US" w:eastAsia="ko-KR"/>
              </w:rPr>
            </w:pPr>
          </w:p>
        </w:tc>
        <w:tc>
          <w:tcPr>
            <w:tcW w:w="850" w:type="dxa"/>
            <w:tcBorders>
              <w:top w:val="nil"/>
              <w:left w:val="nil"/>
              <w:bottom w:val="dotted" w:sz="4" w:space="0" w:color="auto"/>
              <w:right w:val="dotted" w:sz="4" w:space="0" w:color="auto"/>
            </w:tcBorders>
            <w:noWrap/>
            <w:vAlign w:val="center"/>
          </w:tcPr>
          <w:p w14:paraId="63CD4671" w14:textId="77777777" w:rsidR="006A242C" w:rsidRPr="00C5022D" w:rsidRDefault="006A242C" w:rsidP="006A242C">
            <w:pPr>
              <w:tabs>
                <w:tab w:val="clear" w:pos="1080"/>
              </w:tabs>
              <w:spacing w:line="240" w:lineRule="auto"/>
              <w:ind w:left="0" w:firstLineChars="100" w:firstLine="240"/>
              <w:jc w:val="center"/>
              <w:rPr>
                <w:rFonts w:ascii="Times New Roman" w:hAnsi="Times New Roman"/>
                <w:sz w:val="24"/>
                <w:szCs w:val="24"/>
                <w:lang w:val="en-US" w:eastAsia="ko-KR"/>
              </w:rPr>
            </w:pPr>
          </w:p>
        </w:tc>
        <w:tc>
          <w:tcPr>
            <w:tcW w:w="1560" w:type="dxa"/>
            <w:tcBorders>
              <w:top w:val="nil"/>
              <w:left w:val="nil"/>
              <w:bottom w:val="dotted" w:sz="4" w:space="0" w:color="auto"/>
              <w:right w:val="dotted" w:sz="4" w:space="0" w:color="auto"/>
            </w:tcBorders>
            <w:noWrap/>
            <w:vAlign w:val="center"/>
          </w:tcPr>
          <w:p w14:paraId="55145011" w14:textId="77777777" w:rsidR="006A242C" w:rsidRPr="00C5022D" w:rsidRDefault="006A242C" w:rsidP="006A242C">
            <w:pPr>
              <w:tabs>
                <w:tab w:val="clear" w:pos="1080"/>
              </w:tabs>
              <w:spacing w:line="240" w:lineRule="auto"/>
              <w:ind w:left="0" w:firstLine="0"/>
              <w:jc w:val="center"/>
              <w:rPr>
                <w:rFonts w:ascii="Times New Roman" w:hAnsi="Times New Roman"/>
                <w:sz w:val="24"/>
                <w:szCs w:val="24"/>
                <w:lang w:val="en-US" w:eastAsia="ko-KR"/>
              </w:rPr>
            </w:pPr>
          </w:p>
        </w:tc>
        <w:tc>
          <w:tcPr>
            <w:tcW w:w="992" w:type="dxa"/>
            <w:tcBorders>
              <w:top w:val="nil"/>
              <w:left w:val="nil"/>
              <w:bottom w:val="dotted" w:sz="4" w:space="0" w:color="auto"/>
              <w:right w:val="dotted" w:sz="4" w:space="0" w:color="auto"/>
            </w:tcBorders>
            <w:noWrap/>
            <w:vAlign w:val="center"/>
          </w:tcPr>
          <w:p w14:paraId="07506F0D" w14:textId="77777777" w:rsidR="006A242C" w:rsidRPr="00C5022D" w:rsidRDefault="006A242C" w:rsidP="006A242C">
            <w:pPr>
              <w:tabs>
                <w:tab w:val="clear" w:pos="1080"/>
              </w:tabs>
              <w:spacing w:line="240" w:lineRule="auto"/>
              <w:ind w:left="0" w:firstLine="0"/>
              <w:jc w:val="center"/>
              <w:rPr>
                <w:rFonts w:ascii="Times New Roman" w:hAnsi="Times New Roman"/>
                <w:sz w:val="24"/>
                <w:szCs w:val="24"/>
                <w:lang w:val="en-US" w:eastAsia="ko-KR"/>
              </w:rPr>
            </w:pPr>
          </w:p>
        </w:tc>
        <w:tc>
          <w:tcPr>
            <w:tcW w:w="850" w:type="dxa"/>
            <w:tcBorders>
              <w:top w:val="nil"/>
              <w:left w:val="nil"/>
              <w:bottom w:val="dotted" w:sz="4" w:space="0" w:color="auto"/>
              <w:right w:val="dotted" w:sz="4" w:space="0" w:color="auto"/>
            </w:tcBorders>
            <w:noWrap/>
            <w:vAlign w:val="center"/>
          </w:tcPr>
          <w:p w14:paraId="33C0F527" w14:textId="77777777" w:rsidR="006A242C" w:rsidRPr="00C5022D" w:rsidRDefault="006A242C" w:rsidP="006A242C">
            <w:pPr>
              <w:tabs>
                <w:tab w:val="clear" w:pos="1080"/>
              </w:tabs>
              <w:spacing w:line="240" w:lineRule="auto"/>
              <w:ind w:left="0" w:firstLine="0"/>
              <w:jc w:val="center"/>
              <w:rPr>
                <w:rFonts w:ascii="Times New Roman" w:hAnsi="Times New Roman"/>
                <w:sz w:val="24"/>
                <w:szCs w:val="24"/>
                <w:lang w:val="en-US" w:eastAsia="ko-KR"/>
              </w:rPr>
            </w:pPr>
          </w:p>
        </w:tc>
        <w:tc>
          <w:tcPr>
            <w:tcW w:w="1418" w:type="dxa"/>
            <w:tcBorders>
              <w:top w:val="nil"/>
              <w:left w:val="nil"/>
              <w:bottom w:val="dotted" w:sz="4" w:space="0" w:color="auto"/>
              <w:right w:val="dotted" w:sz="4" w:space="0" w:color="auto"/>
            </w:tcBorders>
            <w:noWrap/>
            <w:vAlign w:val="center"/>
          </w:tcPr>
          <w:p w14:paraId="0C89B230" w14:textId="77777777" w:rsidR="006A242C" w:rsidRPr="00C5022D" w:rsidRDefault="006A242C" w:rsidP="006A242C">
            <w:pPr>
              <w:tabs>
                <w:tab w:val="clear" w:pos="1080"/>
              </w:tabs>
              <w:spacing w:line="240" w:lineRule="auto"/>
              <w:ind w:left="0" w:firstLine="0"/>
              <w:jc w:val="center"/>
              <w:rPr>
                <w:rFonts w:ascii="Times New Roman" w:hAnsi="Times New Roman"/>
                <w:sz w:val="24"/>
                <w:szCs w:val="24"/>
                <w:lang w:val="en-US" w:eastAsia="ko-KR"/>
              </w:rPr>
            </w:pPr>
          </w:p>
        </w:tc>
        <w:tc>
          <w:tcPr>
            <w:tcW w:w="850" w:type="dxa"/>
            <w:tcBorders>
              <w:top w:val="nil"/>
              <w:left w:val="nil"/>
              <w:bottom w:val="dotted" w:sz="4" w:space="0" w:color="auto"/>
              <w:right w:val="dotted" w:sz="4" w:space="0" w:color="auto"/>
            </w:tcBorders>
            <w:noWrap/>
            <w:vAlign w:val="center"/>
          </w:tcPr>
          <w:p w14:paraId="198586D3" w14:textId="77777777" w:rsidR="006A242C" w:rsidRPr="00C5022D" w:rsidRDefault="006A242C" w:rsidP="006A242C">
            <w:pPr>
              <w:tabs>
                <w:tab w:val="clear" w:pos="1080"/>
              </w:tabs>
              <w:spacing w:line="240" w:lineRule="auto"/>
              <w:ind w:left="0" w:firstLine="0"/>
              <w:jc w:val="center"/>
              <w:rPr>
                <w:rFonts w:ascii="Times New Roman" w:hAnsi="Times New Roman"/>
                <w:sz w:val="24"/>
                <w:szCs w:val="24"/>
                <w:lang w:val="en-US" w:eastAsia="ko-KR"/>
              </w:rPr>
            </w:pPr>
          </w:p>
        </w:tc>
        <w:tc>
          <w:tcPr>
            <w:tcW w:w="851" w:type="dxa"/>
            <w:tcBorders>
              <w:top w:val="nil"/>
              <w:left w:val="nil"/>
              <w:bottom w:val="dotted" w:sz="4" w:space="0" w:color="auto"/>
              <w:right w:val="dotted" w:sz="4" w:space="0" w:color="auto"/>
            </w:tcBorders>
            <w:noWrap/>
            <w:vAlign w:val="center"/>
          </w:tcPr>
          <w:p w14:paraId="329206A6" w14:textId="77777777" w:rsidR="006A242C" w:rsidRPr="00C5022D" w:rsidRDefault="006A242C" w:rsidP="006A242C">
            <w:pPr>
              <w:tabs>
                <w:tab w:val="clear" w:pos="1080"/>
              </w:tabs>
              <w:spacing w:line="240" w:lineRule="auto"/>
              <w:ind w:left="0" w:firstLine="0"/>
              <w:jc w:val="center"/>
              <w:rPr>
                <w:rFonts w:ascii="Times New Roman" w:hAnsi="Times New Roman"/>
                <w:sz w:val="24"/>
                <w:szCs w:val="24"/>
                <w:lang w:val="en-US" w:eastAsia="ko-KR"/>
              </w:rPr>
            </w:pPr>
          </w:p>
        </w:tc>
        <w:tc>
          <w:tcPr>
            <w:tcW w:w="992" w:type="dxa"/>
            <w:tcBorders>
              <w:top w:val="nil"/>
              <w:left w:val="nil"/>
              <w:bottom w:val="dotted" w:sz="4" w:space="0" w:color="auto"/>
              <w:right w:val="single" w:sz="4" w:space="0" w:color="auto"/>
            </w:tcBorders>
            <w:noWrap/>
            <w:vAlign w:val="center"/>
          </w:tcPr>
          <w:p w14:paraId="2715D869" w14:textId="77777777" w:rsidR="006A242C" w:rsidRPr="00C5022D" w:rsidRDefault="006A242C" w:rsidP="006A242C">
            <w:pPr>
              <w:tabs>
                <w:tab w:val="clear" w:pos="1080"/>
              </w:tabs>
              <w:spacing w:line="240" w:lineRule="auto"/>
              <w:ind w:left="0" w:firstLineChars="100" w:firstLine="240"/>
              <w:jc w:val="center"/>
              <w:rPr>
                <w:rFonts w:ascii="Times New Roman" w:hAnsi="Times New Roman"/>
                <w:i/>
                <w:iCs/>
                <w:sz w:val="24"/>
                <w:szCs w:val="24"/>
                <w:lang w:val="en-US" w:eastAsia="ko-KR"/>
              </w:rPr>
            </w:pPr>
          </w:p>
        </w:tc>
      </w:tr>
      <w:tr w:rsidR="006A242C" w:rsidRPr="00C5022D" w14:paraId="5A847E7F" w14:textId="77777777" w:rsidTr="00B42ECD">
        <w:trPr>
          <w:trHeight w:val="279"/>
        </w:trPr>
        <w:tc>
          <w:tcPr>
            <w:tcW w:w="1419" w:type="dxa"/>
            <w:tcBorders>
              <w:top w:val="nil"/>
              <w:left w:val="single" w:sz="4" w:space="0" w:color="auto"/>
              <w:bottom w:val="dotted" w:sz="4" w:space="0" w:color="auto"/>
              <w:right w:val="dotted" w:sz="4" w:space="0" w:color="auto"/>
            </w:tcBorders>
            <w:noWrap/>
            <w:vAlign w:val="center"/>
          </w:tcPr>
          <w:p w14:paraId="294345E3" w14:textId="77777777" w:rsidR="006A242C" w:rsidRPr="00C5022D" w:rsidRDefault="006A242C" w:rsidP="006A242C">
            <w:pPr>
              <w:tabs>
                <w:tab w:val="clear" w:pos="1080"/>
              </w:tabs>
              <w:spacing w:line="240" w:lineRule="auto"/>
              <w:ind w:left="0" w:firstLineChars="100" w:firstLine="240"/>
              <w:jc w:val="center"/>
              <w:rPr>
                <w:rFonts w:ascii="Times New Roman" w:hAnsi="Times New Roman"/>
                <w:sz w:val="24"/>
                <w:szCs w:val="24"/>
                <w:lang w:val="en-US" w:eastAsia="ko-KR"/>
              </w:rPr>
            </w:pPr>
            <w:r w:rsidRPr="00C5022D">
              <w:rPr>
                <w:rFonts w:ascii="Times New Roman" w:hAnsi="Times New Roman"/>
                <w:sz w:val="24"/>
                <w:szCs w:val="24"/>
                <w:lang w:val="en-US" w:eastAsia="ko-KR"/>
              </w:rPr>
              <w:t>m</w:t>
            </w:r>
          </w:p>
        </w:tc>
        <w:tc>
          <w:tcPr>
            <w:tcW w:w="992" w:type="dxa"/>
            <w:tcBorders>
              <w:top w:val="nil"/>
              <w:left w:val="nil"/>
              <w:bottom w:val="dotted" w:sz="4" w:space="0" w:color="auto"/>
              <w:right w:val="dotted" w:sz="4" w:space="0" w:color="auto"/>
            </w:tcBorders>
            <w:noWrap/>
            <w:vAlign w:val="center"/>
          </w:tcPr>
          <w:p w14:paraId="14DCE1BF" w14:textId="77777777" w:rsidR="006A242C" w:rsidRPr="00C5022D" w:rsidRDefault="006A242C" w:rsidP="006A242C">
            <w:pPr>
              <w:tabs>
                <w:tab w:val="clear" w:pos="1080"/>
              </w:tabs>
              <w:spacing w:line="240" w:lineRule="auto"/>
              <w:ind w:left="0" w:firstLine="0"/>
              <w:jc w:val="center"/>
              <w:rPr>
                <w:rFonts w:ascii="Times New Roman" w:hAnsi="Times New Roman"/>
                <w:sz w:val="24"/>
                <w:szCs w:val="24"/>
                <w:lang w:val="en-US" w:eastAsia="ko-KR"/>
              </w:rPr>
            </w:pPr>
          </w:p>
        </w:tc>
        <w:tc>
          <w:tcPr>
            <w:tcW w:w="1134" w:type="dxa"/>
            <w:tcBorders>
              <w:top w:val="nil"/>
              <w:left w:val="nil"/>
              <w:bottom w:val="dotted" w:sz="4" w:space="0" w:color="auto"/>
              <w:right w:val="dotted" w:sz="4" w:space="0" w:color="auto"/>
            </w:tcBorders>
            <w:noWrap/>
            <w:vAlign w:val="center"/>
          </w:tcPr>
          <w:p w14:paraId="78CD0C6A" w14:textId="77777777" w:rsidR="006A242C" w:rsidRPr="00C5022D" w:rsidRDefault="006A242C" w:rsidP="006A242C">
            <w:pPr>
              <w:tabs>
                <w:tab w:val="clear" w:pos="1080"/>
              </w:tabs>
              <w:spacing w:line="240" w:lineRule="auto"/>
              <w:ind w:left="0" w:firstLine="0"/>
              <w:jc w:val="center"/>
              <w:rPr>
                <w:rFonts w:ascii="Times New Roman" w:hAnsi="Times New Roman"/>
                <w:sz w:val="24"/>
                <w:szCs w:val="24"/>
                <w:lang w:val="en-US" w:eastAsia="ko-KR"/>
              </w:rPr>
            </w:pPr>
          </w:p>
        </w:tc>
        <w:tc>
          <w:tcPr>
            <w:tcW w:w="1701" w:type="dxa"/>
            <w:tcBorders>
              <w:top w:val="nil"/>
              <w:left w:val="nil"/>
              <w:bottom w:val="dotted" w:sz="4" w:space="0" w:color="auto"/>
              <w:right w:val="dotted" w:sz="4" w:space="0" w:color="auto"/>
            </w:tcBorders>
            <w:noWrap/>
            <w:vAlign w:val="center"/>
          </w:tcPr>
          <w:p w14:paraId="6D6228E7" w14:textId="77777777" w:rsidR="006A242C" w:rsidRPr="00C5022D" w:rsidRDefault="006A242C" w:rsidP="006A242C">
            <w:pPr>
              <w:tabs>
                <w:tab w:val="clear" w:pos="1080"/>
              </w:tabs>
              <w:spacing w:line="240" w:lineRule="auto"/>
              <w:ind w:left="0" w:firstLine="0"/>
              <w:jc w:val="center"/>
              <w:rPr>
                <w:rFonts w:ascii="Times New Roman" w:hAnsi="Times New Roman"/>
                <w:sz w:val="24"/>
                <w:szCs w:val="24"/>
                <w:lang w:val="en-US" w:eastAsia="ko-KR"/>
              </w:rPr>
            </w:pPr>
          </w:p>
        </w:tc>
        <w:tc>
          <w:tcPr>
            <w:tcW w:w="1701" w:type="dxa"/>
            <w:tcBorders>
              <w:top w:val="nil"/>
              <w:left w:val="nil"/>
              <w:bottom w:val="dotted" w:sz="4" w:space="0" w:color="auto"/>
              <w:right w:val="dotted" w:sz="4" w:space="0" w:color="auto"/>
            </w:tcBorders>
            <w:noWrap/>
            <w:vAlign w:val="center"/>
          </w:tcPr>
          <w:p w14:paraId="69C8236C" w14:textId="77777777" w:rsidR="006A242C" w:rsidRPr="00C5022D" w:rsidRDefault="006A242C" w:rsidP="006A242C">
            <w:pPr>
              <w:tabs>
                <w:tab w:val="clear" w:pos="1080"/>
              </w:tabs>
              <w:spacing w:line="240" w:lineRule="auto"/>
              <w:ind w:left="0" w:firstLine="0"/>
              <w:jc w:val="center"/>
              <w:rPr>
                <w:rFonts w:ascii="Times New Roman" w:hAnsi="Times New Roman"/>
                <w:sz w:val="24"/>
                <w:szCs w:val="24"/>
                <w:lang w:val="en-US" w:eastAsia="ko-KR"/>
              </w:rPr>
            </w:pPr>
          </w:p>
        </w:tc>
        <w:tc>
          <w:tcPr>
            <w:tcW w:w="850" w:type="dxa"/>
            <w:tcBorders>
              <w:top w:val="nil"/>
              <w:left w:val="nil"/>
              <w:bottom w:val="dotted" w:sz="4" w:space="0" w:color="auto"/>
              <w:right w:val="dotted" w:sz="4" w:space="0" w:color="auto"/>
            </w:tcBorders>
            <w:noWrap/>
            <w:vAlign w:val="center"/>
          </w:tcPr>
          <w:p w14:paraId="3E03C9AA" w14:textId="77777777" w:rsidR="006A242C" w:rsidRPr="00C5022D" w:rsidRDefault="006A242C" w:rsidP="006A242C">
            <w:pPr>
              <w:tabs>
                <w:tab w:val="clear" w:pos="1080"/>
              </w:tabs>
              <w:spacing w:line="240" w:lineRule="auto"/>
              <w:ind w:left="0" w:firstLineChars="100" w:firstLine="240"/>
              <w:jc w:val="center"/>
              <w:rPr>
                <w:rFonts w:ascii="Times New Roman" w:hAnsi="Times New Roman"/>
                <w:sz w:val="24"/>
                <w:szCs w:val="24"/>
                <w:lang w:val="en-US" w:eastAsia="ko-KR"/>
              </w:rPr>
            </w:pPr>
          </w:p>
        </w:tc>
        <w:tc>
          <w:tcPr>
            <w:tcW w:w="1560" w:type="dxa"/>
            <w:tcBorders>
              <w:top w:val="nil"/>
              <w:left w:val="nil"/>
              <w:bottom w:val="dotted" w:sz="4" w:space="0" w:color="auto"/>
              <w:right w:val="dotted" w:sz="4" w:space="0" w:color="auto"/>
            </w:tcBorders>
            <w:noWrap/>
            <w:vAlign w:val="center"/>
          </w:tcPr>
          <w:p w14:paraId="325C5A06" w14:textId="77777777" w:rsidR="006A242C" w:rsidRPr="00C5022D" w:rsidRDefault="006A242C" w:rsidP="006A242C">
            <w:pPr>
              <w:tabs>
                <w:tab w:val="clear" w:pos="1080"/>
              </w:tabs>
              <w:spacing w:line="240" w:lineRule="auto"/>
              <w:ind w:left="0" w:firstLine="0"/>
              <w:jc w:val="center"/>
              <w:rPr>
                <w:rFonts w:ascii="Times New Roman" w:hAnsi="Times New Roman"/>
                <w:sz w:val="24"/>
                <w:szCs w:val="24"/>
                <w:lang w:val="en-US" w:eastAsia="ko-KR"/>
              </w:rPr>
            </w:pPr>
          </w:p>
        </w:tc>
        <w:tc>
          <w:tcPr>
            <w:tcW w:w="992" w:type="dxa"/>
            <w:tcBorders>
              <w:top w:val="nil"/>
              <w:left w:val="nil"/>
              <w:bottom w:val="dotted" w:sz="4" w:space="0" w:color="auto"/>
              <w:right w:val="dotted" w:sz="4" w:space="0" w:color="auto"/>
            </w:tcBorders>
            <w:noWrap/>
            <w:vAlign w:val="center"/>
          </w:tcPr>
          <w:p w14:paraId="1BF654CD" w14:textId="77777777" w:rsidR="006A242C" w:rsidRPr="00C5022D" w:rsidRDefault="006A242C" w:rsidP="006A242C">
            <w:pPr>
              <w:tabs>
                <w:tab w:val="clear" w:pos="1080"/>
              </w:tabs>
              <w:spacing w:line="240" w:lineRule="auto"/>
              <w:ind w:left="0" w:firstLine="0"/>
              <w:jc w:val="center"/>
              <w:rPr>
                <w:rFonts w:ascii="Times New Roman" w:hAnsi="Times New Roman"/>
                <w:sz w:val="24"/>
                <w:szCs w:val="24"/>
                <w:lang w:val="en-US" w:eastAsia="ko-KR"/>
              </w:rPr>
            </w:pPr>
          </w:p>
        </w:tc>
        <w:tc>
          <w:tcPr>
            <w:tcW w:w="850" w:type="dxa"/>
            <w:tcBorders>
              <w:top w:val="nil"/>
              <w:left w:val="nil"/>
              <w:bottom w:val="dotted" w:sz="4" w:space="0" w:color="auto"/>
              <w:right w:val="dotted" w:sz="4" w:space="0" w:color="auto"/>
            </w:tcBorders>
            <w:noWrap/>
            <w:vAlign w:val="center"/>
          </w:tcPr>
          <w:p w14:paraId="541FEDED" w14:textId="77777777" w:rsidR="006A242C" w:rsidRPr="00C5022D" w:rsidRDefault="006A242C" w:rsidP="006A242C">
            <w:pPr>
              <w:tabs>
                <w:tab w:val="clear" w:pos="1080"/>
              </w:tabs>
              <w:spacing w:line="240" w:lineRule="auto"/>
              <w:ind w:left="0" w:firstLine="0"/>
              <w:jc w:val="center"/>
              <w:rPr>
                <w:rFonts w:ascii="Times New Roman" w:hAnsi="Times New Roman"/>
                <w:sz w:val="24"/>
                <w:szCs w:val="24"/>
                <w:lang w:val="en-US" w:eastAsia="ko-KR"/>
              </w:rPr>
            </w:pPr>
          </w:p>
        </w:tc>
        <w:tc>
          <w:tcPr>
            <w:tcW w:w="1418" w:type="dxa"/>
            <w:tcBorders>
              <w:top w:val="nil"/>
              <w:left w:val="nil"/>
              <w:bottom w:val="dotted" w:sz="4" w:space="0" w:color="auto"/>
              <w:right w:val="dotted" w:sz="4" w:space="0" w:color="auto"/>
            </w:tcBorders>
            <w:noWrap/>
            <w:vAlign w:val="center"/>
          </w:tcPr>
          <w:p w14:paraId="67F77270" w14:textId="77777777" w:rsidR="006A242C" w:rsidRPr="00C5022D" w:rsidRDefault="006A242C" w:rsidP="006A242C">
            <w:pPr>
              <w:tabs>
                <w:tab w:val="clear" w:pos="1080"/>
              </w:tabs>
              <w:spacing w:line="240" w:lineRule="auto"/>
              <w:ind w:left="0" w:firstLine="0"/>
              <w:jc w:val="center"/>
              <w:rPr>
                <w:rFonts w:ascii="Times New Roman" w:hAnsi="Times New Roman"/>
                <w:sz w:val="24"/>
                <w:szCs w:val="24"/>
                <w:lang w:val="en-US" w:eastAsia="ko-KR"/>
              </w:rPr>
            </w:pPr>
          </w:p>
        </w:tc>
        <w:tc>
          <w:tcPr>
            <w:tcW w:w="850" w:type="dxa"/>
            <w:tcBorders>
              <w:top w:val="nil"/>
              <w:left w:val="nil"/>
              <w:bottom w:val="dotted" w:sz="4" w:space="0" w:color="auto"/>
              <w:right w:val="dotted" w:sz="4" w:space="0" w:color="auto"/>
            </w:tcBorders>
            <w:noWrap/>
            <w:vAlign w:val="center"/>
          </w:tcPr>
          <w:p w14:paraId="1AEE2E9F" w14:textId="77777777" w:rsidR="006A242C" w:rsidRPr="00C5022D" w:rsidRDefault="006A242C" w:rsidP="006A242C">
            <w:pPr>
              <w:tabs>
                <w:tab w:val="clear" w:pos="1080"/>
              </w:tabs>
              <w:spacing w:line="240" w:lineRule="auto"/>
              <w:ind w:left="0" w:firstLine="0"/>
              <w:jc w:val="center"/>
              <w:rPr>
                <w:rFonts w:ascii="Times New Roman" w:hAnsi="Times New Roman"/>
                <w:sz w:val="24"/>
                <w:szCs w:val="24"/>
                <w:lang w:val="en-US" w:eastAsia="ko-KR"/>
              </w:rPr>
            </w:pPr>
          </w:p>
        </w:tc>
        <w:tc>
          <w:tcPr>
            <w:tcW w:w="851" w:type="dxa"/>
            <w:tcBorders>
              <w:top w:val="nil"/>
              <w:left w:val="nil"/>
              <w:bottom w:val="dotted" w:sz="4" w:space="0" w:color="auto"/>
              <w:right w:val="dotted" w:sz="4" w:space="0" w:color="auto"/>
            </w:tcBorders>
            <w:noWrap/>
            <w:vAlign w:val="center"/>
          </w:tcPr>
          <w:p w14:paraId="3E7F4DDF" w14:textId="77777777" w:rsidR="006A242C" w:rsidRPr="00C5022D" w:rsidRDefault="006A242C" w:rsidP="006A242C">
            <w:pPr>
              <w:tabs>
                <w:tab w:val="clear" w:pos="1080"/>
              </w:tabs>
              <w:spacing w:line="240" w:lineRule="auto"/>
              <w:ind w:left="0" w:firstLine="0"/>
              <w:jc w:val="center"/>
              <w:rPr>
                <w:rFonts w:ascii="Times New Roman" w:hAnsi="Times New Roman"/>
                <w:sz w:val="24"/>
                <w:szCs w:val="24"/>
                <w:lang w:val="en-US" w:eastAsia="ko-KR"/>
              </w:rPr>
            </w:pPr>
          </w:p>
        </w:tc>
        <w:tc>
          <w:tcPr>
            <w:tcW w:w="992" w:type="dxa"/>
            <w:tcBorders>
              <w:top w:val="nil"/>
              <w:left w:val="nil"/>
              <w:bottom w:val="dotted" w:sz="4" w:space="0" w:color="auto"/>
              <w:right w:val="single" w:sz="4" w:space="0" w:color="auto"/>
            </w:tcBorders>
            <w:noWrap/>
            <w:vAlign w:val="center"/>
          </w:tcPr>
          <w:p w14:paraId="34DB421F" w14:textId="77777777" w:rsidR="006A242C" w:rsidRPr="00C5022D" w:rsidRDefault="006A242C" w:rsidP="006A242C">
            <w:pPr>
              <w:tabs>
                <w:tab w:val="clear" w:pos="1080"/>
              </w:tabs>
              <w:spacing w:line="240" w:lineRule="auto"/>
              <w:ind w:left="0" w:firstLineChars="100" w:firstLine="240"/>
              <w:jc w:val="center"/>
              <w:rPr>
                <w:rFonts w:ascii="Times New Roman" w:hAnsi="Times New Roman"/>
                <w:i/>
                <w:iCs/>
                <w:sz w:val="24"/>
                <w:szCs w:val="24"/>
                <w:lang w:val="en-US" w:eastAsia="ko-KR"/>
              </w:rPr>
            </w:pPr>
          </w:p>
        </w:tc>
      </w:tr>
      <w:tr w:rsidR="006A242C" w:rsidRPr="00C5022D" w14:paraId="31E53491" w14:textId="77777777" w:rsidTr="00B42ECD">
        <w:trPr>
          <w:trHeight w:val="279"/>
        </w:trPr>
        <w:tc>
          <w:tcPr>
            <w:tcW w:w="1419" w:type="dxa"/>
            <w:tcBorders>
              <w:top w:val="nil"/>
              <w:left w:val="single" w:sz="4" w:space="0" w:color="auto"/>
              <w:bottom w:val="single" w:sz="4" w:space="0" w:color="auto"/>
              <w:right w:val="dotted" w:sz="4" w:space="0" w:color="auto"/>
            </w:tcBorders>
            <w:noWrap/>
            <w:vAlign w:val="center"/>
          </w:tcPr>
          <w:p w14:paraId="27F5A2CF" w14:textId="77777777" w:rsidR="006A242C" w:rsidRPr="00C5022D" w:rsidRDefault="006A242C" w:rsidP="006A242C">
            <w:pPr>
              <w:tabs>
                <w:tab w:val="clear" w:pos="1080"/>
              </w:tabs>
              <w:spacing w:line="240" w:lineRule="auto"/>
              <w:ind w:left="0" w:firstLine="0"/>
              <w:jc w:val="left"/>
              <w:rPr>
                <w:rFonts w:ascii="Times New Roman" w:hAnsi="Times New Roman"/>
                <w:b/>
                <w:bCs/>
                <w:sz w:val="24"/>
                <w:szCs w:val="24"/>
                <w:lang w:val="en-US" w:eastAsia="ko-KR"/>
              </w:rPr>
            </w:pPr>
            <w:r w:rsidRPr="00C5022D">
              <w:rPr>
                <w:rFonts w:ascii="Times New Roman" w:hAnsi="Times New Roman"/>
                <w:b/>
                <w:bCs/>
                <w:sz w:val="24"/>
                <w:szCs w:val="24"/>
                <w:lang w:val="en-US" w:eastAsia="ko-KR"/>
              </w:rPr>
              <w:t>ЖИЫНЫ</w:t>
            </w:r>
          </w:p>
        </w:tc>
        <w:tc>
          <w:tcPr>
            <w:tcW w:w="992" w:type="dxa"/>
            <w:tcBorders>
              <w:top w:val="nil"/>
              <w:left w:val="nil"/>
              <w:bottom w:val="single" w:sz="4" w:space="0" w:color="auto"/>
              <w:right w:val="dotted" w:sz="4" w:space="0" w:color="auto"/>
            </w:tcBorders>
            <w:noWrap/>
            <w:vAlign w:val="center"/>
          </w:tcPr>
          <w:p w14:paraId="15739C6B" w14:textId="77777777" w:rsidR="006A242C" w:rsidRPr="00C5022D" w:rsidRDefault="006A242C" w:rsidP="006A242C">
            <w:pPr>
              <w:tabs>
                <w:tab w:val="clear" w:pos="1080"/>
              </w:tabs>
              <w:spacing w:line="240" w:lineRule="auto"/>
              <w:ind w:left="0" w:firstLine="0"/>
              <w:jc w:val="center"/>
              <w:rPr>
                <w:rFonts w:ascii="Times New Roman" w:hAnsi="Times New Roman"/>
                <w:sz w:val="24"/>
                <w:szCs w:val="24"/>
                <w:lang w:val="en-US" w:eastAsia="ko-KR"/>
              </w:rPr>
            </w:pPr>
          </w:p>
        </w:tc>
        <w:tc>
          <w:tcPr>
            <w:tcW w:w="1134" w:type="dxa"/>
            <w:tcBorders>
              <w:top w:val="nil"/>
              <w:left w:val="nil"/>
              <w:bottom w:val="single" w:sz="4" w:space="0" w:color="auto"/>
              <w:right w:val="dotted" w:sz="4" w:space="0" w:color="auto"/>
            </w:tcBorders>
            <w:noWrap/>
            <w:vAlign w:val="center"/>
          </w:tcPr>
          <w:p w14:paraId="0F4477B6" w14:textId="77777777" w:rsidR="006A242C" w:rsidRPr="00C5022D" w:rsidRDefault="006A242C" w:rsidP="006A242C">
            <w:pPr>
              <w:tabs>
                <w:tab w:val="clear" w:pos="1080"/>
              </w:tabs>
              <w:spacing w:line="240" w:lineRule="auto"/>
              <w:ind w:left="0" w:firstLine="0"/>
              <w:jc w:val="left"/>
              <w:rPr>
                <w:rFonts w:ascii="Times New Roman" w:hAnsi="Times New Roman"/>
                <w:b/>
                <w:bCs/>
                <w:sz w:val="24"/>
                <w:szCs w:val="24"/>
                <w:lang w:val="en-US" w:eastAsia="ko-KR"/>
              </w:rPr>
            </w:pPr>
            <w:r w:rsidRPr="00C5022D">
              <w:rPr>
                <w:rFonts w:ascii="Times New Roman" w:hAnsi="Times New Roman"/>
                <w:b/>
                <w:bCs/>
                <w:sz w:val="24"/>
                <w:szCs w:val="24"/>
                <w:lang w:val="en-US" w:eastAsia="ko-KR"/>
              </w:rPr>
              <w:t> </w:t>
            </w:r>
          </w:p>
        </w:tc>
        <w:tc>
          <w:tcPr>
            <w:tcW w:w="1701" w:type="dxa"/>
            <w:tcBorders>
              <w:top w:val="nil"/>
              <w:left w:val="nil"/>
              <w:bottom w:val="single" w:sz="4" w:space="0" w:color="auto"/>
              <w:right w:val="dotted" w:sz="4" w:space="0" w:color="auto"/>
            </w:tcBorders>
            <w:noWrap/>
            <w:vAlign w:val="center"/>
          </w:tcPr>
          <w:p w14:paraId="50B1357E" w14:textId="77777777" w:rsidR="006A242C" w:rsidRPr="00C5022D" w:rsidRDefault="006A242C" w:rsidP="006A242C">
            <w:pPr>
              <w:tabs>
                <w:tab w:val="clear" w:pos="1080"/>
              </w:tabs>
              <w:spacing w:line="240" w:lineRule="auto"/>
              <w:ind w:left="0" w:firstLine="0"/>
              <w:jc w:val="left"/>
              <w:rPr>
                <w:rFonts w:ascii="Times New Roman" w:hAnsi="Times New Roman"/>
                <w:b/>
                <w:bCs/>
                <w:sz w:val="24"/>
                <w:szCs w:val="24"/>
                <w:lang w:val="en-US" w:eastAsia="ko-KR"/>
              </w:rPr>
            </w:pPr>
            <w:r w:rsidRPr="00C5022D">
              <w:rPr>
                <w:rFonts w:ascii="Times New Roman" w:hAnsi="Times New Roman"/>
                <w:b/>
                <w:bCs/>
                <w:sz w:val="24"/>
                <w:szCs w:val="24"/>
                <w:lang w:val="en-US" w:eastAsia="ko-KR"/>
              </w:rPr>
              <w:t> </w:t>
            </w:r>
          </w:p>
        </w:tc>
        <w:tc>
          <w:tcPr>
            <w:tcW w:w="1701" w:type="dxa"/>
            <w:tcBorders>
              <w:top w:val="nil"/>
              <w:left w:val="nil"/>
              <w:bottom w:val="single" w:sz="4" w:space="0" w:color="auto"/>
              <w:right w:val="dotted" w:sz="4" w:space="0" w:color="auto"/>
            </w:tcBorders>
            <w:noWrap/>
            <w:vAlign w:val="center"/>
          </w:tcPr>
          <w:p w14:paraId="395DFB57" w14:textId="77777777" w:rsidR="006A242C" w:rsidRPr="00C5022D" w:rsidRDefault="006A242C" w:rsidP="006A242C">
            <w:pPr>
              <w:tabs>
                <w:tab w:val="clear" w:pos="1080"/>
              </w:tabs>
              <w:spacing w:line="240" w:lineRule="auto"/>
              <w:ind w:left="0" w:firstLine="0"/>
              <w:jc w:val="left"/>
              <w:rPr>
                <w:rFonts w:ascii="Times New Roman" w:hAnsi="Times New Roman"/>
                <w:b/>
                <w:bCs/>
                <w:sz w:val="24"/>
                <w:szCs w:val="24"/>
                <w:lang w:val="en-US" w:eastAsia="ko-KR"/>
              </w:rPr>
            </w:pPr>
            <w:r w:rsidRPr="00C5022D">
              <w:rPr>
                <w:rFonts w:ascii="Times New Roman" w:hAnsi="Times New Roman"/>
                <w:b/>
                <w:bCs/>
                <w:sz w:val="24"/>
                <w:szCs w:val="24"/>
                <w:lang w:val="en-US" w:eastAsia="ko-KR"/>
              </w:rPr>
              <w:t> </w:t>
            </w:r>
          </w:p>
        </w:tc>
        <w:tc>
          <w:tcPr>
            <w:tcW w:w="850" w:type="dxa"/>
            <w:tcBorders>
              <w:top w:val="nil"/>
              <w:left w:val="nil"/>
              <w:bottom w:val="single" w:sz="4" w:space="0" w:color="auto"/>
              <w:right w:val="dotted" w:sz="4" w:space="0" w:color="auto"/>
            </w:tcBorders>
            <w:noWrap/>
            <w:vAlign w:val="center"/>
          </w:tcPr>
          <w:p w14:paraId="658006E7" w14:textId="77777777" w:rsidR="006A242C" w:rsidRPr="00C5022D" w:rsidRDefault="006A242C" w:rsidP="006A242C">
            <w:pPr>
              <w:tabs>
                <w:tab w:val="clear" w:pos="1080"/>
              </w:tabs>
              <w:spacing w:line="240" w:lineRule="auto"/>
              <w:ind w:left="0" w:firstLineChars="100" w:firstLine="241"/>
              <w:jc w:val="left"/>
              <w:rPr>
                <w:rFonts w:ascii="Times New Roman" w:hAnsi="Times New Roman"/>
                <w:b/>
                <w:bCs/>
                <w:i/>
                <w:iCs/>
                <w:sz w:val="24"/>
                <w:szCs w:val="24"/>
                <w:lang w:val="en-US" w:eastAsia="ko-KR"/>
              </w:rPr>
            </w:pPr>
            <w:r w:rsidRPr="00C5022D">
              <w:rPr>
                <w:rFonts w:ascii="Times New Roman" w:hAnsi="Times New Roman"/>
                <w:b/>
                <w:bCs/>
                <w:i/>
                <w:iCs/>
                <w:sz w:val="24"/>
                <w:szCs w:val="24"/>
                <w:lang w:val="en-US" w:eastAsia="ko-KR"/>
              </w:rPr>
              <w:t> </w:t>
            </w:r>
          </w:p>
        </w:tc>
        <w:tc>
          <w:tcPr>
            <w:tcW w:w="1560" w:type="dxa"/>
            <w:tcBorders>
              <w:top w:val="nil"/>
              <w:left w:val="nil"/>
              <w:bottom w:val="single" w:sz="4" w:space="0" w:color="auto"/>
              <w:right w:val="dotted" w:sz="4" w:space="0" w:color="auto"/>
            </w:tcBorders>
            <w:noWrap/>
            <w:vAlign w:val="center"/>
          </w:tcPr>
          <w:p w14:paraId="7B95C500" w14:textId="77777777" w:rsidR="006A242C" w:rsidRPr="00C5022D" w:rsidRDefault="006A242C" w:rsidP="006A242C">
            <w:pPr>
              <w:tabs>
                <w:tab w:val="clear" w:pos="1080"/>
              </w:tabs>
              <w:spacing w:line="240" w:lineRule="auto"/>
              <w:ind w:left="0" w:firstLine="0"/>
              <w:jc w:val="left"/>
              <w:rPr>
                <w:rFonts w:ascii="Times New Roman" w:hAnsi="Times New Roman"/>
                <w:b/>
                <w:bCs/>
                <w:sz w:val="24"/>
                <w:szCs w:val="24"/>
                <w:lang w:val="en-US" w:eastAsia="ko-KR"/>
              </w:rPr>
            </w:pPr>
            <w:r w:rsidRPr="00C5022D">
              <w:rPr>
                <w:rFonts w:ascii="Times New Roman" w:hAnsi="Times New Roman"/>
                <w:b/>
                <w:bCs/>
                <w:sz w:val="24"/>
                <w:szCs w:val="24"/>
                <w:lang w:val="en-US" w:eastAsia="ko-KR"/>
              </w:rPr>
              <w:t> </w:t>
            </w:r>
          </w:p>
        </w:tc>
        <w:tc>
          <w:tcPr>
            <w:tcW w:w="992" w:type="dxa"/>
            <w:tcBorders>
              <w:top w:val="nil"/>
              <w:left w:val="nil"/>
              <w:bottom w:val="single" w:sz="4" w:space="0" w:color="auto"/>
              <w:right w:val="dotted" w:sz="4" w:space="0" w:color="auto"/>
            </w:tcBorders>
            <w:noWrap/>
            <w:vAlign w:val="center"/>
          </w:tcPr>
          <w:p w14:paraId="3BB37F38" w14:textId="77777777" w:rsidR="006A242C" w:rsidRPr="00C5022D" w:rsidRDefault="006A242C" w:rsidP="006A242C">
            <w:pPr>
              <w:tabs>
                <w:tab w:val="clear" w:pos="1080"/>
              </w:tabs>
              <w:spacing w:line="240" w:lineRule="auto"/>
              <w:ind w:left="0" w:firstLine="0"/>
              <w:jc w:val="left"/>
              <w:rPr>
                <w:rFonts w:ascii="Times New Roman" w:hAnsi="Times New Roman"/>
                <w:b/>
                <w:bCs/>
                <w:sz w:val="24"/>
                <w:szCs w:val="24"/>
                <w:lang w:val="en-US" w:eastAsia="ko-KR"/>
              </w:rPr>
            </w:pPr>
            <w:r w:rsidRPr="00C5022D">
              <w:rPr>
                <w:rFonts w:ascii="Times New Roman" w:hAnsi="Times New Roman"/>
                <w:b/>
                <w:bCs/>
                <w:sz w:val="24"/>
                <w:szCs w:val="24"/>
                <w:lang w:val="en-US" w:eastAsia="ko-KR"/>
              </w:rPr>
              <w:t> </w:t>
            </w:r>
          </w:p>
        </w:tc>
        <w:tc>
          <w:tcPr>
            <w:tcW w:w="850" w:type="dxa"/>
            <w:tcBorders>
              <w:top w:val="nil"/>
              <w:left w:val="nil"/>
              <w:bottom w:val="single" w:sz="4" w:space="0" w:color="auto"/>
              <w:right w:val="dotted" w:sz="4" w:space="0" w:color="auto"/>
            </w:tcBorders>
            <w:noWrap/>
            <w:vAlign w:val="center"/>
          </w:tcPr>
          <w:p w14:paraId="702468AC" w14:textId="77777777" w:rsidR="006A242C" w:rsidRPr="00C5022D" w:rsidRDefault="006A242C" w:rsidP="006A242C">
            <w:pPr>
              <w:tabs>
                <w:tab w:val="clear" w:pos="1080"/>
              </w:tabs>
              <w:spacing w:line="240" w:lineRule="auto"/>
              <w:ind w:left="0" w:firstLine="0"/>
              <w:jc w:val="left"/>
              <w:rPr>
                <w:rFonts w:ascii="Times New Roman" w:hAnsi="Times New Roman"/>
                <w:b/>
                <w:bCs/>
                <w:sz w:val="24"/>
                <w:szCs w:val="24"/>
                <w:lang w:val="en-US" w:eastAsia="ko-KR"/>
              </w:rPr>
            </w:pPr>
            <w:r w:rsidRPr="00C5022D">
              <w:rPr>
                <w:rFonts w:ascii="Times New Roman" w:hAnsi="Times New Roman"/>
                <w:b/>
                <w:bCs/>
                <w:sz w:val="24"/>
                <w:szCs w:val="24"/>
                <w:lang w:val="en-US" w:eastAsia="ko-KR"/>
              </w:rPr>
              <w:t> </w:t>
            </w:r>
          </w:p>
        </w:tc>
        <w:tc>
          <w:tcPr>
            <w:tcW w:w="1418" w:type="dxa"/>
            <w:tcBorders>
              <w:top w:val="nil"/>
              <w:left w:val="nil"/>
              <w:bottom w:val="single" w:sz="4" w:space="0" w:color="auto"/>
              <w:right w:val="dotted" w:sz="4" w:space="0" w:color="auto"/>
            </w:tcBorders>
            <w:noWrap/>
            <w:vAlign w:val="center"/>
          </w:tcPr>
          <w:p w14:paraId="3FD08CD0" w14:textId="77777777" w:rsidR="006A242C" w:rsidRPr="00C5022D" w:rsidRDefault="006A242C" w:rsidP="006A242C">
            <w:pPr>
              <w:tabs>
                <w:tab w:val="clear" w:pos="1080"/>
              </w:tabs>
              <w:spacing w:line="240" w:lineRule="auto"/>
              <w:ind w:left="0" w:firstLine="0"/>
              <w:jc w:val="left"/>
              <w:rPr>
                <w:rFonts w:ascii="Times New Roman" w:hAnsi="Times New Roman"/>
                <w:b/>
                <w:bCs/>
                <w:sz w:val="24"/>
                <w:szCs w:val="24"/>
                <w:lang w:val="en-US" w:eastAsia="ko-KR"/>
              </w:rPr>
            </w:pPr>
            <w:r w:rsidRPr="00C5022D">
              <w:rPr>
                <w:rFonts w:ascii="Times New Roman" w:hAnsi="Times New Roman"/>
                <w:b/>
                <w:bCs/>
                <w:sz w:val="24"/>
                <w:szCs w:val="24"/>
                <w:lang w:val="en-US" w:eastAsia="ko-KR"/>
              </w:rPr>
              <w:t> </w:t>
            </w:r>
          </w:p>
        </w:tc>
        <w:tc>
          <w:tcPr>
            <w:tcW w:w="850" w:type="dxa"/>
            <w:tcBorders>
              <w:top w:val="nil"/>
              <w:left w:val="nil"/>
              <w:bottom w:val="single" w:sz="4" w:space="0" w:color="auto"/>
              <w:right w:val="dotted" w:sz="4" w:space="0" w:color="auto"/>
            </w:tcBorders>
            <w:noWrap/>
            <w:vAlign w:val="center"/>
          </w:tcPr>
          <w:p w14:paraId="3EB6EAFE" w14:textId="77777777" w:rsidR="006A242C" w:rsidRPr="00C5022D" w:rsidRDefault="006A242C" w:rsidP="006A242C">
            <w:pPr>
              <w:tabs>
                <w:tab w:val="clear" w:pos="1080"/>
              </w:tabs>
              <w:spacing w:line="240" w:lineRule="auto"/>
              <w:ind w:left="0" w:firstLine="0"/>
              <w:jc w:val="left"/>
              <w:rPr>
                <w:rFonts w:ascii="Times New Roman" w:hAnsi="Times New Roman"/>
                <w:b/>
                <w:bCs/>
                <w:sz w:val="24"/>
                <w:szCs w:val="24"/>
                <w:lang w:val="en-US" w:eastAsia="ko-KR"/>
              </w:rPr>
            </w:pPr>
            <w:r w:rsidRPr="00C5022D">
              <w:rPr>
                <w:rFonts w:ascii="Times New Roman" w:hAnsi="Times New Roman"/>
                <w:b/>
                <w:bCs/>
                <w:sz w:val="24"/>
                <w:szCs w:val="24"/>
                <w:lang w:val="en-US" w:eastAsia="ko-KR"/>
              </w:rPr>
              <w:t> </w:t>
            </w:r>
          </w:p>
        </w:tc>
        <w:tc>
          <w:tcPr>
            <w:tcW w:w="851" w:type="dxa"/>
            <w:tcBorders>
              <w:top w:val="nil"/>
              <w:left w:val="nil"/>
              <w:bottom w:val="single" w:sz="4" w:space="0" w:color="auto"/>
              <w:right w:val="dotted" w:sz="4" w:space="0" w:color="auto"/>
            </w:tcBorders>
            <w:noWrap/>
            <w:vAlign w:val="center"/>
          </w:tcPr>
          <w:p w14:paraId="0A61ED8A" w14:textId="77777777" w:rsidR="006A242C" w:rsidRPr="00C5022D" w:rsidRDefault="006A242C" w:rsidP="006A242C">
            <w:pPr>
              <w:tabs>
                <w:tab w:val="clear" w:pos="1080"/>
              </w:tabs>
              <w:spacing w:line="240" w:lineRule="auto"/>
              <w:ind w:left="0" w:firstLine="0"/>
              <w:jc w:val="left"/>
              <w:rPr>
                <w:rFonts w:ascii="Times New Roman" w:hAnsi="Times New Roman"/>
                <w:b/>
                <w:bCs/>
                <w:sz w:val="24"/>
                <w:szCs w:val="24"/>
                <w:lang w:val="en-US" w:eastAsia="ko-KR"/>
              </w:rPr>
            </w:pPr>
            <w:r w:rsidRPr="00C5022D">
              <w:rPr>
                <w:rFonts w:ascii="Times New Roman" w:hAnsi="Times New Roman"/>
                <w:b/>
                <w:bCs/>
                <w:sz w:val="24"/>
                <w:szCs w:val="24"/>
                <w:lang w:val="en-US" w:eastAsia="ko-KR"/>
              </w:rPr>
              <w:t> </w:t>
            </w:r>
          </w:p>
        </w:tc>
        <w:tc>
          <w:tcPr>
            <w:tcW w:w="992" w:type="dxa"/>
            <w:tcBorders>
              <w:top w:val="nil"/>
              <w:left w:val="nil"/>
              <w:bottom w:val="single" w:sz="4" w:space="0" w:color="auto"/>
              <w:right w:val="single" w:sz="4" w:space="0" w:color="auto"/>
            </w:tcBorders>
            <w:noWrap/>
            <w:vAlign w:val="center"/>
          </w:tcPr>
          <w:p w14:paraId="69E283BF" w14:textId="77777777" w:rsidR="006A242C" w:rsidRPr="00C5022D" w:rsidRDefault="006A242C" w:rsidP="006A242C">
            <w:pPr>
              <w:tabs>
                <w:tab w:val="clear" w:pos="1080"/>
              </w:tabs>
              <w:spacing w:line="240" w:lineRule="auto"/>
              <w:ind w:left="0" w:firstLine="0"/>
              <w:jc w:val="left"/>
              <w:rPr>
                <w:rFonts w:ascii="Times New Roman" w:hAnsi="Times New Roman"/>
                <w:b/>
                <w:bCs/>
                <w:sz w:val="24"/>
                <w:szCs w:val="24"/>
                <w:lang w:val="en-US" w:eastAsia="ko-KR"/>
              </w:rPr>
            </w:pPr>
            <w:r w:rsidRPr="00C5022D">
              <w:rPr>
                <w:rFonts w:ascii="Times New Roman" w:hAnsi="Times New Roman"/>
                <w:b/>
                <w:bCs/>
                <w:sz w:val="24"/>
                <w:szCs w:val="24"/>
                <w:lang w:val="en-US" w:eastAsia="ko-KR"/>
              </w:rPr>
              <w:t> </w:t>
            </w:r>
          </w:p>
        </w:tc>
      </w:tr>
    </w:tbl>
    <w:p w14:paraId="411E7405" w14:textId="77777777" w:rsidR="006A242C" w:rsidRPr="00C5022D" w:rsidRDefault="006A242C" w:rsidP="006A242C">
      <w:pPr>
        <w:tabs>
          <w:tab w:val="clear" w:pos="1080"/>
        </w:tabs>
        <w:spacing w:line="240" w:lineRule="auto"/>
        <w:ind w:left="0" w:firstLine="0"/>
        <w:jc w:val="left"/>
        <w:rPr>
          <w:rFonts w:ascii="Times New Roman" w:hAnsi="Times New Roman"/>
          <w:szCs w:val="24"/>
          <w:lang w:val="kk-KZ" w:eastAsia="ko-KR"/>
        </w:rPr>
      </w:pPr>
      <w:r w:rsidRPr="00C5022D">
        <w:rPr>
          <w:rFonts w:ascii="Times New Roman" w:hAnsi="Times New Roman"/>
          <w:szCs w:val="24"/>
          <w:lang w:val="kk-KZ" w:eastAsia="ko-KR"/>
        </w:rPr>
        <w:t>Қазақстандық қамту үлесі Қазақстан Республикасы Үкіметінің 2010 жылғы 20 қыркүйектегі №964 қаулысымен бекітілген Ұйымдардың  тауарларды, жұмыстарды және қызметтерді сатып алу кезінде бірыңғай есеп айырысуы әдістемесіне сәйкес мынадай формула бойынша есептеледі:</w:t>
      </w:r>
    </w:p>
    <w:p w14:paraId="4855B962" w14:textId="77777777" w:rsidR="006A242C" w:rsidRPr="00C5022D" w:rsidRDefault="003363AE" w:rsidP="006A242C">
      <w:pPr>
        <w:tabs>
          <w:tab w:val="clear" w:pos="1080"/>
        </w:tabs>
        <w:spacing w:line="240" w:lineRule="auto"/>
        <w:ind w:left="0" w:firstLine="0"/>
        <w:jc w:val="left"/>
        <w:rPr>
          <w:rFonts w:ascii="Times New Roman" w:hAnsi="Times New Roman"/>
          <w:sz w:val="24"/>
          <w:szCs w:val="24"/>
          <w:lang w:val="ru-RU" w:eastAsia="ko-KR"/>
        </w:rPr>
      </w:pPr>
      <w:r w:rsidRPr="00C5022D">
        <w:rPr>
          <w:rFonts w:ascii="Times New Roman" w:hAnsi="Times New Roman"/>
          <w:noProof/>
          <w:lang w:val="ru-RU"/>
        </w:rPr>
        <mc:AlternateContent>
          <mc:Choice Requires="wps">
            <w:drawing>
              <wp:anchor distT="0" distB="0" distL="114300" distR="114300" simplePos="0" relativeHeight="251668480" behindDoc="0" locked="0" layoutInCell="1" allowOverlap="1" wp14:anchorId="7777AC07" wp14:editId="450F84A0">
                <wp:simplePos x="0" y="0"/>
                <wp:positionH relativeFrom="column">
                  <wp:posOffset>4486275</wp:posOffset>
                </wp:positionH>
                <wp:positionV relativeFrom="paragraph">
                  <wp:posOffset>15875</wp:posOffset>
                </wp:positionV>
                <wp:extent cx="5483860" cy="1384300"/>
                <wp:effectExtent l="0" t="0" r="2540" b="6350"/>
                <wp:wrapSquare wrapText="bothSides"/>
                <wp:docPr id="10"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3860" cy="1384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027157" w14:textId="77777777" w:rsidR="00B30632" w:rsidRPr="00BA1A83" w:rsidRDefault="00B30632" w:rsidP="006A242C">
                            <w:pPr>
                              <w:spacing w:line="240" w:lineRule="auto"/>
                              <w:rPr>
                                <w:rFonts w:ascii="Times New Roman" w:hAnsi="Times New Roman"/>
                                <w:color w:val="000000"/>
                                <w:sz w:val="17"/>
                                <w:szCs w:val="17"/>
                              </w:rPr>
                            </w:pPr>
                            <w:r w:rsidRPr="000468B6">
                              <w:rPr>
                                <w:rFonts w:ascii="Times New Roman" w:hAnsi="Times New Roman"/>
                                <w:sz w:val="17"/>
                                <w:szCs w:val="17"/>
                              </w:rPr>
                              <w:t>m</w:t>
                            </w:r>
                            <w:r w:rsidRPr="000468B6">
                              <w:rPr>
                                <w:rFonts w:ascii="Times New Roman" w:hAnsi="Times New Roman"/>
                                <w:sz w:val="17"/>
                                <w:szCs w:val="17"/>
                              </w:rPr>
                              <w:tab/>
                              <w:t>Тапсырысшы мен мердігер арасында жасалған шарттарды, мердігер мен қосалқы мердігерлік ұйымдар арасында жасалған шарттарды және т.б. қоса алғанда, Жұмыстарды (қызметтерді) жеткізу мақсатында жасалған шарттардың жалпы саны</w:t>
                            </w:r>
                          </w:p>
                          <w:p w14:paraId="09C2E522" w14:textId="77777777" w:rsidR="00B30632" w:rsidRPr="00BA1A83" w:rsidRDefault="00B30632" w:rsidP="006A242C">
                            <w:pPr>
                              <w:spacing w:line="240" w:lineRule="auto"/>
                              <w:rPr>
                                <w:rFonts w:ascii="Times New Roman" w:hAnsi="Times New Roman"/>
                                <w:color w:val="000000"/>
                                <w:sz w:val="17"/>
                                <w:szCs w:val="17"/>
                              </w:rPr>
                            </w:pPr>
                            <w:r w:rsidRPr="000468B6">
                              <w:rPr>
                                <w:rFonts w:ascii="Times New Roman" w:hAnsi="Times New Roman"/>
                                <w:sz w:val="17"/>
                                <w:szCs w:val="17"/>
                              </w:rPr>
                              <w:t>j</w:t>
                            </w:r>
                            <w:r w:rsidRPr="000468B6">
                              <w:rPr>
                                <w:rFonts w:ascii="Times New Roman" w:hAnsi="Times New Roman"/>
                                <w:sz w:val="17"/>
                                <w:szCs w:val="17"/>
                              </w:rPr>
                              <w:tab/>
                              <w:t>Шарттың реттік нөмірі;</w:t>
                            </w:r>
                          </w:p>
                          <w:p w14:paraId="14DD0A9E" w14:textId="77777777" w:rsidR="00B30632" w:rsidRPr="00BA1A83" w:rsidRDefault="00B30632" w:rsidP="006A242C">
                            <w:pPr>
                              <w:spacing w:line="240" w:lineRule="auto"/>
                              <w:rPr>
                                <w:rFonts w:ascii="Times New Roman" w:hAnsi="Times New Roman"/>
                                <w:color w:val="000000"/>
                                <w:sz w:val="17"/>
                                <w:szCs w:val="17"/>
                              </w:rPr>
                            </w:pPr>
                            <w:r w:rsidRPr="000468B6">
                              <w:rPr>
                                <w:rFonts w:ascii="Times New Roman" w:hAnsi="Times New Roman"/>
                                <w:sz w:val="17"/>
                                <w:szCs w:val="17"/>
                              </w:rPr>
                              <w:t>ШҚj</w:t>
                            </w:r>
                            <w:r w:rsidRPr="000468B6">
                              <w:rPr>
                                <w:rFonts w:ascii="Times New Roman" w:hAnsi="Times New Roman"/>
                                <w:sz w:val="17"/>
                                <w:szCs w:val="17"/>
                              </w:rPr>
                              <w:tab/>
                              <w:t>j-ші шарттың құны;</w:t>
                            </w:r>
                          </w:p>
                          <w:p w14:paraId="7EED0AE3" w14:textId="77777777" w:rsidR="00B30632" w:rsidRPr="00BA1A83" w:rsidRDefault="00B30632" w:rsidP="006A242C">
                            <w:pPr>
                              <w:spacing w:line="240" w:lineRule="auto"/>
                              <w:ind w:left="705" w:hanging="705"/>
                              <w:rPr>
                                <w:rFonts w:ascii="Times New Roman" w:hAnsi="Times New Roman"/>
                                <w:color w:val="000000"/>
                                <w:sz w:val="17"/>
                                <w:szCs w:val="17"/>
                              </w:rPr>
                            </w:pPr>
                            <w:r w:rsidRPr="000468B6">
                              <w:rPr>
                                <w:rFonts w:ascii="Times New Roman" w:hAnsi="Times New Roman"/>
                                <w:sz w:val="17"/>
                                <w:szCs w:val="17"/>
                              </w:rPr>
                              <w:t>ТҚj</w:t>
                            </w:r>
                            <w:r w:rsidRPr="000468B6">
                              <w:rPr>
                                <w:rFonts w:ascii="Times New Roman" w:hAnsi="Times New Roman"/>
                                <w:sz w:val="17"/>
                                <w:szCs w:val="17"/>
                              </w:rPr>
                              <w:tab/>
                              <w:t>Жеткізуші немесе қосалқы мердігер j-ші шарт шеңберінде сатып алған тауарлардың жиынтық құны;</w:t>
                            </w:r>
                          </w:p>
                          <w:p w14:paraId="66C7AF35" w14:textId="77777777" w:rsidR="00B30632" w:rsidRPr="00BA1A83" w:rsidRDefault="00B30632" w:rsidP="006A242C">
                            <w:pPr>
                              <w:spacing w:line="240" w:lineRule="auto"/>
                              <w:ind w:left="705" w:hanging="705"/>
                              <w:rPr>
                                <w:rFonts w:ascii="Times New Roman" w:hAnsi="Times New Roman"/>
                                <w:color w:val="000000"/>
                                <w:sz w:val="17"/>
                                <w:szCs w:val="17"/>
                              </w:rPr>
                            </w:pPr>
                            <w:r w:rsidRPr="000468B6">
                              <w:rPr>
                                <w:rFonts w:ascii="Times New Roman" w:hAnsi="Times New Roman"/>
                                <w:sz w:val="17"/>
                                <w:szCs w:val="17"/>
                              </w:rPr>
                              <w:t>МШҚj</w:t>
                            </w:r>
                            <w:r w:rsidRPr="000468B6">
                              <w:rPr>
                                <w:rFonts w:ascii="Times New Roman" w:hAnsi="Times New Roman"/>
                                <w:sz w:val="17"/>
                                <w:szCs w:val="17"/>
                              </w:rPr>
                              <w:tab/>
                              <w:t>j-ші шартты орындау шеңберінде жасалған қосалқы мердігерлік шарттардың жиынтық құны</w:t>
                            </w:r>
                          </w:p>
                          <w:p w14:paraId="15997121" w14:textId="77777777" w:rsidR="00B30632" w:rsidRDefault="00B30632" w:rsidP="006A242C">
                            <w:pPr>
                              <w:spacing w:line="240" w:lineRule="auto"/>
                              <w:ind w:left="705" w:hanging="705"/>
                              <w:rPr>
                                <w:color w:val="000000"/>
                                <w:sz w:val="17"/>
                                <w:szCs w:val="17"/>
                              </w:rPr>
                            </w:pPr>
                            <w:r w:rsidRPr="000468B6">
                              <w:rPr>
                                <w:rFonts w:ascii="Times New Roman" w:hAnsi="Times New Roman"/>
                                <w:sz w:val="17"/>
                                <w:szCs w:val="17"/>
                              </w:rPr>
                              <w:t>Rj</w:t>
                            </w:r>
                            <w:r w:rsidRPr="000468B6">
                              <w:rPr>
                                <w:rFonts w:ascii="Times New Roman" w:hAnsi="Times New Roman"/>
                                <w:sz w:val="17"/>
                                <w:szCs w:val="17"/>
                              </w:rPr>
                              <w:tab/>
                              <w:t xml:space="preserve">  j-ші шартты орындайтын Жеткізушінің немесе қосалқы мердігердің</w:t>
                            </w:r>
                            <w:r w:rsidRPr="000468B6">
                              <w:rPr>
                                <w:rFonts w:ascii="Times New Roman" w:hAnsi="Times New Roman"/>
                              </w:rPr>
                              <w:t xml:space="preserve"> қызметкерлерінің </w:t>
                            </w:r>
                            <w:r w:rsidRPr="000468B6">
                              <w:rPr>
                                <w:rFonts w:ascii="Times New Roman" w:hAnsi="Times New Roman"/>
                                <w:sz w:val="17"/>
                                <w:szCs w:val="17"/>
                              </w:rPr>
                              <w:t xml:space="preserve">жалпы еңбекақы қорындағы қазақстандық кадрлардың еңбекақы </w:t>
                            </w:r>
                            <w:r w:rsidRPr="000468B6">
                              <w:rPr>
                                <w:rFonts w:ascii="Times New Roman" w:hAnsi="Times New Roman"/>
                                <w:sz w:val="16"/>
                                <w:szCs w:val="16"/>
                              </w:rPr>
                              <w:t>қорының үлесі;</w:t>
                            </w:r>
                          </w:p>
                          <w:p w14:paraId="3A95AF8B" w14:textId="77777777" w:rsidR="00B30632" w:rsidRDefault="00B30632" w:rsidP="006A242C">
                            <w:pPr>
                              <w:spacing w:line="240" w:lineRule="auto"/>
                              <w:rPr>
                                <w:sz w:val="17"/>
                                <w:szCs w:val="17"/>
                              </w:rPr>
                            </w:pPr>
                            <w:r>
                              <w:rPr>
                                <w:sz w:val="17"/>
                                <w:szCs w:val="17"/>
                              </w:rPr>
                              <w:t>S</w:t>
                            </w:r>
                            <w:r>
                              <w:rPr>
                                <w:sz w:val="17"/>
                                <w:szCs w:val="17"/>
                              </w:rPr>
                              <w:tab/>
                              <w:t>Жұмыстарды (қызметтерді) сатып алу шартының жалпы құны).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7AC07" id="Поле 6" o:spid="_x0000_s1028" type="#_x0000_t202" style="position:absolute;margin-left:353.25pt;margin-top:1.25pt;width:431.8pt;height:10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" stroked="f">
                <v:textbox>
                  <w:txbxContent>
                    <w:p w14:paraId="45027157" w14:textId="77777777" w:rsidR="00B30632" w:rsidRPr="00BA1A83" w:rsidRDefault="00B30632" w:rsidP="006A242C">
                      <w:pPr>
                        <w:spacing w:line="240" w:lineRule="auto"/>
                        <w:rPr>
                          <w:rFonts w:ascii="Times New Roman" w:hAnsi="Times New Roman"/>
                          <w:color w:val="000000"/>
                          <w:sz w:val="17"/>
                          <w:szCs w:val="17"/>
                        </w:rPr>
                      </w:pPr>
                      <w:r w:rsidRPr="000468B6">
                        <w:rPr>
                          <w:rFonts w:ascii="Times New Roman" w:hAnsi="Times New Roman"/>
                          <w:sz w:val="17"/>
                          <w:szCs w:val="17"/>
                        </w:rPr>
                        <w:t>m</w:t>
                      </w:r>
                      <w:r w:rsidRPr="000468B6">
                        <w:rPr>
                          <w:rFonts w:ascii="Times New Roman" w:hAnsi="Times New Roman"/>
                          <w:sz w:val="17"/>
                          <w:szCs w:val="17"/>
                        </w:rPr>
                        <w:tab/>
                        <w:t>Тапсырысшы мен мердігер арасында жасалған шарттарды, мердігер мен қосалқы мердігерлік ұйымдар арасында жасалған шарттарды және т.б. қоса алғанда, Жұмыстарды (қызметтерді) жеткізу мақсатында жасалған шарттардың жалпы саны</w:t>
                      </w:r>
                    </w:p>
                    <w:p w14:paraId="09C2E522" w14:textId="77777777" w:rsidR="00B30632" w:rsidRPr="00BA1A83" w:rsidRDefault="00B30632" w:rsidP="006A242C">
                      <w:pPr>
                        <w:spacing w:line="240" w:lineRule="auto"/>
                        <w:rPr>
                          <w:rFonts w:ascii="Times New Roman" w:hAnsi="Times New Roman"/>
                          <w:color w:val="000000"/>
                          <w:sz w:val="17"/>
                          <w:szCs w:val="17"/>
                        </w:rPr>
                      </w:pPr>
                      <w:r w:rsidRPr="000468B6">
                        <w:rPr>
                          <w:rFonts w:ascii="Times New Roman" w:hAnsi="Times New Roman"/>
                          <w:sz w:val="17"/>
                          <w:szCs w:val="17"/>
                        </w:rPr>
                        <w:t>j</w:t>
                      </w:r>
                      <w:r w:rsidRPr="000468B6">
                        <w:rPr>
                          <w:rFonts w:ascii="Times New Roman" w:hAnsi="Times New Roman"/>
                          <w:sz w:val="17"/>
                          <w:szCs w:val="17"/>
                        </w:rPr>
                        <w:tab/>
                        <w:t>Шарттың реттік нөмірі;</w:t>
                      </w:r>
                    </w:p>
                    <w:p w14:paraId="14DD0A9E" w14:textId="77777777" w:rsidR="00B30632" w:rsidRPr="00BA1A83" w:rsidRDefault="00B30632" w:rsidP="006A242C">
                      <w:pPr>
                        <w:spacing w:line="240" w:lineRule="auto"/>
                        <w:rPr>
                          <w:rFonts w:ascii="Times New Roman" w:hAnsi="Times New Roman"/>
                          <w:color w:val="000000"/>
                          <w:sz w:val="17"/>
                          <w:szCs w:val="17"/>
                        </w:rPr>
                      </w:pPr>
                      <w:r w:rsidRPr="000468B6">
                        <w:rPr>
                          <w:rFonts w:ascii="Times New Roman" w:hAnsi="Times New Roman"/>
                          <w:sz w:val="17"/>
                          <w:szCs w:val="17"/>
                        </w:rPr>
                        <w:t>ШҚj</w:t>
                      </w:r>
                      <w:r w:rsidRPr="000468B6">
                        <w:rPr>
                          <w:rFonts w:ascii="Times New Roman" w:hAnsi="Times New Roman"/>
                          <w:sz w:val="17"/>
                          <w:szCs w:val="17"/>
                        </w:rPr>
                        <w:tab/>
                        <w:t>j-ші шарттың құны;</w:t>
                      </w:r>
                    </w:p>
                    <w:p w14:paraId="7EED0AE3" w14:textId="77777777" w:rsidR="00B30632" w:rsidRPr="00BA1A83" w:rsidRDefault="00B30632" w:rsidP="006A242C">
                      <w:pPr>
                        <w:spacing w:line="240" w:lineRule="auto"/>
                        <w:ind w:left="705" w:hanging="705"/>
                        <w:rPr>
                          <w:rFonts w:ascii="Times New Roman" w:hAnsi="Times New Roman"/>
                          <w:color w:val="000000"/>
                          <w:sz w:val="17"/>
                          <w:szCs w:val="17"/>
                        </w:rPr>
                      </w:pPr>
                      <w:r w:rsidRPr="000468B6">
                        <w:rPr>
                          <w:rFonts w:ascii="Times New Roman" w:hAnsi="Times New Roman"/>
                          <w:sz w:val="17"/>
                          <w:szCs w:val="17"/>
                        </w:rPr>
                        <w:t>ТҚj</w:t>
                      </w:r>
                      <w:r w:rsidRPr="000468B6">
                        <w:rPr>
                          <w:rFonts w:ascii="Times New Roman" w:hAnsi="Times New Roman"/>
                          <w:sz w:val="17"/>
                          <w:szCs w:val="17"/>
                        </w:rPr>
                        <w:tab/>
                        <w:t>Жеткізуші немесе қосалқы мердігер j-ші шарт шеңберінде сатып алған тауарлардың жиынтық құны;</w:t>
                      </w:r>
                    </w:p>
                    <w:p w14:paraId="66C7AF35" w14:textId="77777777" w:rsidR="00B30632" w:rsidRPr="00BA1A83" w:rsidRDefault="00B30632" w:rsidP="006A242C">
                      <w:pPr>
                        <w:spacing w:line="240" w:lineRule="auto"/>
                        <w:ind w:left="705" w:hanging="705"/>
                        <w:rPr>
                          <w:rFonts w:ascii="Times New Roman" w:hAnsi="Times New Roman"/>
                          <w:color w:val="000000"/>
                          <w:sz w:val="17"/>
                          <w:szCs w:val="17"/>
                        </w:rPr>
                      </w:pPr>
                      <w:r w:rsidRPr="000468B6">
                        <w:rPr>
                          <w:rFonts w:ascii="Times New Roman" w:hAnsi="Times New Roman"/>
                          <w:sz w:val="17"/>
                          <w:szCs w:val="17"/>
                        </w:rPr>
                        <w:t>МШҚj</w:t>
                      </w:r>
                      <w:r w:rsidRPr="000468B6">
                        <w:rPr>
                          <w:rFonts w:ascii="Times New Roman" w:hAnsi="Times New Roman"/>
                          <w:sz w:val="17"/>
                          <w:szCs w:val="17"/>
                        </w:rPr>
                        <w:tab/>
                        <w:t>j-ші шартты орындау шеңберінде жасалған қосалқы мердігерлік шарттардың жиынтық құны</w:t>
                      </w:r>
                    </w:p>
                    <w:p w14:paraId="15997121" w14:textId="77777777" w:rsidR="00B30632" w:rsidRDefault="00B30632" w:rsidP="006A242C">
                      <w:pPr>
                        <w:spacing w:line="240" w:lineRule="auto"/>
                        <w:ind w:left="705" w:hanging="705"/>
                        <w:rPr>
                          <w:color w:val="000000"/>
                          <w:sz w:val="17"/>
                          <w:szCs w:val="17"/>
                        </w:rPr>
                      </w:pPr>
                      <w:r w:rsidRPr="000468B6">
                        <w:rPr>
                          <w:rFonts w:ascii="Times New Roman" w:hAnsi="Times New Roman"/>
                          <w:sz w:val="17"/>
                          <w:szCs w:val="17"/>
                        </w:rPr>
                        <w:t>Rj</w:t>
                      </w:r>
                      <w:r w:rsidRPr="000468B6">
                        <w:rPr>
                          <w:rFonts w:ascii="Times New Roman" w:hAnsi="Times New Roman"/>
                          <w:sz w:val="17"/>
                          <w:szCs w:val="17"/>
                        </w:rPr>
                        <w:tab/>
                        <w:t xml:space="preserve">  j-ші шартты орындайтын Жеткізушінің немесе қосалқы мердігердің</w:t>
                      </w:r>
                      <w:r w:rsidRPr="000468B6">
                        <w:rPr>
                          <w:rFonts w:ascii="Times New Roman" w:hAnsi="Times New Roman"/>
                        </w:rPr>
                        <w:t xml:space="preserve"> қызметкерлерінің </w:t>
                      </w:r>
                      <w:r w:rsidRPr="000468B6">
                        <w:rPr>
                          <w:rFonts w:ascii="Times New Roman" w:hAnsi="Times New Roman"/>
                          <w:sz w:val="17"/>
                          <w:szCs w:val="17"/>
                        </w:rPr>
                        <w:t xml:space="preserve">жалпы еңбекақы қорындағы қазақстандық кадрлардың еңбекақы </w:t>
                      </w:r>
                      <w:r w:rsidRPr="000468B6">
                        <w:rPr>
                          <w:rFonts w:ascii="Times New Roman" w:hAnsi="Times New Roman"/>
                          <w:sz w:val="16"/>
                          <w:szCs w:val="16"/>
                        </w:rPr>
                        <w:t>қорының үлесі;</w:t>
                      </w:r>
                    </w:p>
                    <w:p w14:paraId="3A95AF8B" w14:textId="77777777" w:rsidR="00B30632" w:rsidRDefault="00B30632" w:rsidP="006A242C">
                      <w:pPr>
                        <w:spacing w:line="240" w:lineRule="auto"/>
                        <w:rPr>
                          <w:sz w:val="17"/>
                          <w:szCs w:val="17"/>
                        </w:rPr>
                      </w:pPr>
                      <w:r>
                        <w:rPr>
                          <w:sz w:val="17"/>
                          <w:szCs w:val="17"/>
                        </w:rPr>
                        <w:t>S</w:t>
                      </w:r>
                      <w:r>
                        <w:rPr>
                          <w:sz w:val="17"/>
                          <w:szCs w:val="17"/>
                        </w:rPr>
                        <w:tab/>
                        <w:t>Жұмыстарды (қызметтерді) сатып алу шартының жалпы құны).</w:t>
                      </w:r>
                    </w:p>
                  </w:txbxContent>
                </v:textbox>
                <w10:wrap type="square"/>
              </v:shape>
            </w:pict>
          </mc:Fallback>
        </mc:AlternateContent>
      </w:r>
      <w:r w:rsidR="006A242C" w:rsidRPr="00C5022D">
        <w:rPr>
          <w:rFonts w:ascii="Times New Roman" w:hAnsi="Times New Roman"/>
          <w:i/>
          <w:noProof/>
          <w:position w:val="-4"/>
          <w:sz w:val="24"/>
          <w:szCs w:val="24"/>
          <w:lang w:val="ru-RU"/>
        </w:rPr>
        <w:drawing>
          <wp:inline distT="0" distB="0" distL="0" distR="0" wp14:anchorId="7F5FC02B" wp14:editId="175C2DDB">
            <wp:extent cx="107950" cy="16573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7950" cy="165735"/>
                    </a:xfrm>
                    <a:prstGeom prst="rect">
                      <a:avLst/>
                    </a:prstGeom>
                    <a:noFill/>
                    <a:ln>
                      <a:noFill/>
                    </a:ln>
                  </pic:spPr>
                </pic:pic>
              </a:graphicData>
            </a:graphic>
          </wp:inline>
        </w:drawing>
      </w:r>
      <w:r w:rsidR="006A242C" w:rsidRPr="00C5022D">
        <w:rPr>
          <w:rFonts w:ascii="Times New Roman" w:hAnsi="Times New Roman"/>
          <w:sz w:val="24"/>
          <w:szCs w:val="24"/>
          <w:lang w:val="en-US" w:eastAsia="ko-KR"/>
        </w:rPr>
        <w:t>                                              n</w:t>
      </w:r>
      <w:r w:rsidR="006A242C" w:rsidRPr="00C5022D">
        <w:rPr>
          <w:rFonts w:ascii="Times New Roman" w:hAnsi="Times New Roman"/>
          <w:sz w:val="24"/>
          <w:szCs w:val="24"/>
          <w:lang w:val="ru-RU" w:eastAsia="ko-KR"/>
        </w:rPr>
        <w:t xml:space="preserve"> </w:t>
      </w:r>
      <w:r w:rsidR="006A242C" w:rsidRPr="00C5022D">
        <w:rPr>
          <w:rFonts w:ascii="Times New Roman" w:hAnsi="Times New Roman"/>
          <w:sz w:val="24"/>
          <w:szCs w:val="24"/>
          <w:lang w:val="en-US" w:eastAsia="ko-KR"/>
        </w:rPr>
        <w:t>                      </w:t>
      </w:r>
      <w:r w:rsidR="006A242C" w:rsidRPr="00C5022D">
        <w:rPr>
          <w:rFonts w:ascii="Times New Roman" w:hAnsi="Times New Roman"/>
          <w:sz w:val="24"/>
          <w:szCs w:val="24"/>
          <w:lang w:val="ru-RU" w:eastAsia="ko-KR"/>
        </w:rPr>
        <w:t xml:space="preserve"> </w:t>
      </w:r>
      <w:r w:rsidR="006A242C" w:rsidRPr="00C5022D">
        <w:rPr>
          <w:rFonts w:ascii="Times New Roman" w:hAnsi="Times New Roman"/>
          <w:sz w:val="24"/>
          <w:szCs w:val="24"/>
          <w:lang w:val="en-US" w:eastAsia="ko-KR"/>
        </w:rPr>
        <w:t> m</w:t>
      </w:r>
    </w:p>
    <w:p w14:paraId="1BB5CF14" w14:textId="77777777" w:rsidR="006A242C" w:rsidRPr="00C5022D" w:rsidRDefault="006A242C" w:rsidP="006A242C">
      <w:pPr>
        <w:tabs>
          <w:tab w:val="clear" w:pos="1080"/>
        </w:tabs>
        <w:spacing w:line="240" w:lineRule="auto"/>
        <w:ind w:left="0" w:firstLine="400"/>
        <w:rPr>
          <w:rFonts w:ascii="Times New Roman" w:hAnsi="Times New Roman"/>
          <w:sz w:val="24"/>
          <w:szCs w:val="24"/>
          <w:lang w:val="ru-RU" w:eastAsia="ko-KR"/>
        </w:rPr>
      </w:pPr>
      <w:r w:rsidRPr="00C5022D">
        <w:rPr>
          <w:rFonts w:ascii="Times New Roman" w:hAnsi="Times New Roman"/>
          <w:sz w:val="24"/>
          <w:szCs w:val="24"/>
          <w:lang w:val="ru-RU" w:eastAsia="ko-KR"/>
        </w:rPr>
        <w:t>КС</w:t>
      </w:r>
      <w:r w:rsidRPr="00C5022D">
        <w:rPr>
          <w:rFonts w:ascii="Times New Roman" w:hAnsi="Times New Roman"/>
          <w:sz w:val="24"/>
          <w:szCs w:val="24"/>
          <w:vertAlign w:val="subscript"/>
          <w:lang w:val="ru-RU" w:eastAsia="ko-KR"/>
        </w:rPr>
        <w:t xml:space="preserve">р/у </w:t>
      </w:r>
      <w:r w:rsidRPr="00C5022D">
        <w:rPr>
          <w:rFonts w:ascii="Times New Roman" w:hAnsi="Times New Roman"/>
          <w:sz w:val="24"/>
          <w:szCs w:val="24"/>
          <w:lang w:val="ru-RU" w:eastAsia="ko-KR"/>
        </w:rPr>
        <w:t>= 100% х [(Т</w:t>
      </w:r>
      <w:r w:rsidRPr="00C5022D">
        <w:rPr>
          <w:rFonts w:ascii="Times New Roman" w:hAnsi="Times New Roman"/>
          <w:sz w:val="24"/>
          <w:szCs w:val="24"/>
          <w:vertAlign w:val="subscript"/>
          <w:lang w:val="en-US" w:eastAsia="ko-KR"/>
        </w:rPr>
        <w:t>i</w:t>
      </w:r>
      <w:r w:rsidRPr="00C5022D">
        <w:rPr>
          <w:rFonts w:ascii="Times New Roman" w:hAnsi="Times New Roman"/>
          <w:sz w:val="24"/>
          <w:szCs w:val="24"/>
          <w:lang w:val="ru-RU" w:eastAsia="ko-KR"/>
        </w:rPr>
        <w:t xml:space="preserve"> х </w:t>
      </w:r>
      <w:r w:rsidRPr="00C5022D">
        <w:rPr>
          <w:rFonts w:ascii="Times New Roman" w:hAnsi="Times New Roman"/>
          <w:sz w:val="24"/>
          <w:szCs w:val="24"/>
          <w:lang w:val="en-US" w:eastAsia="ko-KR"/>
        </w:rPr>
        <w:t>K</w:t>
      </w:r>
      <w:r w:rsidRPr="00C5022D">
        <w:rPr>
          <w:rFonts w:ascii="Times New Roman" w:hAnsi="Times New Roman"/>
          <w:sz w:val="24"/>
          <w:szCs w:val="24"/>
          <w:vertAlign w:val="subscript"/>
          <w:lang w:val="en-US" w:eastAsia="ko-KR"/>
        </w:rPr>
        <w:t>i</w:t>
      </w:r>
      <w:r w:rsidRPr="00C5022D">
        <w:rPr>
          <w:rFonts w:ascii="Times New Roman" w:hAnsi="Times New Roman"/>
          <w:sz w:val="24"/>
          <w:szCs w:val="24"/>
          <w:lang w:val="ru-RU" w:eastAsia="ko-KR"/>
        </w:rPr>
        <w:t xml:space="preserve"> +  (СД</w:t>
      </w:r>
      <w:r w:rsidRPr="00C5022D">
        <w:rPr>
          <w:rFonts w:ascii="Times New Roman" w:hAnsi="Times New Roman"/>
          <w:sz w:val="24"/>
          <w:szCs w:val="24"/>
          <w:vertAlign w:val="subscript"/>
          <w:lang w:val="en-US" w:eastAsia="ko-KR"/>
        </w:rPr>
        <w:t>j</w:t>
      </w:r>
      <w:r w:rsidRPr="00C5022D">
        <w:rPr>
          <w:rFonts w:ascii="Times New Roman" w:hAnsi="Times New Roman"/>
          <w:sz w:val="24"/>
          <w:szCs w:val="24"/>
          <w:lang w:val="ru-RU" w:eastAsia="ko-KR"/>
        </w:rPr>
        <w:t xml:space="preserve"> - СТ</w:t>
      </w:r>
      <w:r w:rsidRPr="00C5022D">
        <w:rPr>
          <w:rFonts w:ascii="Times New Roman" w:hAnsi="Times New Roman"/>
          <w:sz w:val="24"/>
          <w:szCs w:val="24"/>
          <w:vertAlign w:val="subscript"/>
          <w:lang w:val="en-US" w:eastAsia="ko-KR"/>
        </w:rPr>
        <w:t>j</w:t>
      </w:r>
      <w:r w:rsidRPr="00C5022D">
        <w:rPr>
          <w:rFonts w:ascii="Times New Roman" w:hAnsi="Times New Roman"/>
          <w:sz w:val="24"/>
          <w:szCs w:val="24"/>
          <w:lang w:val="ru-RU" w:eastAsia="ko-KR"/>
        </w:rPr>
        <w:t xml:space="preserve"> - ССД</w:t>
      </w:r>
      <w:r w:rsidRPr="00C5022D">
        <w:rPr>
          <w:rFonts w:ascii="Times New Roman" w:hAnsi="Times New Roman"/>
          <w:sz w:val="24"/>
          <w:szCs w:val="24"/>
          <w:vertAlign w:val="subscript"/>
          <w:lang w:val="en-US" w:eastAsia="ko-KR"/>
        </w:rPr>
        <w:t>j</w:t>
      </w:r>
      <w:r w:rsidRPr="00C5022D">
        <w:rPr>
          <w:rFonts w:ascii="Times New Roman" w:hAnsi="Times New Roman"/>
          <w:sz w:val="24"/>
          <w:szCs w:val="24"/>
          <w:lang w:val="ru-RU" w:eastAsia="ko-KR"/>
        </w:rPr>
        <w:t xml:space="preserve">) х </w:t>
      </w:r>
      <w:r w:rsidRPr="00C5022D">
        <w:rPr>
          <w:rFonts w:ascii="Times New Roman" w:hAnsi="Times New Roman"/>
          <w:sz w:val="24"/>
          <w:szCs w:val="24"/>
          <w:lang w:val="en-US" w:eastAsia="ko-KR"/>
        </w:rPr>
        <w:t>R</w:t>
      </w:r>
      <w:r w:rsidRPr="00C5022D">
        <w:rPr>
          <w:rFonts w:ascii="Times New Roman" w:hAnsi="Times New Roman"/>
          <w:sz w:val="24"/>
          <w:szCs w:val="24"/>
          <w:vertAlign w:val="subscript"/>
          <w:lang w:val="en-US" w:eastAsia="ko-KR"/>
        </w:rPr>
        <w:t>j</w:t>
      </w:r>
      <w:r w:rsidRPr="00C5022D">
        <w:rPr>
          <w:rFonts w:ascii="Times New Roman" w:hAnsi="Times New Roman"/>
          <w:sz w:val="24"/>
          <w:szCs w:val="24"/>
          <w:lang w:val="ru-RU" w:eastAsia="ko-KR"/>
        </w:rPr>
        <w:t xml:space="preserve">] / </w:t>
      </w:r>
      <w:r w:rsidRPr="00C5022D">
        <w:rPr>
          <w:rFonts w:ascii="Times New Roman" w:hAnsi="Times New Roman"/>
          <w:sz w:val="24"/>
          <w:szCs w:val="24"/>
          <w:lang w:val="en-US" w:eastAsia="ko-KR"/>
        </w:rPr>
        <w:t>S</w:t>
      </w:r>
    </w:p>
    <w:p w14:paraId="28D5EA04" w14:textId="77777777" w:rsidR="006A242C" w:rsidRPr="00C5022D" w:rsidRDefault="003363AE" w:rsidP="006A242C">
      <w:pPr>
        <w:tabs>
          <w:tab w:val="clear" w:pos="1080"/>
        </w:tabs>
        <w:spacing w:line="240" w:lineRule="auto"/>
        <w:ind w:left="0" w:firstLine="0"/>
        <w:jc w:val="left"/>
        <w:rPr>
          <w:rFonts w:ascii="Times New Roman" w:hAnsi="Times New Roman"/>
          <w:sz w:val="24"/>
          <w:szCs w:val="24"/>
          <w:lang w:val="ru-RU" w:eastAsia="ko-KR"/>
        </w:rPr>
      </w:pPr>
      <w:r w:rsidRPr="00C5022D">
        <w:rPr>
          <w:rFonts w:ascii="Times New Roman" w:hAnsi="Times New Roman"/>
          <w:noProof/>
          <w:lang w:val="ru-RU"/>
        </w:rPr>
        <mc:AlternateContent>
          <mc:Choice Requires="wps">
            <w:drawing>
              <wp:anchor distT="0" distB="0" distL="114300" distR="114300" simplePos="0" relativeHeight="251669504" behindDoc="0" locked="0" layoutInCell="1" allowOverlap="1" wp14:anchorId="4657E454" wp14:editId="34DF4614">
                <wp:simplePos x="0" y="0"/>
                <wp:positionH relativeFrom="margin">
                  <wp:align>left</wp:align>
                </wp:positionH>
                <wp:positionV relativeFrom="paragraph">
                  <wp:posOffset>198755</wp:posOffset>
                </wp:positionV>
                <wp:extent cx="4389120" cy="939800"/>
                <wp:effectExtent l="0" t="0" r="0" b="0"/>
                <wp:wrapSquare wrapText="bothSides"/>
                <wp:docPr id="7"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9120" cy="939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2E6593" w14:textId="77777777" w:rsidR="00B30632" w:rsidRPr="00BA1A83" w:rsidRDefault="00B30632" w:rsidP="006A242C">
                            <w:pPr>
                              <w:spacing w:line="240" w:lineRule="auto"/>
                              <w:rPr>
                                <w:rFonts w:ascii="Times New Roman" w:hAnsi="Times New Roman"/>
                                <w:color w:val="000000"/>
                                <w:sz w:val="16"/>
                                <w:szCs w:val="16"/>
                              </w:rPr>
                            </w:pPr>
                            <w:r w:rsidRPr="000468B6">
                              <w:rPr>
                                <w:rFonts w:ascii="Times New Roman" w:hAnsi="Times New Roman"/>
                                <w:sz w:val="16"/>
                                <w:szCs w:val="16"/>
                              </w:rPr>
                              <w:t>ҚҚж/қ</w:t>
                            </w:r>
                            <w:r w:rsidRPr="000468B6">
                              <w:rPr>
                                <w:rFonts w:ascii="Times New Roman" w:hAnsi="Times New Roman"/>
                                <w:sz w:val="16"/>
                                <w:szCs w:val="16"/>
                              </w:rPr>
                              <w:tab/>
                              <w:t>Жұмыстарды (қызметтерді) жеткізу шартындағы қазақстандық қамту (ҚҚж/қ),</w:t>
                            </w:r>
                          </w:p>
                          <w:p w14:paraId="19FB7805" w14:textId="77777777" w:rsidR="00B30632" w:rsidRPr="00BA1A83" w:rsidRDefault="00B30632" w:rsidP="006A242C">
                            <w:pPr>
                              <w:spacing w:line="240" w:lineRule="auto"/>
                              <w:rPr>
                                <w:rFonts w:ascii="Times New Roman" w:hAnsi="Times New Roman"/>
                                <w:color w:val="000000"/>
                                <w:sz w:val="16"/>
                                <w:szCs w:val="16"/>
                              </w:rPr>
                            </w:pPr>
                            <w:r w:rsidRPr="000468B6">
                              <w:rPr>
                                <w:rFonts w:ascii="Times New Roman" w:hAnsi="Times New Roman"/>
                                <w:sz w:val="16"/>
                                <w:szCs w:val="16"/>
                              </w:rPr>
                              <w:t>n</w:t>
                            </w:r>
                            <w:r w:rsidRPr="000468B6">
                              <w:rPr>
                                <w:rFonts w:ascii="Times New Roman" w:hAnsi="Times New Roman"/>
                                <w:sz w:val="16"/>
                                <w:szCs w:val="16"/>
                              </w:rPr>
                              <w:tab/>
                              <w:t>Жеткізуші сатып алу шартын орындау мақсатында тікелей, сонымен қатар қосалқы мердігерлік шартын жасасу арқылы да сатып алатын тауарлардың жалпы саны;</w:t>
                            </w:r>
                          </w:p>
                          <w:p w14:paraId="5F381375" w14:textId="77777777" w:rsidR="00B30632" w:rsidRPr="00BA1A83" w:rsidRDefault="00B30632" w:rsidP="006A242C">
                            <w:pPr>
                              <w:spacing w:line="240" w:lineRule="auto"/>
                              <w:rPr>
                                <w:rFonts w:ascii="Times New Roman" w:hAnsi="Times New Roman"/>
                                <w:color w:val="000000"/>
                                <w:sz w:val="16"/>
                                <w:szCs w:val="16"/>
                              </w:rPr>
                            </w:pPr>
                            <w:r w:rsidRPr="000468B6">
                              <w:rPr>
                                <w:rFonts w:ascii="Times New Roman" w:hAnsi="Times New Roman"/>
                                <w:sz w:val="16"/>
                                <w:szCs w:val="16"/>
                              </w:rPr>
                              <w:t>і</w:t>
                            </w:r>
                            <w:r w:rsidRPr="000468B6">
                              <w:rPr>
                                <w:rFonts w:ascii="Times New Roman" w:hAnsi="Times New Roman"/>
                                <w:sz w:val="16"/>
                                <w:szCs w:val="16"/>
                              </w:rPr>
                              <w:tab/>
                              <w:t>Тауардың реттік нөмірі</w:t>
                            </w:r>
                          </w:p>
                          <w:p w14:paraId="054F5FD3" w14:textId="77777777" w:rsidR="00B30632" w:rsidRPr="00BA1A83" w:rsidRDefault="00B30632" w:rsidP="006A242C">
                            <w:pPr>
                              <w:spacing w:line="240" w:lineRule="auto"/>
                              <w:rPr>
                                <w:rFonts w:ascii="Times New Roman" w:hAnsi="Times New Roman"/>
                                <w:color w:val="000000"/>
                                <w:sz w:val="16"/>
                                <w:szCs w:val="16"/>
                              </w:rPr>
                            </w:pPr>
                            <w:r w:rsidRPr="000468B6">
                              <w:rPr>
                                <w:rFonts w:ascii="Times New Roman" w:hAnsi="Times New Roman"/>
                                <w:sz w:val="16"/>
                                <w:szCs w:val="16"/>
                              </w:rPr>
                              <w:t>Құн/i</w:t>
                            </w:r>
                            <w:r w:rsidRPr="000468B6">
                              <w:rPr>
                                <w:rFonts w:ascii="Times New Roman" w:hAnsi="Times New Roman"/>
                                <w:sz w:val="16"/>
                                <w:szCs w:val="16"/>
                              </w:rPr>
                              <w:tab/>
                              <w:t>i-ші тауар құны;</w:t>
                            </w:r>
                          </w:p>
                          <w:p w14:paraId="511BDFD8" w14:textId="77777777" w:rsidR="00B30632" w:rsidRPr="00BA1A83" w:rsidRDefault="00B30632" w:rsidP="006A242C">
                            <w:pPr>
                              <w:spacing w:line="240" w:lineRule="auto"/>
                              <w:rPr>
                                <w:rFonts w:ascii="Times New Roman" w:hAnsi="Times New Roman"/>
                                <w:color w:val="000000"/>
                                <w:sz w:val="16"/>
                                <w:szCs w:val="16"/>
                              </w:rPr>
                            </w:pPr>
                            <w:r w:rsidRPr="000468B6">
                              <w:rPr>
                                <w:rFonts w:ascii="Times New Roman" w:hAnsi="Times New Roman"/>
                                <w:sz w:val="16"/>
                                <w:szCs w:val="16"/>
                              </w:rPr>
                              <w:t>Ki</w:t>
                            </w:r>
                            <w:r w:rsidRPr="000468B6">
                              <w:rPr>
                                <w:rFonts w:ascii="Times New Roman" w:hAnsi="Times New Roman"/>
                                <w:sz w:val="16"/>
                                <w:szCs w:val="16"/>
                              </w:rPr>
                              <w:tab/>
                              <w:t xml:space="preserve"> «CT-KZ» сертификатында көрсетілген тауардағы қазақстандық қамту үлесі;</w:t>
                            </w:r>
                          </w:p>
                          <w:p w14:paraId="3567322B" w14:textId="77777777" w:rsidR="00B30632" w:rsidRPr="00BA1A83" w:rsidRDefault="00B30632" w:rsidP="006A242C">
                            <w:pPr>
                              <w:spacing w:line="240" w:lineRule="auto"/>
                              <w:rPr>
                                <w:rFonts w:ascii="Times New Roman" w:hAnsi="Times New Roman"/>
                                <w:sz w:val="16"/>
                                <w:szCs w:val="16"/>
                              </w:rPr>
                            </w:pPr>
                            <w:r w:rsidRPr="000468B6">
                              <w:rPr>
                                <w:rFonts w:ascii="Times New Roman" w:hAnsi="Times New Roman"/>
                                <w:sz w:val="16"/>
                                <w:szCs w:val="16"/>
                              </w:rPr>
                              <w:tab/>
                            </w:r>
                            <w:r w:rsidRPr="000468B6">
                              <w:rPr>
                                <w:rFonts w:ascii="Times New Roman" w:hAnsi="Times New Roman"/>
                                <w:color w:val="000000"/>
                                <w:sz w:val="16"/>
                                <w:szCs w:val="16"/>
                              </w:rPr>
                              <w:t>«CT-KZ» сертификаты болмаған жағдайда, Ki = 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57E454" id="Поле 5" o:spid="_x0000_s1029" type="#_x0000_t202" style="position:absolute;margin-left:0;margin-top:15.65pt;width:345.6pt;height:74pt;z-index:2516695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" stroked="f">
                <v:textbox>
                  <w:txbxContent>
                    <w:p w14:paraId="072E6593" w14:textId="77777777" w:rsidR="00B30632" w:rsidRPr="00BA1A83" w:rsidRDefault="00B30632" w:rsidP="006A242C">
                      <w:pPr>
                        <w:spacing w:line="240" w:lineRule="auto"/>
                        <w:rPr>
                          <w:rFonts w:ascii="Times New Roman" w:hAnsi="Times New Roman"/>
                          <w:color w:val="000000"/>
                          <w:sz w:val="16"/>
                          <w:szCs w:val="16"/>
                        </w:rPr>
                      </w:pPr>
                      <w:r w:rsidRPr="000468B6">
                        <w:rPr>
                          <w:rFonts w:ascii="Times New Roman" w:hAnsi="Times New Roman"/>
                          <w:sz w:val="16"/>
                          <w:szCs w:val="16"/>
                        </w:rPr>
                        <w:t>ҚҚж/қ</w:t>
                      </w:r>
                      <w:r w:rsidRPr="000468B6">
                        <w:rPr>
                          <w:rFonts w:ascii="Times New Roman" w:hAnsi="Times New Roman"/>
                          <w:sz w:val="16"/>
                          <w:szCs w:val="16"/>
                        </w:rPr>
                        <w:tab/>
                        <w:t>Жұмыстарды (қызметтерді) жеткізу шартындағы қазақстандық қамту (ҚҚж/қ),</w:t>
                      </w:r>
                    </w:p>
                    <w:p w14:paraId="19FB7805" w14:textId="77777777" w:rsidR="00B30632" w:rsidRPr="00BA1A83" w:rsidRDefault="00B30632" w:rsidP="006A242C">
                      <w:pPr>
                        <w:spacing w:line="240" w:lineRule="auto"/>
                        <w:rPr>
                          <w:rFonts w:ascii="Times New Roman" w:hAnsi="Times New Roman"/>
                          <w:color w:val="000000"/>
                          <w:sz w:val="16"/>
                          <w:szCs w:val="16"/>
                        </w:rPr>
                      </w:pPr>
                      <w:r w:rsidRPr="000468B6">
                        <w:rPr>
                          <w:rFonts w:ascii="Times New Roman" w:hAnsi="Times New Roman"/>
                          <w:sz w:val="16"/>
                          <w:szCs w:val="16"/>
                        </w:rPr>
                        <w:t>n</w:t>
                      </w:r>
                      <w:r w:rsidRPr="000468B6">
                        <w:rPr>
                          <w:rFonts w:ascii="Times New Roman" w:hAnsi="Times New Roman"/>
                          <w:sz w:val="16"/>
                          <w:szCs w:val="16"/>
                        </w:rPr>
                        <w:tab/>
                        <w:t>Жеткізуші сатып алу шартын орындау мақсатында тікелей, сонымен қатар қосалқы мердігерлік шартын жасасу арқылы да сатып алатын тауарлардың жалпы саны;</w:t>
                      </w:r>
                    </w:p>
                    <w:p w14:paraId="5F381375" w14:textId="77777777" w:rsidR="00B30632" w:rsidRPr="00BA1A83" w:rsidRDefault="00B30632" w:rsidP="006A242C">
                      <w:pPr>
                        <w:spacing w:line="240" w:lineRule="auto"/>
                        <w:rPr>
                          <w:rFonts w:ascii="Times New Roman" w:hAnsi="Times New Roman"/>
                          <w:color w:val="000000"/>
                          <w:sz w:val="16"/>
                          <w:szCs w:val="16"/>
                        </w:rPr>
                      </w:pPr>
                      <w:r w:rsidRPr="000468B6">
                        <w:rPr>
                          <w:rFonts w:ascii="Times New Roman" w:hAnsi="Times New Roman"/>
                          <w:sz w:val="16"/>
                          <w:szCs w:val="16"/>
                        </w:rPr>
                        <w:t>і</w:t>
                      </w:r>
                      <w:r w:rsidRPr="000468B6">
                        <w:rPr>
                          <w:rFonts w:ascii="Times New Roman" w:hAnsi="Times New Roman"/>
                          <w:sz w:val="16"/>
                          <w:szCs w:val="16"/>
                        </w:rPr>
                        <w:tab/>
                        <w:t>Тауардың реттік нөмірі</w:t>
                      </w:r>
                    </w:p>
                    <w:p w14:paraId="054F5FD3" w14:textId="77777777" w:rsidR="00B30632" w:rsidRPr="00BA1A83" w:rsidRDefault="00B30632" w:rsidP="006A242C">
                      <w:pPr>
                        <w:spacing w:line="240" w:lineRule="auto"/>
                        <w:rPr>
                          <w:rFonts w:ascii="Times New Roman" w:hAnsi="Times New Roman"/>
                          <w:color w:val="000000"/>
                          <w:sz w:val="16"/>
                          <w:szCs w:val="16"/>
                        </w:rPr>
                      </w:pPr>
                      <w:r w:rsidRPr="000468B6">
                        <w:rPr>
                          <w:rFonts w:ascii="Times New Roman" w:hAnsi="Times New Roman"/>
                          <w:sz w:val="16"/>
                          <w:szCs w:val="16"/>
                        </w:rPr>
                        <w:t>Құн/i</w:t>
                      </w:r>
                      <w:r w:rsidRPr="000468B6">
                        <w:rPr>
                          <w:rFonts w:ascii="Times New Roman" w:hAnsi="Times New Roman"/>
                          <w:sz w:val="16"/>
                          <w:szCs w:val="16"/>
                        </w:rPr>
                        <w:tab/>
                        <w:t>i-ші тауар құны;</w:t>
                      </w:r>
                    </w:p>
                    <w:p w14:paraId="511BDFD8" w14:textId="77777777" w:rsidR="00B30632" w:rsidRPr="00BA1A83" w:rsidRDefault="00B30632" w:rsidP="006A242C">
                      <w:pPr>
                        <w:spacing w:line="240" w:lineRule="auto"/>
                        <w:rPr>
                          <w:rFonts w:ascii="Times New Roman" w:hAnsi="Times New Roman"/>
                          <w:color w:val="000000"/>
                          <w:sz w:val="16"/>
                          <w:szCs w:val="16"/>
                        </w:rPr>
                      </w:pPr>
                      <w:r w:rsidRPr="000468B6">
                        <w:rPr>
                          <w:rFonts w:ascii="Times New Roman" w:hAnsi="Times New Roman"/>
                          <w:sz w:val="16"/>
                          <w:szCs w:val="16"/>
                        </w:rPr>
                        <w:t>Ki</w:t>
                      </w:r>
                      <w:r w:rsidRPr="000468B6">
                        <w:rPr>
                          <w:rFonts w:ascii="Times New Roman" w:hAnsi="Times New Roman"/>
                          <w:sz w:val="16"/>
                          <w:szCs w:val="16"/>
                        </w:rPr>
                        <w:tab/>
                        <w:t xml:space="preserve"> «CT-KZ» сертификатында көрсетілген тауардағы қазақстандық қамту үлесі;</w:t>
                      </w:r>
                    </w:p>
                    <w:p w14:paraId="3567322B" w14:textId="77777777" w:rsidR="00B30632" w:rsidRPr="00BA1A83" w:rsidRDefault="00B30632" w:rsidP="006A242C">
                      <w:pPr>
                        <w:spacing w:line="240" w:lineRule="auto"/>
                        <w:rPr>
                          <w:rFonts w:ascii="Times New Roman" w:hAnsi="Times New Roman"/>
                          <w:sz w:val="16"/>
                          <w:szCs w:val="16"/>
                        </w:rPr>
                      </w:pPr>
                      <w:r w:rsidRPr="000468B6">
                        <w:rPr>
                          <w:rFonts w:ascii="Times New Roman" w:hAnsi="Times New Roman"/>
                          <w:sz w:val="16"/>
                          <w:szCs w:val="16"/>
                        </w:rPr>
                        <w:tab/>
                      </w:r>
                      <w:r w:rsidRPr="000468B6">
                        <w:rPr>
                          <w:rFonts w:ascii="Times New Roman" w:hAnsi="Times New Roman"/>
                          <w:color w:val="000000"/>
                          <w:sz w:val="16"/>
                          <w:szCs w:val="16"/>
                        </w:rPr>
                        <w:t>«CT-KZ» сертификаты болмаған жағдайда, Ki = 0</w:t>
                      </w:r>
                    </w:p>
                  </w:txbxContent>
                </v:textbox>
                <w10:wrap type="square" anchorx="margin"/>
              </v:shape>
            </w:pict>
          </mc:Fallback>
        </mc:AlternateContent>
      </w:r>
      <w:r w:rsidR="006A242C" w:rsidRPr="00C5022D">
        <w:rPr>
          <w:rFonts w:ascii="Times New Roman" w:hAnsi="Times New Roman"/>
          <w:sz w:val="24"/>
          <w:szCs w:val="24"/>
          <w:lang w:val="en-US" w:eastAsia="ko-KR"/>
        </w:rPr>
        <w:t>                                               i</w:t>
      </w:r>
      <w:r w:rsidR="006A242C" w:rsidRPr="00C5022D">
        <w:rPr>
          <w:rFonts w:ascii="Times New Roman" w:hAnsi="Times New Roman"/>
          <w:sz w:val="24"/>
          <w:szCs w:val="24"/>
          <w:lang w:val="ru-RU" w:eastAsia="ko-KR"/>
        </w:rPr>
        <w:t xml:space="preserve">=1 </w:t>
      </w:r>
      <w:r w:rsidR="006A242C" w:rsidRPr="00C5022D">
        <w:rPr>
          <w:rFonts w:ascii="Times New Roman" w:hAnsi="Times New Roman"/>
          <w:sz w:val="24"/>
          <w:szCs w:val="24"/>
          <w:lang w:val="en-US" w:eastAsia="ko-KR"/>
        </w:rPr>
        <w:t>                   </w:t>
      </w:r>
      <w:r w:rsidR="006A242C" w:rsidRPr="00C5022D">
        <w:rPr>
          <w:rFonts w:ascii="Times New Roman" w:hAnsi="Times New Roman"/>
          <w:sz w:val="24"/>
          <w:szCs w:val="24"/>
          <w:lang w:val="ru-RU" w:eastAsia="ko-KR"/>
        </w:rPr>
        <w:t xml:space="preserve"> </w:t>
      </w:r>
      <w:r w:rsidR="006A242C" w:rsidRPr="00C5022D">
        <w:rPr>
          <w:rFonts w:ascii="Times New Roman" w:hAnsi="Times New Roman"/>
          <w:sz w:val="24"/>
          <w:szCs w:val="24"/>
          <w:lang w:val="en-US" w:eastAsia="ko-KR"/>
        </w:rPr>
        <w:t> j</w:t>
      </w:r>
      <w:r w:rsidR="006A242C" w:rsidRPr="00C5022D">
        <w:rPr>
          <w:rFonts w:ascii="Times New Roman" w:hAnsi="Times New Roman"/>
          <w:sz w:val="24"/>
          <w:szCs w:val="24"/>
          <w:lang w:val="ru-RU" w:eastAsia="ko-KR"/>
        </w:rPr>
        <w:t>=1</w:t>
      </w:r>
    </w:p>
    <w:p w14:paraId="317F5453" w14:textId="77777777" w:rsidR="006A242C" w:rsidRPr="00C5022D" w:rsidRDefault="006A242C" w:rsidP="006A242C">
      <w:pPr>
        <w:tabs>
          <w:tab w:val="clear" w:pos="1080"/>
        </w:tabs>
        <w:spacing w:line="240" w:lineRule="auto"/>
        <w:ind w:left="0" w:firstLine="180"/>
        <w:rPr>
          <w:rFonts w:ascii="Times New Roman" w:hAnsi="Times New Roman"/>
          <w:szCs w:val="24"/>
          <w:lang w:val="ru-RU" w:eastAsia="ko-KR"/>
        </w:rPr>
      </w:pPr>
      <w:r w:rsidRPr="00C5022D">
        <w:rPr>
          <w:rFonts w:ascii="Times New Roman" w:hAnsi="Times New Roman"/>
          <w:szCs w:val="24"/>
          <w:lang w:val="ru-RU" w:eastAsia="ko-KR"/>
        </w:rPr>
        <w:t>Қазақстандық қамту үлесі (%):</w:t>
      </w:r>
    </w:p>
    <w:p w14:paraId="7CD2C8D1" w14:textId="77777777" w:rsidR="006A242C" w:rsidRPr="00C5022D" w:rsidRDefault="006A242C" w:rsidP="006A242C">
      <w:pPr>
        <w:tabs>
          <w:tab w:val="clear" w:pos="1080"/>
        </w:tabs>
        <w:spacing w:line="240" w:lineRule="auto"/>
        <w:ind w:left="0" w:firstLine="181"/>
        <w:jc w:val="left"/>
        <w:rPr>
          <w:rFonts w:ascii="Times New Roman" w:hAnsi="Times New Roman"/>
          <w:szCs w:val="24"/>
          <w:lang w:val="kk-KZ" w:eastAsia="ko-KR"/>
        </w:rPr>
      </w:pPr>
      <w:r w:rsidRPr="00C5022D">
        <w:rPr>
          <w:rFonts w:ascii="Times New Roman" w:hAnsi="Times New Roman"/>
          <w:szCs w:val="24"/>
          <w:lang w:val="ru-RU" w:eastAsia="ko-KR"/>
        </w:rPr>
        <w:tab/>
      </w:r>
      <w:r w:rsidRPr="00C5022D">
        <w:rPr>
          <w:rFonts w:ascii="Times New Roman" w:hAnsi="Times New Roman"/>
          <w:szCs w:val="24"/>
          <w:lang w:val="kk-KZ" w:eastAsia="ko-KR"/>
        </w:rPr>
        <w:tab/>
        <w:t>____________________________ М.О.</w:t>
      </w:r>
    </w:p>
    <w:p w14:paraId="3D6F03DF" w14:textId="77777777" w:rsidR="006A242C" w:rsidRPr="00C5022D" w:rsidRDefault="006A242C" w:rsidP="006A242C">
      <w:pPr>
        <w:tabs>
          <w:tab w:val="clear" w:pos="1080"/>
        </w:tabs>
        <w:spacing w:line="240" w:lineRule="auto"/>
        <w:ind w:left="0" w:firstLine="181"/>
        <w:jc w:val="left"/>
        <w:rPr>
          <w:rFonts w:ascii="Times New Roman" w:hAnsi="Times New Roman"/>
          <w:i/>
          <w:iCs/>
          <w:szCs w:val="24"/>
          <w:lang w:val="kk-KZ" w:eastAsia="ko-KR"/>
        </w:rPr>
      </w:pPr>
      <w:r w:rsidRPr="00C5022D">
        <w:rPr>
          <w:rFonts w:ascii="Times New Roman" w:hAnsi="Times New Roman"/>
          <w:szCs w:val="24"/>
          <w:lang w:val="kk-KZ" w:eastAsia="ko-KR"/>
        </w:rPr>
        <w:tab/>
      </w:r>
      <w:r w:rsidRPr="00C5022D">
        <w:rPr>
          <w:rFonts w:ascii="Times New Roman" w:hAnsi="Times New Roman"/>
          <w:szCs w:val="24"/>
          <w:lang w:val="kk-KZ" w:eastAsia="ko-KR"/>
        </w:rPr>
        <w:tab/>
      </w:r>
      <w:r w:rsidRPr="00C5022D">
        <w:rPr>
          <w:rFonts w:ascii="Times New Roman" w:hAnsi="Times New Roman"/>
          <w:i/>
          <w:iCs/>
          <w:szCs w:val="24"/>
          <w:lang w:val="kk-KZ" w:eastAsia="ko-KR"/>
        </w:rPr>
        <w:t>Басшының Т.А.Ә., қолы</w:t>
      </w:r>
    </w:p>
    <w:p w14:paraId="66F444EC" w14:textId="77777777" w:rsidR="006A242C" w:rsidRPr="00C5022D" w:rsidRDefault="006A242C" w:rsidP="006A242C">
      <w:pPr>
        <w:pBdr>
          <w:bottom w:val="single" w:sz="12" w:space="1" w:color="auto"/>
        </w:pBdr>
        <w:tabs>
          <w:tab w:val="clear" w:pos="1080"/>
        </w:tabs>
        <w:spacing w:line="240" w:lineRule="auto"/>
        <w:ind w:left="0" w:firstLine="0"/>
        <w:jc w:val="left"/>
        <w:rPr>
          <w:rFonts w:ascii="Times New Roman" w:hAnsi="Times New Roman"/>
          <w:b/>
          <w:bCs/>
          <w:szCs w:val="24"/>
          <w:lang w:val="kk-KZ" w:eastAsia="ko-KR"/>
        </w:rPr>
      </w:pPr>
      <w:r w:rsidRPr="00C5022D">
        <w:rPr>
          <w:rFonts w:ascii="Times New Roman" w:hAnsi="Times New Roman"/>
          <w:b/>
          <w:bCs/>
          <w:szCs w:val="24"/>
          <w:lang w:val="kk-KZ" w:eastAsia="ko-KR"/>
        </w:rPr>
        <w:t xml:space="preserve">**ҚҚж/қ  = </w:t>
      </w:r>
    </w:p>
    <w:p w14:paraId="4404F371" w14:textId="77777777" w:rsidR="006A242C" w:rsidRPr="00C5022D" w:rsidRDefault="006A242C" w:rsidP="006A242C">
      <w:pPr>
        <w:tabs>
          <w:tab w:val="clear" w:pos="1080"/>
        </w:tabs>
        <w:spacing w:line="240" w:lineRule="auto"/>
        <w:ind w:left="0" w:firstLine="0"/>
        <w:jc w:val="left"/>
        <w:rPr>
          <w:rFonts w:ascii="Times New Roman" w:hAnsi="Times New Roman"/>
          <w:i/>
          <w:iCs/>
          <w:szCs w:val="24"/>
          <w:lang w:val="kk-KZ" w:eastAsia="ko-KR"/>
        </w:rPr>
      </w:pPr>
      <w:r w:rsidRPr="00C5022D">
        <w:rPr>
          <w:rFonts w:ascii="Times New Roman" w:hAnsi="Times New Roman"/>
          <w:i/>
          <w:iCs/>
          <w:szCs w:val="24"/>
          <w:lang w:val="kk-KZ" w:eastAsia="ko-KR"/>
        </w:rPr>
        <w:t>* шарттағы қазақстандық қамтудың қорытынды үлесі жүздік үлеске дейінгі сандық пішімде  (0,00)көрсетіледі</w:t>
      </w:r>
      <w:r w:rsidRPr="00C5022D">
        <w:rPr>
          <w:rFonts w:ascii="Times New Roman" w:hAnsi="Times New Roman"/>
          <w:i/>
          <w:iCs/>
          <w:szCs w:val="24"/>
          <w:lang w:val="kk-KZ" w:eastAsia="ko-KR"/>
        </w:rPr>
        <w:tab/>
      </w:r>
      <w:r w:rsidRPr="00C5022D">
        <w:rPr>
          <w:rFonts w:ascii="Times New Roman" w:hAnsi="Times New Roman"/>
          <w:i/>
          <w:iCs/>
          <w:szCs w:val="24"/>
          <w:lang w:val="kk-KZ" w:eastAsia="ko-KR"/>
        </w:rPr>
        <w:tab/>
      </w:r>
      <w:r w:rsidRPr="00C5022D">
        <w:rPr>
          <w:rFonts w:ascii="Times New Roman" w:hAnsi="Times New Roman"/>
          <w:i/>
          <w:iCs/>
          <w:szCs w:val="24"/>
          <w:lang w:val="kk-KZ" w:eastAsia="ko-KR"/>
        </w:rPr>
        <w:tab/>
      </w:r>
      <w:r w:rsidRPr="00C5022D">
        <w:rPr>
          <w:rFonts w:ascii="Times New Roman" w:hAnsi="Times New Roman"/>
          <w:i/>
          <w:iCs/>
          <w:szCs w:val="24"/>
          <w:lang w:val="kk-KZ" w:eastAsia="ko-KR"/>
        </w:rPr>
        <w:tab/>
      </w:r>
      <w:r w:rsidRPr="00C5022D">
        <w:rPr>
          <w:rFonts w:ascii="Times New Roman" w:hAnsi="Times New Roman"/>
          <w:i/>
          <w:iCs/>
          <w:szCs w:val="24"/>
          <w:lang w:val="kk-KZ" w:eastAsia="ko-KR"/>
        </w:rPr>
        <w:tab/>
      </w:r>
      <w:r w:rsidRPr="00C5022D">
        <w:rPr>
          <w:rFonts w:ascii="Times New Roman" w:hAnsi="Times New Roman"/>
          <w:i/>
          <w:iCs/>
          <w:szCs w:val="24"/>
          <w:lang w:val="kk-KZ" w:eastAsia="ko-KR"/>
        </w:rPr>
        <w:tab/>
        <w:t xml:space="preserve">                      _______________________Орындаушының Т.А.Ә., байланыс телефон</w:t>
      </w:r>
    </w:p>
    <w:p w14:paraId="0CFC0A80" w14:textId="77777777" w:rsidR="006A242C" w:rsidRPr="00C5022D" w:rsidRDefault="006A242C" w:rsidP="006A242C">
      <w:pPr>
        <w:keepLines/>
        <w:widowControl w:val="0"/>
        <w:tabs>
          <w:tab w:val="clear" w:pos="1080"/>
        </w:tabs>
        <w:autoSpaceDE w:val="0"/>
        <w:spacing w:line="240" w:lineRule="auto"/>
        <w:ind w:left="0" w:firstLine="0"/>
        <w:jc w:val="left"/>
        <w:rPr>
          <w:rFonts w:ascii="Times New Roman" w:hAnsi="Times New Roman"/>
          <w:b/>
          <w:sz w:val="24"/>
          <w:szCs w:val="24"/>
          <w:lang w:val="kk-KZ" w:eastAsia="kk-KZ" w:bidi="kk-KZ"/>
        </w:rPr>
      </w:pPr>
      <w:r w:rsidRPr="00C5022D">
        <w:rPr>
          <w:rFonts w:ascii="Times New Roman" w:hAnsi="Times New Roman"/>
          <w:b/>
          <w:sz w:val="24"/>
          <w:szCs w:val="24"/>
          <w:lang w:val="kk-KZ" w:eastAsia="kk-KZ" w:bidi="kk-KZ"/>
        </w:rPr>
        <w:t xml:space="preserve">                                                            ТАПСЫРЫСШЫ                                                         ОРЫНДАУШЫ</w:t>
      </w:r>
    </w:p>
    <w:p w14:paraId="3C2B78D0" w14:textId="77777777" w:rsidR="006A242C" w:rsidRPr="00C5022D" w:rsidRDefault="006A242C" w:rsidP="006A242C">
      <w:pPr>
        <w:keepLines/>
        <w:widowControl w:val="0"/>
        <w:tabs>
          <w:tab w:val="clear" w:pos="1080"/>
        </w:tabs>
        <w:autoSpaceDE w:val="0"/>
        <w:spacing w:line="240" w:lineRule="auto"/>
        <w:ind w:left="0" w:firstLine="0"/>
        <w:jc w:val="left"/>
        <w:rPr>
          <w:rFonts w:ascii="Times New Roman" w:hAnsi="Times New Roman"/>
          <w:b/>
          <w:sz w:val="24"/>
          <w:szCs w:val="24"/>
          <w:lang w:val="kk-KZ" w:eastAsia="kk-KZ" w:bidi="kk-KZ"/>
        </w:rPr>
      </w:pPr>
      <w:r w:rsidRPr="00C5022D">
        <w:rPr>
          <w:rFonts w:ascii="Times New Roman" w:hAnsi="Times New Roman"/>
          <w:b/>
          <w:sz w:val="24"/>
          <w:szCs w:val="24"/>
          <w:lang w:val="kk-KZ" w:eastAsia="kk-KZ" w:bidi="kk-KZ"/>
        </w:rPr>
        <w:t xml:space="preserve">                                                            Бас директор                                                                  </w:t>
      </w:r>
    </w:p>
    <w:p w14:paraId="6AC692C2" w14:textId="77777777" w:rsidR="006A242C" w:rsidRPr="00C5022D" w:rsidRDefault="006A242C" w:rsidP="006A242C">
      <w:pPr>
        <w:tabs>
          <w:tab w:val="clear" w:pos="1080"/>
        </w:tabs>
        <w:spacing w:line="240" w:lineRule="auto"/>
        <w:ind w:left="0" w:firstLine="0"/>
        <w:rPr>
          <w:rFonts w:ascii="Times New Roman" w:eastAsia="Malgun Gothic" w:hAnsi="Times New Roman"/>
          <w:b/>
          <w:bCs/>
          <w:sz w:val="24"/>
          <w:szCs w:val="24"/>
          <w:lang w:val="kk-KZ" w:eastAsia="ko-KR"/>
        </w:rPr>
      </w:pPr>
      <w:r w:rsidRPr="00C5022D">
        <w:rPr>
          <w:rFonts w:ascii="Times New Roman" w:hAnsi="Times New Roman"/>
          <w:b/>
          <w:sz w:val="24"/>
          <w:szCs w:val="24"/>
          <w:lang w:val="ru-RU" w:eastAsia="kk-KZ" w:bidi="kk-KZ"/>
        </w:rPr>
        <w:t xml:space="preserve">                                                            </w:t>
      </w:r>
      <w:r w:rsidRPr="00C5022D">
        <w:rPr>
          <w:rFonts w:ascii="Times New Roman" w:hAnsi="Times New Roman"/>
          <w:b/>
          <w:sz w:val="24"/>
          <w:szCs w:val="24"/>
          <w:lang w:val="kk-KZ" w:eastAsia="kk-KZ" w:bidi="kk-KZ"/>
        </w:rPr>
        <w:t xml:space="preserve">«Жамбыл Петролеум»  ЖШС                                    </w:t>
      </w:r>
    </w:p>
    <w:p w14:paraId="5EF91C74" w14:textId="77777777" w:rsidR="006A242C" w:rsidRPr="00C5022D" w:rsidRDefault="006A242C" w:rsidP="006A242C">
      <w:pPr>
        <w:tabs>
          <w:tab w:val="clear" w:pos="1080"/>
        </w:tabs>
        <w:spacing w:line="240" w:lineRule="auto"/>
        <w:ind w:left="0" w:firstLine="0"/>
        <w:jc w:val="left"/>
        <w:rPr>
          <w:rFonts w:ascii="Times New Roman" w:hAnsi="Times New Roman"/>
          <w:b/>
          <w:sz w:val="24"/>
          <w:szCs w:val="24"/>
          <w:lang w:val="kk-KZ" w:eastAsia="ko-KR"/>
        </w:rPr>
      </w:pPr>
      <w:r w:rsidRPr="00C5022D">
        <w:rPr>
          <w:rFonts w:ascii="Times New Roman" w:hAnsi="Times New Roman"/>
          <w:b/>
          <w:sz w:val="24"/>
          <w:szCs w:val="24"/>
          <w:lang w:val="kk-KZ" w:eastAsia="kk-KZ" w:bidi="kk-KZ"/>
        </w:rPr>
        <w:t xml:space="preserve">                        </w:t>
      </w:r>
      <w:r w:rsidRPr="00C5022D">
        <w:rPr>
          <w:rFonts w:ascii="Times New Roman" w:hAnsi="Times New Roman"/>
          <w:b/>
          <w:sz w:val="24"/>
          <w:szCs w:val="24"/>
          <w:lang w:val="ru-RU" w:eastAsia="kk-KZ" w:bidi="kk-KZ"/>
        </w:rPr>
        <w:t xml:space="preserve">                                    </w:t>
      </w:r>
      <w:r w:rsidRPr="00C5022D">
        <w:rPr>
          <w:rFonts w:ascii="Times New Roman" w:hAnsi="Times New Roman"/>
          <w:b/>
          <w:sz w:val="24"/>
          <w:szCs w:val="24"/>
          <w:lang w:val="kk-KZ" w:eastAsia="kk-KZ" w:bidi="kk-KZ"/>
        </w:rPr>
        <w:t xml:space="preserve"> __________________Елеусінов Х.Т.                            </w:t>
      </w:r>
      <w:r w:rsidRPr="00C5022D">
        <w:rPr>
          <w:rFonts w:ascii="Times New Roman" w:hAnsi="Times New Roman"/>
          <w:b/>
          <w:sz w:val="24"/>
          <w:szCs w:val="24"/>
          <w:lang w:val="kk-KZ" w:eastAsia="ko-KR"/>
        </w:rPr>
        <w:t xml:space="preserve">_______________ </w:t>
      </w:r>
    </w:p>
    <w:p w14:paraId="76BFA9C4" w14:textId="399C2375" w:rsidR="001E01E6" w:rsidRPr="00B4559B" w:rsidRDefault="006A242C" w:rsidP="002F1F54">
      <w:pPr>
        <w:tabs>
          <w:tab w:val="clear" w:pos="1080"/>
        </w:tabs>
        <w:spacing w:line="240" w:lineRule="auto"/>
        <w:ind w:left="0" w:firstLine="567"/>
        <w:jc w:val="left"/>
        <w:rPr>
          <w:rFonts w:ascii="Times New Roman" w:hAnsi="Times New Roman"/>
          <w:iCs/>
          <w:sz w:val="24"/>
          <w:szCs w:val="24"/>
          <w:lang w:val="en-US"/>
        </w:rPr>
      </w:pPr>
      <w:r w:rsidRPr="00C5022D">
        <w:rPr>
          <w:rFonts w:ascii="Times New Roman" w:hAnsi="Times New Roman"/>
          <w:b/>
          <w:sz w:val="24"/>
          <w:szCs w:val="24"/>
          <w:lang w:val="kk-KZ" w:eastAsia="ko-KR"/>
        </w:rPr>
        <w:t xml:space="preserve">                                                            М.О.                                                                                  М.О</w:t>
      </w:r>
      <w:bookmarkEnd w:id="28"/>
    </w:p>
    <w:sectPr w:rsidR="001E01E6" w:rsidRPr="00B4559B" w:rsidSect="00E21223">
      <w:footerReference w:type="default" r:id="rId14"/>
      <w:pgSz w:w="16838" w:h="11906" w:orient="landscape" w:code="9"/>
      <w:pgMar w:top="1418" w:right="1138" w:bottom="850" w:left="1138" w:header="706" w:footer="43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BE8CE0" w14:textId="77777777" w:rsidR="00B30632" w:rsidRDefault="00B30632" w:rsidP="00946F50">
      <w:pPr>
        <w:spacing w:line="240" w:lineRule="auto"/>
      </w:pPr>
      <w:r>
        <w:separator/>
      </w:r>
    </w:p>
  </w:endnote>
  <w:endnote w:type="continuationSeparator" w:id="0">
    <w:p w14:paraId="7B9B285C" w14:textId="77777777" w:rsidR="00B30632" w:rsidRDefault="00B30632" w:rsidP="00946F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Helvetica">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Helv">
    <w:panose1 w:val="020B0604020202030204"/>
    <w:charset w:val="00"/>
    <w:family w:val="swiss"/>
    <w:notTrueType/>
    <w:pitch w:val="variable"/>
    <w:sig w:usb0="00000003" w:usb1="00000000" w:usb2="00000000" w:usb3="00000000" w:csb0="00000001" w:csb1="00000000"/>
  </w:font>
  <w:font w:name="Palatino">
    <w:charset w:val="00"/>
    <w:family w:val="roman"/>
    <w:pitch w:val="variable"/>
    <w:sig w:usb0="00000007" w:usb1="00000000" w:usb2="00000000" w:usb3="00000000" w:csb0="00000093"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imes">
    <w:panose1 w:val="02020603050405020304"/>
    <w:charset w:val="CC"/>
    <w:family w:val="roman"/>
    <w:pitch w:val="variable"/>
    <w:sig w:usb0="E0002EFF" w:usb1="C0007843" w:usb2="00000009" w:usb3="00000000" w:csb0="000001FF" w:csb1="00000000"/>
  </w:font>
  <w:font w:name="Malgun Gothic">
    <w:panose1 w:val="020B0503020000020004"/>
    <w:charset w:val="81"/>
    <w:family w:val="swiss"/>
    <w:pitch w:val="variable"/>
    <w:sig w:usb0="900002AF" w:usb1="29D77CFB" w:usb2="00000012" w:usb3="00000000" w:csb0="0008008D" w:csb1="00000000"/>
  </w:font>
  <w:font w:name="???">
    <w:panose1 w:val="00000000000000000000"/>
    <w:charset w:val="81"/>
    <w:family w:val="roman"/>
    <w:notTrueType/>
    <w:pitch w:val="fixed"/>
    <w:sig w:usb0="00000001" w:usb1="09060000" w:usb2="00000010" w:usb3="00000000" w:csb0="00080000" w:csb1="00000000"/>
  </w:font>
  <w:font w:name="DPLDI J+ Times New Roman PSMT">
    <w:altName w:val="Times New Roman PSMT"/>
    <w:panose1 w:val="00000000000000000000"/>
    <w:charset w:val="CC"/>
    <w:family w:val="roman"/>
    <w:notTrueType/>
    <w:pitch w:val="default"/>
    <w:sig w:usb0="00000201" w:usb1="00000000" w:usb2="00000000" w:usb3="00000000" w:csb0="00000004" w:csb1="00000000"/>
  </w:font>
  <w:font w:name="BatangChe">
    <w:panose1 w:val="02030609000101010101"/>
    <w:charset w:val="81"/>
    <w:family w:val="modern"/>
    <w:pitch w:val="fixed"/>
    <w:sig w:usb0="B00002AF" w:usb1="69D77CFB" w:usb2="00000030" w:usb3="00000000" w:csb0="0008009F" w:csb1="00000000"/>
  </w:font>
  <w:font w:name="Arial CYR">
    <w:panose1 w:val="020B0604020202020204"/>
    <w:charset w:val="CC"/>
    <w:family w:val="swiss"/>
    <w:pitch w:val="variable"/>
    <w:sig w:usb0="E0002AFF" w:usb1="C0007843" w:usb2="00000009" w:usb3="00000000" w:csb0="000001FF" w:csb1="00000000"/>
  </w:font>
  <w:font w:name="HYSinMyeongJo-Medium">
    <w:panose1 w:val="00000000000000000000"/>
    <w:charset w:val="00"/>
    <w:family w:val="roman"/>
    <w:notTrueType/>
    <w:pitch w:val="default"/>
  </w:font>
  <w:font w:name="Univers 57 Condensed">
    <w:altName w:val="Arial"/>
    <w:panose1 w:val="00000000000000000000"/>
    <w:charset w:val="00"/>
    <w:family w:val="swiss"/>
    <w:notTrueType/>
    <w:pitch w:val="variable"/>
    <w:sig w:usb0="00000003" w:usb1="00000000" w:usb2="00000000" w:usb3="00000000" w:csb0="00000001" w:csb1="00000000"/>
  </w:font>
  <w:font w:name="Гельветика">
    <w:panose1 w:val="00000000000000000000"/>
    <w:charset w:val="CC"/>
    <w:family w:val="decorative"/>
    <w:notTrueType/>
    <w:pitch w:val="default"/>
    <w:sig w:usb0="00000201" w:usb1="00000000" w:usb2="00000000" w:usb3="00000000" w:csb0="00000004" w:csb1="00000000"/>
  </w:font>
  <w:font w:name="(Ps)Times">
    <w:altName w:val="Times New Roman"/>
    <w:panose1 w:val="00000000000000000000"/>
    <w:charset w:val="CC"/>
    <w:family w:val="roman"/>
    <w:notTrueType/>
    <w:pitch w:val="default"/>
    <w:sig w:usb0="00000201" w:usb1="00000000" w:usb2="00000000" w:usb3="00000000" w:csb0="00000004" w:csb1="00000000"/>
  </w:font>
  <w:font w:name="SimSun">
    <w:altName w:val="宋体"/>
    <w:panose1 w:val="02010600030101010101"/>
    <w:charset w:val="86"/>
    <w:family w:val="auto"/>
    <w:notTrueType/>
    <w:pitch w:val="variable"/>
    <w:sig w:usb0="00000001" w:usb1="080E0000" w:usb2="00000010" w:usb3="00000000" w:csb0="00040000"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64439C" w14:textId="77777777" w:rsidR="00B30632" w:rsidRDefault="00B30632">
    <w:pPr>
      <w:pStyle w:val="a7"/>
      <w:tabs>
        <w:tab w:val="right" w:pos="9960"/>
      </w:tabs>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9753FF" w14:textId="77777777" w:rsidR="00B30632" w:rsidRPr="00B6377D" w:rsidRDefault="00B30632" w:rsidP="000F3AA1">
    <w:pPr>
      <w:pStyle w:val="a7"/>
      <w:ind w:left="-57" w:right="-57"/>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CD992D" w14:textId="77777777" w:rsidR="00B30632" w:rsidRDefault="00B30632" w:rsidP="00946F50">
      <w:pPr>
        <w:spacing w:line="240" w:lineRule="auto"/>
      </w:pPr>
      <w:r>
        <w:separator/>
      </w:r>
    </w:p>
  </w:footnote>
  <w:footnote w:type="continuationSeparator" w:id="0">
    <w:p w14:paraId="62A813A1" w14:textId="77777777" w:rsidR="00B30632" w:rsidRDefault="00B30632" w:rsidP="00946F5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3007C4" w14:textId="2A95D255" w:rsidR="00B30632" w:rsidRDefault="00B30632">
    <w:pPr>
      <w:pStyle w:val="a5"/>
      <w:rPr>
        <w:szCs w:val="24"/>
      </w:rPr>
    </w:pPr>
    <w:r>
      <w:rPr>
        <w:szCs w:val="24"/>
        <w:lang w:val="ru-RU"/>
      </w:rPr>
      <w:tab/>
    </w:r>
    <w:r>
      <w:rPr>
        <w:szCs w:val="24"/>
        <w:lang w:val="ru-RU"/>
      </w:rPr>
      <w:tab/>
    </w:r>
    <w:r>
      <w:rPr>
        <w:noProof/>
        <w:lang w:val="ru-RU"/>
      </w:rPr>
      <mc:AlternateContent>
        <mc:Choice Requires="wps">
          <w:drawing>
            <wp:anchor distT="4294967292" distB="4294967292" distL="114300" distR="114300" simplePos="0" relativeHeight="251657728" behindDoc="0" locked="0" layoutInCell="1" allowOverlap="1" wp14:anchorId="00707043" wp14:editId="748F58E8">
              <wp:simplePos x="0" y="0"/>
              <wp:positionH relativeFrom="column">
                <wp:posOffset>-3810</wp:posOffset>
              </wp:positionH>
              <wp:positionV relativeFrom="paragraph">
                <wp:posOffset>29209</wp:posOffset>
              </wp:positionV>
              <wp:extent cx="5939790" cy="0"/>
              <wp:effectExtent l="0" t="0" r="22860" b="19050"/>
              <wp:wrapNone/>
              <wp:docPr id="6"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39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6F9443" id="Line 1" o:spid="_x0000_s1026" style="position:absolute;flip:y;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3pt,2.3pt" to="467.4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D2940"/>
    <w:multiLevelType w:val="hybridMultilevel"/>
    <w:tmpl w:val="54580F7C"/>
    <w:lvl w:ilvl="0" w:tplc="934C360E">
      <w:start w:val="1"/>
      <w:numFmt w:val="bullet"/>
      <w:pStyle w:val="a"/>
      <w:lvlText w:val="–"/>
      <w:lvlJc w:val="left"/>
      <w:pPr>
        <w:tabs>
          <w:tab w:val="num" w:pos="964"/>
        </w:tabs>
        <w:ind w:left="0" w:firstLine="709"/>
      </w:pPr>
      <w:rPr>
        <w:rFonts w:ascii="Times New Roman" w:hAnsi="Times New Roman" w:cs="Times New Roman" w:hint="default"/>
        <w:b w:val="0"/>
        <w:i w:val="0"/>
        <w:caps w:val="0"/>
        <w:strike w:val="0"/>
        <w:dstrike w:val="0"/>
        <w:vanish w:val="0"/>
        <w:color w:val="auto"/>
        <w:spacing w:val="0"/>
        <w:w w:val="100"/>
        <w:kern w:val="0"/>
        <w:position w:val="0"/>
        <w:sz w:val="24"/>
        <w:szCs w:val="24"/>
        <w:u w:val="none"/>
        <w:vertAlign w:val="baseli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1F571A"/>
    <w:multiLevelType w:val="hybridMultilevel"/>
    <w:tmpl w:val="C5725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2C4F41"/>
    <w:multiLevelType w:val="hybridMultilevel"/>
    <w:tmpl w:val="3BC8EB3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01181A5A"/>
    <w:multiLevelType w:val="hybridMultilevel"/>
    <w:tmpl w:val="44F011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1B77231"/>
    <w:multiLevelType w:val="hybridMultilevel"/>
    <w:tmpl w:val="16844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2076CA9"/>
    <w:multiLevelType w:val="hybridMultilevel"/>
    <w:tmpl w:val="E90AE95A"/>
    <w:lvl w:ilvl="0" w:tplc="FF389AE8">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1343C5"/>
    <w:multiLevelType w:val="hybridMultilevel"/>
    <w:tmpl w:val="1E1677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3075C3E"/>
    <w:multiLevelType w:val="hybridMultilevel"/>
    <w:tmpl w:val="8AEE565A"/>
    <w:lvl w:ilvl="0" w:tplc="45BA6F08">
      <w:start w:val="1"/>
      <w:numFmt w:val="bullet"/>
      <w:pStyle w:val="ZSubject"/>
      <w:lvlText w:val=""/>
      <w:lvlJc w:val="left"/>
      <w:pPr>
        <w:tabs>
          <w:tab w:val="num" w:pos="720"/>
        </w:tabs>
        <w:ind w:left="720" w:hanging="360"/>
      </w:pPr>
      <w:rPr>
        <w:rFonts w:ascii="Symbol" w:hAnsi="Symbol" w:hint="default"/>
      </w:rPr>
    </w:lvl>
    <w:lvl w:ilvl="1" w:tplc="1EB469CC">
      <w:start w:val="1"/>
      <w:numFmt w:val="bullet"/>
      <w:lvlText w:val="o"/>
      <w:lvlJc w:val="left"/>
      <w:pPr>
        <w:tabs>
          <w:tab w:val="num" w:pos="1440"/>
        </w:tabs>
        <w:ind w:left="1440" w:hanging="360"/>
      </w:pPr>
      <w:rPr>
        <w:rFonts w:ascii="Courier New" w:hAnsi="Courier New" w:cs="Times New Roman" w:hint="default"/>
      </w:rPr>
    </w:lvl>
    <w:lvl w:ilvl="2" w:tplc="4A9CBF72">
      <w:start w:val="1"/>
      <w:numFmt w:val="decimal"/>
      <w:lvlText w:val="%3."/>
      <w:lvlJc w:val="left"/>
      <w:pPr>
        <w:tabs>
          <w:tab w:val="num" w:pos="2160"/>
        </w:tabs>
        <w:ind w:left="2160" w:hanging="360"/>
      </w:pPr>
    </w:lvl>
    <w:lvl w:ilvl="3" w:tplc="2182FEAC">
      <w:start w:val="1"/>
      <w:numFmt w:val="decimal"/>
      <w:lvlText w:val="%4."/>
      <w:lvlJc w:val="left"/>
      <w:pPr>
        <w:tabs>
          <w:tab w:val="num" w:pos="2880"/>
        </w:tabs>
        <w:ind w:left="2880" w:hanging="360"/>
      </w:pPr>
    </w:lvl>
    <w:lvl w:ilvl="4" w:tplc="AC7A5802">
      <w:start w:val="1"/>
      <w:numFmt w:val="decimal"/>
      <w:lvlText w:val="%5."/>
      <w:lvlJc w:val="left"/>
      <w:pPr>
        <w:tabs>
          <w:tab w:val="num" w:pos="3600"/>
        </w:tabs>
        <w:ind w:left="3600" w:hanging="360"/>
      </w:pPr>
    </w:lvl>
    <w:lvl w:ilvl="5" w:tplc="AA2E5788">
      <w:start w:val="1"/>
      <w:numFmt w:val="decimal"/>
      <w:lvlText w:val="%6."/>
      <w:lvlJc w:val="left"/>
      <w:pPr>
        <w:tabs>
          <w:tab w:val="num" w:pos="4320"/>
        </w:tabs>
        <w:ind w:left="4320" w:hanging="360"/>
      </w:pPr>
    </w:lvl>
    <w:lvl w:ilvl="6" w:tplc="7CE493AE">
      <w:start w:val="1"/>
      <w:numFmt w:val="decimal"/>
      <w:lvlText w:val="%7."/>
      <w:lvlJc w:val="left"/>
      <w:pPr>
        <w:tabs>
          <w:tab w:val="num" w:pos="5040"/>
        </w:tabs>
        <w:ind w:left="5040" w:hanging="360"/>
      </w:pPr>
    </w:lvl>
    <w:lvl w:ilvl="7" w:tplc="E34C9930">
      <w:start w:val="1"/>
      <w:numFmt w:val="decimal"/>
      <w:lvlText w:val="%8."/>
      <w:lvlJc w:val="left"/>
      <w:pPr>
        <w:tabs>
          <w:tab w:val="num" w:pos="5760"/>
        </w:tabs>
        <w:ind w:left="5760" w:hanging="360"/>
      </w:pPr>
    </w:lvl>
    <w:lvl w:ilvl="8" w:tplc="7528DB08">
      <w:start w:val="1"/>
      <w:numFmt w:val="decimal"/>
      <w:lvlText w:val="%9."/>
      <w:lvlJc w:val="left"/>
      <w:pPr>
        <w:tabs>
          <w:tab w:val="num" w:pos="6480"/>
        </w:tabs>
        <w:ind w:left="6480" w:hanging="360"/>
      </w:pPr>
    </w:lvl>
  </w:abstractNum>
  <w:abstractNum w:abstractNumId="8" w15:restartNumberingAfterBreak="0">
    <w:nsid w:val="039D590D"/>
    <w:multiLevelType w:val="hybridMultilevel"/>
    <w:tmpl w:val="FC2CDBAC"/>
    <w:lvl w:ilvl="0" w:tplc="148CA22E">
      <w:start w:val="1"/>
      <w:numFmt w:val="bullet"/>
      <w:pStyle w:val="Normalbulleted"/>
      <w:lvlText w:val=""/>
      <w:lvlJc w:val="left"/>
      <w:pPr>
        <w:tabs>
          <w:tab w:val="num" w:pos="720"/>
        </w:tabs>
        <w:ind w:left="720" w:hanging="360"/>
      </w:pPr>
      <w:rPr>
        <w:rFonts w:ascii="Symbol" w:hAnsi="Symbol" w:hint="default"/>
        <w:color w:val="auto"/>
      </w:rPr>
    </w:lvl>
    <w:lvl w:ilvl="1" w:tplc="56AC68A8">
      <w:start w:val="1"/>
      <w:numFmt w:val="bullet"/>
      <w:lvlText w:val="o"/>
      <w:lvlJc w:val="left"/>
      <w:pPr>
        <w:tabs>
          <w:tab w:val="num" w:pos="1440"/>
        </w:tabs>
        <w:ind w:left="1440" w:hanging="360"/>
      </w:pPr>
      <w:rPr>
        <w:rFonts w:ascii="Courier New" w:hAnsi="Courier New" w:hint="default"/>
      </w:rPr>
    </w:lvl>
    <w:lvl w:ilvl="2" w:tplc="5BC6569E" w:tentative="1">
      <w:start w:val="1"/>
      <w:numFmt w:val="bullet"/>
      <w:lvlText w:val=""/>
      <w:lvlJc w:val="left"/>
      <w:pPr>
        <w:tabs>
          <w:tab w:val="num" w:pos="2160"/>
        </w:tabs>
        <w:ind w:left="2160" w:hanging="360"/>
      </w:pPr>
      <w:rPr>
        <w:rFonts w:ascii="Wingdings" w:hAnsi="Wingdings" w:hint="default"/>
      </w:rPr>
    </w:lvl>
    <w:lvl w:ilvl="3" w:tplc="66FC3C04" w:tentative="1">
      <w:start w:val="1"/>
      <w:numFmt w:val="bullet"/>
      <w:lvlText w:val=""/>
      <w:lvlJc w:val="left"/>
      <w:pPr>
        <w:tabs>
          <w:tab w:val="num" w:pos="2880"/>
        </w:tabs>
        <w:ind w:left="2880" w:hanging="360"/>
      </w:pPr>
      <w:rPr>
        <w:rFonts w:ascii="Symbol" w:hAnsi="Symbol" w:hint="default"/>
      </w:rPr>
    </w:lvl>
    <w:lvl w:ilvl="4" w:tplc="D97E5632" w:tentative="1">
      <w:start w:val="1"/>
      <w:numFmt w:val="bullet"/>
      <w:lvlText w:val="o"/>
      <w:lvlJc w:val="left"/>
      <w:pPr>
        <w:tabs>
          <w:tab w:val="num" w:pos="3600"/>
        </w:tabs>
        <w:ind w:left="3600" w:hanging="360"/>
      </w:pPr>
      <w:rPr>
        <w:rFonts w:ascii="Courier New" w:hAnsi="Courier New" w:hint="default"/>
      </w:rPr>
    </w:lvl>
    <w:lvl w:ilvl="5" w:tplc="26421252" w:tentative="1">
      <w:start w:val="1"/>
      <w:numFmt w:val="bullet"/>
      <w:lvlText w:val=""/>
      <w:lvlJc w:val="left"/>
      <w:pPr>
        <w:tabs>
          <w:tab w:val="num" w:pos="4320"/>
        </w:tabs>
        <w:ind w:left="4320" w:hanging="360"/>
      </w:pPr>
      <w:rPr>
        <w:rFonts w:ascii="Wingdings" w:hAnsi="Wingdings" w:hint="default"/>
      </w:rPr>
    </w:lvl>
    <w:lvl w:ilvl="6" w:tplc="4FFCF5DA" w:tentative="1">
      <w:start w:val="1"/>
      <w:numFmt w:val="bullet"/>
      <w:lvlText w:val=""/>
      <w:lvlJc w:val="left"/>
      <w:pPr>
        <w:tabs>
          <w:tab w:val="num" w:pos="5040"/>
        </w:tabs>
        <w:ind w:left="5040" w:hanging="360"/>
      </w:pPr>
      <w:rPr>
        <w:rFonts w:ascii="Symbol" w:hAnsi="Symbol" w:hint="default"/>
      </w:rPr>
    </w:lvl>
    <w:lvl w:ilvl="7" w:tplc="6F268718" w:tentative="1">
      <w:start w:val="1"/>
      <w:numFmt w:val="bullet"/>
      <w:lvlText w:val="o"/>
      <w:lvlJc w:val="left"/>
      <w:pPr>
        <w:tabs>
          <w:tab w:val="num" w:pos="5760"/>
        </w:tabs>
        <w:ind w:left="5760" w:hanging="360"/>
      </w:pPr>
      <w:rPr>
        <w:rFonts w:ascii="Courier New" w:hAnsi="Courier New" w:hint="default"/>
      </w:rPr>
    </w:lvl>
    <w:lvl w:ilvl="8" w:tplc="3452842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4AC7A6A"/>
    <w:multiLevelType w:val="hybridMultilevel"/>
    <w:tmpl w:val="EC04FF7A"/>
    <w:lvl w:ilvl="0" w:tplc="0419000B">
      <w:start w:val="1"/>
      <w:numFmt w:val="bullet"/>
      <w:lvlText w:val=""/>
      <w:lvlJc w:val="left"/>
      <w:pPr>
        <w:tabs>
          <w:tab w:val="num" w:pos="1140"/>
        </w:tabs>
        <w:ind w:left="114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05170347"/>
    <w:multiLevelType w:val="hybridMultilevel"/>
    <w:tmpl w:val="B92C77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554102B"/>
    <w:multiLevelType w:val="hybridMultilevel"/>
    <w:tmpl w:val="8CF4D218"/>
    <w:lvl w:ilvl="0" w:tplc="E646C3E4">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12" w15:restartNumberingAfterBreak="0">
    <w:nsid w:val="05832D0B"/>
    <w:multiLevelType w:val="hybridMultilevel"/>
    <w:tmpl w:val="5F1C4628"/>
    <w:lvl w:ilvl="0" w:tplc="FF389AE8">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06B46185"/>
    <w:multiLevelType w:val="singleLevel"/>
    <w:tmpl w:val="F1ACEB7C"/>
    <w:lvl w:ilvl="0">
      <w:start w:val="1"/>
      <w:numFmt w:val="bullet"/>
      <w:pStyle w:val="Bulleted"/>
      <w:lvlText w:val=""/>
      <w:lvlJc w:val="left"/>
      <w:pPr>
        <w:tabs>
          <w:tab w:val="num" w:pos="360"/>
        </w:tabs>
        <w:ind w:left="360" w:hanging="360"/>
      </w:pPr>
      <w:rPr>
        <w:rFonts w:ascii="Symbol" w:hAnsi="Symbol" w:hint="default"/>
      </w:rPr>
    </w:lvl>
  </w:abstractNum>
  <w:abstractNum w:abstractNumId="14" w15:restartNumberingAfterBreak="0">
    <w:nsid w:val="06E108EC"/>
    <w:multiLevelType w:val="hybridMultilevel"/>
    <w:tmpl w:val="E0B4E6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09780372"/>
    <w:multiLevelType w:val="hybridMultilevel"/>
    <w:tmpl w:val="F3CA5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AAB7B4C"/>
    <w:multiLevelType w:val="hybridMultilevel"/>
    <w:tmpl w:val="EEBE6FC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0B9C2466"/>
    <w:multiLevelType w:val="hybridMultilevel"/>
    <w:tmpl w:val="0908F3D8"/>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8" w15:restartNumberingAfterBreak="0">
    <w:nsid w:val="0E4947E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0E7C5020"/>
    <w:multiLevelType w:val="hybridMultilevel"/>
    <w:tmpl w:val="1CCC346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0EC83DA3"/>
    <w:multiLevelType w:val="hybridMultilevel"/>
    <w:tmpl w:val="D1AE765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0F0C67BF"/>
    <w:multiLevelType w:val="hybridMultilevel"/>
    <w:tmpl w:val="222C439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0F8A53DE"/>
    <w:multiLevelType w:val="singleLevel"/>
    <w:tmpl w:val="04190001"/>
    <w:lvl w:ilvl="0">
      <w:start w:val="1"/>
      <w:numFmt w:val="bullet"/>
      <w:lvlText w:val=""/>
      <w:lvlJc w:val="left"/>
      <w:pPr>
        <w:ind w:left="720" w:hanging="360"/>
      </w:pPr>
      <w:rPr>
        <w:rFonts w:ascii="Symbol" w:hAnsi="Symbol" w:hint="default"/>
      </w:rPr>
    </w:lvl>
  </w:abstractNum>
  <w:abstractNum w:abstractNumId="23" w15:restartNumberingAfterBreak="0">
    <w:nsid w:val="0F944E44"/>
    <w:multiLevelType w:val="hybridMultilevel"/>
    <w:tmpl w:val="9DC88AB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FAF6306"/>
    <w:multiLevelType w:val="hybridMultilevel"/>
    <w:tmpl w:val="8CF4D218"/>
    <w:lvl w:ilvl="0" w:tplc="E646C3E4">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25" w15:restartNumberingAfterBreak="0">
    <w:nsid w:val="10E7143C"/>
    <w:multiLevelType w:val="hybridMultilevel"/>
    <w:tmpl w:val="3BC8EB3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12D77668"/>
    <w:multiLevelType w:val="hybridMultilevel"/>
    <w:tmpl w:val="66AA0B7E"/>
    <w:lvl w:ilvl="0" w:tplc="04190001">
      <w:start w:val="1"/>
      <w:numFmt w:val="bullet"/>
      <w:lvlText w:val=""/>
      <w:lvlJc w:val="left"/>
      <w:pPr>
        <w:ind w:left="2061" w:hanging="360"/>
      </w:pPr>
      <w:rPr>
        <w:rFonts w:ascii="Symbol" w:hAnsi="Symbol" w:hint="default"/>
      </w:rPr>
    </w:lvl>
    <w:lvl w:ilvl="1" w:tplc="04190003" w:tentative="1">
      <w:start w:val="1"/>
      <w:numFmt w:val="bullet"/>
      <w:lvlText w:val="o"/>
      <w:lvlJc w:val="left"/>
      <w:pPr>
        <w:ind w:left="2781" w:hanging="360"/>
      </w:pPr>
      <w:rPr>
        <w:rFonts w:ascii="Courier New" w:hAnsi="Courier New" w:cs="Courier New" w:hint="default"/>
      </w:rPr>
    </w:lvl>
    <w:lvl w:ilvl="2" w:tplc="04190005" w:tentative="1">
      <w:start w:val="1"/>
      <w:numFmt w:val="bullet"/>
      <w:lvlText w:val=""/>
      <w:lvlJc w:val="left"/>
      <w:pPr>
        <w:ind w:left="3501" w:hanging="360"/>
      </w:pPr>
      <w:rPr>
        <w:rFonts w:ascii="Wingdings" w:hAnsi="Wingdings" w:hint="default"/>
      </w:rPr>
    </w:lvl>
    <w:lvl w:ilvl="3" w:tplc="04190001" w:tentative="1">
      <w:start w:val="1"/>
      <w:numFmt w:val="bullet"/>
      <w:lvlText w:val=""/>
      <w:lvlJc w:val="left"/>
      <w:pPr>
        <w:ind w:left="4221" w:hanging="360"/>
      </w:pPr>
      <w:rPr>
        <w:rFonts w:ascii="Symbol" w:hAnsi="Symbol" w:hint="default"/>
      </w:rPr>
    </w:lvl>
    <w:lvl w:ilvl="4" w:tplc="04190003" w:tentative="1">
      <w:start w:val="1"/>
      <w:numFmt w:val="bullet"/>
      <w:lvlText w:val="o"/>
      <w:lvlJc w:val="left"/>
      <w:pPr>
        <w:ind w:left="4941" w:hanging="360"/>
      </w:pPr>
      <w:rPr>
        <w:rFonts w:ascii="Courier New" w:hAnsi="Courier New" w:cs="Courier New" w:hint="default"/>
      </w:rPr>
    </w:lvl>
    <w:lvl w:ilvl="5" w:tplc="04190005" w:tentative="1">
      <w:start w:val="1"/>
      <w:numFmt w:val="bullet"/>
      <w:lvlText w:val=""/>
      <w:lvlJc w:val="left"/>
      <w:pPr>
        <w:ind w:left="5661" w:hanging="360"/>
      </w:pPr>
      <w:rPr>
        <w:rFonts w:ascii="Wingdings" w:hAnsi="Wingdings" w:hint="default"/>
      </w:rPr>
    </w:lvl>
    <w:lvl w:ilvl="6" w:tplc="04190001" w:tentative="1">
      <w:start w:val="1"/>
      <w:numFmt w:val="bullet"/>
      <w:lvlText w:val=""/>
      <w:lvlJc w:val="left"/>
      <w:pPr>
        <w:ind w:left="6381" w:hanging="360"/>
      </w:pPr>
      <w:rPr>
        <w:rFonts w:ascii="Symbol" w:hAnsi="Symbol" w:hint="default"/>
      </w:rPr>
    </w:lvl>
    <w:lvl w:ilvl="7" w:tplc="04190003" w:tentative="1">
      <w:start w:val="1"/>
      <w:numFmt w:val="bullet"/>
      <w:lvlText w:val="o"/>
      <w:lvlJc w:val="left"/>
      <w:pPr>
        <w:ind w:left="7101" w:hanging="360"/>
      </w:pPr>
      <w:rPr>
        <w:rFonts w:ascii="Courier New" w:hAnsi="Courier New" w:cs="Courier New" w:hint="default"/>
      </w:rPr>
    </w:lvl>
    <w:lvl w:ilvl="8" w:tplc="04190005" w:tentative="1">
      <w:start w:val="1"/>
      <w:numFmt w:val="bullet"/>
      <w:lvlText w:val=""/>
      <w:lvlJc w:val="left"/>
      <w:pPr>
        <w:ind w:left="7821" w:hanging="360"/>
      </w:pPr>
      <w:rPr>
        <w:rFonts w:ascii="Wingdings" w:hAnsi="Wingdings" w:hint="default"/>
      </w:rPr>
    </w:lvl>
  </w:abstractNum>
  <w:abstractNum w:abstractNumId="27" w15:restartNumberingAfterBreak="0">
    <w:nsid w:val="137E028C"/>
    <w:multiLevelType w:val="hybridMultilevel"/>
    <w:tmpl w:val="E83CCAF6"/>
    <w:lvl w:ilvl="0" w:tplc="51DE13AC">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14E4138B"/>
    <w:multiLevelType w:val="multilevel"/>
    <w:tmpl w:val="C7DCEDE0"/>
    <w:lvl w:ilvl="0">
      <w:start w:val="1"/>
      <w:numFmt w:val="decimal"/>
      <w:lvlText w:val="%1."/>
      <w:lvlJc w:val="left"/>
      <w:pPr>
        <w:tabs>
          <w:tab w:val="num" w:pos="720"/>
        </w:tabs>
        <w:ind w:left="720" w:hanging="720"/>
      </w:pPr>
    </w:lvl>
    <w:lvl w:ilvl="1">
      <w:start w:val="1"/>
      <w:numFmt w:val="decimal"/>
      <w:pStyle w:val="Style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15A0412F"/>
    <w:multiLevelType w:val="hybridMultilevel"/>
    <w:tmpl w:val="F1D29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63D4CFF"/>
    <w:multiLevelType w:val="hybridMultilevel"/>
    <w:tmpl w:val="12FED9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19477496"/>
    <w:multiLevelType w:val="hybridMultilevel"/>
    <w:tmpl w:val="5832ED80"/>
    <w:lvl w:ilvl="0" w:tplc="041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9AE4CAE"/>
    <w:multiLevelType w:val="hybridMultilevel"/>
    <w:tmpl w:val="0D46A7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1AE46188"/>
    <w:multiLevelType w:val="hybridMultilevel"/>
    <w:tmpl w:val="5400E06A"/>
    <w:lvl w:ilvl="0" w:tplc="5BEE4C0C">
      <w:start w:val="1"/>
      <w:numFmt w:val="bullet"/>
      <w:pStyle w:val="-"/>
      <w:lvlText w:val=""/>
      <w:lvlJc w:val="left"/>
      <w:pPr>
        <w:ind w:left="720" w:hanging="360"/>
      </w:pPr>
      <w:rPr>
        <w:rFonts w:ascii="Symbol" w:hAnsi="Symbol" w:hint="default"/>
      </w:rPr>
    </w:lvl>
    <w:lvl w:ilvl="1" w:tplc="E7ECFBB2" w:tentative="1">
      <w:start w:val="1"/>
      <w:numFmt w:val="bullet"/>
      <w:lvlText w:val="o"/>
      <w:lvlJc w:val="left"/>
      <w:pPr>
        <w:ind w:left="1440" w:hanging="360"/>
      </w:pPr>
      <w:rPr>
        <w:rFonts w:ascii="Courier New" w:hAnsi="Courier New" w:cs="Courier New" w:hint="default"/>
      </w:rPr>
    </w:lvl>
    <w:lvl w:ilvl="2" w:tplc="A32430FA" w:tentative="1">
      <w:start w:val="1"/>
      <w:numFmt w:val="bullet"/>
      <w:lvlText w:val=""/>
      <w:lvlJc w:val="left"/>
      <w:pPr>
        <w:ind w:left="2160" w:hanging="360"/>
      </w:pPr>
      <w:rPr>
        <w:rFonts w:ascii="Wingdings" w:hAnsi="Wingdings" w:hint="default"/>
      </w:rPr>
    </w:lvl>
    <w:lvl w:ilvl="3" w:tplc="3C5CEC62" w:tentative="1">
      <w:start w:val="1"/>
      <w:numFmt w:val="bullet"/>
      <w:lvlText w:val=""/>
      <w:lvlJc w:val="left"/>
      <w:pPr>
        <w:ind w:left="2880" w:hanging="360"/>
      </w:pPr>
      <w:rPr>
        <w:rFonts w:ascii="Symbol" w:hAnsi="Symbol" w:hint="default"/>
      </w:rPr>
    </w:lvl>
    <w:lvl w:ilvl="4" w:tplc="2F20330A" w:tentative="1">
      <w:start w:val="1"/>
      <w:numFmt w:val="bullet"/>
      <w:lvlText w:val="o"/>
      <w:lvlJc w:val="left"/>
      <w:pPr>
        <w:ind w:left="3600" w:hanging="360"/>
      </w:pPr>
      <w:rPr>
        <w:rFonts w:ascii="Courier New" w:hAnsi="Courier New" w:cs="Courier New" w:hint="default"/>
      </w:rPr>
    </w:lvl>
    <w:lvl w:ilvl="5" w:tplc="904C2C8C" w:tentative="1">
      <w:start w:val="1"/>
      <w:numFmt w:val="bullet"/>
      <w:lvlText w:val=""/>
      <w:lvlJc w:val="left"/>
      <w:pPr>
        <w:ind w:left="4320" w:hanging="360"/>
      </w:pPr>
      <w:rPr>
        <w:rFonts w:ascii="Wingdings" w:hAnsi="Wingdings" w:hint="default"/>
      </w:rPr>
    </w:lvl>
    <w:lvl w:ilvl="6" w:tplc="526EAC64" w:tentative="1">
      <w:start w:val="1"/>
      <w:numFmt w:val="bullet"/>
      <w:lvlText w:val=""/>
      <w:lvlJc w:val="left"/>
      <w:pPr>
        <w:ind w:left="5040" w:hanging="360"/>
      </w:pPr>
      <w:rPr>
        <w:rFonts w:ascii="Symbol" w:hAnsi="Symbol" w:hint="default"/>
      </w:rPr>
    </w:lvl>
    <w:lvl w:ilvl="7" w:tplc="FD38E9BA" w:tentative="1">
      <w:start w:val="1"/>
      <w:numFmt w:val="bullet"/>
      <w:lvlText w:val="o"/>
      <w:lvlJc w:val="left"/>
      <w:pPr>
        <w:ind w:left="5760" w:hanging="360"/>
      </w:pPr>
      <w:rPr>
        <w:rFonts w:ascii="Courier New" w:hAnsi="Courier New" w:cs="Courier New" w:hint="default"/>
      </w:rPr>
    </w:lvl>
    <w:lvl w:ilvl="8" w:tplc="42C62E2C" w:tentative="1">
      <w:start w:val="1"/>
      <w:numFmt w:val="bullet"/>
      <w:lvlText w:val=""/>
      <w:lvlJc w:val="left"/>
      <w:pPr>
        <w:ind w:left="6480" w:hanging="360"/>
      </w:pPr>
      <w:rPr>
        <w:rFonts w:ascii="Wingdings" w:hAnsi="Wingdings" w:hint="default"/>
      </w:rPr>
    </w:lvl>
  </w:abstractNum>
  <w:abstractNum w:abstractNumId="34" w15:restartNumberingAfterBreak="0">
    <w:nsid w:val="1B5B19CD"/>
    <w:multiLevelType w:val="singleLevel"/>
    <w:tmpl w:val="432C493A"/>
    <w:lvl w:ilvl="0">
      <w:start w:val="1"/>
      <w:numFmt w:val="bullet"/>
      <w:pStyle w:val="Bullet1"/>
      <w:lvlText w:val=""/>
      <w:lvlJc w:val="left"/>
      <w:pPr>
        <w:tabs>
          <w:tab w:val="num" w:pos="360"/>
        </w:tabs>
        <w:ind w:left="360" w:hanging="360"/>
      </w:pPr>
      <w:rPr>
        <w:rFonts w:ascii="Symbol" w:hAnsi="Symbol" w:hint="default"/>
        <w:sz w:val="16"/>
      </w:rPr>
    </w:lvl>
  </w:abstractNum>
  <w:abstractNum w:abstractNumId="35" w15:restartNumberingAfterBreak="0">
    <w:nsid w:val="1C547FA9"/>
    <w:multiLevelType w:val="hybridMultilevel"/>
    <w:tmpl w:val="B596EA78"/>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1DAF0300"/>
    <w:multiLevelType w:val="hybridMultilevel"/>
    <w:tmpl w:val="CCF2D87E"/>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37" w15:restartNumberingAfterBreak="0">
    <w:nsid w:val="1E165DB5"/>
    <w:multiLevelType w:val="hybridMultilevel"/>
    <w:tmpl w:val="EEBE6FC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15:restartNumberingAfterBreak="0">
    <w:nsid w:val="1F011411"/>
    <w:multiLevelType w:val="hybridMultilevel"/>
    <w:tmpl w:val="5F1C4628"/>
    <w:lvl w:ilvl="0" w:tplc="FF389AE8">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15:restartNumberingAfterBreak="0">
    <w:nsid w:val="1F5B127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0A807C7"/>
    <w:multiLevelType w:val="hybridMultilevel"/>
    <w:tmpl w:val="7EA4EF22"/>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41" w15:restartNumberingAfterBreak="0">
    <w:nsid w:val="221531B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2931D99"/>
    <w:multiLevelType w:val="multilevel"/>
    <w:tmpl w:val="870442C8"/>
    <w:lvl w:ilvl="0">
      <w:start w:val="1"/>
      <w:numFmt w:val="lowerLetter"/>
      <w:pStyle w:val="ListAlpha"/>
      <w:lvlText w:val="(%1)"/>
      <w:lvlJc w:val="left"/>
      <w:pPr>
        <w:tabs>
          <w:tab w:val="num" w:pos="1211"/>
        </w:tabs>
        <w:ind w:left="1211"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1571"/>
        </w:tabs>
        <w:ind w:left="1571" w:hanging="720"/>
      </w:pPr>
      <w:rPr>
        <w:rFonts w:hint="default"/>
      </w:rPr>
    </w:lvl>
    <w:lvl w:ilvl="3">
      <w:start w:val="1"/>
      <w:numFmt w:val="decimal"/>
      <w:lvlText w:val="%1.%2.%3.%4"/>
      <w:lvlJc w:val="left"/>
      <w:pPr>
        <w:tabs>
          <w:tab w:val="num" w:pos="1571"/>
        </w:tabs>
        <w:ind w:left="1571" w:hanging="720"/>
      </w:pPr>
      <w:rPr>
        <w:rFonts w:hint="default"/>
      </w:rPr>
    </w:lvl>
    <w:lvl w:ilvl="4">
      <w:start w:val="1"/>
      <w:numFmt w:val="decimal"/>
      <w:lvlText w:val="%1.%2.%3.%4.%5"/>
      <w:lvlJc w:val="left"/>
      <w:pPr>
        <w:tabs>
          <w:tab w:val="num" w:pos="1931"/>
        </w:tabs>
        <w:ind w:left="1931" w:hanging="1080"/>
      </w:pPr>
      <w:rPr>
        <w:rFonts w:hint="default"/>
      </w:rPr>
    </w:lvl>
    <w:lvl w:ilvl="5">
      <w:start w:val="1"/>
      <w:numFmt w:val="decimal"/>
      <w:lvlText w:val="%1.%2.%3.%4.%5.%6"/>
      <w:lvlJc w:val="left"/>
      <w:pPr>
        <w:tabs>
          <w:tab w:val="num" w:pos="1931"/>
        </w:tabs>
        <w:ind w:left="1931" w:hanging="1080"/>
      </w:pPr>
      <w:rPr>
        <w:rFonts w:hint="default"/>
      </w:rPr>
    </w:lvl>
    <w:lvl w:ilvl="6">
      <w:start w:val="1"/>
      <w:numFmt w:val="decimal"/>
      <w:lvlText w:val="%1.%2.%3.%4.%5.%6.%7"/>
      <w:lvlJc w:val="left"/>
      <w:pPr>
        <w:tabs>
          <w:tab w:val="num" w:pos="2291"/>
        </w:tabs>
        <w:ind w:left="2291" w:hanging="1440"/>
      </w:pPr>
      <w:rPr>
        <w:rFonts w:hint="default"/>
      </w:rPr>
    </w:lvl>
    <w:lvl w:ilvl="7">
      <w:start w:val="1"/>
      <w:numFmt w:val="decimal"/>
      <w:lvlText w:val="%1.%2.%3.%4.%5.%6.%7.%8"/>
      <w:lvlJc w:val="left"/>
      <w:pPr>
        <w:tabs>
          <w:tab w:val="num" w:pos="2291"/>
        </w:tabs>
        <w:ind w:left="2291" w:hanging="1440"/>
      </w:pPr>
      <w:rPr>
        <w:rFonts w:hint="default"/>
      </w:rPr>
    </w:lvl>
    <w:lvl w:ilvl="8">
      <w:start w:val="1"/>
      <w:numFmt w:val="decimal"/>
      <w:lvlText w:val="%1.%2.%3.%4.%5.%6.%7.%8.%9"/>
      <w:lvlJc w:val="left"/>
      <w:pPr>
        <w:tabs>
          <w:tab w:val="num" w:pos="2291"/>
        </w:tabs>
        <w:ind w:left="2291" w:hanging="1440"/>
      </w:pPr>
      <w:rPr>
        <w:rFonts w:hint="default"/>
      </w:rPr>
    </w:lvl>
  </w:abstractNum>
  <w:abstractNum w:abstractNumId="43" w15:restartNumberingAfterBreak="0">
    <w:nsid w:val="23256EC8"/>
    <w:multiLevelType w:val="hybridMultilevel"/>
    <w:tmpl w:val="6786D97C"/>
    <w:lvl w:ilvl="0" w:tplc="041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3617C47"/>
    <w:multiLevelType w:val="hybridMultilevel"/>
    <w:tmpl w:val="9E2EF236"/>
    <w:lvl w:ilvl="0" w:tplc="C9F2D4CC">
      <w:start w:val="1"/>
      <w:numFmt w:val="bullet"/>
      <w:pStyle w:val="a0"/>
      <w:lvlText w:val="−"/>
      <w:lvlJc w:val="left"/>
      <w:pPr>
        <w:ind w:left="700" w:hanging="360"/>
      </w:pPr>
      <w:rPr>
        <w:rFonts w:ascii="Times New Roman" w:hAnsi="Times New Roman" w:cs="Times New Roman" w:hint="default"/>
      </w:rPr>
    </w:lvl>
    <w:lvl w:ilvl="1" w:tplc="11D8DDC8" w:tentative="1">
      <w:start w:val="1"/>
      <w:numFmt w:val="bullet"/>
      <w:lvlText w:val="o"/>
      <w:lvlJc w:val="left"/>
      <w:pPr>
        <w:ind w:left="1780" w:hanging="360"/>
      </w:pPr>
      <w:rPr>
        <w:rFonts w:ascii="Courier New" w:hAnsi="Courier New" w:cs="Courier New" w:hint="default"/>
      </w:rPr>
    </w:lvl>
    <w:lvl w:ilvl="2" w:tplc="EF30C900" w:tentative="1">
      <w:start w:val="1"/>
      <w:numFmt w:val="bullet"/>
      <w:lvlText w:val=""/>
      <w:lvlJc w:val="left"/>
      <w:pPr>
        <w:ind w:left="2500" w:hanging="360"/>
      </w:pPr>
      <w:rPr>
        <w:rFonts w:ascii="Wingdings" w:hAnsi="Wingdings" w:hint="default"/>
      </w:rPr>
    </w:lvl>
    <w:lvl w:ilvl="3" w:tplc="9A7AB8C2" w:tentative="1">
      <w:start w:val="1"/>
      <w:numFmt w:val="bullet"/>
      <w:lvlText w:val=""/>
      <w:lvlJc w:val="left"/>
      <w:pPr>
        <w:ind w:left="3220" w:hanging="360"/>
      </w:pPr>
      <w:rPr>
        <w:rFonts w:ascii="Symbol" w:hAnsi="Symbol" w:hint="default"/>
      </w:rPr>
    </w:lvl>
    <w:lvl w:ilvl="4" w:tplc="96500574" w:tentative="1">
      <w:start w:val="1"/>
      <w:numFmt w:val="bullet"/>
      <w:lvlText w:val="o"/>
      <w:lvlJc w:val="left"/>
      <w:pPr>
        <w:ind w:left="3940" w:hanging="360"/>
      </w:pPr>
      <w:rPr>
        <w:rFonts w:ascii="Courier New" w:hAnsi="Courier New" w:cs="Courier New" w:hint="default"/>
      </w:rPr>
    </w:lvl>
    <w:lvl w:ilvl="5" w:tplc="79E856E8" w:tentative="1">
      <w:start w:val="1"/>
      <w:numFmt w:val="bullet"/>
      <w:lvlText w:val=""/>
      <w:lvlJc w:val="left"/>
      <w:pPr>
        <w:ind w:left="4660" w:hanging="360"/>
      </w:pPr>
      <w:rPr>
        <w:rFonts w:ascii="Wingdings" w:hAnsi="Wingdings" w:hint="default"/>
      </w:rPr>
    </w:lvl>
    <w:lvl w:ilvl="6" w:tplc="70D88920" w:tentative="1">
      <w:start w:val="1"/>
      <w:numFmt w:val="bullet"/>
      <w:lvlText w:val=""/>
      <w:lvlJc w:val="left"/>
      <w:pPr>
        <w:ind w:left="5380" w:hanging="360"/>
      </w:pPr>
      <w:rPr>
        <w:rFonts w:ascii="Symbol" w:hAnsi="Symbol" w:hint="default"/>
      </w:rPr>
    </w:lvl>
    <w:lvl w:ilvl="7" w:tplc="FAB21B2C" w:tentative="1">
      <w:start w:val="1"/>
      <w:numFmt w:val="bullet"/>
      <w:lvlText w:val="o"/>
      <w:lvlJc w:val="left"/>
      <w:pPr>
        <w:ind w:left="6100" w:hanging="360"/>
      </w:pPr>
      <w:rPr>
        <w:rFonts w:ascii="Courier New" w:hAnsi="Courier New" w:cs="Courier New" w:hint="default"/>
      </w:rPr>
    </w:lvl>
    <w:lvl w:ilvl="8" w:tplc="A5C63860" w:tentative="1">
      <w:start w:val="1"/>
      <w:numFmt w:val="bullet"/>
      <w:lvlText w:val=""/>
      <w:lvlJc w:val="left"/>
      <w:pPr>
        <w:ind w:left="6820" w:hanging="360"/>
      </w:pPr>
      <w:rPr>
        <w:rFonts w:ascii="Wingdings" w:hAnsi="Wingdings" w:hint="default"/>
      </w:rPr>
    </w:lvl>
  </w:abstractNum>
  <w:abstractNum w:abstractNumId="45" w15:restartNumberingAfterBreak="0">
    <w:nsid w:val="2404776D"/>
    <w:multiLevelType w:val="multilevel"/>
    <w:tmpl w:val="A510E98E"/>
    <w:lvl w:ilvl="0">
      <w:start w:val="11"/>
      <w:numFmt w:val="decimal"/>
      <w:lvlText w:val="%1."/>
      <w:lvlJc w:val="left"/>
      <w:pPr>
        <w:ind w:left="1086" w:hanging="660"/>
      </w:pPr>
      <w:rPr>
        <w:rFonts w:hint="default"/>
      </w:rPr>
    </w:lvl>
    <w:lvl w:ilvl="1">
      <w:start w:val="2"/>
      <w:numFmt w:val="decimal"/>
      <w:lvlText w:val="%1.%2."/>
      <w:lvlJc w:val="left"/>
      <w:pPr>
        <w:ind w:left="1012" w:hanging="66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46" w15:restartNumberingAfterBreak="0">
    <w:nsid w:val="24B01A92"/>
    <w:multiLevelType w:val="hybridMultilevel"/>
    <w:tmpl w:val="2D1AA1E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7" w15:restartNumberingAfterBreak="0">
    <w:nsid w:val="25C51DB5"/>
    <w:multiLevelType w:val="hybridMultilevel"/>
    <w:tmpl w:val="6E3A0996"/>
    <w:lvl w:ilvl="0" w:tplc="FF389AE8">
      <w:start w:val="1"/>
      <w:numFmt w:val="decimal"/>
      <w:lvlText w:val="%1."/>
      <w:lvlJc w:val="left"/>
      <w:pPr>
        <w:tabs>
          <w:tab w:val="num" w:pos="450"/>
        </w:tabs>
        <w:ind w:left="45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73E1DE9"/>
    <w:multiLevelType w:val="hybridMultilevel"/>
    <w:tmpl w:val="45E01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73F5F95"/>
    <w:multiLevelType w:val="hybridMultilevel"/>
    <w:tmpl w:val="6CBE1B00"/>
    <w:lvl w:ilvl="0" w:tplc="2174CAFE">
      <w:start w:val="1"/>
      <w:numFmt w:val="bullet"/>
      <w:pStyle w:val="Sub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50" w15:restartNumberingAfterBreak="0">
    <w:nsid w:val="277A335C"/>
    <w:multiLevelType w:val="hybridMultilevel"/>
    <w:tmpl w:val="0A0E0566"/>
    <w:lvl w:ilvl="0" w:tplc="041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8AE4FC7"/>
    <w:multiLevelType w:val="hybridMultilevel"/>
    <w:tmpl w:val="8982EB2E"/>
    <w:lvl w:ilvl="0" w:tplc="041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52" w15:restartNumberingAfterBreak="0">
    <w:nsid w:val="29CA654F"/>
    <w:multiLevelType w:val="hybridMultilevel"/>
    <w:tmpl w:val="E12291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2AA95865"/>
    <w:multiLevelType w:val="hybridMultilevel"/>
    <w:tmpl w:val="EEE6725A"/>
    <w:lvl w:ilvl="0" w:tplc="041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AD84CBA"/>
    <w:multiLevelType w:val="hybridMultilevel"/>
    <w:tmpl w:val="EEBE6FC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5" w15:restartNumberingAfterBreak="0">
    <w:nsid w:val="2B840FDC"/>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56" w15:restartNumberingAfterBreak="0">
    <w:nsid w:val="2C05793A"/>
    <w:multiLevelType w:val="hybridMultilevel"/>
    <w:tmpl w:val="D39EE4D2"/>
    <w:lvl w:ilvl="0" w:tplc="0590BBBA">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2C6D7DBA"/>
    <w:multiLevelType w:val="multilevel"/>
    <w:tmpl w:val="4594AC0C"/>
    <w:lvl w:ilvl="0">
      <w:start w:val="18"/>
      <w:numFmt w:val="decimal"/>
      <w:lvlText w:val="%1"/>
      <w:lvlJc w:val="left"/>
      <w:pPr>
        <w:ind w:left="420" w:hanging="420"/>
      </w:pPr>
      <w:rPr>
        <w:rFonts w:hint="default"/>
      </w:rPr>
    </w:lvl>
    <w:lvl w:ilvl="1">
      <w:start w:val="2"/>
      <w:numFmt w:val="decimal"/>
      <w:lvlText w:val="%1.%2"/>
      <w:lvlJc w:val="left"/>
      <w:pPr>
        <w:ind w:left="2569" w:hanging="420"/>
      </w:pPr>
      <w:rPr>
        <w:rFonts w:hint="default"/>
      </w:rPr>
    </w:lvl>
    <w:lvl w:ilvl="2">
      <w:start w:val="1"/>
      <w:numFmt w:val="decimal"/>
      <w:lvlText w:val="%1.%2.%3"/>
      <w:lvlJc w:val="left"/>
      <w:pPr>
        <w:ind w:left="5018" w:hanging="720"/>
      </w:pPr>
      <w:rPr>
        <w:rFonts w:hint="default"/>
      </w:rPr>
    </w:lvl>
    <w:lvl w:ilvl="3">
      <w:start w:val="1"/>
      <w:numFmt w:val="decimal"/>
      <w:lvlText w:val="%1.%2.%3.%4"/>
      <w:lvlJc w:val="left"/>
      <w:pPr>
        <w:ind w:left="7167" w:hanging="720"/>
      </w:pPr>
      <w:rPr>
        <w:rFonts w:hint="default"/>
      </w:rPr>
    </w:lvl>
    <w:lvl w:ilvl="4">
      <w:start w:val="1"/>
      <w:numFmt w:val="decimal"/>
      <w:lvlText w:val="%1.%2.%3.%4.%5"/>
      <w:lvlJc w:val="left"/>
      <w:pPr>
        <w:ind w:left="9676" w:hanging="1080"/>
      </w:pPr>
      <w:rPr>
        <w:rFonts w:hint="default"/>
      </w:rPr>
    </w:lvl>
    <w:lvl w:ilvl="5">
      <w:start w:val="1"/>
      <w:numFmt w:val="decimal"/>
      <w:lvlText w:val="%1.%2.%3.%4.%5.%6"/>
      <w:lvlJc w:val="left"/>
      <w:pPr>
        <w:ind w:left="11825" w:hanging="1080"/>
      </w:pPr>
      <w:rPr>
        <w:rFonts w:hint="default"/>
      </w:rPr>
    </w:lvl>
    <w:lvl w:ilvl="6">
      <w:start w:val="1"/>
      <w:numFmt w:val="decimal"/>
      <w:lvlText w:val="%1.%2.%3.%4.%5.%6.%7"/>
      <w:lvlJc w:val="left"/>
      <w:pPr>
        <w:ind w:left="14334" w:hanging="1440"/>
      </w:pPr>
      <w:rPr>
        <w:rFonts w:hint="default"/>
      </w:rPr>
    </w:lvl>
    <w:lvl w:ilvl="7">
      <w:start w:val="1"/>
      <w:numFmt w:val="decimal"/>
      <w:lvlText w:val="%1.%2.%3.%4.%5.%6.%7.%8"/>
      <w:lvlJc w:val="left"/>
      <w:pPr>
        <w:ind w:left="16483" w:hanging="1440"/>
      </w:pPr>
      <w:rPr>
        <w:rFonts w:hint="default"/>
      </w:rPr>
    </w:lvl>
    <w:lvl w:ilvl="8">
      <w:start w:val="1"/>
      <w:numFmt w:val="decimal"/>
      <w:lvlText w:val="%1.%2.%3.%4.%5.%6.%7.%8.%9"/>
      <w:lvlJc w:val="left"/>
      <w:pPr>
        <w:ind w:left="18992" w:hanging="1800"/>
      </w:pPr>
      <w:rPr>
        <w:rFonts w:hint="default"/>
      </w:rPr>
    </w:lvl>
  </w:abstractNum>
  <w:abstractNum w:abstractNumId="58" w15:restartNumberingAfterBreak="0">
    <w:nsid w:val="2F465786"/>
    <w:multiLevelType w:val="hybridMultilevel"/>
    <w:tmpl w:val="FF6679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328F5EDB"/>
    <w:multiLevelType w:val="hybridMultilevel"/>
    <w:tmpl w:val="A24E374E"/>
    <w:lvl w:ilvl="0" w:tplc="7B7493F4">
      <w:start w:val="1"/>
      <w:numFmt w:val="decimal"/>
      <w:lvlText w:val="%1) "/>
      <w:lvlJc w:val="left"/>
      <w:pPr>
        <w:ind w:left="850" w:hanging="283"/>
      </w:pPr>
      <w:rPr>
        <w:rFonts w:ascii="Times New Roman CYR" w:hAnsi="Times New Roman CYR" w:cs="Times New Roman CYR" w:hint="default"/>
        <w:b w:val="0"/>
        <w:bCs w:val="0"/>
        <w:i w:val="0"/>
        <w:iCs w:val="0"/>
        <w:strike w:val="0"/>
        <w:dstrike w:val="0"/>
        <w:sz w:val="24"/>
        <w:szCs w:val="24"/>
        <w:u w:val="none"/>
        <w:effect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33020492"/>
    <w:multiLevelType w:val="hybridMultilevel"/>
    <w:tmpl w:val="EEBE6FC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15:restartNumberingAfterBreak="0">
    <w:nsid w:val="342657AB"/>
    <w:multiLevelType w:val="hybridMultilevel"/>
    <w:tmpl w:val="152E0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59D11E1"/>
    <w:multiLevelType w:val="hybridMultilevel"/>
    <w:tmpl w:val="1D941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5C27F0E"/>
    <w:multiLevelType w:val="hybridMultilevel"/>
    <w:tmpl w:val="E90AE95A"/>
    <w:lvl w:ilvl="0" w:tplc="FF389AE8">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7EA3C96"/>
    <w:multiLevelType w:val="singleLevel"/>
    <w:tmpl w:val="91D87960"/>
    <w:lvl w:ilvl="0">
      <w:start w:val="1"/>
      <w:numFmt w:val="bullet"/>
      <w:pStyle w:val="Bullet"/>
      <w:lvlText w:val=""/>
      <w:lvlJc w:val="left"/>
      <w:pPr>
        <w:tabs>
          <w:tab w:val="num" w:pos="360"/>
        </w:tabs>
        <w:ind w:left="360" w:hanging="360"/>
      </w:pPr>
      <w:rPr>
        <w:rFonts w:ascii="Symbol" w:hAnsi="Symbol" w:hint="default"/>
      </w:rPr>
    </w:lvl>
  </w:abstractNum>
  <w:abstractNum w:abstractNumId="65" w15:restartNumberingAfterBreak="0">
    <w:nsid w:val="390F22B6"/>
    <w:multiLevelType w:val="hybridMultilevel"/>
    <w:tmpl w:val="CE3679EE"/>
    <w:lvl w:ilvl="0" w:tplc="04190001">
      <w:start w:val="1"/>
      <w:numFmt w:val="lowerLetter"/>
      <w:lvlText w:val="(%1)"/>
      <w:lvlJc w:val="left"/>
      <w:pPr>
        <w:ind w:left="1004" w:hanging="360"/>
      </w:pPr>
      <w:rPr>
        <w:rFonts w:ascii="Arial" w:hAnsi="Arial" w:cs="Times New Roman" w:hint="default"/>
        <w:b w:val="0"/>
        <w:i w:val="0"/>
        <w:sz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6" w15:restartNumberingAfterBreak="0">
    <w:nsid w:val="3946774F"/>
    <w:multiLevelType w:val="hybridMultilevel"/>
    <w:tmpl w:val="F80C8266"/>
    <w:lvl w:ilvl="0" w:tplc="FF389AE8">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39662CE0"/>
    <w:multiLevelType w:val="hybridMultilevel"/>
    <w:tmpl w:val="A552D1C6"/>
    <w:lvl w:ilvl="0" w:tplc="04090001">
      <w:start w:val="1"/>
      <w:numFmt w:val="bullet"/>
      <w:lvlText w:val=""/>
      <w:lvlJc w:val="left"/>
      <w:pPr>
        <w:ind w:left="718" w:hanging="360"/>
      </w:pPr>
      <w:rPr>
        <w:rFonts w:ascii="Symbol" w:hAnsi="Symbol"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68" w15:restartNumberingAfterBreak="0">
    <w:nsid w:val="39A7748D"/>
    <w:multiLevelType w:val="multilevel"/>
    <w:tmpl w:val="2B1E908C"/>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39AD4FA3"/>
    <w:multiLevelType w:val="hybridMultilevel"/>
    <w:tmpl w:val="B412B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B0F60E8"/>
    <w:multiLevelType w:val="hybridMultilevel"/>
    <w:tmpl w:val="E12291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3B420ED3"/>
    <w:multiLevelType w:val="hybridMultilevel"/>
    <w:tmpl w:val="E29C38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2" w15:restartNumberingAfterBreak="0">
    <w:nsid w:val="3BED296C"/>
    <w:multiLevelType w:val="hybridMultilevel"/>
    <w:tmpl w:val="85DA8CEE"/>
    <w:lvl w:ilvl="0" w:tplc="A87AF6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3C5413E2"/>
    <w:multiLevelType w:val="hybridMultilevel"/>
    <w:tmpl w:val="E43ED682"/>
    <w:name w:val="WW8Num5"/>
    <w:lvl w:ilvl="0" w:tplc="C64A8C00">
      <w:start w:val="1"/>
      <w:numFmt w:val="lowerLetter"/>
      <w:lvlText w:val="%1)"/>
      <w:lvlJc w:val="left"/>
      <w:pPr>
        <w:tabs>
          <w:tab w:val="num" w:pos="720"/>
        </w:tabs>
        <w:ind w:left="720" w:hanging="360"/>
      </w:pPr>
    </w:lvl>
    <w:lvl w:ilvl="1" w:tplc="73A627FA" w:tentative="1">
      <w:start w:val="1"/>
      <w:numFmt w:val="lowerLetter"/>
      <w:lvlText w:val="%2."/>
      <w:lvlJc w:val="left"/>
      <w:pPr>
        <w:tabs>
          <w:tab w:val="num" w:pos="1440"/>
        </w:tabs>
        <w:ind w:left="1440" w:hanging="360"/>
      </w:pPr>
    </w:lvl>
    <w:lvl w:ilvl="2" w:tplc="F73414E4" w:tentative="1">
      <w:start w:val="1"/>
      <w:numFmt w:val="lowerRoman"/>
      <w:lvlText w:val="%3."/>
      <w:lvlJc w:val="right"/>
      <w:pPr>
        <w:tabs>
          <w:tab w:val="num" w:pos="2160"/>
        </w:tabs>
        <w:ind w:left="2160" w:hanging="180"/>
      </w:pPr>
    </w:lvl>
    <w:lvl w:ilvl="3" w:tplc="DCC2783A" w:tentative="1">
      <w:start w:val="1"/>
      <w:numFmt w:val="decimal"/>
      <w:lvlText w:val="%4."/>
      <w:lvlJc w:val="left"/>
      <w:pPr>
        <w:tabs>
          <w:tab w:val="num" w:pos="2880"/>
        </w:tabs>
        <w:ind w:left="2880" w:hanging="360"/>
      </w:pPr>
    </w:lvl>
    <w:lvl w:ilvl="4" w:tplc="AF62D964" w:tentative="1">
      <w:start w:val="1"/>
      <w:numFmt w:val="lowerLetter"/>
      <w:lvlText w:val="%5."/>
      <w:lvlJc w:val="left"/>
      <w:pPr>
        <w:tabs>
          <w:tab w:val="num" w:pos="3600"/>
        </w:tabs>
        <w:ind w:left="3600" w:hanging="360"/>
      </w:pPr>
    </w:lvl>
    <w:lvl w:ilvl="5" w:tplc="6CBE3AF6" w:tentative="1">
      <w:start w:val="1"/>
      <w:numFmt w:val="lowerRoman"/>
      <w:lvlText w:val="%6."/>
      <w:lvlJc w:val="right"/>
      <w:pPr>
        <w:tabs>
          <w:tab w:val="num" w:pos="4320"/>
        </w:tabs>
        <w:ind w:left="4320" w:hanging="180"/>
      </w:pPr>
    </w:lvl>
    <w:lvl w:ilvl="6" w:tplc="67708AFA" w:tentative="1">
      <w:start w:val="1"/>
      <w:numFmt w:val="decimal"/>
      <w:lvlText w:val="%7."/>
      <w:lvlJc w:val="left"/>
      <w:pPr>
        <w:tabs>
          <w:tab w:val="num" w:pos="5040"/>
        </w:tabs>
        <w:ind w:left="5040" w:hanging="360"/>
      </w:pPr>
    </w:lvl>
    <w:lvl w:ilvl="7" w:tplc="3D2418F8" w:tentative="1">
      <w:start w:val="1"/>
      <w:numFmt w:val="lowerLetter"/>
      <w:lvlText w:val="%8."/>
      <w:lvlJc w:val="left"/>
      <w:pPr>
        <w:tabs>
          <w:tab w:val="num" w:pos="5760"/>
        </w:tabs>
        <w:ind w:left="5760" w:hanging="360"/>
      </w:pPr>
    </w:lvl>
    <w:lvl w:ilvl="8" w:tplc="6408DDF8" w:tentative="1">
      <w:start w:val="1"/>
      <w:numFmt w:val="lowerRoman"/>
      <w:lvlText w:val="%9."/>
      <w:lvlJc w:val="right"/>
      <w:pPr>
        <w:tabs>
          <w:tab w:val="num" w:pos="6480"/>
        </w:tabs>
        <w:ind w:left="6480" w:hanging="180"/>
      </w:pPr>
    </w:lvl>
  </w:abstractNum>
  <w:abstractNum w:abstractNumId="74" w15:restartNumberingAfterBreak="0">
    <w:nsid w:val="3CB11417"/>
    <w:multiLevelType w:val="hybridMultilevel"/>
    <w:tmpl w:val="59E41390"/>
    <w:lvl w:ilvl="0" w:tplc="FF389AE8">
      <w:start w:val="1"/>
      <w:numFmt w:val="decimal"/>
      <w:lvlText w:val="%1."/>
      <w:lvlJc w:val="left"/>
      <w:pPr>
        <w:tabs>
          <w:tab w:val="num" w:pos="450"/>
        </w:tabs>
        <w:ind w:left="45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3CD45D04"/>
    <w:multiLevelType w:val="hybridMultilevel"/>
    <w:tmpl w:val="11BEE378"/>
    <w:name w:val="WW8Num23"/>
    <w:lvl w:ilvl="0" w:tplc="3676C002">
      <w:start w:val="10"/>
      <w:numFmt w:val="decimal"/>
      <w:lvlText w:val="%1."/>
      <w:lvlJc w:val="left"/>
      <w:pPr>
        <w:tabs>
          <w:tab w:val="num" w:pos="720"/>
        </w:tabs>
        <w:ind w:left="720" w:hanging="360"/>
      </w:pPr>
      <w:rPr>
        <w:rFonts w:hint="default"/>
      </w:rPr>
    </w:lvl>
    <w:lvl w:ilvl="1" w:tplc="88269ADA">
      <w:start w:val="1"/>
      <w:numFmt w:val="bullet"/>
      <w:lvlText w:val="o"/>
      <w:lvlJc w:val="left"/>
      <w:pPr>
        <w:tabs>
          <w:tab w:val="num" w:pos="1440"/>
        </w:tabs>
        <w:ind w:left="1440" w:hanging="360"/>
      </w:pPr>
      <w:rPr>
        <w:rFonts w:ascii="Courier New" w:hAnsi="Courier New" w:cs="Arial" w:hint="default"/>
      </w:rPr>
    </w:lvl>
    <w:lvl w:ilvl="2" w:tplc="4044D206">
      <w:start w:val="2"/>
      <w:numFmt w:val="lowerLetter"/>
      <w:lvlText w:val="%3)"/>
      <w:lvlJc w:val="left"/>
      <w:pPr>
        <w:tabs>
          <w:tab w:val="num" w:pos="2340"/>
        </w:tabs>
        <w:ind w:left="2340" w:hanging="360"/>
      </w:pPr>
      <w:rPr>
        <w:rFonts w:hint="default"/>
      </w:rPr>
    </w:lvl>
    <w:lvl w:ilvl="3" w:tplc="D61EE74A" w:tentative="1">
      <w:start w:val="1"/>
      <w:numFmt w:val="decimal"/>
      <w:lvlText w:val="%4."/>
      <w:lvlJc w:val="left"/>
      <w:pPr>
        <w:tabs>
          <w:tab w:val="num" w:pos="2880"/>
        </w:tabs>
        <w:ind w:left="2880" w:hanging="360"/>
      </w:pPr>
    </w:lvl>
    <w:lvl w:ilvl="4" w:tplc="8E34C5A2" w:tentative="1">
      <w:start w:val="1"/>
      <w:numFmt w:val="lowerLetter"/>
      <w:lvlText w:val="%5."/>
      <w:lvlJc w:val="left"/>
      <w:pPr>
        <w:tabs>
          <w:tab w:val="num" w:pos="3600"/>
        </w:tabs>
        <w:ind w:left="3600" w:hanging="360"/>
      </w:pPr>
    </w:lvl>
    <w:lvl w:ilvl="5" w:tplc="591AA890" w:tentative="1">
      <w:start w:val="1"/>
      <w:numFmt w:val="lowerRoman"/>
      <w:lvlText w:val="%6."/>
      <w:lvlJc w:val="right"/>
      <w:pPr>
        <w:tabs>
          <w:tab w:val="num" w:pos="4320"/>
        </w:tabs>
        <w:ind w:left="4320" w:hanging="180"/>
      </w:pPr>
    </w:lvl>
    <w:lvl w:ilvl="6" w:tplc="4F5C0BF4" w:tentative="1">
      <w:start w:val="1"/>
      <w:numFmt w:val="decimal"/>
      <w:lvlText w:val="%7."/>
      <w:lvlJc w:val="left"/>
      <w:pPr>
        <w:tabs>
          <w:tab w:val="num" w:pos="5040"/>
        </w:tabs>
        <w:ind w:left="5040" w:hanging="360"/>
      </w:pPr>
    </w:lvl>
    <w:lvl w:ilvl="7" w:tplc="CFF0CCD8" w:tentative="1">
      <w:start w:val="1"/>
      <w:numFmt w:val="lowerLetter"/>
      <w:lvlText w:val="%8."/>
      <w:lvlJc w:val="left"/>
      <w:pPr>
        <w:tabs>
          <w:tab w:val="num" w:pos="5760"/>
        </w:tabs>
        <w:ind w:left="5760" w:hanging="360"/>
      </w:pPr>
    </w:lvl>
    <w:lvl w:ilvl="8" w:tplc="F3745E14" w:tentative="1">
      <w:start w:val="1"/>
      <w:numFmt w:val="lowerRoman"/>
      <w:lvlText w:val="%9."/>
      <w:lvlJc w:val="right"/>
      <w:pPr>
        <w:tabs>
          <w:tab w:val="num" w:pos="6480"/>
        </w:tabs>
        <w:ind w:left="6480" w:hanging="180"/>
      </w:pPr>
    </w:lvl>
  </w:abstractNum>
  <w:abstractNum w:abstractNumId="76" w15:restartNumberingAfterBreak="0">
    <w:nsid w:val="3DEA0D14"/>
    <w:multiLevelType w:val="multilevel"/>
    <w:tmpl w:val="EA600E00"/>
    <w:lvl w:ilvl="0">
      <w:start w:val="6"/>
      <w:numFmt w:val="decimal"/>
      <w:lvlText w:val="%1."/>
      <w:lvlJc w:val="left"/>
      <w:pPr>
        <w:tabs>
          <w:tab w:val="num" w:pos="360"/>
        </w:tabs>
        <w:ind w:left="360" w:hanging="360"/>
      </w:pPr>
      <w:rPr>
        <w:rFonts w:hint="default"/>
        <w:i w:val="0"/>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77" w15:restartNumberingAfterBreak="0">
    <w:nsid w:val="3EF21846"/>
    <w:multiLevelType w:val="hybridMultilevel"/>
    <w:tmpl w:val="E070D0D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8" w15:restartNumberingAfterBreak="0">
    <w:nsid w:val="4124439C"/>
    <w:multiLevelType w:val="multilevel"/>
    <w:tmpl w:val="BEF410F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sz w:val="24"/>
        <w:szCs w:val="24"/>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9" w15:restartNumberingAfterBreak="0">
    <w:nsid w:val="41C6196B"/>
    <w:multiLevelType w:val="hybridMultilevel"/>
    <w:tmpl w:val="B77E0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42FB60B2"/>
    <w:multiLevelType w:val="hybridMultilevel"/>
    <w:tmpl w:val="A11ADE86"/>
    <w:lvl w:ilvl="0" w:tplc="041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5BF6FA9"/>
    <w:multiLevelType w:val="hybridMultilevel"/>
    <w:tmpl w:val="6E3A0996"/>
    <w:lvl w:ilvl="0" w:tplc="FF389AE8">
      <w:start w:val="1"/>
      <w:numFmt w:val="decimal"/>
      <w:lvlText w:val="%1."/>
      <w:lvlJc w:val="left"/>
      <w:pPr>
        <w:tabs>
          <w:tab w:val="num" w:pos="450"/>
        </w:tabs>
        <w:ind w:left="45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65A37F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46BE3031"/>
    <w:multiLevelType w:val="multilevel"/>
    <w:tmpl w:val="0419001F"/>
    <w:styleLink w:val="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4" w15:restartNumberingAfterBreak="0">
    <w:nsid w:val="47955B5B"/>
    <w:multiLevelType w:val="hybridMultilevel"/>
    <w:tmpl w:val="51B870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15:restartNumberingAfterBreak="0">
    <w:nsid w:val="47BC2F52"/>
    <w:multiLevelType w:val="multilevel"/>
    <w:tmpl w:val="C5C0E756"/>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484835E7"/>
    <w:multiLevelType w:val="hybridMultilevel"/>
    <w:tmpl w:val="17C2C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48A05BBE"/>
    <w:multiLevelType w:val="hybridMultilevel"/>
    <w:tmpl w:val="E90AE95A"/>
    <w:lvl w:ilvl="0" w:tplc="FF389AE8">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49C3747E"/>
    <w:multiLevelType w:val="hybridMultilevel"/>
    <w:tmpl w:val="0616D37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9" w15:restartNumberingAfterBreak="0">
    <w:nsid w:val="4B071B44"/>
    <w:multiLevelType w:val="hybridMultilevel"/>
    <w:tmpl w:val="6BEEEB1C"/>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0" w15:restartNumberingAfterBreak="0">
    <w:nsid w:val="4B0A7238"/>
    <w:multiLevelType w:val="hybridMultilevel"/>
    <w:tmpl w:val="61EC03F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1" w15:restartNumberingAfterBreak="0">
    <w:nsid w:val="4B16407D"/>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2" w15:restartNumberingAfterBreak="0">
    <w:nsid w:val="4CA80D37"/>
    <w:multiLevelType w:val="hybridMultilevel"/>
    <w:tmpl w:val="6C46599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3" w15:restartNumberingAfterBreak="0">
    <w:nsid w:val="4DB43936"/>
    <w:multiLevelType w:val="hybridMultilevel"/>
    <w:tmpl w:val="12885954"/>
    <w:lvl w:ilvl="0" w:tplc="FF389AE8">
      <w:start w:val="1"/>
      <w:numFmt w:val="decimal"/>
      <w:lvlText w:val="%1."/>
      <w:lvlJc w:val="left"/>
      <w:pPr>
        <w:tabs>
          <w:tab w:val="num" w:pos="450"/>
        </w:tabs>
        <w:ind w:left="45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4E0D7C1C"/>
    <w:multiLevelType w:val="hybridMultilevel"/>
    <w:tmpl w:val="64D6D4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5" w15:restartNumberingAfterBreak="0">
    <w:nsid w:val="4F69436F"/>
    <w:multiLevelType w:val="hybridMultilevel"/>
    <w:tmpl w:val="742C2E10"/>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96" w15:restartNumberingAfterBreak="0">
    <w:nsid w:val="5076000C"/>
    <w:multiLevelType w:val="hybridMultilevel"/>
    <w:tmpl w:val="2C4822A2"/>
    <w:lvl w:ilvl="0" w:tplc="04190001">
      <w:numFmt w:val="bullet"/>
      <w:pStyle w:val="-0"/>
      <w:lvlText w:val="-"/>
      <w:lvlJc w:val="left"/>
      <w:pPr>
        <w:tabs>
          <w:tab w:val="num" w:pos="1080"/>
        </w:tabs>
        <w:ind w:left="1080" w:hanging="360"/>
      </w:pPr>
      <w:rPr>
        <w:rFonts w:ascii="Times New Roman" w:hAnsi="Times New Roman" w:cs="Times New Roman" w:hint="default"/>
        <w:caps w:val="0"/>
        <w:strike w:val="0"/>
        <w:dstrike w:val="0"/>
        <w:vanish w:val="0"/>
        <w:color w:val="000000"/>
        <w:spacing w:val="0"/>
        <w:w w:val="100"/>
        <w:kern w:val="0"/>
        <w:position w:val="0"/>
        <w:sz w:val="20"/>
        <w:szCs w:val="20"/>
        <w:vertAlign w:val="baseli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509C4535"/>
    <w:multiLevelType w:val="hybridMultilevel"/>
    <w:tmpl w:val="DFAEAE42"/>
    <w:lvl w:ilvl="0" w:tplc="FF389AE8">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519C09F6"/>
    <w:multiLevelType w:val="hybridMultilevel"/>
    <w:tmpl w:val="85DA8CEE"/>
    <w:lvl w:ilvl="0" w:tplc="A87AF6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9" w15:restartNumberingAfterBreak="0">
    <w:nsid w:val="51B260AD"/>
    <w:multiLevelType w:val="hybridMultilevel"/>
    <w:tmpl w:val="328A67A0"/>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0" w15:restartNumberingAfterBreak="0">
    <w:nsid w:val="51B433F2"/>
    <w:multiLevelType w:val="hybridMultilevel"/>
    <w:tmpl w:val="E90AE95A"/>
    <w:lvl w:ilvl="0" w:tplc="FF389AE8">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522647B3"/>
    <w:multiLevelType w:val="hybridMultilevel"/>
    <w:tmpl w:val="DC80BA16"/>
    <w:lvl w:ilvl="0" w:tplc="041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02" w15:restartNumberingAfterBreak="0">
    <w:nsid w:val="5427213E"/>
    <w:multiLevelType w:val="hybridMultilevel"/>
    <w:tmpl w:val="0F2A294E"/>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3" w15:restartNumberingAfterBreak="0">
    <w:nsid w:val="545F1232"/>
    <w:multiLevelType w:val="hybridMultilevel"/>
    <w:tmpl w:val="A8E03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54AF7C08"/>
    <w:multiLevelType w:val="hybridMultilevel"/>
    <w:tmpl w:val="E904D496"/>
    <w:lvl w:ilvl="0" w:tplc="0419000D">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5" w15:restartNumberingAfterBreak="0">
    <w:nsid w:val="57094355"/>
    <w:multiLevelType w:val="hybridMultilevel"/>
    <w:tmpl w:val="AE36D7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15:restartNumberingAfterBreak="0">
    <w:nsid w:val="57175FA9"/>
    <w:multiLevelType w:val="hybridMultilevel"/>
    <w:tmpl w:val="25F0C6A0"/>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07" w15:restartNumberingAfterBreak="0">
    <w:nsid w:val="571B7802"/>
    <w:multiLevelType w:val="multilevel"/>
    <w:tmpl w:val="680ADDAC"/>
    <w:lvl w:ilvl="0">
      <w:start w:val="7"/>
      <w:numFmt w:val="decimal"/>
      <w:lvlText w:val="%1."/>
      <w:lvlJc w:val="left"/>
      <w:pPr>
        <w:tabs>
          <w:tab w:val="num" w:pos="435"/>
        </w:tabs>
        <w:ind w:left="435" w:hanging="435"/>
      </w:pPr>
      <w:rPr>
        <w:rFonts w:hint="default"/>
      </w:rPr>
    </w:lvl>
    <w:lvl w:ilvl="1">
      <w:start w:val="1"/>
      <w:numFmt w:val="decimal"/>
      <w:lvlText w:val="%1.%2."/>
      <w:lvlJc w:val="left"/>
      <w:pPr>
        <w:tabs>
          <w:tab w:val="num" w:pos="1430"/>
        </w:tabs>
        <w:ind w:left="143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8" w15:restartNumberingAfterBreak="0">
    <w:nsid w:val="58433C10"/>
    <w:multiLevelType w:val="multilevel"/>
    <w:tmpl w:val="F04E783E"/>
    <w:lvl w:ilvl="0">
      <w:start w:val="1"/>
      <w:numFmt w:val="decimal"/>
      <w:pStyle w:val="Bullet2"/>
      <w:lvlText w:val="%1"/>
      <w:lvlJc w:val="left"/>
      <w:pPr>
        <w:tabs>
          <w:tab w:val="num" w:pos="720"/>
        </w:tabs>
        <w:ind w:left="720" w:hanging="720"/>
      </w:pPr>
      <w:rPr>
        <w:rFonts w:hint="default"/>
      </w:rPr>
    </w:lvl>
    <w:lvl w:ilvl="1">
      <w:start w:val="2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9" w15:restartNumberingAfterBreak="0">
    <w:nsid w:val="5B7314E2"/>
    <w:multiLevelType w:val="hybridMultilevel"/>
    <w:tmpl w:val="F80C8266"/>
    <w:lvl w:ilvl="0" w:tplc="FF389AE8">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C991A44"/>
    <w:multiLevelType w:val="hybridMultilevel"/>
    <w:tmpl w:val="6E3A0996"/>
    <w:lvl w:ilvl="0" w:tplc="FF389AE8">
      <w:start w:val="1"/>
      <w:numFmt w:val="decimal"/>
      <w:lvlText w:val="%1."/>
      <w:lvlJc w:val="left"/>
      <w:pPr>
        <w:tabs>
          <w:tab w:val="num" w:pos="450"/>
        </w:tabs>
        <w:ind w:left="45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5E2D411D"/>
    <w:multiLevelType w:val="hybridMultilevel"/>
    <w:tmpl w:val="80408180"/>
    <w:lvl w:ilvl="0" w:tplc="D37AA180">
      <w:start w:val="1"/>
      <w:numFmt w:val="bullet"/>
      <w:lvlText w:val=""/>
      <w:lvlJc w:val="left"/>
      <w:pPr>
        <w:ind w:left="720" w:hanging="360"/>
      </w:pPr>
      <w:rPr>
        <w:rFonts w:ascii="Symbol" w:hAnsi="Symbol" w:hint="default"/>
      </w:rPr>
    </w:lvl>
    <w:lvl w:ilvl="1" w:tplc="4478460E" w:tentative="1">
      <w:start w:val="1"/>
      <w:numFmt w:val="bullet"/>
      <w:lvlText w:val="o"/>
      <w:lvlJc w:val="left"/>
      <w:pPr>
        <w:ind w:left="1440" w:hanging="360"/>
      </w:pPr>
      <w:rPr>
        <w:rFonts w:ascii="Courier New" w:hAnsi="Courier New" w:cs="Courier New" w:hint="default"/>
      </w:rPr>
    </w:lvl>
    <w:lvl w:ilvl="2" w:tplc="1B1ECCC4" w:tentative="1">
      <w:start w:val="1"/>
      <w:numFmt w:val="bullet"/>
      <w:lvlText w:val=""/>
      <w:lvlJc w:val="left"/>
      <w:pPr>
        <w:ind w:left="2160" w:hanging="360"/>
      </w:pPr>
      <w:rPr>
        <w:rFonts w:ascii="Wingdings" w:hAnsi="Wingdings" w:hint="default"/>
      </w:rPr>
    </w:lvl>
    <w:lvl w:ilvl="3" w:tplc="17A80C00" w:tentative="1">
      <w:start w:val="1"/>
      <w:numFmt w:val="bullet"/>
      <w:lvlText w:val=""/>
      <w:lvlJc w:val="left"/>
      <w:pPr>
        <w:ind w:left="2880" w:hanging="360"/>
      </w:pPr>
      <w:rPr>
        <w:rFonts w:ascii="Symbol" w:hAnsi="Symbol" w:hint="default"/>
      </w:rPr>
    </w:lvl>
    <w:lvl w:ilvl="4" w:tplc="ACAE304C" w:tentative="1">
      <w:start w:val="1"/>
      <w:numFmt w:val="bullet"/>
      <w:lvlText w:val="o"/>
      <w:lvlJc w:val="left"/>
      <w:pPr>
        <w:ind w:left="3600" w:hanging="360"/>
      </w:pPr>
      <w:rPr>
        <w:rFonts w:ascii="Courier New" w:hAnsi="Courier New" w:cs="Courier New" w:hint="default"/>
      </w:rPr>
    </w:lvl>
    <w:lvl w:ilvl="5" w:tplc="4C76A3FA" w:tentative="1">
      <w:start w:val="1"/>
      <w:numFmt w:val="bullet"/>
      <w:lvlText w:val=""/>
      <w:lvlJc w:val="left"/>
      <w:pPr>
        <w:ind w:left="4320" w:hanging="360"/>
      </w:pPr>
      <w:rPr>
        <w:rFonts w:ascii="Wingdings" w:hAnsi="Wingdings" w:hint="default"/>
      </w:rPr>
    </w:lvl>
    <w:lvl w:ilvl="6" w:tplc="3DC86D58" w:tentative="1">
      <w:start w:val="1"/>
      <w:numFmt w:val="bullet"/>
      <w:lvlText w:val=""/>
      <w:lvlJc w:val="left"/>
      <w:pPr>
        <w:ind w:left="5040" w:hanging="360"/>
      </w:pPr>
      <w:rPr>
        <w:rFonts w:ascii="Symbol" w:hAnsi="Symbol" w:hint="default"/>
      </w:rPr>
    </w:lvl>
    <w:lvl w:ilvl="7" w:tplc="37008200" w:tentative="1">
      <w:start w:val="1"/>
      <w:numFmt w:val="bullet"/>
      <w:lvlText w:val="o"/>
      <w:lvlJc w:val="left"/>
      <w:pPr>
        <w:ind w:left="5760" w:hanging="360"/>
      </w:pPr>
      <w:rPr>
        <w:rFonts w:ascii="Courier New" w:hAnsi="Courier New" w:cs="Courier New" w:hint="default"/>
      </w:rPr>
    </w:lvl>
    <w:lvl w:ilvl="8" w:tplc="C7BE6086" w:tentative="1">
      <w:start w:val="1"/>
      <w:numFmt w:val="bullet"/>
      <w:lvlText w:val=""/>
      <w:lvlJc w:val="left"/>
      <w:pPr>
        <w:ind w:left="6480" w:hanging="360"/>
      </w:pPr>
      <w:rPr>
        <w:rFonts w:ascii="Wingdings" w:hAnsi="Wingdings" w:hint="default"/>
      </w:rPr>
    </w:lvl>
  </w:abstractNum>
  <w:abstractNum w:abstractNumId="112" w15:restartNumberingAfterBreak="0">
    <w:nsid w:val="5F7B2EEB"/>
    <w:multiLevelType w:val="hybridMultilevel"/>
    <w:tmpl w:val="42D429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3" w15:restartNumberingAfterBreak="0">
    <w:nsid w:val="60014040"/>
    <w:multiLevelType w:val="hybridMultilevel"/>
    <w:tmpl w:val="61102074"/>
    <w:lvl w:ilvl="0" w:tplc="0409000F">
      <w:start w:val="1"/>
      <w:numFmt w:val="decimal"/>
      <w:lvlText w:val="%1."/>
      <w:lvlJc w:val="left"/>
      <w:pPr>
        <w:tabs>
          <w:tab w:val="num" w:pos="720"/>
        </w:tabs>
        <w:ind w:left="720" w:hanging="360"/>
      </w:pPr>
      <w:rPr>
        <w:rFonts w:hint="default"/>
      </w:rPr>
    </w:lvl>
    <w:lvl w:ilvl="1" w:tplc="041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4" w15:restartNumberingAfterBreak="0">
    <w:nsid w:val="600D1250"/>
    <w:multiLevelType w:val="hybridMultilevel"/>
    <w:tmpl w:val="78BADB70"/>
    <w:lvl w:ilvl="0" w:tplc="C9287D5A">
      <w:start w:val="1"/>
      <w:numFmt w:val="bullet"/>
      <w:pStyle w:val="1"/>
      <w:lvlText w:val=""/>
      <w:lvlJc w:val="left"/>
      <w:pPr>
        <w:ind w:left="720" w:hanging="360"/>
      </w:pPr>
      <w:rPr>
        <w:rFonts w:ascii="Symbol" w:hAnsi="Symbol" w:hint="default"/>
        <w:sz w:val="22"/>
        <w:szCs w:val="20"/>
      </w:rPr>
    </w:lvl>
    <w:lvl w:ilvl="1" w:tplc="6276ACAC" w:tentative="1">
      <w:start w:val="1"/>
      <w:numFmt w:val="bullet"/>
      <w:lvlText w:val="o"/>
      <w:lvlJc w:val="left"/>
      <w:pPr>
        <w:ind w:left="1440" w:hanging="360"/>
      </w:pPr>
      <w:rPr>
        <w:rFonts w:ascii="Courier New" w:hAnsi="Courier New" w:cs="Courier New" w:hint="default"/>
      </w:rPr>
    </w:lvl>
    <w:lvl w:ilvl="2" w:tplc="CB980320" w:tentative="1">
      <w:start w:val="1"/>
      <w:numFmt w:val="bullet"/>
      <w:lvlText w:val=""/>
      <w:lvlJc w:val="left"/>
      <w:pPr>
        <w:ind w:left="2160" w:hanging="360"/>
      </w:pPr>
      <w:rPr>
        <w:rFonts w:ascii="Wingdings" w:hAnsi="Wingdings" w:hint="default"/>
      </w:rPr>
    </w:lvl>
    <w:lvl w:ilvl="3" w:tplc="27AC542A" w:tentative="1">
      <w:start w:val="1"/>
      <w:numFmt w:val="bullet"/>
      <w:lvlText w:val=""/>
      <w:lvlJc w:val="left"/>
      <w:pPr>
        <w:ind w:left="2880" w:hanging="360"/>
      </w:pPr>
      <w:rPr>
        <w:rFonts w:ascii="Symbol" w:hAnsi="Symbol" w:hint="default"/>
      </w:rPr>
    </w:lvl>
    <w:lvl w:ilvl="4" w:tplc="2482D2F6" w:tentative="1">
      <w:start w:val="1"/>
      <w:numFmt w:val="bullet"/>
      <w:lvlText w:val="o"/>
      <w:lvlJc w:val="left"/>
      <w:pPr>
        <w:ind w:left="3600" w:hanging="360"/>
      </w:pPr>
      <w:rPr>
        <w:rFonts w:ascii="Courier New" w:hAnsi="Courier New" w:cs="Courier New" w:hint="default"/>
      </w:rPr>
    </w:lvl>
    <w:lvl w:ilvl="5" w:tplc="CCBA6FDC" w:tentative="1">
      <w:start w:val="1"/>
      <w:numFmt w:val="bullet"/>
      <w:lvlText w:val=""/>
      <w:lvlJc w:val="left"/>
      <w:pPr>
        <w:ind w:left="4320" w:hanging="360"/>
      </w:pPr>
      <w:rPr>
        <w:rFonts w:ascii="Wingdings" w:hAnsi="Wingdings" w:hint="default"/>
      </w:rPr>
    </w:lvl>
    <w:lvl w:ilvl="6" w:tplc="E1109E50" w:tentative="1">
      <w:start w:val="1"/>
      <w:numFmt w:val="bullet"/>
      <w:lvlText w:val=""/>
      <w:lvlJc w:val="left"/>
      <w:pPr>
        <w:ind w:left="5040" w:hanging="360"/>
      </w:pPr>
      <w:rPr>
        <w:rFonts w:ascii="Symbol" w:hAnsi="Symbol" w:hint="default"/>
      </w:rPr>
    </w:lvl>
    <w:lvl w:ilvl="7" w:tplc="DD883B58" w:tentative="1">
      <w:start w:val="1"/>
      <w:numFmt w:val="bullet"/>
      <w:lvlText w:val="o"/>
      <w:lvlJc w:val="left"/>
      <w:pPr>
        <w:ind w:left="5760" w:hanging="360"/>
      </w:pPr>
      <w:rPr>
        <w:rFonts w:ascii="Courier New" w:hAnsi="Courier New" w:cs="Courier New" w:hint="default"/>
      </w:rPr>
    </w:lvl>
    <w:lvl w:ilvl="8" w:tplc="F28ED532" w:tentative="1">
      <w:start w:val="1"/>
      <w:numFmt w:val="bullet"/>
      <w:lvlText w:val=""/>
      <w:lvlJc w:val="left"/>
      <w:pPr>
        <w:ind w:left="6480" w:hanging="360"/>
      </w:pPr>
      <w:rPr>
        <w:rFonts w:ascii="Wingdings" w:hAnsi="Wingdings" w:hint="default"/>
      </w:rPr>
    </w:lvl>
  </w:abstractNum>
  <w:abstractNum w:abstractNumId="115" w15:restartNumberingAfterBreak="0">
    <w:nsid w:val="6063091E"/>
    <w:multiLevelType w:val="hybridMultilevel"/>
    <w:tmpl w:val="CF5A6F9A"/>
    <w:lvl w:ilvl="0" w:tplc="2A0694E4">
      <w:start w:val="1"/>
      <w:numFmt w:val="bullet"/>
      <w:lvlText w:val=""/>
      <w:lvlJc w:val="left"/>
      <w:pPr>
        <w:tabs>
          <w:tab w:val="num" w:pos="720"/>
        </w:tabs>
        <w:ind w:left="720" w:hanging="360"/>
      </w:pPr>
      <w:rPr>
        <w:rFonts w:ascii="Wingdings" w:hAnsi="Wingdings" w:hint="default"/>
      </w:rPr>
    </w:lvl>
    <w:lvl w:ilvl="1" w:tplc="921CE178">
      <w:start w:val="1"/>
      <w:numFmt w:val="bullet"/>
      <w:lvlText w:val=""/>
      <w:lvlJc w:val="left"/>
      <w:pPr>
        <w:tabs>
          <w:tab w:val="num" w:pos="1440"/>
        </w:tabs>
        <w:ind w:left="1440" w:hanging="360"/>
      </w:pPr>
      <w:rPr>
        <w:rFonts w:ascii="Symbol" w:hAnsi="Symbol" w:hint="default"/>
      </w:rPr>
    </w:lvl>
    <w:lvl w:ilvl="2" w:tplc="37B8F42E">
      <w:start w:val="1"/>
      <w:numFmt w:val="decimal"/>
      <w:lvlText w:val="%3."/>
      <w:lvlJc w:val="left"/>
      <w:pPr>
        <w:tabs>
          <w:tab w:val="num" w:pos="2160"/>
        </w:tabs>
        <w:ind w:left="2160" w:hanging="360"/>
      </w:pPr>
    </w:lvl>
    <w:lvl w:ilvl="3" w:tplc="0D68D568">
      <w:start w:val="1"/>
      <w:numFmt w:val="decimal"/>
      <w:lvlText w:val="%4."/>
      <w:lvlJc w:val="left"/>
      <w:pPr>
        <w:tabs>
          <w:tab w:val="num" w:pos="2880"/>
        </w:tabs>
        <w:ind w:left="2880" w:hanging="360"/>
      </w:pPr>
    </w:lvl>
    <w:lvl w:ilvl="4" w:tplc="995CFB3A">
      <w:start w:val="1"/>
      <w:numFmt w:val="decimal"/>
      <w:lvlText w:val="%5."/>
      <w:lvlJc w:val="left"/>
      <w:pPr>
        <w:tabs>
          <w:tab w:val="num" w:pos="3600"/>
        </w:tabs>
        <w:ind w:left="3600" w:hanging="360"/>
      </w:pPr>
    </w:lvl>
    <w:lvl w:ilvl="5" w:tplc="87E6FB66">
      <w:start w:val="1"/>
      <w:numFmt w:val="decimal"/>
      <w:lvlText w:val="%6."/>
      <w:lvlJc w:val="left"/>
      <w:pPr>
        <w:tabs>
          <w:tab w:val="num" w:pos="4320"/>
        </w:tabs>
        <w:ind w:left="4320" w:hanging="360"/>
      </w:pPr>
    </w:lvl>
    <w:lvl w:ilvl="6" w:tplc="081C962E">
      <w:start w:val="1"/>
      <w:numFmt w:val="decimal"/>
      <w:lvlText w:val="%7."/>
      <w:lvlJc w:val="left"/>
      <w:pPr>
        <w:tabs>
          <w:tab w:val="num" w:pos="5040"/>
        </w:tabs>
        <w:ind w:left="5040" w:hanging="360"/>
      </w:pPr>
    </w:lvl>
    <w:lvl w:ilvl="7" w:tplc="E9CCE6CA">
      <w:start w:val="1"/>
      <w:numFmt w:val="decimal"/>
      <w:lvlText w:val="%8."/>
      <w:lvlJc w:val="left"/>
      <w:pPr>
        <w:tabs>
          <w:tab w:val="num" w:pos="5760"/>
        </w:tabs>
        <w:ind w:left="5760" w:hanging="360"/>
      </w:pPr>
    </w:lvl>
    <w:lvl w:ilvl="8" w:tplc="9648DEA8">
      <w:start w:val="1"/>
      <w:numFmt w:val="decimal"/>
      <w:lvlText w:val="%9."/>
      <w:lvlJc w:val="left"/>
      <w:pPr>
        <w:tabs>
          <w:tab w:val="num" w:pos="6480"/>
        </w:tabs>
        <w:ind w:left="6480" w:hanging="360"/>
      </w:pPr>
    </w:lvl>
  </w:abstractNum>
  <w:abstractNum w:abstractNumId="116" w15:restartNumberingAfterBreak="0">
    <w:nsid w:val="60F14B5F"/>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117" w15:restartNumberingAfterBreak="0">
    <w:nsid w:val="626F7CF7"/>
    <w:multiLevelType w:val="hybridMultilevel"/>
    <w:tmpl w:val="6E3A0996"/>
    <w:lvl w:ilvl="0" w:tplc="FF389AE8">
      <w:start w:val="1"/>
      <w:numFmt w:val="decimal"/>
      <w:lvlText w:val="%1."/>
      <w:lvlJc w:val="left"/>
      <w:pPr>
        <w:tabs>
          <w:tab w:val="num" w:pos="450"/>
        </w:tabs>
        <w:ind w:left="45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63A45AA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9" w15:restartNumberingAfterBreak="0">
    <w:nsid w:val="64126074"/>
    <w:multiLevelType w:val="multilevel"/>
    <w:tmpl w:val="56FEA8C6"/>
    <w:lvl w:ilvl="0">
      <w:start w:val="1"/>
      <w:numFmt w:val="none"/>
      <w:pStyle w:val="10"/>
      <w:isLgl/>
      <w:lvlText w:val=""/>
      <w:lvlJc w:val="left"/>
      <w:pPr>
        <w:tabs>
          <w:tab w:val="num" w:pos="360"/>
        </w:tabs>
        <w:ind w:left="0" w:firstLine="0"/>
      </w:pPr>
      <w:rPr>
        <w:rFonts w:ascii="Symbol" w:hAnsi="Symbol" w:hint="default"/>
      </w:rPr>
    </w:lvl>
    <w:lvl w:ilvl="1">
      <w:numFmt w:val="decimal"/>
      <w:isLgl/>
      <w:lvlText w:val="%1"/>
      <w:lvlJc w:val="left"/>
      <w:pPr>
        <w:tabs>
          <w:tab w:val="num" w:pos="720"/>
        </w:tabs>
        <w:ind w:left="170" w:hanging="170"/>
      </w:pPr>
      <w:rPr>
        <w:rFonts w:ascii="Symbol" w:hAnsi="Symbol" w:hint="default"/>
      </w:rPr>
    </w:lvl>
    <w:lvl w:ilvl="2">
      <w:start w:val="1"/>
      <w:numFmt w:val="decimal"/>
      <w:isLgl/>
      <w:lvlText w:val="%1"/>
      <w:lvlJc w:val="left"/>
      <w:pPr>
        <w:tabs>
          <w:tab w:val="num" w:pos="720"/>
        </w:tabs>
        <w:ind w:left="0" w:firstLine="0"/>
      </w:pPr>
      <w:rPr>
        <w:rFonts w:ascii="Symbol" w:hAnsi="Symbol" w:hint="default"/>
      </w:rPr>
    </w:lvl>
    <w:lvl w:ilvl="3">
      <w:numFmt w:val="decimal"/>
      <w:pStyle w:val="4"/>
      <w:isLgl/>
      <w:lvlText w:val="%1"/>
      <w:lvlJc w:val="left"/>
      <w:pPr>
        <w:tabs>
          <w:tab w:val="num" w:pos="720"/>
        </w:tabs>
        <w:ind w:left="0" w:firstLine="0"/>
      </w:pPr>
      <w:rPr>
        <w:rFonts w:ascii="Symbol" w:hAnsi="Symbol" w:hint="default"/>
      </w:rPr>
    </w:lvl>
    <w:lvl w:ilvl="4">
      <w:start w:val="1"/>
      <w:numFmt w:val="decimal"/>
      <w:pStyle w:val="5"/>
      <w:isLgl/>
      <w:lvlText w:val="%1"/>
      <w:lvlJc w:val="left"/>
      <w:pPr>
        <w:tabs>
          <w:tab w:val="num" w:pos="1080"/>
        </w:tabs>
        <w:ind w:left="170" w:hanging="170"/>
      </w:pPr>
      <w:rPr>
        <w:rFonts w:ascii="Symbol" w:hAnsi="Symbol" w:hint="default"/>
      </w:rPr>
    </w:lvl>
    <w:lvl w:ilvl="5">
      <w:start w:val="1"/>
      <w:numFmt w:val="decimal"/>
      <w:isLgl/>
      <w:lvlText w:val="%1.%2.%3.%4.%5.%6."/>
      <w:lvlJc w:val="left"/>
      <w:pPr>
        <w:tabs>
          <w:tab w:val="num" w:pos="1440"/>
        </w:tabs>
        <w:ind w:left="0" w:firstLine="0"/>
      </w:pPr>
      <w:rPr>
        <w:rFonts w:hint="default"/>
      </w:rPr>
    </w:lvl>
    <w:lvl w:ilvl="6">
      <w:start w:val="1"/>
      <w:numFmt w:val="decimal"/>
      <w:isLgl/>
      <w:lvlText w:val="%1.%2.%3.%4.%5.%6.%7."/>
      <w:lvlJc w:val="left"/>
      <w:pPr>
        <w:tabs>
          <w:tab w:val="num" w:pos="1800"/>
        </w:tabs>
        <w:ind w:left="0" w:firstLine="0"/>
      </w:pPr>
      <w:rPr>
        <w:rFonts w:hint="default"/>
      </w:rPr>
    </w:lvl>
    <w:lvl w:ilvl="7">
      <w:start w:val="1"/>
      <w:numFmt w:val="decimal"/>
      <w:lvlText w:val="%1.%2.%3.%4.%5.%6.%7.%8."/>
      <w:lvlJc w:val="left"/>
      <w:pPr>
        <w:tabs>
          <w:tab w:val="num" w:pos="1500"/>
        </w:tabs>
        <w:ind w:left="1500" w:hanging="1500"/>
      </w:pPr>
      <w:rPr>
        <w:rFonts w:hint="default"/>
      </w:rPr>
    </w:lvl>
    <w:lvl w:ilvl="8">
      <w:start w:val="1"/>
      <w:numFmt w:val="decimal"/>
      <w:lvlText w:val="%1.%2.%3.%4.%5.%6.%7.%8.%9."/>
      <w:lvlJc w:val="left"/>
      <w:pPr>
        <w:tabs>
          <w:tab w:val="num" w:pos="1500"/>
        </w:tabs>
        <w:ind w:left="1500" w:hanging="1500"/>
      </w:pPr>
      <w:rPr>
        <w:rFonts w:hint="default"/>
      </w:rPr>
    </w:lvl>
  </w:abstractNum>
  <w:abstractNum w:abstractNumId="120" w15:restartNumberingAfterBreak="0">
    <w:nsid w:val="659D7CD1"/>
    <w:multiLevelType w:val="hybridMultilevel"/>
    <w:tmpl w:val="657825E8"/>
    <w:lvl w:ilvl="0" w:tplc="42C4CB40">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879846D2">
      <w:start w:val="1"/>
      <w:numFmt w:val="decimal"/>
      <w:lvlText w:val="%3."/>
      <w:lvlJc w:val="left"/>
      <w:pPr>
        <w:tabs>
          <w:tab w:val="num" w:pos="2160"/>
        </w:tabs>
        <w:ind w:left="2160" w:hanging="360"/>
      </w:pPr>
    </w:lvl>
    <w:lvl w:ilvl="3" w:tplc="3E464DB6">
      <w:start w:val="1"/>
      <w:numFmt w:val="decimal"/>
      <w:lvlText w:val="%4."/>
      <w:lvlJc w:val="left"/>
      <w:pPr>
        <w:tabs>
          <w:tab w:val="num" w:pos="2880"/>
        </w:tabs>
        <w:ind w:left="2880" w:hanging="360"/>
      </w:pPr>
    </w:lvl>
    <w:lvl w:ilvl="4" w:tplc="C33EDCDA">
      <w:start w:val="1"/>
      <w:numFmt w:val="decimal"/>
      <w:lvlText w:val="%5."/>
      <w:lvlJc w:val="left"/>
      <w:pPr>
        <w:tabs>
          <w:tab w:val="num" w:pos="3600"/>
        </w:tabs>
        <w:ind w:left="3600" w:hanging="360"/>
      </w:pPr>
    </w:lvl>
    <w:lvl w:ilvl="5" w:tplc="34E8189C">
      <w:start w:val="1"/>
      <w:numFmt w:val="decimal"/>
      <w:lvlText w:val="%6."/>
      <w:lvlJc w:val="left"/>
      <w:pPr>
        <w:tabs>
          <w:tab w:val="num" w:pos="4320"/>
        </w:tabs>
        <w:ind w:left="4320" w:hanging="360"/>
      </w:pPr>
    </w:lvl>
    <w:lvl w:ilvl="6" w:tplc="5A8AE354">
      <w:start w:val="1"/>
      <w:numFmt w:val="decimal"/>
      <w:lvlText w:val="%7."/>
      <w:lvlJc w:val="left"/>
      <w:pPr>
        <w:tabs>
          <w:tab w:val="num" w:pos="5040"/>
        </w:tabs>
        <w:ind w:left="5040" w:hanging="360"/>
      </w:pPr>
    </w:lvl>
    <w:lvl w:ilvl="7" w:tplc="C28CEEE6">
      <w:start w:val="1"/>
      <w:numFmt w:val="decimal"/>
      <w:lvlText w:val="%8."/>
      <w:lvlJc w:val="left"/>
      <w:pPr>
        <w:tabs>
          <w:tab w:val="num" w:pos="5760"/>
        </w:tabs>
        <w:ind w:left="5760" w:hanging="360"/>
      </w:pPr>
    </w:lvl>
    <w:lvl w:ilvl="8" w:tplc="A71C7EB4">
      <w:start w:val="1"/>
      <w:numFmt w:val="decimal"/>
      <w:lvlText w:val="%9."/>
      <w:lvlJc w:val="left"/>
      <w:pPr>
        <w:tabs>
          <w:tab w:val="num" w:pos="6480"/>
        </w:tabs>
        <w:ind w:left="6480" w:hanging="360"/>
      </w:pPr>
    </w:lvl>
  </w:abstractNum>
  <w:abstractNum w:abstractNumId="121" w15:restartNumberingAfterBreak="0">
    <w:nsid w:val="67364764"/>
    <w:multiLevelType w:val="hybridMultilevel"/>
    <w:tmpl w:val="02561636"/>
    <w:lvl w:ilvl="0" w:tplc="04190001">
      <w:start w:val="1"/>
      <w:numFmt w:val="bullet"/>
      <w:lvlText w:val=""/>
      <w:lvlJc w:val="left"/>
      <w:pPr>
        <w:ind w:left="816" w:hanging="360"/>
      </w:pPr>
      <w:rPr>
        <w:rFonts w:ascii="Symbol" w:hAnsi="Symbol" w:hint="default"/>
      </w:rPr>
    </w:lvl>
    <w:lvl w:ilvl="1" w:tplc="04090003" w:tentative="1">
      <w:start w:val="1"/>
      <w:numFmt w:val="bullet"/>
      <w:lvlText w:val="o"/>
      <w:lvlJc w:val="left"/>
      <w:pPr>
        <w:ind w:left="1536" w:hanging="360"/>
      </w:pPr>
      <w:rPr>
        <w:rFonts w:ascii="Courier New" w:hAnsi="Courier New" w:cs="Courier New" w:hint="default"/>
      </w:rPr>
    </w:lvl>
    <w:lvl w:ilvl="2" w:tplc="04090005" w:tentative="1">
      <w:start w:val="1"/>
      <w:numFmt w:val="bullet"/>
      <w:lvlText w:val=""/>
      <w:lvlJc w:val="left"/>
      <w:pPr>
        <w:ind w:left="2256" w:hanging="360"/>
      </w:pPr>
      <w:rPr>
        <w:rFonts w:ascii="Wingdings" w:hAnsi="Wingdings" w:hint="default"/>
      </w:rPr>
    </w:lvl>
    <w:lvl w:ilvl="3" w:tplc="04090001" w:tentative="1">
      <w:start w:val="1"/>
      <w:numFmt w:val="bullet"/>
      <w:lvlText w:val=""/>
      <w:lvlJc w:val="left"/>
      <w:pPr>
        <w:ind w:left="2976" w:hanging="360"/>
      </w:pPr>
      <w:rPr>
        <w:rFonts w:ascii="Symbol" w:hAnsi="Symbol" w:hint="default"/>
      </w:rPr>
    </w:lvl>
    <w:lvl w:ilvl="4" w:tplc="04090003" w:tentative="1">
      <w:start w:val="1"/>
      <w:numFmt w:val="bullet"/>
      <w:lvlText w:val="o"/>
      <w:lvlJc w:val="left"/>
      <w:pPr>
        <w:ind w:left="3696" w:hanging="360"/>
      </w:pPr>
      <w:rPr>
        <w:rFonts w:ascii="Courier New" w:hAnsi="Courier New" w:cs="Courier New" w:hint="default"/>
      </w:rPr>
    </w:lvl>
    <w:lvl w:ilvl="5" w:tplc="04090005" w:tentative="1">
      <w:start w:val="1"/>
      <w:numFmt w:val="bullet"/>
      <w:lvlText w:val=""/>
      <w:lvlJc w:val="left"/>
      <w:pPr>
        <w:ind w:left="4416" w:hanging="360"/>
      </w:pPr>
      <w:rPr>
        <w:rFonts w:ascii="Wingdings" w:hAnsi="Wingdings" w:hint="default"/>
      </w:rPr>
    </w:lvl>
    <w:lvl w:ilvl="6" w:tplc="04090001" w:tentative="1">
      <w:start w:val="1"/>
      <w:numFmt w:val="bullet"/>
      <w:lvlText w:val=""/>
      <w:lvlJc w:val="left"/>
      <w:pPr>
        <w:ind w:left="5136" w:hanging="360"/>
      </w:pPr>
      <w:rPr>
        <w:rFonts w:ascii="Symbol" w:hAnsi="Symbol" w:hint="default"/>
      </w:rPr>
    </w:lvl>
    <w:lvl w:ilvl="7" w:tplc="04090003" w:tentative="1">
      <w:start w:val="1"/>
      <w:numFmt w:val="bullet"/>
      <w:lvlText w:val="o"/>
      <w:lvlJc w:val="left"/>
      <w:pPr>
        <w:ind w:left="5856" w:hanging="360"/>
      </w:pPr>
      <w:rPr>
        <w:rFonts w:ascii="Courier New" w:hAnsi="Courier New" w:cs="Courier New" w:hint="default"/>
      </w:rPr>
    </w:lvl>
    <w:lvl w:ilvl="8" w:tplc="04090005" w:tentative="1">
      <w:start w:val="1"/>
      <w:numFmt w:val="bullet"/>
      <w:lvlText w:val=""/>
      <w:lvlJc w:val="left"/>
      <w:pPr>
        <w:ind w:left="6576" w:hanging="360"/>
      </w:pPr>
      <w:rPr>
        <w:rFonts w:ascii="Wingdings" w:hAnsi="Wingdings" w:hint="default"/>
      </w:rPr>
    </w:lvl>
  </w:abstractNum>
  <w:abstractNum w:abstractNumId="122" w15:restartNumberingAfterBreak="0">
    <w:nsid w:val="67D1183A"/>
    <w:multiLevelType w:val="hybridMultilevel"/>
    <w:tmpl w:val="19E85940"/>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23" w15:restartNumberingAfterBreak="0">
    <w:nsid w:val="68596D0C"/>
    <w:multiLevelType w:val="hybridMultilevel"/>
    <w:tmpl w:val="60F06850"/>
    <w:lvl w:ilvl="0" w:tplc="DA92CA8C">
      <w:start w:val="1"/>
      <w:numFmt w:val="bullet"/>
      <w:pStyle w:val="G4"/>
      <w:lvlText w:val=""/>
      <w:lvlJc w:val="left"/>
      <w:pPr>
        <w:ind w:left="1077" w:hanging="360"/>
      </w:pPr>
      <w:rPr>
        <w:rFonts w:ascii="Symbol" w:hAnsi="Symbol" w:hint="default"/>
      </w:rPr>
    </w:lvl>
    <w:lvl w:ilvl="1" w:tplc="F8382B34" w:tentative="1">
      <w:start w:val="1"/>
      <w:numFmt w:val="bullet"/>
      <w:lvlText w:val="o"/>
      <w:lvlJc w:val="left"/>
      <w:pPr>
        <w:ind w:left="1797" w:hanging="360"/>
      </w:pPr>
      <w:rPr>
        <w:rFonts w:ascii="Courier New" w:hAnsi="Courier New" w:cs="Courier New" w:hint="default"/>
      </w:rPr>
    </w:lvl>
    <w:lvl w:ilvl="2" w:tplc="DB225FBE" w:tentative="1">
      <w:start w:val="1"/>
      <w:numFmt w:val="bullet"/>
      <w:lvlText w:val=""/>
      <w:lvlJc w:val="left"/>
      <w:pPr>
        <w:ind w:left="2517" w:hanging="360"/>
      </w:pPr>
      <w:rPr>
        <w:rFonts w:ascii="Wingdings" w:hAnsi="Wingdings" w:hint="default"/>
      </w:rPr>
    </w:lvl>
    <w:lvl w:ilvl="3" w:tplc="76F65296" w:tentative="1">
      <w:start w:val="1"/>
      <w:numFmt w:val="bullet"/>
      <w:lvlText w:val=""/>
      <w:lvlJc w:val="left"/>
      <w:pPr>
        <w:ind w:left="3237" w:hanging="360"/>
      </w:pPr>
      <w:rPr>
        <w:rFonts w:ascii="Symbol" w:hAnsi="Symbol" w:hint="default"/>
      </w:rPr>
    </w:lvl>
    <w:lvl w:ilvl="4" w:tplc="D5603B06" w:tentative="1">
      <w:start w:val="1"/>
      <w:numFmt w:val="bullet"/>
      <w:lvlText w:val="o"/>
      <w:lvlJc w:val="left"/>
      <w:pPr>
        <w:ind w:left="3957" w:hanging="360"/>
      </w:pPr>
      <w:rPr>
        <w:rFonts w:ascii="Courier New" w:hAnsi="Courier New" w:cs="Courier New" w:hint="default"/>
      </w:rPr>
    </w:lvl>
    <w:lvl w:ilvl="5" w:tplc="A4E6A36E" w:tentative="1">
      <w:start w:val="1"/>
      <w:numFmt w:val="bullet"/>
      <w:lvlText w:val=""/>
      <w:lvlJc w:val="left"/>
      <w:pPr>
        <w:ind w:left="4677" w:hanging="360"/>
      </w:pPr>
      <w:rPr>
        <w:rFonts w:ascii="Wingdings" w:hAnsi="Wingdings" w:hint="default"/>
      </w:rPr>
    </w:lvl>
    <w:lvl w:ilvl="6" w:tplc="2C2AC22A" w:tentative="1">
      <w:start w:val="1"/>
      <w:numFmt w:val="bullet"/>
      <w:lvlText w:val=""/>
      <w:lvlJc w:val="left"/>
      <w:pPr>
        <w:ind w:left="5397" w:hanging="360"/>
      </w:pPr>
      <w:rPr>
        <w:rFonts w:ascii="Symbol" w:hAnsi="Symbol" w:hint="default"/>
      </w:rPr>
    </w:lvl>
    <w:lvl w:ilvl="7" w:tplc="5A9462F8" w:tentative="1">
      <w:start w:val="1"/>
      <w:numFmt w:val="bullet"/>
      <w:lvlText w:val="o"/>
      <w:lvlJc w:val="left"/>
      <w:pPr>
        <w:ind w:left="6117" w:hanging="360"/>
      </w:pPr>
      <w:rPr>
        <w:rFonts w:ascii="Courier New" w:hAnsi="Courier New" w:cs="Courier New" w:hint="default"/>
      </w:rPr>
    </w:lvl>
    <w:lvl w:ilvl="8" w:tplc="42E021C2" w:tentative="1">
      <w:start w:val="1"/>
      <w:numFmt w:val="bullet"/>
      <w:lvlText w:val=""/>
      <w:lvlJc w:val="left"/>
      <w:pPr>
        <w:ind w:left="6837" w:hanging="360"/>
      </w:pPr>
      <w:rPr>
        <w:rFonts w:ascii="Wingdings" w:hAnsi="Wingdings" w:hint="default"/>
      </w:rPr>
    </w:lvl>
  </w:abstractNum>
  <w:abstractNum w:abstractNumId="124" w15:restartNumberingAfterBreak="0">
    <w:nsid w:val="6C001C72"/>
    <w:multiLevelType w:val="hybridMultilevel"/>
    <w:tmpl w:val="D79ACDEA"/>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25" w15:restartNumberingAfterBreak="0">
    <w:nsid w:val="6DF1063E"/>
    <w:multiLevelType w:val="hybridMultilevel"/>
    <w:tmpl w:val="6910F9E4"/>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26" w15:restartNumberingAfterBreak="0">
    <w:nsid w:val="6F444223"/>
    <w:multiLevelType w:val="hybridMultilevel"/>
    <w:tmpl w:val="06B2265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7" w15:restartNumberingAfterBreak="0">
    <w:nsid w:val="6F804649"/>
    <w:multiLevelType w:val="hybridMultilevel"/>
    <w:tmpl w:val="37A40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70A9570E"/>
    <w:multiLevelType w:val="hybridMultilevel"/>
    <w:tmpl w:val="F5ECF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726E306F"/>
    <w:multiLevelType w:val="hybridMultilevel"/>
    <w:tmpl w:val="E12291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0" w15:restartNumberingAfterBreak="0">
    <w:nsid w:val="73096842"/>
    <w:multiLevelType w:val="hybridMultilevel"/>
    <w:tmpl w:val="0816A4FE"/>
    <w:lvl w:ilvl="0" w:tplc="04190013">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1" w15:restartNumberingAfterBreak="0">
    <w:nsid w:val="75F80AE8"/>
    <w:multiLevelType w:val="hybridMultilevel"/>
    <w:tmpl w:val="10E46860"/>
    <w:lvl w:ilvl="0" w:tplc="041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762718D5"/>
    <w:multiLevelType w:val="hybridMultilevel"/>
    <w:tmpl w:val="85DA8CEE"/>
    <w:lvl w:ilvl="0" w:tplc="A87AF6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3" w15:restartNumberingAfterBreak="0">
    <w:nsid w:val="7A33514F"/>
    <w:multiLevelType w:val="hybridMultilevel"/>
    <w:tmpl w:val="11AA0B5E"/>
    <w:lvl w:ilvl="0" w:tplc="5E60DD26">
      <w:start w:val="1"/>
      <w:numFmt w:val="bullet"/>
      <w:lvlText w:val=""/>
      <w:lvlJc w:val="left"/>
      <w:pPr>
        <w:ind w:left="753" w:hanging="360"/>
      </w:pPr>
      <w:rPr>
        <w:rFonts w:ascii="Symbol" w:hAnsi="Symbol" w:hint="default"/>
      </w:rPr>
    </w:lvl>
    <w:lvl w:ilvl="1" w:tplc="9D52F2C2" w:tentative="1">
      <w:start w:val="1"/>
      <w:numFmt w:val="bullet"/>
      <w:lvlText w:val="o"/>
      <w:lvlJc w:val="left"/>
      <w:pPr>
        <w:ind w:left="1473" w:hanging="360"/>
      </w:pPr>
      <w:rPr>
        <w:rFonts w:ascii="Courier New" w:hAnsi="Courier New" w:cs="Courier New" w:hint="default"/>
      </w:rPr>
    </w:lvl>
    <w:lvl w:ilvl="2" w:tplc="9028D4D0" w:tentative="1">
      <w:start w:val="1"/>
      <w:numFmt w:val="bullet"/>
      <w:lvlText w:val=""/>
      <w:lvlJc w:val="left"/>
      <w:pPr>
        <w:ind w:left="2193" w:hanging="360"/>
      </w:pPr>
      <w:rPr>
        <w:rFonts w:ascii="Wingdings" w:hAnsi="Wingdings" w:hint="default"/>
      </w:rPr>
    </w:lvl>
    <w:lvl w:ilvl="3" w:tplc="AF862F34" w:tentative="1">
      <w:start w:val="1"/>
      <w:numFmt w:val="bullet"/>
      <w:lvlText w:val=""/>
      <w:lvlJc w:val="left"/>
      <w:pPr>
        <w:ind w:left="2913" w:hanging="360"/>
      </w:pPr>
      <w:rPr>
        <w:rFonts w:ascii="Symbol" w:hAnsi="Symbol" w:hint="default"/>
      </w:rPr>
    </w:lvl>
    <w:lvl w:ilvl="4" w:tplc="54EE90F6" w:tentative="1">
      <w:start w:val="1"/>
      <w:numFmt w:val="bullet"/>
      <w:lvlText w:val="o"/>
      <w:lvlJc w:val="left"/>
      <w:pPr>
        <w:ind w:left="3633" w:hanging="360"/>
      </w:pPr>
      <w:rPr>
        <w:rFonts w:ascii="Courier New" w:hAnsi="Courier New" w:cs="Courier New" w:hint="default"/>
      </w:rPr>
    </w:lvl>
    <w:lvl w:ilvl="5" w:tplc="D7C2E356" w:tentative="1">
      <w:start w:val="1"/>
      <w:numFmt w:val="bullet"/>
      <w:lvlText w:val=""/>
      <w:lvlJc w:val="left"/>
      <w:pPr>
        <w:ind w:left="4353" w:hanging="360"/>
      </w:pPr>
      <w:rPr>
        <w:rFonts w:ascii="Wingdings" w:hAnsi="Wingdings" w:hint="default"/>
      </w:rPr>
    </w:lvl>
    <w:lvl w:ilvl="6" w:tplc="FD8C7668" w:tentative="1">
      <w:start w:val="1"/>
      <w:numFmt w:val="bullet"/>
      <w:lvlText w:val=""/>
      <w:lvlJc w:val="left"/>
      <w:pPr>
        <w:ind w:left="5073" w:hanging="360"/>
      </w:pPr>
      <w:rPr>
        <w:rFonts w:ascii="Symbol" w:hAnsi="Symbol" w:hint="default"/>
      </w:rPr>
    </w:lvl>
    <w:lvl w:ilvl="7" w:tplc="0F385106" w:tentative="1">
      <w:start w:val="1"/>
      <w:numFmt w:val="bullet"/>
      <w:lvlText w:val="o"/>
      <w:lvlJc w:val="left"/>
      <w:pPr>
        <w:ind w:left="5793" w:hanging="360"/>
      </w:pPr>
      <w:rPr>
        <w:rFonts w:ascii="Courier New" w:hAnsi="Courier New" w:cs="Courier New" w:hint="default"/>
      </w:rPr>
    </w:lvl>
    <w:lvl w:ilvl="8" w:tplc="D2B88432" w:tentative="1">
      <w:start w:val="1"/>
      <w:numFmt w:val="bullet"/>
      <w:lvlText w:val=""/>
      <w:lvlJc w:val="left"/>
      <w:pPr>
        <w:ind w:left="6513" w:hanging="360"/>
      </w:pPr>
      <w:rPr>
        <w:rFonts w:ascii="Wingdings" w:hAnsi="Wingdings" w:hint="default"/>
      </w:rPr>
    </w:lvl>
  </w:abstractNum>
  <w:abstractNum w:abstractNumId="134" w15:restartNumberingAfterBreak="0">
    <w:nsid w:val="7A5E3E2B"/>
    <w:multiLevelType w:val="hybridMultilevel"/>
    <w:tmpl w:val="440016C6"/>
    <w:lvl w:ilvl="0" w:tplc="95846D4E">
      <w:start w:val="1"/>
      <w:numFmt w:val="bullet"/>
      <w:pStyle w:val="G40"/>
      <w:lvlText w:val=""/>
      <w:lvlJc w:val="left"/>
      <w:pPr>
        <w:ind w:left="1077" w:hanging="360"/>
      </w:pPr>
      <w:rPr>
        <w:rFonts w:ascii="Symbol" w:hAnsi="Symbol" w:hint="default"/>
        <w:sz w:val="12"/>
      </w:rPr>
    </w:lvl>
    <w:lvl w:ilvl="1" w:tplc="AAD4189C" w:tentative="1">
      <w:start w:val="1"/>
      <w:numFmt w:val="bullet"/>
      <w:lvlText w:val="o"/>
      <w:lvlJc w:val="left"/>
      <w:pPr>
        <w:ind w:left="1797" w:hanging="360"/>
      </w:pPr>
      <w:rPr>
        <w:rFonts w:ascii="Courier New" w:hAnsi="Courier New" w:cs="Courier New" w:hint="default"/>
      </w:rPr>
    </w:lvl>
    <w:lvl w:ilvl="2" w:tplc="7ED8BC66" w:tentative="1">
      <w:start w:val="1"/>
      <w:numFmt w:val="bullet"/>
      <w:lvlText w:val=""/>
      <w:lvlJc w:val="left"/>
      <w:pPr>
        <w:ind w:left="2517" w:hanging="360"/>
      </w:pPr>
      <w:rPr>
        <w:rFonts w:ascii="Wingdings" w:hAnsi="Wingdings" w:hint="default"/>
      </w:rPr>
    </w:lvl>
    <w:lvl w:ilvl="3" w:tplc="33B64DD2" w:tentative="1">
      <w:start w:val="1"/>
      <w:numFmt w:val="bullet"/>
      <w:lvlText w:val=""/>
      <w:lvlJc w:val="left"/>
      <w:pPr>
        <w:ind w:left="3237" w:hanging="360"/>
      </w:pPr>
      <w:rPr>
        <w:rFonts w:ascii="Symbol" w:hAnsi="Symbol" w:hint="default"/>
      </w:rPr>
    </w:lvl>
    <w:lvl w:ilvl="4" w:tplc="DC44B428" w:tentative="1">
      <w:start w:val="1"/>
      <w:numFmt w:val="bullet"/>
      <w:lvlText w:val="o"/>
      <w:lvlJc w:val="left"/>
      <w:pPr>
        <w:ind w:left="3957" w:hanging="360"/>
      </w:pPr>
      <w:rPr>
        <w:rFonts w:ascii="Courier New" w:hAnsi="Courier New" w:cs="Courier New" w:hint="default"/>
      </w:rPr>
    </w:lvl>
    <w:lvl w:ilvl="5" w:tplc="0300842E" w:tentative="1">
      <w:start w:val="1"/>
      <w:numFmt w:val="bullet"/>
      <w:lvlText w:val=""/>
      <w:lvlJc w:val="left"/>
      <w:pPr>
        <w:ind w:left="4677" w:hanging="360"/>
      </w:pPr>
      <w:rPr>
        <w:rFonts w:ascii="Wingdings" w:hAnsi="Wingdings" w:hint="default"/>
      </w:rPr>
    </w:lvl>
    <w:lvl w:ilvl="6" w:tplc="57806612" w:tentative="1">
      <w:start w:val="1"/>
      <w:numFmt w:val="bullet"/>
      <w:lvlText w:val=""/>
      <w:lvlJc w:val="left"/>
      <w:pPr>
        <w:ind w:left="5397" w:hanging="360"/>
      </w:pPr>
      <w:rPr>
        <w:rFonts w:ascii="Symbol" w:hAnsi="Symbol" w:hint="default"/>
      </w:rPr>
    </w:lvl>
    <w:lvl w:ilvl="7" w:tplc="188E7E34" w:tentative="1">
      <w:start w:val="1"/>
      <w:numFmt w:val="bullet"/>
      <w:lvlText w:val="o"/>
      <w:lvlJc w:val="left"/>
      <w:pPr>
        <w:ind w:left="6117" w:hanging="360"/>
      </w:pPr>
      <w:rPr>
        <w:rFonts w:ascii="Courier New" w:hAnsi="Courier New" w:cs="Courier New" w:hint="default"/>
      </w:rPr>
    </w:lvl>
    <w:lvl w:ilvl="8" w:tplc="2B8E4F7A" w:tentative="1">
      <w:start w:val="1"/>
      <w:numFmt w:val="bullet"/>
      <w:lvlText w:val=""/>
      <w:lvlJc w:val="left"/>
      <w:pPr>
        <w:ind w:left="6837" w:hanging="360"/>
      </w:pPr>
      <w:rPr>
        <w:rFonts w:ascii="Wingdings" w:hAnsi="Wingdings" w:hint="default"/>
      </w:rPr>
    </w:lvl>
  </w:abstractNum>
  <w:abstractNum w:abstractNumId="135" w15:restartNumberingAfterBreak="0">
    <w:nsid w:val="7A8E7126"/>
    <w:multiLevelType w:val="multilevel"/>
    <w:tmpl w:val="417A49CE"/>
    <w:lvl w:ilvl="0">
      <w:start w:val="6"/>
      <w:numFmt w:val="decimal"/>
      <w:lvlText w:val="%1."/>
      <w:lvlJc w:val="left"/>
      <w:pPr>
        <w:tabs>
          <w:tab w:val="num" w:pos="360"/>
        </w:tabs>
        <w:ind w:left="360" w:hanging="360"/>
      </w:pPr>
      <w:rPr>
        <w:rFonts w:hint="default"/>
        <w:i w:val="0"/>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136" w15:restartNumberingAfterBreak="0">
    <w:nsid w:val="7AEB6AAD"/>
    <w:multiLevelType w:val="hybridMultilevel"/>
    <w:tmpl w:val="5E3446B8"/>
    <w:lvl w:ilvl="0" w:tplc="8A5E9808">
      <w:start w:val="1"/>
      <w:numFmt w:val="decimal"/>
      <w:lvlText w:val="%1)"/>
      <w:lvlJc w:val="left"/>
      <w:pPr>
        <w:ind w:left="39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15:restartNumberingAfterBreak="0">
    <w:nsid w:val="7C604B21"/>
    <w:multiLevelType w:val="hybridMultilevel"/>
    <w:tmpl w:val="E12291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8" w15:restartNumberingAfterBreak="0">
    <w:nsid w:val="7CED5195"/>
    <w:multiLevelType w:val="hybridMultilevel"/>
    <w:tmpl w:val="FF26171A"/>
    <w:lvl w:ilvl="0" w:tplc="FAFC2108">
      <w:start w:val="1"/>
      <w:numFmt w:val="bullet"/>
      <w:lvlText w:val=""/>
      <w:lvlJc w:val="left"/>
      <w:pPr>
        <w:ind w:left="753" w:hanging="360"/>
      </w:pPr>
      <w:rPr>
        <w:rFonts w:ascii="Symbol" w:hAnsi="Symbol" w:hint="default"/>
      </w:rPr>
    </w:lvl>
    <w:lvl w:ilvl="1" w:tplc="A8B4B10E" w:tentative="1">
      <w:start w:val="1"/>
      <w:numFmt w:val="bullet"/>
      <w:lvlText w:val="o"/>
      <w:lvlJc w:val="left"/>
      <w:pPr>
        <w:ind w:left="1473" w:hanging="360"/>
      </w:pPr>
      <w:rPr>
        <w:rFonts w:ascii="Courier New" w:hAnsi="Courier New" w:cs="Courier New" w:hint="default"/>
      </w:rPr>
    </w:lvl>
    <w:lvl w:ilvl="2" w:tplc="ED36ADE8" w:tentative="1">
      <w:start w:val="1"/>
      <w:numFmt w:val="bullet"/>
      <w:lvlText w:val=""/>
      <w:lvlJc w:val="left"/>
      <w:pPr>
        <w:ind w:left="2193" w:hanging="360"/>
      </w:pPr>
      <w:rPr>
        <w:rFonts w:ascii="Wingdings" w:hAnsi="Wingdings" w:hint="default"/>
      </w:rPr>
    </w:lvl>
    <w:lvl w:ilvl="3" w:tplc="43B0487E" w:tentative="1">
      <w:start w:val="1"/>
      <w:numFmt w:val="bullet"/>
      <w:lvlText w:val=""/>
      <w:lvlJc w:val="left"/>
      <w:pPr>
        <w:ind w:left="2913" w:hanging="360"/>
      </w:pPr>
      <w:rPr>
        <w:rFonts w:ascii="Symbol" w:hAnsi="Symbol" w:hint="default"/>
      </w:rPr>
    </w:lvl>
    <w:lvl w:ilvl="4" w:tplc="82D6B9DE" w:tentative="1">
      <w:start w:val="1"/>
      <w:numFmt w:val="bullet"/>
      <w:lvlText w:val="o"/>
      <w:lvlJc w:val="left"/>
      <w:pPr>
        <w:ind w:left="3633" w:hanging="360"/>
      </w:pPr>
      <w:rPr>
        <w:rFonts w:ascii="Courier New" w:hAnsi="Courier New" w:cs="Courier New" w:hint="default"/>
      </w:rPr>
    </w:lvl>
    <w:lvl w:ilvl="5" w:tplc="03E2503E" w:tentative="1">
      <w:start w:val="1"/>
      <w:numFmt w:val="bullet"/>
      <w:lvlText w:val=""/>
      <w:lvlJc w:val="left"/>
      <w:pPr>
        <w:ind w:left="4353" w:hanging="360"/>
      </w:pPr>
      <w:rPr>
        <w:rFonts w:ascii="Wingdings" w:hAnsi="Wingdings" w:hint="default"/>
      </w:rPr>
    </w:lvl>
    <w:lvl w:ilvl="6" w:tplc="B9BE4D26" w:tentative="1">
      <w:start w:val="1"/>
      <w:numFmt w:val="bullet"/>
      <w:lvlText w:val=""/>
      <w:lvlJc w:val="left"/>
      <w:pPr>
        <w:ind w:left="5073" w:hanging="360"/>
      </w:pPr>
      <w:rPr>
        <w:rFonts w:ascii="Symbol" w:hAnsi="Symbol" w:hint="default"/>
      </w:rPr>
    </w:lvl>
    <w:lvl w:ilvl="7" w:tplc="3B2ED898" w:tentative="1">
      <w:start w:val="1"/>
      <w:numFmt w:val="bullet"/>
      <w:lvlText w:val="o"/>
      <w:lvlJc w:val="left"/>
      <w:pPr>
        <w:ind w:left="5793" w:hanging="360"/>
      </w:pPr>
      <w:rPr>
        <w:rFonts w:ascii="Courier New" w:hAnsi="Courier New" w:cs="Courier New" w:hint="default"/>
      </w:rPr>
    </w:lvl>
    <w:lvl w:ilvl="8" w:tplc="EF44BAE6" w:tentative="1">
      <w:start w:val="1"/>
      <w:numFmt w:val="bullet"/>
      <w:lvlText w:val=""/>
      <w:lvlJc w:val="left"/>
      <w:pPr>
        <w:ind w:left="6513" w:hanging="360"/>
      </w:pPr>
      <w:rPr>
        <w:rFonts w:ascii="Wingdings" w:hAnsi="Wingdings" w:hint="default"/>
      </w:rPr>
    </w:lvl>
  </w:abstractNum>
  <w:abstractNum w:abstractNumId="139" w15:restartNumberingAfterBreak="0">
    <w:nsid w:val="7DAA472D"/>
    <w:multiLevelType w:val="hybridMultilevel"/>
    <w:tmpl w:val="FDA8B9D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0" w15:restartNumberingAfterBreak="0">
    <w:nsid w:val="7F430E75"/>
    <w:multiLevelType w:val="hybridMultilevel"/>
    <w:tmpl w:val="E90AE95A"/>
    <w:lvl w:ilvl="0" w:tplc="FF389AE8">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7F507E2A"/>
    <w:multiLevelType w:val="hybridMultilevel"/>
    <w:tmpl w:val="A4E4334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4"/>
  </w:num>
  <w:num w:numId="2">
    <w:abstractNumId w:val="83"/>
  </w:num>
  <w:num w:numId="3">
    <w:abstractNumId w:val="64"/>
  </w:num>
  <w:num w:numId="4">
    <w:abstractNumId w:val="42"/>
  </w:num>
  <w:num w:numId="5">
    <w:abstractNumId w:val="108"/>
  </w:num>
  <w:num w:numId="6">
    <w:abstractNumId w:val="28"/>
  </w:num>
  <w:num w:numId="7">
    <w:abstractNumId w:val="114"/>
  </w:num>
  <w:num w:numId="8">
    <w:abstractNumId w:val="123"/>
  </w:num>
  <w:num w:numId="9">
    <w:abstractNumId w:val="134"/>
  </w:num>
  <w:num w:numId="10">
    <w:abstractNumId w:val="44"/>
  </w:num>
  <w:num w:numId="11">
    <w:abstractNumId w:val="33"/>
  </w:num>
  <w:num w:numId="12">
    <w:abstractNumId w:val="96"/>
  </w:num>
  <w:num w:numId="13">
    <w:abstractNumId w:val="8"/>
  </w:num>
  <w:num w:numId="14">
    <w:abstractNumId w:val="7"/>
  </w:num>
  <w:num w:numId="15">
    <w:abstractNumId w:val="6"/>
  </w:num>
  <w:num w:numId="16">
    <w:abstractNumId w:val="13"/>
  </w:num>
  <w:num w:numId="17">
    <w:abstractNumId w:val="49"/>
  </w:num>
  <w:num w:numId="18">
    <w:abstractNumId w:val="13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106"/>
  </w:num>
  <w:num w:numId="22">
    <w:abstractNumId w:val="133"/>
  </w:num>
  <w:num w:numId="23">
    <w:abstractNumId w:val="138"/>
  </w:num>
  <w:num w:numId="24">
    <w:abstractNumId w:val="17"/>
  </w:num>
  <w:num w:numId="25">
    <w:abstractNumId w:val="95"/>
  </w:num>
  <w:num w:numId="26">
    <w:abstractNumId w:val="26"/>
  </w:num>
  <w:num w:numId="27">
    <w:abstractNumId w:val="11"/>
  </w:num>
  <w:num w:numId="28">
    <w:abstractNumId w:val="105"/>
  </w:num>
  <w:num w:numId="29">
    <w:abstractNumId w:val="14"/>
  </w:num>
  <w:num w:numId="30">
    <w:abstractNumId w:val="65"/>
  </w:num>
  <w:num w:numId="31">
    <w:abstractNumId w:val="119"/>
  </w:num>
  <w:num w:numId="32">
    <w:abstractNumId w:val="0"/>
  </w:num>
  <w:num w:numId="33">
    <w:abstractNumId w:val="91"/>
  </w:num>
  <w:num w:numId="34">
    <w:abstractNumId w:val="8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num>
  <w:num w:numId="36">
    <w:abstractNumId w:val="39"/>
  </w:num>
  <w:num w:numId="37">
    <w:abstractNumId w:val="82"/>
  </w:num>
  <w:num w:numId="38">
    <w:abstractNumId w:val="55"/>
  </w:num>
  <w:num w:numId="39">
    <w:abstractNumId w:val="118"/>
  </w:num>
  <w:num w:numId="40">
    <w:abstractNumId w:val="116"/>
  </w:num>
  <w:num w:numId="4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num>
  <w:num w:numId="45">
    <w:abstractNumId w:val="9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num>
  <w:num w:numId="53">
    <w:abstractNumId w:val="62"/>
  </w:num>
  <w:num w:numId="54">
    <w:abstractNumId w:val="4"/>
  </w:num>
  <w:num w:numId="55">
    <w:abstractNumId w:val="48"/>
  </w:num>
  <w:num w:numId="56">
    <w:abstractNumId w:val="53"/>
  </w:num>
  <w:num w:numId="57">
    <w:abstractNumId w:val="15"/>
  </w:num>
  <w:num w:numId="58">
    <w:abstractNumId w:val="29"/>
  </w:num>
  <w:num w:numId="59">
    <w:abstractNumId w:val="67"/>
  </w:num>
  <w:num w:numId="60">
    <w:abstractNumId w:val="23"/>
  </w:num>
  <w:num w:numId="61">
    <w:abstractNumId w:val="71"/>
  </w:num>
  <w:num w:numId="62">
    <w:abstractNumId w:val="61"/>
  </w:num>
  <w:num w:numId="63">
    <w:abstractNumId w:val="69"/>
  </w:num>
  <w:num w:numId="64">
    <w:abstractNumId w:val="50"/>
  </w:num>
  <w:num w:numId="65">
    <w:abstractNumId w:val="128"/>
  </w:num>
  <w:num w:numId="66">
    <w:abstractNumId w:val="132"/>
  </w:num>
  <w:num w:numId="67">
    <w:abstractNumId w:val="98"/>
  </w:num>
  <w:num w:numId="68">
    <w:abstractNumId w:val="113"/>
  </w:num>
  <w:num w:numId="69">
    <w:abstractNumId w:val="19"/>
  </w:num>
  <w:num w:numId="70">
    <w:abstractNumId w:val="30"/>
  </w:num>
  <w:num w:numId="71">
    <w:abstractNumId w:val="92"/>
  </w:num>
  <w:num w:numId="72">
    <w:abstractNumId w:val="84"/>
  </w:num>
  <w:num w:numId="73">
    <w:abstractNumId w:val="1"/>
  </w:num>
  <w:num w:numId="74">
    <w:abstractNumId w:val="94"/>
  </w:num>
  <w:num w:numId="75">
    <w:abstractNumId w:val="112"/>
  </w:num>
  <w:num w:numId="76">
    <w:abstractNumId w:val="87"/>
  </w:num>
  <w:num w:numId="77">
    <w:abstractNumId w:val="100"/>
  </w:num>
  <w:num w:numId="78">
    <w:abstractNumId w:val="110"/>
  </w:num>
  <w:num w:numId="79">
    <w:abstractNumId w:val="140"/>
  </w:num>
  <w:num w:numId="80">
    <w:abstractNumId w:val="47"/>
  </w:num>
  <w:num w:numId="81">
    <w:abstractNumId w:val="109"/>
  </w:num>
  <w:num w:numId="82">
    <w:abstractNumId w:val="16"/>
  </w:num>
  <w:num w:numId="83">
    <w:abstractNumId w:val="60"/>
  </w:num>
  <w:num w:numId="84">
    <w:abstractNumId w:val="70"/>
  </w:num>
  <w:num w:numId="85">
    <w:abstractNumId w:val="66"/>
  </w:num>
  <w:num w:numId="86">
    <w:abstractNumId w:val="56"/>
  </w:num>
  <w:num w:numId="87">
    <w:abstractNumId w:val="38"/>
  </w:num>
  <w:num w:numId="88">
    <w:abstractNumId w:val="86"/>
  </w:num>
  <w:num w:numId="89">
    <w:abstractNumId w:val="51"/>
  </w:num>
  <w:num w:numId="90">
    <w:abstractNumId w:val="101"/>
  </w:num>
  <w:num w:numId="91">
    <w:abstractNumId w:val="93"/>
  </w:num>
  <w:num w:numId="92">
    <w:abstractNumId w:val="54"/>
  </w:num>
  <w:num w:numId="93">
    <w:abstractNumId w:val="129"/>
  </w:num>
  <w:num w:numId="94">
    <w:abstractNumId w:val="121"/>
  </w:num>
  <w:num w:numId="95">
    <w:abstractNumId w:val="80"/>
  </w:num>
  <w:num w:numId="96">
    <w:abstractNumId w:val="31"/>
  </w:num>
  <w:num w:numId="97">
    <w:abstractNumId w:val="43"/>
  </w:num>
  <w:num w:numId="98">
    <w:abstractNumId w:val="131"/>
  </w:num>
  <w:num w:numId="99">
    <w:abstractNumId w:val="127"/>
  </w:num>
  <w:num w:numId="100">
    <w:abstractNumId w:val="79"/>
  </w:num>
  <w:num w:numId="101">
    <w:abstractNumId w:val="1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88"/>
  </w:num>
  <w:num w:numId="103">
    <w:abstractNumId w:val="78"/>
  </w:num>
  <w:num w:numId="104">
    <w:abstractNumId w:val="59"/>
  </w:num>
  <w:num w:numId="105">
    <w:abstractNumId w:val="9"/>
  </w:num>
  <w:num w:numId="106">
    <w:abstractNumId w:val="130"/>
  </w:num>
  <w:num w:numId="107">
    <w:abstractNumId w:val="136"/>
  </w:num>
  <w:num w:numId="108">
    <w:abstractNumId w:val="32"/>
  </w:num>
  <w:num w:numId="109">
    <w:abstractNumId w:val="58"/>
  </w:num>
  <w:num w:numId="11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85"/>
  </w:num>
  <w:num w:numId="112">
    <w:abstractNumId w:val="41"/>
  </w:num>
  <w:num w:numId="113">
    <w:abstractNumId w:val="76"/>
  </w:num>
  <w:num w:numId="114">
    <w:abstractNumId w:val="111"/>
  </w:num>
  <w:num w:numId="115">
    <w:abstractNumId w:val="107"/>
  </w:num>
  <w:num w:numId="116">
    <w:abstractNumId w:val="45"/>
  </w:num>
  <w:num w:numId="117">
    <w:abstractNumId w:val="27"/>
  </w:num>
  <w:num w:numId="118">
    <w:abstractNumId w:val="40"/>
  </w:num>
  <w:num w:numId="11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3"/>
  </w:num>
  <w:num w:numId="121">
    <w:abstractNumId w:val="125"/>
  </w:num>
  <w:num w:numId="12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03"/>
  </w:num>
  <w:num w:numId="12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0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22"/>
  </w:num>
  <w:num w:numId="127">
    <w:abstractNumId w:val="124"/>
  </w:num>
  <w:num w:numId="128">
    <w:abstractNumId w:val="36"/>
  </w:num>
  <w:num w:numId="129">
    <w:abstractNumId w:val="126"/>
  </w:num>
  <w:num w:numId="130">
    <w:abstractNumId w:val="141"/>
  </w:num>
  <w:num w:numId="131">
    <w:abstractNumId w:val="2"/>
  </w:num>
  <w:num w:numId="132">
    <w:abstractNumId w:val="72"/>
  </w:num>
  <w:num w:numId="133">
    <w:abstractNumId w:val="63"/>
  </w:num>
  <w:num w:numId="134">
    <w:abstractNumId w:val="5"/>
  </w:num>
  <w:num w:numId="135">
    <w:abstractNumId w:val="81"/>
  </w:num>
  <w:num w:numId="136">
    <w:abstractNumId w:val="97"/>
  </w:num>
  <w:num w:numId="137">
    <w:abstractNumId w:val="117"/>
  </w:num>
  <w:num w:numId="138">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74"/>
  </w:num>
  <w:num w:numId="140">
    <w:abstractNumId w:val="37"/>
  </w:num>
  <w:num w:numId="141">
    <w:abstractNumId w:val="21"/>
  </w:num>
  <w:num w:numId="142">
    <w:abstractNumId w:val="52"/>
  </w:num>
  <w:num w:numId="143">
    <w:abstractNumId w:val="137"/>
  </w:num>
  <w:num w:numId="144">
    <w:abstractNumId w:val="12"/>
  </w:num>
  <w:num w:numId="145">
    <w:abstractNumId w:val="68"/>
  </w:num>
  <w:num w:numId="146">
    <w:abstractNumId w:val="57"/>
  </w:num>
  <w:numIdMacAtCleanup w:val="14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Азамат Абдыкани">
    <w15:presenceInfo w15:providerId="AD" w15:userId="S-1-5-21-745392319-570265219-2520298465-16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hideSpellingErrors/>
  <w:hideGrammaticalErrors/>
  <w:revisionView w:markup="0"/>
  <w:trackRevisions/>
  <w:defaultTabStop w:val="709"/>
  <w:hyphenationZone w:val="141"/>
  <w:drawingGridHorizontalSpacing w:val="100"/>
  <w:displayHorizontalDrawingGridEvery w:val="2"/>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BB1"/>
    <w:rsid w:val="000012B8"/>
    <w:rsid w:val="00002737"/>
    <w:rsid w:val="00002CE0"/>
    <w:rsid w:val="00005155"/>
    <w:rsid w:val="00010DEE"/>
    <w:rsid w:val="000126AF"/>
    <w:rsid w:val="00013AD5"/>
    <w:rsid w:val="000144B3"/>
    <w:rsid w:val="0001521B"/>
    <w:rsid w:val="0001744F"/>
    <w:rsid w:val="000210B0"/>
    <w:rsid w:val="00023425"/>
    <w:rsid w:val="0003220D"/>
    <w:rsid w:val="00035160"/>
    <w:rsid w:val="00035B35"/>
    <w:rsid w:val="000362BF"/>
    <w:rsid w:val="00040124"/>
    <w:rsid w:val="000403CC"/>
    <w:rsid w:val="000415EB"/>
    <w:rsid w:val="00042205"/>
    <w:rsid w:val="000434BE"/>
    <w:rsid w:val="00044F30"/>
    <w:rsid w:val="00047E64"/>
    <w:rsid w:val="000525DC"/>
    <w:rsid w:val="00053F48"/>
    <w:rsid w:val="000568FC"/>
    <w:rsid w:val="000628B8"/>
    <w:rsid w:val="0006307D"/>
    <w:rsid w:val="00064681"/>
    <w:rsid w:val="00065137"/>
    <w:rsid w:val="0007007B"/>
    <w:rsid w:val="00073194"/>
    <w:rsid w:val="000761BF"/>
    <w:rsid w:val="000775AA"/>
    <w:rsid w:val="000821BE"/>
    <w:rsid w:val="00082CC1"/>
    <w:rsid w:val="00083F6F"/>
    <w:rsid w:val="000878FE"/>
    <w:rsid w:val="0009004E"/>
    <w:rsid w:val="000944BA"/>
    <w:rsid w:val="00094B8B"/>
    <w:rsid w:val="000A11FE"/>
    <w:rsid w:val="000A3095"/>
    <w:rsid w:val="000B2003"/>
    <w:rsid w:val="000B5B8F"/>
    <w:rsid w:val="000B6B24"/>
    <w:rsid w:val="000C1CC1"/>
    <w:rsid w:val="000C2EA6"/>
    <w:rsid w:val="000C4303"/>
    <w:rsid w:val="000C4374"/>
    <w:rsid w:val="000C6357"/>
    <w:rsid w:val="000C65EC"/>
    <w:rsid w:val="000D1E35"/>
    <w:rsid w:val="000D288A"/>
    <w:rsid w:val="000D3A80"/>
    <w:rsid w:val="000D3E0B"/>
    <w:rsid w:val="000D4D80"/>
    <w:rsid w:val="000D72DF"/>
    <w:rsid w:val="000E43B1"/>
    <w:rsid w:val="000E483B"/>
    <w:rsid w:val="000E4884"/>
    <w:rsid w:val="000E4AEB"/>
    <w:rsid w:val="000E6C57"/>
    <w:rsid w:val="000E6DEF"/>
    <w:rsid w:val="000E732E"/>
    <w:rsid w:val="000E7922"/>
    <w:rsid w:val="000E7A5B"/>
    <w:rsid w:val="000F0C42"/>
    <w:rsid w:val="000F256C"/>
    <w:rsid w:val="000F34D1"/>
    <w:rsid w:val="000F3AA1"/>
    <w:rsid w:val="000F3E18"/>
    <w:rsid w:val="000F4AD0"/>
    <w:rsid w:val="000F7ED2"/>
    <w:rsid w:val="001004C0"/>
    <w:rsid w:val="00103806"/>
    <w:rsid w:val="00103C54"/>
    <w:rsid w:val="001044CA"/>
    <w:rsid w:val="001052BB"/>
    <w:rsid w:val="0010596D"/>
    <w:rsid w:val="00107A64"/>
    <w:rsid w:val="00110106"/>
    <w:rsid w:val="001116C7"/>
    <w:rsid w:val="00112965"/>
    <w:rsid w:val="0011526E"/>
    <w:rsid w:val="00115C64"/>
    <w:rsid w:val="00122054"/>
    <w:rsid w:val="00122852"/>
    <w:rsid w:val="001244DB"/>
    <w:rsid w:val="00124A24"/>
    <w:rsid w:val="00125281"/>
    <w:rsid w:val="00125B41"/>
    <w:rsid w:val="00125FA3"/>
    <w:rsid w:val="00127B3B"/>
    <w:rsid w:val="001348DD"/>
    <w:rsid w:val="001355B2"/>
    <w:rsid w:val="001373FA"/>
    <w:rsid w:val="00137524"/>
    <w:rsid w:val="00141C34"/>
    <w:rsid w:val="0014301A"/>
    <w:rsid w:val="001431C7"/>
    <w:rsid w:val="00143B8F"/>
    <w:rsid w:val="00145A05"/>
    <w:rsid w:val="00145B10"/>
    <w:rsid w:val="00146734"/>
    <w:rsid w:val="00146F0F"/>
    <w:rsid w:val="00146F29"/>
    <w:rsid w:val="0015201D"/>
    <w:rsid w:val="0015248F"/>
    <w:rsid w:val="0015691A"/>
    <w:rsid w:val="00157CAD"/>
    <w:rsid w:val="00162FCD"/>
    <w:rsid w:val="0016401C"/>
    <w:rsid w:val="001654CD"/>
    <w:rsid w:val="00167735"/>
    <w:rsid w:val="00167F62"/>
    <w:rsid w:val="0017212E"/>
    <w:rsid w:val="00173848"/>
    <w:rsid w:val="00181241"/>
    <w:rsid w:val="00181C52"/>
    <w:rsid w:val="00183A83"/>
    <w:rsid w:val="00185846"/>
    <w:rsid w:val="00185876"/>
    <w:rsid w:val="001860DA"/>
    <w:rsid w:val="0019077B"/>
    <w:rsid w:val="00190909"/>
    <w:rsid w:val="00190E68"/>
    <w:rsid w:val="00191DB8"/>
    <w:rsid w:val="001930D0"/>
    <w:rsid w:val="00193294"/>
    <w:rsid w:val="00196DEB"/>
    <w:rsid w:val="00197037"/>
    <w:rsid w:val="001A0C04"/>
    <w:rsid w:val="001A1199"/>
    <w:rsid w:val="001A2C28"/>
    <w:rsid w:val="001A5CF6"/>
    <w:rsid w:val="001A74CA"/>
    <w:rsid w:val="001B12F2"/>
    <w:rsid w:val="001B142B"/>
    <w:rsid w:val="001B1A62"/>
    <w:rsid w:val="001B26DB"/>
    <w:rsid w:val="001B50C5"/>
    <w:rsid w:val="001B5E24"/>
    <w:rsid w:val="001C2652"/>
    <w:rsid w:val="001C3B07"/>
    <w:rsid w:val="001D22E9"/>
    <w:rsid w:val="001D296A"/>
    <w:rsid w:val="001D53A4"/>
    <w:rsid w:val="001D5FD5"/>
    <w:rsid w:val="001D6C8E"/>
    <w:rsid w:val="001E01E6"/>
    <w:rsid w:val="001E267B"/>
    <w:rsid w:val="001E2C8E"/>
    <w:rsid w:val="001E3265"/>
    <w:rsid w:val="001E32C6"/>
    <w:rsid w:val="001E523A"/>
    <w:rsid w:val="001F06F5"/>
    <w:rsid w:val="001F0A5D"/>
    <w:rsid w:val="001F3640"/>
    <w:rsid w:val="001F379D"/>
    <w:rsid w:val="001F3FAB"/>
    <w:rsid w:val="001F71AA"/>
    <w:rsid w:val="001F7A1A"/>
    <w:rsid w:val="002006B9"/>
    <w:rsid w:val="00200CAA"/>
    <w:rsid w:val="002015FC"/>
    <w:rsid w:val="002022B2"/>
    <w:rsid w:val="002033A9"/>
    <w:rsid w:val="0020771A"/>
    <w:rsid w:val="002078E1"/>
    <w:rsid w:val="0021141B"/>
    <w:rsid w:val="0021283F"/>
    <w:rsid w:val="00213A5C"/>
    <w:rsid w:val="0021424C"/>
    <w:rsid w:val="002179FB"/>
    <w:rsid w:val="00220C31"/>
    <w:rsid w:val="00221529"/>
    <w:rsid w:val="002219D5"/>
    <w:rsid w:val="00222EFA"/>
    <w:rsid w:val="0022448C"/>
    <w:rsid w:val="00224D88"/>
    <w:rsid w:val="00226393"/>
    <w:rsid w:val="0022685B"/>
    <w:rsid w:val="00226DB3"/>
    <w:rsid w:val="00226EF2"/>
    <w:rsid w:val="00227499"/>
    <w:rsid w:val="0022787E"/>
    <w:rsid w:val="00230D37"/>
    <w:rsid w:val="00230D45"/>
    <w:rsid w:val="00231CA8"/>
    <w:rsid w:val="002321D4"/>
    <w:rsid w:val="00232AD1"/>
    <w:rsid w:val="002346FE"/>
    <w:rsid w:val="00234A15"/>
    <w:rsid w:val="00235EC6"/>
    <w:rsid w:val="00242BBB"/>
    <w:rsid w:val="00244237"/>
    <w:rsid w:val="002442E6"/>
    <w:rsid w:val="002455F7"/>
    <w:rsid w:val="00245C9A"/>
    <w:rsid w:val="00245F11"/>
    <w:rsid w:val="00247527"/>
    <w:rsid w:val="00250790"/>
    <w:rsid w:val="00251033"/>
    <w:rsid w:val="00251AFB"/>
    <w:rsid w:val="002543DF"/>
    <w:rsid w:val="0025448C"/>
    <w:rsid w:val="00255DD6"/>
    <w:rsid w:val="002570FD"/>
    <w:rsid w:val="00257A0F"/>
    <w:rsid w:val="00261E15"/>
    <w:rsid w:val="002620A2"/>
    <w:rsid w:val="002629B6"/>
    <w:rsid w:val="00263C71"/>
    <w:rsid w:val="002640B6"/>
    <w:rsid w:val="00264ADF"/>
    <w:rsid w:val="00265280"/>
    <w:rsid w:val="00266322"/>
    <w:rsid w:val="0027194E"/>
    <w:rsid w:val="00271B01"/>
    <w:rsid w:val="0027255E"/>
    <w:rsid w:val="00273F41"/>
    <w:rsid w:val="002740E0"/>
    <w:rsid w:val="00274412"/>
    <w:rsid w:val="0027455D"/>
    <w:rsid w:val="00274853"/>
    <w:rsid w:val="002753D4"/>
    <w:rsid w:val="00275F42"/>
    <w:rsid w:val="0027771B"/>
    <w:rsid w:val="002804DE"/>
    <w:rsid w:val="002804EB"/>
    <w:rsid w:val="00281271"/>
    <w:rsid w:val="00282876"/>
    <w:rsid w:val="00283BE9"/>
    <w:rsid w:val="00283C1C"/>
    <w:rsid w:val="00284819"/>
    <w:rsid w:val="002857EB"/>
    <w:rsid w:val="00290FC9"/>
    <w:rsid w:val="00292A0C"/>
    <w:rsid w:val="00293DA3"/>
    <w:rsid w:val="002942A6"/>
    <w:rsid w:val="002948C9"/>
    <w:rsid w:val="002951D2"/>
    <w:rsid w:val="00297541"/>
    <w:rsid w:val="002A1698"/>
    <w:rsid w:val="002A3075"/>
    <w:rsid w:val="002A3DD4"/>
    <w:rsid w:val="002A4341"/>
    <w:rsid w:val="002A4E76"/>
    <w:rsid w:val="002B0AB7"/>
    <w:rsid w:val="002B28DF"/>
    <w:rsid w:val="002B3996"/>
    <w:rsid w:val="002B3B7E"/>
    <w:rsid w:val="002B3E89"/>
    <w:rsid w:val="002C1883"/>
    <w:rsid w:val="002C1CB9"/>
    <w:rsid w:val="002C1DB5"/>
    <w:rsid w:val="002C5B7A"/>
    <w:rsid w:val="002D1034"/>
    <w:rsid w:val="002D58BF"/>
    <w:rsid w:val="002D77CF"/>
    <w:rsid w:val="002E0450"/>
    <w:rsid w:val="002E083D"/>
    <w:rsid w:val="002E1CC2"/>
    <w:rsid w:val="002E2B25"/>
    <w:rsid w:val="002E79A7"/>
    <w:rsid w:val="002F1C46"/>
    <w:rsid w:val="002F1F54"/>
    <w:rsid w:val="002F22C9"/>
    <w:rsid w:val="002F2C0C"/>
    <w:rsid w:val="002F4767"/>
    <w:rsid w:val="002F4B08"/>
    <w:rsid w:val="002F5971"/>
    <w:rsid w:val="002F59F4"/>
    <w:rsid w:val="00300AF5"/>
    <w:rsid w:val="0030133A"/>
    <w:rsid w:val="00302F9E"/>
    <w:rsid w:val="00303181"/>
    <w:rsid w:val="00307590"/>
    <w:rsid w:val="00310878"/>
    <w:rsid w:val="003124AB"/>
    <w:rsid w:val="00312EC2"/>
    <w:rsid w:val="003136A8"/>
    <w:rsid w:val="003226C1"/>
    <w:rsid w:val="003245D7"/>
    <w:rsid w:val="00324F34"/>
    <w:rsid w:val="00326EC3"/>
    <w:rsid w:val="00326FD0"/>
    <w:rsid w:val="00332D4C"/>
    <w:rsid w:val="0033420D"/>
    <w:rsid w:val="003363AE"/>
    <w:rsid w:val="003369DF"/>
    <w:rsid w:val="00336B65"/>
    <w:rsid w:val="003370BC"/>
    <w:rsid w:val="00337C6E"/>
    <w:rsid w:val="00340066"/>
    <w:rsid w:val="00342F26"/>
    <w:rsid w:val="00343E0F"/>
    <w:rsid w:val="003444A1"/>
    <w:rsid w:val="003452C1"/>
    <w:rsid w:val="003464C5"/>
    <w:rsid w:val="00353234"/>
    <w:rsid w:val="0035479A"/>
    <w:rsid w:val="003552F9"/>
    <w:rsid w:val="003553D0"/>
    <w:rsid w:val="00355EA8"/>
    <w:rsid w:val="0036059B"/>
    <w:rsid w:val="00362423"/>
    <w:rsid w:val="00362ADB"/>
    <w:rsid w:val="00364473"/>
    <w:rsid w:val="0037065C"/>
    <w:rsid w:val="003752D0"/>
    <w:rsid w:val="00375392"/>
    <w:rsid w:val="00375E0D"/>
    <w:rsid w:val="00382030"/>
    <w:rsid w:val="00383D16"/>
    <w:rsid w:val="00385DD9"/>
    <w:rsid w:val="003860C3"/>
    <w:rsid w:val="003877B8"/>
    <w:rsid w:val="00387A08"/>
    <w:rsid w:val="00394790"/>
    <w:rsid w:val="003949B9"/>
    <w:rsid w:val="00395B36"/>
    <w:rsid w:val="003A2C88"/>
    <w:rsid w:val="003A346C"/>
    <w:rsid w:val="003A380B"/>
    <w:rsid w:val="003A44C5"/>
    <w:rsid w:val="003A586A"/>
    <w:rsid w:val="003A5DB2"/>
    <w:rsid w:val="003B1126"/>
    <w:rsid w:val="003B3E0C"/>
    <w:rsid w:val="003B5A1A"/>
    <w:rsid w:val="003B5EC5"/>
    <w:rsid w:val="003B60F9"/>
    <w:rsid w:val="003B6E46"/>
    <w:rsid w:val="003C4694"/>
    <w:rsid w:val="003C7F9C"/>
    <w:rsid w:val="003D24AD"/>
    <w:rsid w:val="003D4CB5"/>
    <w:rsid w:val="003E3FA6"/>
    <w:rsid w:val="003E4073"/>
    <w:rsid w:val="003E4525"/>
    <w:rsid w:val="003E4F37"/>
    <w:rsid w:val="003E5039"/>
    <w:rsid w:val="003E6373"/>
    <w:rsid w:val="003E68E4"/>
    <w:rsid w:val="003E76A3"/>
    <w:rsid w:val="003F14E1"/>
    <w:rsid w:val="003F27A9"/>
    <w:rsid w:val="003F638D"/>
    <w:rsid w:val="003F6EB2"/>
    <w:rsid w:val="003F7605"/>
    <w:rsid w:val="00400C82"/>
    <w:rsid w:val="00400CE3"/>
    <w:rsid w:val="004020E3"/>
    <w:rsid w:val="004025DE"/>
    <w:rsid w:val="00402F71"/>
    <w:rsid w:val="00404FE0"/>
    <w:rsid w:val="004055CC"/>
    <w:rsid w:val="00406F33"/>
    <w:rsid w:val="00407949"/>
    <w:rsid w:val="00407BE2"/>
    <w:rsid w:val="00407C3E"/>
    <w:rsid w:val="0041043B"/>
    <w:rsid w:val="0041061C"/>
    <w:rsid w:val="00410A10"/>
    <w:rsid w:val="00415886"/>
    <w:rsid w:val="004210A2"/>
    <w:rsid w:val="00421D12"/>
    <w:rsid w:val="00423B92"/>
    <w:rsid w:val="0042446E"/>
    <w:rsid w:val="00425AA3"/>
    <w:rsid w:val="00426F47"/>
    <w:rsid w:val="0042729E"/>
    <w:rsid w:val="0043097A"/>
    <w:rsid w:val="00436222"/>
    <w:rsid w:val="00436FDF"/>
    <w:rsid w:val="0043717B"/>
    <w:rsid w:val="00441448"/>
    <w:rsid w:val="00445536"/>
    <w:rsid w:val="0044602E"/>
    <w:rsid w:val="004461A0"/>
    <w:rsid w:val="00446EA5"/>
    <w:rsid w:val="00446F38"/>
    <w:rsid w:val="0044746F"/>
    <w:rsid w:val="004474D1"/>
    <w:rsid w:val="004507C4"/>
    <w:rsid w:val="004539C3"/>
    <w:rsid w:val="00460176"/>
    <w:rsid w:val="004608E8"/>
    <w:rsid w:val="00463788"/>
    <w:rsid w:val="00463B3D"/>
    <w:rsid w:val="004653BA"/>
    <w:rsid w:val="004731FA"/>
    <w:rsid w:val="00474248"/>
    <w:rsid w:val="00474A2F"/>
    <w:rsid w:val="0047521A"/>
    <w:rsid w:val="0047547B"/>
    <w:rsid w:val="004759AE"/>
    <w:rsid w:val="00480F62"/>
    <w:rsid w:val="004816C8"/>
    <w:rsid w:val="0048221A"/>
    <w:rsid w:val="00485587"/>
    <w:rsid w:val="00486835"/>
    <w:rsid w:val="00486E6E"/>
    <w:rsid w:val="0048766C"/>
    <w:rsid w:val="004916F2"/>
    <w:rsid w:val="00493CC2"/>
    <w:rsid w:val="004967DA"/>
    <w:rsid w:val="004A0335"/>
    <w:rsid w:val="004A0BEF"/>
    <w:rsid w:val="004A2A90"/>
    <w:rsid w:val="004A30C9"/>
    <w:rsid w:val="004A3EDA"/>
    <w:rsid w:val="004A5D92"/>
    <w:rsid w:val="004A7974"/>
    <w:rsid w:val="004B1F74"/>
    <w:rsid w:val="004B22D5"/>
    <w:rsid w:val="004B2CDC"/>
    <w:rsid w:val="004B3395"/>
    <w:rsid w:val="004B382E"/>
    <w:rsid w:val="004B3D96"/>
    <w:rsid w:val="004B3F02"/>
    <w:rsid w:val="004B3F27"/>
    <w:rsid w:val="004B5CBC"/>
    <w:rsid w:val="004B5E21"/>
    <w:rsid w:val="004C1904"/>
    <w:rsid w:val="004C1FEC"/>
    <w:rsid w:val="004C28AD"/>
    <w:rsid w:val="004C3557"/>
    <w:rsid w:val="004C48B0"/>
    <w:rsid w:val="004C65BA"/>
    <w:rsid w:val="004C754F"/>
    <w:rsid w:val="004C76EA"/>
    <w:rsid w:val="004D1DC1"/>
    <w:rsid w:val="004D331F"/>
    <w:rsid w:val="004D3EA6"/>
    <w:rsid w:val="004D7D21"/>
    <w:rsid w:val="004E03EF"/>
    <w:rsid w:val="004E095C"/>
    <w:rsid w:val="004E387B"/>
    <w:rsid w:val="004E65CA"/>
    <w:rsid w:val="004E73F4"/>
    <w:rsid w:val="004F0D53"/>
    <w:rsid w:val="004F0DE4"/>
    <w:rsid w:val="004F16D4"/>
    <w:rsid w:val="004F3FEA"/>
    <w:rsid w:val="004F4735"/>
    <w:rsid w:val="004F67CB"/>
    <w:rsid w:val="004F682D"/>
    <w:rsid w:val="004F762A"/>
    <w:rsid w:val="004F78B5"/>
    <w:rsid w:val="0050283B"/>
    <w:rsid w:val="00502A66"/>
    <w:rsid w:val="0050700F"/>
    <w:rsid w:val="00507CFF"/>
    <w:rsid w:val="005107AA"/>
    <w:rsid w:val="00511A58"/>
    <w:rsid w:val="005141F7"/>
    <w:rsid w:val="005146CD"/>
    <w:rsid w:val="005149F2"/>
    <w:rsid w:val="00524DBE"/>
    <w:rsid w:val="00535B5E"/>
    <w:rsid w:val="0054197D"/>
    <w:rsid w:val="00543B0D"/>
    <w:rsid w:val="00545F7F"/>
    <w:rsid w:val="00546EC5"/>
    <w:rsid w:val="00547350"/>
    <w:rsid w:val="00551109"/>
    <w:rsid w:val="005601DA"/>
    <w:rsid w:val="005603BC"/>
    <w:rsid w:val="00560DCC"/>
    <w:rsid w:val="00561BBC"/>
    <w:rsid w:val="00561C5F"/>
    <w:rsid w:val="00563CE4"/>
    <w:rsid w:val="005647E8"/>
    <w:rsid w:val="00564917"/>
    <w:rsid w:val="00565D2A"/>
    <w:rsid w:val="00565FD3"/>
    <w:rsid w:val="005661E6"/>
    <w:rsid w:val="0057000B"/>
    <w:rsid w:val="00570ECC"/>
    <w:rsid w:val="005747F4"/>
    <w:rsid w:val="00575FE8"/>
    <w:rsid w:val="00576A77"/>
    <w:rsid w:val="00582384"/>
    <w:rsid w:val="005835AC"/>
    <w:rsid w:val="005840B1"/>
    <w:rsid w:val="00584908"/>
    <w:rsid w:val="00585F52"/>
    <w:rsid w:val="0058648D"/>
    <w:rsid w:val="00590A50"/>
    <w:rsid w:val="0059168A"/>
    <w:rsid w:val="00591EF6"/>
    <w:rsid w:val="005970AE"/>
    <w:rsid w:val="005A0CB2"/>
    <w:rsid w:val="005A132D"/>
    <w:rsid w:val="005A2B87"/>
    <w:rsid w:val="005A42FA"/>
    <w:rsid w:val="005A4C8A"/>
    <w:rsid w:val="005A593C"/>
    <w:rsid w:val="005A5A90"/>
    <w:rsid w:val="005A66A5"/>
    <w:rsid w:val="005A76E1"/>
    <w:rsid w:val="005A7BFA"/>
    <w:rsid w:val="005B1C44"/>
    <w:rsid w:val="005B205D"/>
    <w:rsid w:val="005B25FC"/>
    <w:rsid w:val="005B4CC9"/>
    <w:rsid w:val="005B72AF"/>
    <w:rsid w:val="005C463E"/>
    <w:rsid w:val="005C6899"/>
    <w:rsid w:val="005C68FF"/>
    <w:rsid w:val="005D5191"/>
    <w:rsid w:val="005D6D69"/>
    <w:rsid w:val="005D7ACB"/>
    <w:rsid w:val="005E260F"/>
    <w:rsid w:val="005E517A"/>
    <w:rsid w:val="005E5B38"/>
    <w:rsid w:val="005E682C"/>
    <w:rsid w:val="005F052A"/>
    <w:rsid w:val="005F08AF"/>
    <w:rsid w:val="005F2FF5"/>
    <w:rsid w:val="005F4830"/>
    <w:rsid w:val="005F4E8A"/>
    <w:rsid w:val="005F67F1"/>
    <w:rsid w:val="005F764C"/>
    <w:rsid w:val="005F7C77"/>
    <w:rsid w:val="005F7D19"/>
    <w:rsid w:val="00600A1A"/>
    <w:rsid w:val="00601093"/>
    <w:rsid w:val="00604404"/>
    <w:rsid w:val="00606C69"/>
    <w:rsid w:val="00606F1B"/>
    <w:rsid w:val="006102D7"/>
    <w:rsid w:val="00610A87"/>
    <w:rsid w:val="00610F93"/>
    <w:rsid w:val="006117AA"/>
    <w:rsid w:val="00611A65"/>
    <w:rsid w:val="00613C5D"/>
    <w:rsid w:val="006147C5"/>
    <w:rsid w:val="00617B07"/>
    <w:rsid w:val="00620D47"/>
    <w:rsid w:val="00621FBF"/>
    <w:rsid w:val="00622DBB"/>
    <w:rsid w:val="00623035"/>
    <w:rsid w:val="00624808"/>
    <w:rsid w:val="00624B3B"/>
    <w:rsid w:val="00625A1A"/>
    <w:rsid w:val="00632A90"/>
    <w:rsid w:val="00635008"/>
    <w:rsid w:val="00637FC8"/>
    <w:rsid w:val="006436AB"/>
    <w:rsid w:val="00645BB1"/>
    <w:rsid w:val="0064716D"/>
    <w:rsid w:val="006518D1"/>
    <w:rsid w:val="00652A0F"/>
    <w:rsid w:val="00653D26"/>
    <w:rsid w:val="00656CB5"/>
    <w:rsid w:val="0065713B"/>
    <w:rsid w:val="006574F1"/>
    <w:rsid w:val="00661256"/>
    <w:rsid w:val="00663F65"/>
    <w:rsid w:val="00665354"/>
    <w:rsid w:val="00665E26"/>
    <w:rsid w:val="006660F4"/>
    <w:rsid w:val="006676CB"/>
    <w:rsid w:val="00670993"/>
    <w:rsid w:val="0067153B"/>
    <w:rsid w:val="00671726"/>
    <w:rsid w:val="00672507"/>
    <w:rsid w:val="00672538"/>
    <w:rsid w:val="006726F5"/>
    <w:rsid w:val="00672714"/>
    <w:rsid w:val="00673424"/>
    <w:rsid w:val="006806FA"/>
    <w:rsid w:val="006847A0"/>
    <w:rsid w:val="00684B1B"/>
    <w:rsid w:val="006857BE"/>
    <w:rsid w:val="0068737D"/>
    <w:rsid w:val="00690BB0"/>
    <w:rsid w:val="0069532F"/>
    <w:rsid w:val="0069608D"/>
    <w:rsid w:val="0069734D"/>
    <w:rsid w:val="006A09FC"/>
    <w:rsid w:val="006A242C"/>
    <w:rsid w:val="006A3FB8"/>
    <w:rsid w:val="006A69F2"/>
    <w:rsid w:val="006A7C97"/>
    <w:rsid w:val="006B0769"/>
    <w:rsid w:val="006B09E4"/>
    <w:rsid w:val="006B1ED3"/>
    <w:rsid w:val="006B244F"/>
    <w:rsid w:val="006B600F"/>
    <w:rsid w:val="006C061F"/>
    <w:rsid w:val="006C0BF5"/>
    <w:rsid w:val="006C1E95"/>
    <w:rsid w:val="006C1EDE"/>
    <w:rsid w:val="006C3511"/>
    <w:rsid w:val="006C4F7D"/>
    <w:rsid w:val="006C65F2"/>
    <w:rsid w:val="006C7EDC"/>
    <w:rsid w:val="006D23A4"/>
    <w:rsid w:val="006D4CCA"/>
    <w:rsid w:val="006D57AC"/>
    <w:rsid w:val="006D73DD"/>
    <w:rsid w:val="006D7C9F"/>
    <w:rsid w:val="006E0B51"/>
    <w:rsid w:val="006E236C"/>
    <w:rsid w:val="006E2D36"/>
    <w:rsid w:val="006F0801"/>
    <w:rsid w:val="006F0A9D"/>
    <w:rsid w:val="006F0AE8"/>
    <w:rsid w:val="006F1ABD"/>
    <w:rsid w:val="006F1B9A"/>
    <w:rsid w:val="006F2D6C"/>
    <w:rsid w:val="006F4B0E"/>
    <w:rsid w:val="006F5A24"/>
    <w:rsid w:val="006F64E3"/>
    <w:rsid w:val="006F66F5"/>
    <w:rsid w:val="007013B4"/>
    <w:rsid w:val="0070454C"/>
    <w:rsid w:val="007077B3"/>
    <w:rsid w:val="00711687"/>
    <w:rsid w:val="007119C4"/>
    <w:rsid w:val="007216DA"/>
    <w:rsid w:val="00722C84"/>
    <w:rsid w:val="00725E63"/>
    <w:rsid w:val="00726D0A"/>
    <w:rsid w:val="0072732C"/>
    <w:rsid w:val="00731C1C"/>
    <w:rsid w:val="00732FD1"/>
    <w:rsid w:val="007346EE"/>
    <w:rsid w:val="0073596A"/>
    <w:rsid w:val="00736024"/>
    <w:rsid w:val="00736878"/>
    <w:rsid w:val="00736AC5"/>
    <w:rsid w:val="00736E94"/>
    <w:rsid w:val="0073717A"/>
    <w:rsid w:val="00737A8B"/>
    <w:rsid w:val="007437FC"/>
    <w:rsid w:val="007472D2"/>
    <w:rsid w:val="00750118"/>
    <w:rsid w:val="0075036F"/>
    <w:rsid w:val="00751011"/>
    <w:rsid w:val="007526DF"/>
    <w:rsid w:val="00752715"/>
    <w:rsid w:val="00753690"/>
    <w:rsid w:val="00754731"/>
    <w:rsid w:val="00755069"/>
    <w:rsid w:val="00757D4A"/>
    <w:rsid w:val="00760603"/>
    <w:rsid w:val="00763C85"/>
    <w:rsid w:val="00763E59"/>
    <w:rsid w:val="0076603A"/>
    <w:rsid w:val="00772090"/>
    <w:rsid w:val="0077398B"/>
    <w:rsid w:val="00773C88"/>
    <w:rsid w:val="00773FC4"/>
    <w:rsid w:val="00774F92"/>
    <w:rsid w:val="00775034"/>
    <w:rsid w:val="007772AA"/>
    <w:rsid w:val="007774B7"/>
    <w:rsid w:val="007817E9"/>
    <w:rsid w:val="007846B9"/>
    <w:rsid w:val="0078765A"/>
    <w:rsid w:val="00787739"/>
    <w:rsid w:val="007877E8"/>
    <w:rsid w:val="00787E7D"/>
    <w:rsid w:val="00790E12"/>
    <w:rsid w:val="00791DF5"/>
    <w:rsid w:val="00793C80"/>
    <w:rsid w:val="00794223"/>
    <w:rsid w:val="00794AB5"/>
    <w:rsid w:val="00797FD4"/>
    <w:rsid w:val="007A03D0"/>
    <w:rsid w:val="007A065C"/>
    <w:rsid w:val="007A14FC"/>
    <w:rsid w:val="007A167A"/>
    <w:rsid w:val="007A28CB"/>
    <w:rsid w:val="007A2D54"/>
    <w:rsid w:val="007A47FB"/>
    <w:rsid w:val="007B262E"/>
    <w:rsid w:val="007B38D7"/>
    <w:rsid w:val="007B4EF2"/>
    <w:rsid w:val="007B4F8B"/>
    <w:rsid w:val="007B5AF0"/>
    <w:rsid w:val="007B6534"/>
    <w:rsid w:val="007C012A"/>
    <w:rsid w:val="007C0C44"/>
    <w:rsid w:val="007C210A"/>
    <w:rsid w:val="007C2D97"/>
    <w:rsid w:val="007C35D3"/>
    <w:rsid w:val="007C39C2"/>
    <w:rsid w:val="007C3F10"/>
    <w:rsid w:val="007C4018"/>
    <w:rsid w:val="007C48D3"/>
    <w:rsid w:val="007C70AB"/>
    <w:rsid w:val="007C76D6"/>
    <w:rsid w:val="007D0330"/>
    <w:rsid w:val="007D05E0"/>
    <w:rsid w:val="007D11F7"/>
    <w:rsid w:val="007D339C"/>
    <w:rsid w:val="007D3CAC"/>
    <w:rsid w:val="007D4129"/>
    <w:rsid w:val="007D434E"/>
    <w:rsid w:val="007D5462"/>
    <w:rsid w:val="007D5A12"/>
    <w:rsid w:val="007D64B5"/>
    <w:rsid w:val="007D70AF"/>
    <w:rsid w:val="007D74B8"/>
    <w:rsid w:val="007E0A08"/>
    <w:rsid w:val="007E1015"/>
    <w:rsid w:val="007E21F3"/>
    <w:rsid w:val="007E491B"/>
    <w:rsid w:val="007E5A02"/>
    <w:rsid w:val="007F00B1"/>
    <w:rsid w:val="007F1F96"/>
    <w:rsid w:val="007F2396"/>
    <w:rsid w:val="007F45E3"/>
    <w:rsid w:val="007F5366"/>
    <w:rsid w:val="007F7B85"/>
    <w:rsid w:val="0080068B"/>
    <w:rsid w:val="00800798"/>
    <w:rsid w:val="008061BA"/>
    <w:rsid w:val="008064D2"/>
    <w:rsid w:val="008075DE"/>
    <w:rsid w:val="00807D9B"/>
    <w:rsid w:val="008104B2"/>
    <w:rsid w:val="008109D2"/>
    <w:rsid w:val="00810BBA"/>
    <w:rsid w:val="00813A12"/>
    <w:rsid w:val="008147FD"/>
    <w:rsid w:val="00816216"/>
    <w:rsid w:val="0081761D"/>
    <w:rsid w:val="00817FC5"/>
    <w:rsid w:val="0082123A"/>
    <w:rsid w:val="008218F5"/>
    <w:rsid w:val="00825CBA"/>
    <w:rsid w:val="008311E7"/>
    <w:rsid w:val="00834C1F"/>
    <w:rsid w:val="0083501D"/>
    <w:rsid w:val="00835129"/>
    <w:rsid w:val="00835FAA"/>
    <w:rsid w:val="00840E05"/>
    <w:rsid w:val="008410C5"/>
    <w:rsid w:val="00841173"/>
    <w:rsid w:val="00841C4D"/>
    <w:rsid w:val="00842D63"/>
    <w:rsid w:val="0084437F"/>
    <w:rsid w:val="00850F4B"/>
    <w:rsid w:val="00851558"/>
    <w:rsid w:val="00851FE1"/>
    <w:rsid w:val="0085213B"/>
    <w:rsid w:val="00853C39"/>
    <w:rsid w:val="0085484F"/>
    <w:rsid w:val="00856D68"/>
    <w:rsid w:val="00857A47"/>
    <w:rsid w:val="00860360"/>
    <w:rsid w:val="00861788"/>
    <w:rsid w:val="00861EE1"/>
    <w:rsid w:val="008621DA"/>
    <w:rsid w:val="008637F4"/>
    <w:rsid w:val="00864278"/>
    <w:rsid w:val="008648DF"/>
    <w:rsid w:val="00866CD9"/>
    <w:rsid w:val="00867B5A"/>
    <w:rsid w:val="008739F7"/>
    <w:rsid w:val="008768C8"/>
    <w:rsid w:val="00881379"/>
    <w:rsid w:val="008820EE"/>
    <w:rsid w:val="00882AA4"/>
    <w:rsid w:val="00882AA9"/>
    <w:rsid w:val="008834AD"/>
    <w:rsid w:val="0088372E"/>
    <w:rsid w:val="00883815"/>
    <w:rsid w:val="0088442E"/>
    <w:rsid w:val="00885647"/>
    <w:rsid w:val="008863D0"/>
    <w:rsid w:val="00891312"/>
    <w:rsid w:val="008931CE"/>
    <w:rsid w:val="00895AD1"/>
    <w:rsid w:val="00897549"/>
    <w:rsid w:val="008A186D"/>
    <w:rsid w:val="008A19A9"/>
    <w:rsid w:val="008A3F8D"/>
    <w:rsid w:val="008A5BC2"/>
    <w:rsid w:val="008A6465"/>
    <w:rsid w:val="008A67F8"/>
    <w:rsid w:val="008A6E22"/>
    <w:rsid w:val="008B2F86"/>
    <w:rsid w:val="008C57B9"/>
    <w:rsid w:val="008D0AAD"/>
    <w:rsid w:val="008D0F56"/>
    <w:rsid w:val="008D1D4D"/>
    <w:rsid w:val="008D2500"/>
    <w:rsid w:val="008D38DD"/>
    <w:rsid w:val="008D3AEB"/>
    <w:rsid w:val="008D42C8"/>
    <w:rsid w:val="008D6B59"/>
    <w:rsid w:val="008E0026"/>
    <w:rsid w:val="008E4B61"/>
    <w:rsid w:val="008E61BA"/>
    <w:rsid w:val="008F1A16"/>
    <w:rsid w:val="008F3029"/>
    <w:rsid w:val="008F43D4"/>
    <w:rsid w:val="008F4DC0"/>
    <w:rsid w:val="0090105D"/>
    <w:rsid w:val="00903E14"/>
    <w:rsid w:val="0090434C"/>
    <w:rsid w:val="00904825"/>
    <w:rsid w:val="00904D93"/>
    <w:rsid w:val="00906294"/>
    <w:rsid w:val="0090667F"/>
    <w:rsid w:val="00906F8E"/>
    <w:rsid w:val="00907527"/>
    <w:rsid w:val="009077A2"/>
    <w:rsid w:val="009107A1"/>
    <w:rsid w:val="0091356B"/>
    <w:rsid w:val="00913D52"/>
    <w:rsid w:val="00914498"/>
    <w:rsid w:val="009150F1"/>
    <w:rsid w:val="009171EE"/>
    <w:rsid w:val="00921D6A"/>
    <w:rsid w:val="00923B9E"/>
    <w:rsid w:val="00926893"/>
    <w:rsid w:val="009272F1"/>
    <w:rsid w:val="009276BE"/>
    <w:rsid w:val="0093190C"/>
    <w:rsid w:val="00931F07"/>
    <w:rsid w:val="009329A2"/>
    <w:rsid w:val="00935C5A"/>
    <w:rsid w:val="009363AA"/>
    <w:rsid w:val="00937B3E"/>
    <w:rsid w:val="00942D6C"/>
    <w:rsid w:val="00942F72"/>
    <w:rsid w:val="0094460C"/>
    <w:rsid w:val="00944D9E"/>
    <w:rsid w:val="0094564D"/>
    <w:rsid w:val="00946F50"/>
    <w:rsid w:val="00950354"/>
    <w:rsid w:val="009512A0"/>
    <w:rsid w:val="0095447B"/>
    <w:rsid w:val="00962CCD"/>
    <w:rsid w:val="00971FB2"/>
    <w:rsid w:val="0097281A"/>
    <w:rsid w:val="00972CAE"/>
    <w:rsid w:val="00972F81"/>
    <w:rsid w:val="00973468"/>
    <w:rsid w:val="00974B24"/>
    <w:rsid w:val="0097538D"/>
    <w:rsid w:val="0097560F"/>
    <w:rsid w:val="0097580B"/>
    <w:rsid w:val="00975EA6"/>
    <w:rsid w:val="00975ED1"/>
    <w:rsid w:val="00976A18"/>
    <w:rsid w:val="009853FF"/>
    <w:rsid w:val="009862D7"/>
    <w:rsid w:val="009873C0"/>
    <w:rsid w:val="009907B0"/>
    <w:rsid w:val="00995E28"/>
    <w:rsid w:val="0099621C"/>
    <w:rsid w:val="009A0E26"/>
    <w:rsid w:val="009A228A"/>
    <w:rsid w:val="009A35CB"/>
    <w:rsid w:val="009A5470"/>
    <w:rsid w:val="009A5666"/>
    <w:rsid w:val="009B5813"/>
    <w:rsid w:val="009C0147"/>
    <w:rsid w:val="009C2FD7"/>
    <w:rsid w:val="009D130B"/>
    <w:rsid w:val="009D1E69"/>
    <w:rsid w:val="009D217B"/>
    <w:rsid w:val="009D3E72"/>
    <w:rsid w:val="009D5E04"/>
    <w:rsid w:val="009D7C61"/>
    <w:rsid w:val="009E08F9"/>
    <w:rsid w:val="009E1F86"/>
    <w:rsid w:val="009E3686"/>
    <w:rsid w:val="009E603D"/>
    <w:rsid w:val="009F1ADC"/>
    <w:rsid w:val="009F2E50"/>
    <w:rsid w:val="009F3961"/>
    <w:rsid w:val="009F3CC8"/>
    <w:rsid w:val="009F40A3"/>
    <w:rsid w:val="009F5E2F"/>
    <w:rsid w:val="009F7ADD"/>
    <w:rsid w:val="00A0144A"/>
    <w:rsid w:val="00A02109"/>
    <w:rsid w:val="00A02C6E"/>
    <w:rsid w:val="00A0584F"/>
    <w:rsid w:val="00A06795"/>
    <w:rsid w:val="00A06A6A"/>
    <w:rsid w:val="00A06C62"/>
    <w:rsid w:val="00A10E07"/>
    <w:rsid w:val="00A10FA1"/>
    <w:rsid w:val="00A111CD"/>
    <w:rsid w:val="00A113C2"/>
    <w:rsid w:val="00A23A35"/>
    <w:rsid w:val="00A2542A"/>
    <w:rsid w:val="00A274D8"/>
    <w:rsid w:val="00A30647"/>
    <w:rsid w:val="00A30B25"/>
    <w:rsid w:val="00A3154F"/>
    <w:rsid w:val="00A32044"/>
    <w:rsid w:val="00A33445"/>
    <w:rsid w:val="00A339CF"/>
    <w:rsid w:val="00A3470C"/>
    <w:rsid w:val="00A3752E"/>
    <w:rsid w:val="00A43EAF"/>
    <w:rsid w:val="00A45476"/>
    <w:rsid w:val="00A46299"/>
    <w:rsid w:val="00A4629F"/>
    <w:rsid w:val="00A46363"/>
    <w:rsid w:val="00A510FA"/>
    <w:rsid w:val="00A51351"/>
    <w:rsid w:val="00A51D15"/>
    <w:rsid w:val="00A52856"/>
    <w:rsid w:val="00A53C66"/>
    <w:rsid w:val="00A555DA"/>
    <w:rsid w:val="00A61F4A"/>
    <w:rsid w:val="00A6228A"/>
    <w:rsid w:val="00A62D82"/>
    <w:rsid w:val="00A63A8C"/>
    <w:rsid w:val="00A65168"/>
    <w:rsid w:val="00A666FE"/>
    <w:rsid w:val="00A6745B"/>
    <w:rsid w:val="00A67D66"/>
    <w:rsid w:val="00A71E3F"/>
    <w:rsid w:val="00A7371F"/>
    <w:rsid w:val="00A73E2C"/>
    <w:rsid w:val="00A747AB"/>
    <w:rsid w:val="00A77CA4"/>
    <w:rsid w:val="00A80329"/>
    <w:rsid w:val="00A83DFA"/>
    <w:rsid w:val="00A85FFE"/>
    <w:rsid w:val="00A902D3"/>
    <w:rsid w:val="00A907AD"/>
    <w:rsid w:val="00A954E1"/>
    <w:rsid w:val="00AA5DE8"/>
    <w:rsid w:val="00AA5E09"/>
    <w:rsid w:val="00AA65B8"/>
    <w:rsid w:val="00AA7D75"/>
    <w:rsid w:val="00AA7F1A"/>
    <w:rsid w:val="00AB2015"/>
    <w:rsid w:val="00AB3773"/>
    <w:rsid w:val="00AB5927"/>
    <w:rsid w:val="00AB692E"/>
    <w:rsid w:val="00AB7689"/>
    <w:rsid w:val="00AC07CF"/>
    <w:rsid w:val="00AC0D03"/>
    <w:rsid w:val="00AC1BFB"/>
    <w:rsid w:val="00AC2722"/>
    <w:rsid w:val="00AC30F0"/>
    <w:rsid w:val="00AC3FCD"/>
    <w:rsid w:val="00AD1887"/>
    <w:rsid w:val="00AD6339"/>
    <w:rsid w:val="00AD6752"/>
    <w:rsid w:val="00AD6A3F"/>
    <w:rsid w:val="00AD799B"/>
    <w:rsid w:val="00AE4CD2"/>
    <w:rsid w:val="00AE570E"/>
    <w:rsid w:val="00AE618F"/>
    <w:rsid w:val="00AF14A5"/>
    <w:rsid w:val="00AF4710"/>
    <w:rsid w:val="00AF542B"/>
    <w:rsid w:val="00AF5537"/>
    <w:rsid w:val="00AF5879"/>
    <w:rsid w:val="00AF59EF"/>
    <w:rsid w:val="00AF63DB"/>
    <w:rsid w:val="00B000B6"/>
    <w:rsid w:val="00B00929"/>
    <w:rsid w:val="00B03691"/>
    <w:rsid w:val="00B06544"/>
    <w:rsid w:val="00B11208"/>
    <w:rsid w:val="00B123D9"/>
    <w:rsid w:val="00B12E5E"/>
    <w:rsid w:val="00B12EE3"/>
    <w:rsid w:val="00B1421F"/>
    <w:rsid w:val="00B143E2"/>
    <w:rsid w:val="00B14702"/>
    <w:rsid w:val="00B16957"/>
    <w:rsid w:val="00B16A04"/>
    <w:rsid w:val="00B20B52"/>
    <w:rsid w:val="00B25128"/>
    <w:rsid w:val="00B2571B"/>
    <w:rsid w:val="00B2682D"/>
    <w:rsid w:val="00B30632"/>
    <w:rsid w:val="00B32E34"/>
    <w:rsid w:val="00B32E8C"/>
    <w:rsid w:val="00B344FD"/>
    <w:rsid w:val="00B37D93"/>
    <w:rsid w:val="00B415D7"/>
    <w:rsid w:val="00B42ECD"/>
    <w:rsid w:val="00B4559B"/>
    <w:rsid w:val="00B45ADD"/>
    <w:rsid w:val="00B46CE7"/>
    <w:rsid w:val="00B53988"/>
    <w:rsid w:val="00B53D77"/>
    <w:rsid w:val="00B55232"/>
    <w:rsid w:val="00B55E82"/>
    <w:rsid w:val="00B60B5C"/>
    <w:rsid w:val="00B6373E"/>
    <w:rsid w:val="00B66B04"/>
    <w:rsid w:val="00B708C1"/>
    <w:rsid w:val="00B70A2F"/>
    <w:rsid w:val="00B73C2F"/>
    <w:rsid w:val="00B76D7E"/>
    <w:rsid w:val="00B76E7A"/>
    <w:rsid w:val="00B800EA"/>
    <w:rsid w:val="00B80304"/>
    <w:rsid w:val="00B81F57"/>
    <w:rsid w:val="00B826F3"/>
    <w:rsid w:val="00B848A3"/>
    <w:rsid w:val="00B871D5"/>
    <w:rsid w:val="00B87B4E"/>
    <w:rsid w:val="00B90175"/>
    <w:rsid w:val="00B9200A"/>
    <w:rsid w:val="00B920F8"/>
    <w:rsid w:val="00B92394"/>
    <w:rsid w:val="00B9254A"/>
    <w:rsid w:val="00B93B35"/>
    <w:rsid w:val="00B95BA3"/>
    <w:rsid w:val="00B95BF5"/>
    <w:rsid w:val="00B963C3"/>
    <w:rsid w:val="00B964C6"/>
    <w:rsid w:val="00B97C24"/>
    <w:rsid w:val="00B97EB0"/>
    <w:rsid w:val="00BA07FF"/>
    <w:rsid w:val="00BA152D"/>
    <w:rsid w:val="00BA27E4"/>
    <w:rsid w:val="00BA49D4"/>
    <w:rsid w:val="00BA57CB"/>
    <w:rsid w:val="00BA7F8B"/>
    <w:rsid w:val="00BB0769"/>
    <w:rsid w:val="00BB0D00"/>
    <w:rsid w:val="00BB1871"/>
    <w:rsid w:val="00BB188B"/>
    <w:rsid w:val="00BB1A3C"/>
    <w:rsid w:val="00BB27AF"/>
    <w:rsid w:val="00BB341E"/>
    <w:rsid w:val="00BB520C"/>
    <w:rsid w:val="00BB5302"/>
    <w:rsid w:val="00BB7644"/>
    <w:rsid w:val="00BB7752"/>
    <w:rsid w:val="00BB7BF5"/>
    <w:rsid w:val="00BC492E"/>
    <w:rsid w:val="00BC7AC3"/>
    <w:rsid w:val="00BD087E"/>
    <w:rsid w:val="00BD12F2"/>
    <w:rsid w:val="00BD37A7"/>
    <w:rsid w:val="00BD44AF"/>
    <w:rsid w:val="00BD4EA4"/>
    <w:rsid w:val="00BE0C33"/>
    <w:rsid w:val="00BE1680"/>
    <w:rsid w:val="00BE47B6"/>
    <w:rsid w:val="00BE50B6"/>
    <w:rsid w:val="00BF099E"/>
    <w:rsid w:val="00BF2402"/>
    <w:rsid w:val="00BF4277"/>
    <w:rsid w:val="00BF5940"/>
    <w:rsid w:val="00C01F1A"/>
    <w:rsid w:val="00C020F2"/>
    <w:rsid w:val="00C025CF"/>
    <w:rsid w:val="00C032A4"/>
    <w:rsid w:val="00C03EFE"/>
    <w:rsid w:val="00C045E9"/>
    <w:rsid w:val="00C06462"/>
    <w:rsid w:val="00C07225"/>
    <w:rsid w:val="00C10862"/>
    <w:rsid w:val="00C10A49"/>
    <w:rsid w:val="00C10A84"/>
    <w:rsid w:val="00C10B77"/>
    <w:rsid w:val="00C11995"/>
    <w:rsid w:val="00C15D3B"/>
    <w:rsid w:val="00C2061E"/>
    <w:rsid w:val="00C20E8A"/>
    <w:rsid w:val="00C22309"/>
    <w:rsid w:val="00C227F3"/>
    <w:rsid w:val="00C23FE9"/>
    <w:rsid w:val="00C25A67"/>
    <w:rsid w:val="00C3023A"/>
    <w:rsid w:val="00C31CBB"/>
    <w:rsid w:val="00C34BD1"/>
    <w:rsid w:val="00C35B1F"/>
    <w:rsid w:val="00C3621C"/>
    <w:rsid w:val="00C4198D"/>
    <w:rsid w:val="00C42241"/>
    <w:rsid w:val="00C453F1"/>
    <w:rsid w:val="00C5022D"/>
    <w:rsid w:val="00C53EE7"/>
    <w:rsid w:val="00C55406"/>
    <w:rsid w:val="00C5681E"/>
    <w:rsid w:val="00C60164"/>
    <w:rsid w:val="00C60B1E"/>
    <w:rsid w:val="00C65C01"/>
    <w:rsid w:val="00C668E3"/>
    <w:rsid w:val="00C6707A"/>
    <w:rsid w:val="00C704BA"/>
    <w:rsid w:val="00C70FE2"/>
    <w:rsid w:val="00C71B3E"/>
    <w:rsid w:val="00C72132"/>
    <w:rsid w:val="00C745CC"/>
    <w:rsid w:val="00C76DBF"/>
    <w:rsid w:val="00C80E40"/>
    <w:rsid w:val="00C85A42"/>
    <w:rsid w:val="00C8680F"/>
    <w:rsid w:val="00C92BA2"/>
    <w:rsid w:val="00C938E8"/>
    <w:rsid w:val="00C9553D"/>
    <w:rsid w:val="00C9664C"/>
    <w:rsid w:val="00C96C9A"/>
    <w:rsid w:val="00C97CD9"/>
    <w:rsid w:val="00CA1BCF"/>
    <w:rsid w:val="00CA3047"/>
    <w:rsid w:val="00CA6408"/>
    <w:rsid w:val="00CA68B4"/>
    <w:rsid w:val="00CA6F6E"/>
    <w:rsid w:val="00CA7854"/>
    <w:rsid w:val="00CB080E"/>
    <w:rsid w:val="00CB443B"/>
    <w:rsid w:val="00CB4CE8"/>
    <w:rsid w:val="00CB5429"/>
    <w:rsid w:val="00CC0B4C"/>
    <w:rsid w:val="00CC128D"/>
    <w:rsid w:val="00CC1438"/>
    <w:rsid w:val="00CC2208"/>
    <w:rsid w:val="00CC2F88"/>
    <w:rsid w:val="00CC3E23"/>
    <w:rsid w:val="00CC4B77"/>
    <w:rsid w:val="00CC5F8A"/>
    <w:rsid w:val="00CC624B"/>
    <w:rsid w:val="00CC6430"/>
    <w:rsid w:val="00CD39F3"/>
    <w:rsid w:val="00CD3A60"/>
    <w:rsid w:val="00CD48DD"/>
    <w:rsid w:val="00CD5BBC"/>
    <w:rsid w:val="00CD672C"/>
    <w:rsid w:val="00CD758C"/>
    <w:rsid w:val="00CE2596"/>
    <w:rsid w:val="00CE2E88"/>
    <w:rsid w:val="00CE74E8"/>
    <w:rsid w:val="00CF4AD1"/>
    <w:rsid w:val="00CF605A"/>
    <w:rsid w:val="00CF63C8"/>
    <w:rsid w:val="00CF7FD0"/>
    <w:rsid w:val="00D0009D"/>
    <w:rsid w:val="00D012A0"/>
    <w:rsid w:val="00D02E69"/>
    <w:rsid w:val="00D03709"/>
    <w:rsid w:val="00D04F7A"/>
    <w:rsid w:val="00D065D1"/>
    <w:rsid w:val="00D1104F"/>
    <w:rsid w:val="00D1299B"/>
    <w:rsid w:val="00D14222"/>
    <w:rsid w:val="00D14245"/>
    <w:rsid w:val="00D150B0"/>
    <w:rsid w:val="00D15296"/>
    <w:rsid w:val="00D20DF6"/>
    <w:rsid w:val="00D23881"/>
    <w:rsid w:val="00D27553"/>
    <w:rsid w:val="00D30C93"/>
    <w:rsid w:val="00D30E47"/>
    <w:rsid w:val="00D32641"/>
    <w:rsid w:val="00D3410F"/>
    <w:rsid w:val="00D356DF"/>
    <w:rsid w:val="00D3777F"/>
    <w:rsid w:val="00D40FA7"/>
    <w:rsid w:val="00D42ABF"/>
    <w:rsid w:val="00D42C3E"/>
    <w:rsid w:val="00D43F6A"/>
    <w:rsid w:val="00D44CE7"/>
    <w:rsid w:val="00D467E2"/>
    <w:rsid w:val="00D46F1B"/>
    <w:rsid w:val="00D47260"/>
    <w:rsid w:val="00D47EE8"/>
    <w:rsid w:val="00D55251"/>
    <w:rsid w:val="00D55816"/>
    <w:rsid w:val="00D57F09"/>
    <w:rsid w:val="00D614CA"/>
    <w:rsid w:val="00D625EC"/>
    <w:rsid w:val="00D641BA"/>
    <w:rsid w:val="00D64DB5"/>
    <w:rsid w:val="00D664A4"/>
    <w:rsid w:val="00D671CF"/>
    <w:rsid w:val="00D671FA"/>
    <w:rsid w:val="00D7033D"/>
    <w:rsid w:val="00D71800"/>
    <w:rsid w:val="00D73B2D"/>
    <w:rsid w:val="00D8231C"/>
    <w:rsid w:val="00D90246"/>
    <w:rsid w:val="00D939CE"/>
    <w:rsid w:val="00D94D9A"/>
    <w:rsid w:val="00D96055"/>
    <w:rsid w:val="00D96A20"/>
    <w:rsid w:val="00D97291"/>
    <w:rsid w:val="00D97EFE"/>
    <w:rsid w:val="00DA2D0A"/>
    <w:rsid w:val="00DA459D"/>
    <w:rsid w:val="00DA53F7"/>
    <w:rsid w:val="00DA5525"/>
    <w:rsid w:val="00DB0578"/>
    <w:rsid w:val="00DB2B43"/>
    <w:rsid w:val="00DB2DBB"/>
    <w:rsid w:val="00DB37C4"/>
    <w:rsid w:val="00DB3FDE"/>
    <w:rsid w:val="00DB49FA"/>
    <w:rsid w:val="00DB5016"/>
    <w:rsid w:val="00DB63C2"/>
    <w:rsid w:val="00DB6F37"/>
    <w:rsid w:val="00DB790E"/>
    <w:rsid w:val="00DC196D"/>
    <w:rsid w:val="00DC2D9A"/>
    <w:rsid w:val="00DC4488"/>
    <w:rsid w:val="00DC4D5B"/>
    <w:rsid w:val="00DC5B33"/>
    <w:rsid w:val="00DC7EF8"/>
    <w:rsid w:val="00DD00F2"/>
    <w:rsid w:val="00DD0B94"/>
    <w:rsid w:val="00DD1208"/>
    <w:rsid w:val="00DD15EC"/>
    <w:rsid w:val="00DD287F"/>
    <w:rsid w:val="00DD4C9E"/>
    <w:rsid w:val="00DD5F1F"/>
    <w:rsid w:val="00DD7DD7"/>
    <w:rsid w:val="00DD7DDE"/>
    <w:rsid w:val="00DE039A"/>
    <w:rsid w:val="00DE4467"/>
    <w:rsid w:val="00DE615C"/>
    <w:rsid w:val="00DE62B2"/>
    <w:rsid w:val="00DF2A47"/>
    <w:rsid w:val="00DF2FFD"/>
    <w:rsid w:val="00DF3D98"/>
    <w:rsid w:val="00E0151B"/>
    <w:rsid w:val="00E028AA"/>
    <w:rsid w:val="00E045EC"/>
    <w:rsid w:val="00E0531F"/>
    <w:rsid w:val="00E137BB"/>
    <w:rsid w:val="00E1471F"/>
    <w:rsid w:val="00E16DFB"/>
    <w:rsid w:val="00E21223"/>
    <w:rsid w:val="00E21A05"/>
    <w:rsid w:val="00E26E5A"/>
    <w:rsid w:val="00E27661"/>
    <w:rsid w:val="00E32F6D"/>
    <w:rsid w:val="00E330F8"/>
    <w:rsid w:val="00E354A9"/>
    <w:rsid w:val="00E3686D"/>
    <w:rsid w:val="00E4697B"/>
    <w:rsid w:val="00E51535"/>
    <w:rsid w:val="00E5457A"/>
    <w:rsid w:val="00E545B8"/>
    <w:rsid w:val="00E54FD0"/>
    <w:rsid w:val="00E57C59"/>
    <w:rsid w:val="00E57E4A"/>
    <w:rsid w:val="00E64BD3"/>
    <w:rsid w:val="00E6587A"/>
    <w:rsid w:val="00E65E12"/>
    <w:rsid w:val="00E66066"/>
    <w:rsid w:val="00E67F92"/>
    <w:rsid w:val="00E7221C"/>
    <w:rsid w:val="00E72E35"/>
    <w:rsid w:val="00E73F35"/>
    <w:rsid w:val="00E74098"/>
    <w:rsid w:val="00E77519"/>
    <w:rsid w:val="00E80C04"/>
    <w:rsid w:val="00E81658"/>
    <w:rsid w:val="00E87CAC"/>
    <w:rsid w:val="00E9232A"/>
    <w:rsid w:val="00E939A2"/>
    <w:rsid w:val="00E950BB"/>
    <w:rsid w:val="00EA6378"/>
    <w:rsid w:val="00EA6818"/>
    <w:rsid w:val="00EA6B07"/>
    <w:rsid w:val="00EB4F3C"/>
    <w:rsid w:val="00EB5A0B"/>
    <w:rsid w:val="00EB5A62"/>
    <w:rsid w:val="00EB5ED7"/>
    <w:rsid w:val="00EB5FB0"/>
    <w:rsid w:val="00EB736C"/>
    <w:rsid w:val="00EC3BCB"/>
    <w:rsid w:val="00EC4FA9"/>
    <w:rsid w:val="00EC72B6"/>
    <w:rsid w:val="00ED1E3D"/>
    <w:rsid w:val="00ED7A87"/>
    <w:rsid w:val="00EE516D"/>
    <w:rsid w:val="00EE67D4"/>
    <w:rsid w:val="00EE7FF6"/>
    <w:rsid w:val="00EF0126"/>
    <w:rsid w:val="00EF1634"/>
    <w:rsid w:val="00EF2FFF"/>
    <w:rsid w:val="00EF6F20"/>
    <w:rsid w:val="00EF78B8"/>
    <w:rsid w:val="00F01666"/>
    <w:rsid w:val="00F03313"/>
    <w:rsid w:val="00F033A1"/>
    <w:rsid w:val="00F04192"/>
    <w:rsid w:val="00F05227"/>
    <w:rsid w:val="00F064BB"/>
    <w:rsid w:val="00F12002"/>
    <w:rsid w:val="00F1380E"/>
    <w:rsid w:val="00F1444C"/>
    <w:rsid w:val="00F175D5"/>
    <w:rsid w:val="00F17B9C"/>
    <w:rsid w:val="00F17F5D"/>
    <w:rsid w:val="00F20955"/>
    <w:rsid w:val="00F21999"/>
    <w:rsid w:val="00F25B5F"/>
    <w:rsid w:val="00F25D0C"/>
    <w:rsid w:val="00F2665D"/>
    <w:rsid w:val="00F26747"/>
    <w:rsid w:val="00F2788E"/>
    <w:rsid w:val="00F34D48"/>
    <w:rsid w:val="00F37A82"/>
    <w:rsid w:val="00F40073"/>
    <w:rsid w:val="00F40121"/>
    <w:rsid w:val="00F4231E"/>
    <w:rsid w:val="00F4352F"/>
    <w:rsid w:val="00F450B5"/>
    <w:rsid w:val="00F45194"/>
    <w:rsid w:val="00F45551"/>
    <w:rsid w:val="00F50328"/>
    <w:rsid w:val="00F533D8"/>
    <w:rsid w:val="00F54250"/>
    <w:rsid w:val="00F54F0A"/>
    <w:rsid w:val="00F55D94"/>
    <w:rsid w:val="00F5648D"/>
    <w:rsid w:val="00F57D72"/>
    <w:rsid w:val="00F57EE9"/>
    <w:rsid w:val="00F65689"/>
    <w:rsid w:val="00F665BD"/>
    <w:rsid w:val="00F67265"/>
    <w:rsid w:val="00F70F86"/>
    <w:rsid w:val="00F74FA9"/>
    <w:rsid w:val="00F7529C"/>
    <w:rsid w:val="00F7556F"/>
    <w:rsid w:val="00F7611F"/>
    <w:rsid w:val="00F766FE"/>
    <w:rsid w:val="00F76788"/>
    <w:rsid w:val="00F80084"/>
    <w:rsid w:val="00F8043A"/>
    <w:rsid w:val="00F830CA"/>
    <w:rsid w:val="00F83E33"/>
    <w:rsid w:val="00F84F2C"/>
    <w:rsid w:val="00F90897"/>
    <w:rsid w:val="00F95B22"/>
    <w:rsid w:val="00FA1601"/>
    <w:rsid w:val="00FA167F"/>
    <w:rsid w:val="00FA171A"/>
    <w:rsid w:val="00FA17BE"/>
    <w:rsid w:val="00FA29FA"/>
    <w:rsid w:val="00FA36E3"/>
    <w:rsid w:val="00FA5A86"/>
    <w:rsid w:val="00FA6450"/>
    <w:rsid w:val="00FA718E"/>
    <w:rsid w:val="00FB15E5"/>
    <w:rsid w:val="00FB1AD1"/>
    <w:rsid w:val="00FB4630"/>
    <w:rsid w:val="00FB5B42"/>
    <w:rsid w:val="00FB7DE4"/>
    <w:rsid w:val="00FC162C"/>
    <w:rsid w:val="00FC256B"/>
    <w:rsid w:val="00FC5999"/>
    <w:rsid w:val="00FD6155"/>
    <w:rsid w:val="00FD7375"/>
    <w:rsid w:val="00FE1909"/>
    <w:rsid w:val="00FE3617"/>
    <w:rsid w:val="00FE4560"/>
    <w:rsid w:val="00FE4A11"/>
    <w:rsid w:val="00FE4D56"/>
    <w:rsid w:val="00FE5B38"/>
    <w:rsid w:val="00FF00C6"/>
    <w:rsid w:val="00FF121B"/>
    <w:rsid w:val="00FF1521"/>
    <w:rsid w:val="00FF1577"/>
    <w:rsid w:val="00FF32E3"/>
    <w:rsid w:val="00FF5D1A"/>
    <w:rsid w:val="00FF64EA"/>
    <w:rsid w:val="00FF7A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2769"/>
    <o:shapelayout v:ext="edit">
      <o:idmap v:ext="edit" data="1"/>
    </o:shapelayout>
  </w:shapeDefaults>
  <w:decimalSymbol w:val=","/>
  <w:listSeparator w:val=";"/>
  <w14:docId w14:val="3E5EC523"/>
  <w15:docId w15:val="{309F7303-BD3C-42F8-AD41-809F75186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iPriority="0" w:unhideWhenUsed="1"/>
    <w:lsdException w:name="toc 7" w:semiHidden="1" w:unhideWhenUsed="1"/>
    <w:lsdException w:name="toc 8" w:semiHidden="1" w:uiPriority="0" w:unhideWhenUsed="1"/>
    <w:lsdException w:name="toc 9" w:semiHidden="1"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220C31"/>
    <w:pPr>
      <w:tabs>
        <w:tab w:val="left" w:pos="1080"/>
      </w:tabs>
      <w:spacing w:line="240" w:lineRule="atLeast"/>
      <w:ind w:left="851" w:hanging="851"/>
      <w:jc w:val="both"/>
    </w:pPr>
    <w:rPr>
      <w:rFonts w:ascii="Helvetica" w:eastAsia="Times New Roman" w:hAnsi="Helvetica"/>
      <w:lang w:val="en-GB"/>
    </w:rPr>
  </w:style>
  <w:style w:type="paragraph" w:styleId="11">
    <w:name w:val="heading 1"/>
    <w:aliases w:val="Modulo,CHAPTER HEADER,HeadingR 1,HeadingR 11,HeadingR 12,HeadingR 13,HeadingR 14,HeadingR 15,HeadingR 16,l1,I1,Заголов,H1"/>
    <w:basedOn w:val="a1"/>
    <w:next w:val="a1"/>
    <w:link w:val="12"/>
    <w:qFormat/>
    <w:rsid w:val="00645BB1"/>
    <w:pPr>
      <w:widowControl w:val="0"/>
      <w:tabs>
        <w:tab w:val="clear" w:pos="1080"/>
      </w:tabs>
      <w:spacing w:line="240" w:lineRule="auto"/>
      <w:ind w:left="0" w:firstLine="0"/>
      <w:outlineLvl w:val="0"/>
    </w:pPr>
    <w:rPr>
      <w:rFonts w:ascii="Arial" w:hAnsi="Arial"/>
      <w:snapToGrid w:val="0"/>
      <w:sz w:val="24"/>
    </w:rPr>
  </w:style>
  <w:style w:type="paragraph" w:styleId="20">
    <w:name w:val="heading 2"/>
    <w:aliases w:val="Paragraaf,Chapter Title,OG Heading 2,hseHeading 2,A Head Знак,A Head,hseHeading 2 Знак Знак,Heading 2 Char3,Heading 2 Char1 Char1,h2,Heading B,H2,Heading 2 Char,Heading R 2,Heading R 21,Heading R 22,Heading R 23,Heading R 24,Heading R 25"/>
    <w:basedOn w:val="a1"/>
    <w:next w:val="a1"/>
    <w:link w:val="21"/>
    <w:uiPriority w:val="9"/>
    <w:qFormat/>
    <w:rsid w:val="00645BB1"/>
    <w:pPr>
      <w:keepNext/>
      <w:widowControl w:val="0"/>
      <w:tabs>
        <w:tab w:val="clear" w:pos="1080"/>
      </w:tabs>
      <w:spacing w:before="120" w:after="120"/>
      <w:ind w:left="0" w:firstLine="0"/>
      <w:outlineLvl w:val="1"/>
    </w:pPr>
    <w:rPr>
      <w:rFonts w:ascii="Arial" w:hAnsi="Arial"/>
      <w:b/>
      <w:bCs/>
      <w:caps/>
      <w:snapToGrid w:val="0"/>
    </w:rPr>
  </w:style>
  <w:style w:type="paragraph" w:styleId="3">
    <w:name w:val="heading 3"/>
    <w:aliases w:val="B Head,B Head Знак"/>
    <w:basedOn w:val="a1"/>
    <w:next w:val="a1"/>
    <w:link w:val="30"/>
    <w:qFormat/>
    <w:rsid w:val="00645BB1"/>
    <w:pPr>
      <w:keepNext/>
      <w:tabs>
        <w:tab w:val="clear" w:pos="1080"/>
      </w:tabs>
      <w:spacing w:line="240" w:lineRule="auto"/>
      <w:ind w:left="0" w:firstLine="0"/>
      <w:jc w:val="center"/>
      <w:outlineLvl w:val="2"/>
    </w:pPr>
    <w:rPr>
      <w:rFonts w:ascii="Arial" w:hAnsi="Arial"/>
      <w:b/>
      <w:bCs/>
    </w:rPr>
  </w:style>
  <w:style w:type="paragraph" w:styleId="40">
    <w:name w:val="heading 4"/>
    <w:aliases w:val="VESSEL NAME,Знак Знак"/>
    <w:basedOn w:val="a1"/>
    <w:next w:val="a1"/>
    <w:link w:val="41"/>
    <w:qFormat/>
    <w:rsid w:val="00645BB1"/>
    <w:pPr>
      <w:widowControl w:val="0"/>
      <w:tabs>
        <w:tab w:val="clear" w:pos="1080"/>
      </w:tabs>
      <w:spacing w:line="240" w:lineRule="auto"/>
      <w:ind w:left="0" w:firstLine="0"/>
      <w:outlineLvl w:val="3"/>
    </w:pPr>
    <w:rPr>
      <w:rFonts w:ascii="Arial" w:hAnsi="Arial"/>
      <w:snapToGrid w:val="0"/>
      <w:sz w:val="24"/>
    </w:rPr>
  </w:style>
  <w:style w:type="paragraph" w:styleId="50">
    <w:name w:val="heading 5"/>
    <w:aliases w:val="Block Label,OG Appendix,D Head,RSKH5,RSKH5 Знак"/>
    <w:basedOn w:val="a1"/>
    <w:next w:val="a1"/>
    <w:link w:val="51"/>
    <w:qFormat/>
    <w:rsid w:val="00645BB1"/>
    <w:pPr>
      <w:widowControl w:val="0"/>
      <w:tabs>
        <w:tab w:val="clear" w:pos="1080"/>
      </w:tabs>
      <w:spacing w:line="240" w:lineRule="auto"/>
      <w:ind w:left="0" w:firstLine="0"/>
      <w:outlineLvl w:val="4"/>
    </w:pPr>
    <w:rPr>
      <w:rFonts w:ascii="Arial" w:hAnsi="Arial"/>
      <w:snapToGrid w:val="0"/>
      <w:sz w:val="24"/>
    </w:rPr>
  </w:style>
  <w:style w:type="paragraph" w:styleId="6">
    <w:name w:val="heading 6"/>
    <w:aliases w:val="Стиль 6"/>
    <w:basedOn w:val="a1"/>
    <w:next w:val="a1"/>
    <w:link w:val="60"/>
    <w:qFormat/>
    <w:rsid w:val="00645BB1"/>
    <w:pPr>
      <w:keepNext/>
      <w:tabs>
        <w:tab w:val="clear" w:pos="1080"/>
      </w:tabs>
      <w:ind w:left="0" w:firstLine="0"/>
      <w:outlineLvl w:val="5"/>
    </w:pPr>
    <w:rPr>
      <w:rFonts w:ascii="Arial" w:hAnsi="Arial"/>
      <w:b/>
    </w:rPr>
  </w:style>
  <w:style w:type="paragraph" w:styleId="7">
    <w:name w:val="heading 7"/>
    <w:aliases w:val=" 00"/>
    <w:basedOn w:val="a1"/>
    <w:next w:val="a1"/>
    <w:link w:val="70"/>
    <w:uiPriority w:val="99"/>
    <w:qFormat/>
    <w:rsid w:val="00645BB1"/>
    <w:pPr>
      <w:widowControl w:val="0"/>
      <w:tabs>
        <w:tab w:val="clear" w:pos="1080"/>
      </w:tabs>
      <w:spacing w:line="240" w:lineRule="auto"/>
      <w:ind w:left="0" w:firstLine="0"/>
      <w:outlineLvl w:val="6"/>
    </w:pPr>
    <w:rPr>
      <w:rFonts w:ascii="Arial" w:hAnsi="Arial"/>
      <w:snapToGrid w:val="0"/>
      <w:sz w:val="24"/>
    </w:rPr>
  </w:style>
  <w:style w:type="paragraph" w:styleId="8">
    <w:name w:val="heading 8"/>
    <w:basedOn w:val="a1"/>
    <w:next w:val="a1"/>
    <w:link w:val="80"/>
    <w:uiPriority w:val="99"/>
    <w:qFormat/>
    <w:rsid w:val="00645BB1"/>
    <w:pPr>
      <w:widowControl w:val="0"/>
      <w:tabs>
        <w:tab w:val="clear" w:pos="1080"/>
      </w:tabs>
      <w:spacing w:line="240" w:lineRule="auto"/>
      <w:ind w:left="0" w:firstLine="0"/>
      <w:outlineLvl w:val="7"/>
    </w:pPr>
    <w:rPr>
      <w:rFonts w:ascii="Arial" w:hAnsi="Arial"/>
      <w:snapToGrid w:val="0"/>
      <w:sz w:val="24"/>
    </w:rPr>
  </w:style>
  <w:style w:type="paragraph" w:styleId="9">
    <w:name w:val="heading 9"/>
    <w:aliases w:val="Прил.7.63"/>
    <w:basedOn w:val="a1"/>
    <w:next w:val="a1"/>
    <w:link w:val="90"/>
    <w:uiPriority w:val="99"/>
    <w:qFormat/>
    <w:rsid w:val="00645BB1"/>
    <w:pPr>
      <w:widowControl w:val="0"/>
      <w:tabs>
        <w:tab w:val="clear" w:pos="1080"/>
      </w:tabs>
      <w:spacing w:line="240" w:lineRule="auto"/>
      <w:ind w:left="0" w:firstLine="0"/>
      <w:outlineLvl w:val="8"/>
    </w:pPr>
    <w:rPr>
      <w:rFonts w:ascii="Arial" w:hAnsi="Arial"/>
      <w:snapToGrid w:val="0"/>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aliases w:val="Modulo Знак,CHAPTER HEADER Знак,HeadingR 1 Знак,HeadingR 11 Знак,HeadingR 12 Знак,HeadingR 13 Знак,HeadingR 14 Знак,HeadingR 15 Знак,HeadingR 16 Знак,l1 Знак,I1 Знак,Заголов Знак,H1 Знак"/>
    <w:link w:val="11"/>
    <w:rsid w:val="00645BB1"/>
    <w:rPr>
      <w:rFonts w:ascii="Arial" w:eastAsia="Times New Roman" w:hAnsi="Arial" w:cs="Times New Roman"/>
      <w:snapToGrid/>
      <w:sz w:val="24"/>
      <w:szCs w:val="20"/>
      <w:lang w:val="en-GB" w:eastAsia="ru-RU"/>
    </w:rPr>
  </w:style>
  <w:style w:type="character" w:customStyle="1" w:styleId="21">
    <w:name w:val="Заголовок 2 Знак"/>
    <w:aliases w:val="Paragraaf Знак,Chapter Title Знак,OG Heading 2 Знак,hseHeading 2 Знак,A Head Знак Знак,A Head Знак1,hseHeading 2 Знак Знак Знак,Heading 2 Char3 Знак,Heading 2 Char1 Char1 Знак,h2 Знак,Heading B Знак,H2 Знак,Heading 2 Char Знак"/>
    <w:link w:val="20"/>
    <w:uiPriority w:val="9"/>
    <w:rsid w:val="00645BB1"/>
    <w:rPr>
      <w:rFonts w:ascii="Arial" w:eastAsia="Times New Roman" w:hAnsi="Arial" w:cs="Arial"/>
      <w:b/>
      <w:bCs/>
      <w:caps/>
      <w:snapToGrid/>
      <w:sz w:val="20"/>
      <w:szCs w:val="20"/>
      <w:lang w:val="en-GB" w:eastAsia="ru-RU"/>
    </w:rPr>
  </w:style>
  <w:style w:type="character" w:customStyle="1" w:styleId="30">
    <w:name w:val="Заголовок 3 Знак"/>
    <w:aliases w:val="B Head Знак1,B Head Знак Знак"/>
    <w:link w:val="3"/>
    <w:rsid w:val="00645BB1"/>
    <w:rPr>
      <w:rFonts w:ascii="Arial" w:eastAsia="Times New Roman" w:hAnsi="Arial" w:cs="Arial"/>
      <w:b/>
      <w:bCs/>
      <w:sz w:val="20"/>
      <w:szCs w:val="20"/>
      <w:lang w:val="en-GB" w:eastAsia="ru-RU"/>
    </w:rPr>
  </w:style>
  <w:style w:type="character" w:customStyle="1" w:styleId="41">
    <w:name w:val="Заголовок 4 Знак"/>
    <w:aliases w:val="VESSEL NAME Знак,Знак Знак Знак"/>
    <w:link w:val="40"/>
    <w:rsid w:val="00645BB1"/>
    <w:rPr>
      <w:rFonts w:ascii="Arial" w:eastAsia="Times New Roman" w:hAnsi="Arial" w:cs="Times New Roman"/>
      <w:snapToGrid/>
      <w:sz w:val="24"/>
      <w:szCs w:val="20"/>
      <w:lang w:val="en-GB" w:eastAsia="ru-RU"/>
    </w:rPr>
  </w:style>
  <w:style w:type="character" w:customStyle="1" w:styleId="51">
    <w:name w:val="Заголовок 5 Знак"/>
    <w:aliases w:val="Block Label Знак,OG Appendix Знак,D Head Знак,RSKH5 Знак1,RSKH5 Знак Знак"/>
    <w:link w:val="50"/>
    <w:rsid w:val="00645BB1"/>
    <w:rPr>
      <w:rFonts w:ascii="Arial" w:eastAsia="Times New Roman" w:hAnsi="Arial" w:cs="Times New Roman"/>
      <w:snapToGrid/>
      <w:sz w:val="24"/>
      <w:szCs w:val="20"/>
      <w:lang w:val="en-GB" w:eastAsia="ru-RU"/>
    </w:rPr>
  </w:style>
  <w:style w:type="character" w:customStyle="1" w:styleId="60">
    <w:name w:val="Заголовок 6 Знак"/>
    <w:aliases w:val="Стиль 6 Знак"/>
    <w:link w:val="6"/>
    <w:rsid w:val="00645BB1"/>
    <w:rPr>
      <w:rFonts w:ascii="Arial" w:eastAsia="Times New Roman" w:hAnsi="Arial" w:cs="Arial"/>
      <w:b/>
      <w:sz w:val="20"/>
      <w:szCs w:val="20"/>
      <w:lang w:val="en-GB" w:eastAsia="ru-RU"/>
    </w:rPr>
  </w:style>
  <w:style w:type="character" w:customStyle="1" w:styleId="70">
    <w:name w:val="Заголовок 7 Знак"/>
    <w:aliases w:val=" 00 Знак"/>
    <w:link w:val="7"/>
    <w:uiPriority w:val="99"/>
    <w:rsid w:val="00645BB1"/>
    <w:rPr>
      <w:rFonts w:ascii="Arial" w:eastAsia="Times New Roman" w:hAnsi="Arial" w:cs="Times New Roman"/>
      <w:snapToGrid/>
      <w:sz w:val="24"/>
      <w:szCs w:val="20"/>
      <w:lang w:val="en-GB" w:eastAsia="ru-RU"/>
    </w:rPr>
  </w:style>
  <w:style w:type="character" w:customStyle="1" w:styleId="80">
    <w:name w:val="Заголовок 8 Знак"/>
    <w:link w:val="8"/>
    <w:uiPriority w:val="99"/>
    <w:rsid w:val="00645BB1"/>
    <w:rPr>
      <w:rFonts w:ascii="Arial" w:eastAsia="Times New Roman" w:hAnsi="Arial" w:cs="Times New Roman"/>
      <w:snapToGrid/>
      <w:sz w:val="24"/>
      <w:szCs w:val="20"/>
      <w:lang w:val="en-GB" w:eastAsia="ru-RU"/>
    </w:rPr>
  </w:style>
  <w:style w:type="character" w:customStyle="1" w:styleId="90">
    <w:name w:val="Заголовок 9 Знак"/>
    <w:aliases w:val="Прил.7.63 Знак"/>
    <w:link w:val="9"/>
    <w:uiPriority w:val="99"/>
    <w:rsid w:val="00645BB1"/>
    <w:rPr>
      <w:rFonts w:ascii="Arial" w:eastAsia="Times New Roman" w:hAnsi="Arial" w:cs="Times New Roman"/>
      <w:snapToGrid/>
      <w:sz w:val="24"/>
      <w:szCs w:val="20"/>
      <w:lang w:val="en-GB" w:eastAsia="ru-RU"/>
    </w:rPr>
  </w:style>
  <w:style w:type="paragraph" w:styleId="a5">
    <w:name w:val="header"/>
    <w:aliases w:val="h,header,subject head new,TENDER,odd,Title Up"/>
    <w:basedOn w:val="a1"/>
    <w:link w:val="a6"/>
    <w:uiPriority w:val="99"/>
    <w:rsid w:val="00645BB1"/>
    <w:pPr>
      <w:tabs>
        <w:tab w:val="clear" w:pos="1080"/>
        <w:tab w:val="right" w:pos="9356"/>
      </w:tabs>
      <w:spacing w:before="20" w:line="240" w:lineRule="auto"/>
      <w:ind w:firstLine="0"/>
    </w:pPr>
    <w:rPr>
      <w:rFonts w:ascii="Arial" w:hAnsi="Arial"/>
      <w:sz w:val="18"/>
    </w:rPr>
  </w:style>
  <w:style w:type="character" w:customStyle="1" w:styleId="a6">
    <w:name w:val="Верхний колонтитул Знак"/>
    <w:aliases w:val="h Знак,header Знак,subject head new Знак,TENDER Знак,odd Знак,Title Up Знак"/>
    <w:link w:val="a5"/>
    <w:uiPriority w:val="99"/>
    <w:rsid w:val="00645BB1"/>
    <w:rPr>
      <w:rFonts w:ascii="Arial" w:eastAsia="Times New Roman" w:hAnsi="Arial" w:cs="Times New Roman"/>
      <w:sz w:val="18"/>
      <w:szCs w:val="20"/>
      <w:lang w:val="en-GB" w:eastAsia="ru-RU"/>
    </w:rPr>
  </w:style>
  <w:style w:type="paragraph" w:styleId="a7">
    <w:name w:val="footer"/>
    <w:aliases w:val="Title Down"/>
    <w:basedOn w:val="a1"/>
    <w:link w:val="a8"/>
    <w:uiPriority w:val="99"/>
    <w:rsid w:val="00645BB1"/>
    <w:pPr>
      <w:tabs>
        <w:tab w:val="clear" w:pos="1080"/>
      </w:tabs>
      <w:spacing w:before="10" w:after="10" w:line="240" w:lineRule="auto"/>
      <w:ind w:left="0" w:firstLine="0"/>
    </w:pPr>
    <w:rPr>
      <w:rFonts w:ascii="Arial" w:hAnsi="Arial"/>
      <w:sz w:val="16"/>
    </w:rPr>
  </w:style>
  <w:style w:type="character" w:customStyle="1" w:styleId="a8">
    <w:name w:val="Нижний колонтитул Знак"/>
    <w:aliases w:val="Title Down Знак"/>
    <w:link w:val="a7"/>
    <w:uiPriority w:val="99"/>
    <w:rsid w:val="00645BB1"/>
    <w:rPr>
      <w:rFonts w:ascii="Arial" w:eastAsia="Times New Roman" w:hAnsi="Arial" w:cs="Times New Roman"/>
      <w:sz w:val="16"/>
      <w:szCs w:val="20"/>
      <w:lang w:val="en-GB" w:eastAsia="ru-RU"/>
    </w:rPr>
  </w:style>
  <w:style w:type="paragraph" w:styleId="a9">
    <w:name w:val="Body Text Indent"/>
    <w:aliases w:val="Body Text hang Indent"/>
    <w:basedOn w:val="a1"/>
    <w:link w:val="aa"/>
    <w:uiPriority w:val="99"/>
    <w:rsid w:val="00645BB1"/>
    <w:pPr>
      <w:tabs>
        <w:tab w:val="clear" w:pos="1080"/>
      </w:tabs>
      <w:spacing w:line="240" w:lineRule="auto"/>
      <w:ind w:left="1134" w:hanging="425"/>
    </w:pPr>
    <w:rPr>
      <w:rFonts w:ascii="Arial" w:eastAsia="Batang" w:hAnsi="Arial"/>
    </w:rPr>
  </w:style>
  <w:style w:type="character" w:customStyle="1" w:styleId="aa">
    <w:name w:val="Основной текст с отступом Знак"/>
    <w:aliases w:val="Body Text hang Indent Знак"/>
    <w:link w:val="a9"/>
    <w:rsid w:val="00645BB1"/>
    <w:rPr>
      <w:rFonts w:ascii="Arial" w:eastAsia="Batang" w:hAnsi="Arial" w:cs="Times New Roman"/>
      <w:sz w:val="20"/>
      <w:szCs w:val="20"/>
      <w:lang w:val="en-GB" w:eastAsia="ru-RU"/>
    </w:rPr>
  </w:style>
  <w:style w:type="paragraph" w:styleId="22">
    <w:name w:val="Body Text Indent 2"/>
    <w:basedOn w:val="a1"/>
    <w:link w:val="23"/>
    <w:uiPriority w:val="99"/>
    <w:rsid w:val="00645BB1"/>
    <w:pPr>
      <w:tabs>
        <w:tab w:val="clear" w:pos="1080"/>
        <w:tab w:val="left" w:pos="1065"/>
        <w:tab w:val="left" w:pos="2640"/>
      </w:tabs>
      <w:spacing w:after="180" w:line="240" w:lineRule="auto"/>
      <w:ind w:left="1065" w:hanging="405"/>
    </w:pPr>
    <w:rPr>
      <w:rFonts w:ascii="Arial" w:eastAsia="Batang" w:hAnsi="Arial"/>
    </w:rPr>
  </w:style>
  <w:style w:type="character" w:customStyle="1" w:styleId="23">
    <w:name w:val="Основной текст с отступом 2 Знак"/>
    <w:link w:val="22"/>
    <w:uiPriority w:val="99"/>
    <w:rsid w:val="00645BB1"/>
    <w:rPr>
      <w:rFonts w:ascii="Arial" w:eastAsia="Batang" w:hAnsi="Arial" w:cs="Times New Roman"/>
      <w:sz w:val="20"/>
      <w:szCs w:val="20"/>
      <w:lang w:val="en-GB" w:eastAsia="ru-RU"/>
    </w:rPr>
  </w:style>
  <w:style w:type="paragraph" w:styleId="31">
    <w:name w:val="Body Text Indent 3"/>
    <w:basedOn w:val="a1"/>
    <w:link w:val="32"/>
    <w:uiPriority w:val="99"/>
    <w:rsid w:val="00645BB1"/>
    <w:pPr>
      <w:tabs>
        <w:tab w:val="clear" w:pos="1080"/>
        <w:tab w:val="left" w:pos="855"/>
      </w:tabs>
      <w:spacing w:after="240" w:line="240" w:lineRule="auto"/>
      <w:ind w:left="360" w:firstLine="0"/>
    </w:pPr>
    <w:rPr>
      <w:rFonts w:ascii="Arial" w:eastAsia="Batang" w:hAnsi="Arial"/>
      <w:color w:val="FF0000"/>
    </w:rPr>
  </w:style>
  <w:style w:type="character" w:customStyle="1" w:styleId="32">
    <w:name w:val="Основной текст с отступом 3 Знак"/>
    <w:link w:val="31"/>
    <w:uiPriority w:val="99"/>
    <w:rsid w:val="00645BB1"/>
    <w:rPr>
      <w:rFonts w:ascii="Arial" w:eastAsia="Batang" w:hAnsi="Arial" w:cs="Times New Roman"/>
      <w:color w:val="FF0000"/>
      <w:sz w:val="20"/>
      <w:szCs w:val="20"/>
      <w:lang w:val="en-GB" w:eastAsia="ru-RU"/>
    </w:rPr>
  </w:style>
  <w:style w:type="character" w:styleId="ab">
    <w:name w:val="page number"/>
    <w:aliases w:val="Номер страницы1,Заголовок 1 Знак1,Page Number arabic,Заголов Знак1,H1 Знак1"/>
    <w:rsid w:val="00645BB1"/>
    <w:rPr>
      <w:rFonts w:cs="Times New Roman"/>
    </w:rPr>
  </w:style>
  <w:style w:type="paragraph" w:styleId="ac">
    <w:name w:val="Body Text"/>
    <w:aliases w:val="AETC-Body,DNV-Body,AETC-Body1,DNV-Body1"/>
    <w:basedOn w:val="a1"/>
    <w:link w:val="ad"/>
    <w:uiPriority w:val="1"/>
    <w:qFormat/>
    <w:rsid w:val="00645BB1"/>
    <w:pPr>
      <w:tabs>
        <w:tab w:val="clear" w:pos="1080"/>
      </w:tabs>
      <w:spacing w:after="120" w:line="240" w:lineRule="auto"/>
      <w:ind w:left="0" w:firstLine="0"/>
    </w:pPr>
    <w:rPr>
      <w:rFonts w:ascii="Arial" w:hAnsi="Arial"/>
    </w:rPr>
  </w:style>
  <w:style w:type="character" w:customStyle="1" w:styleId="ad">
    <w:name w:val="Основной текст Знак"/>
    <w:aliases w:val="AETC-Body Знак,DNV-Body Знак,AETC-Body1 Знак,DNV-Body1 Знак"/>
    <w:link w:val="ac"/>
    <w:uiPriority w:val="1"/>
    <w:rsid w:val="00645BB1"/>
    <w:rPr>
      <w:rFonts w:ascii="Arial" w:eastAsia="Times New Roman" w:hAnsi="Arial" w:cs="Arial"/>
      <w:sz w:val="20"/>
      <w:szCs w:val="20"/>
      <w:lang w:val="en-GB" w:eastAsia="ru-RU"/>
    </w:rPr>
  </w:style>
  <w:style w:type="paragraph" w:customStyle="1" w:styleId="TitleLine2">
    <w:name w:val="Title Line 2"/>
    <w:basedOn w:val="a1"/>
    <w:rsid w:val="00645BB1"/>
    <w:pPr>
      <w:tabs>
        <w:tab w:val="clear" w:pos="1080"/>
      </w:tabs>
      <w:ind w:left="0" w:firstLine="0"/>
      <w:jc w:val="center"/>
    </w:pPr>
    <w:rPr>
      <w:rFonts w:ascii="Arial" w:hAnsi="Arial"/>
      <w:b/>
      <w:caps/>
      <w:sz w:val="24"/>
    </w:rPr>
  </w:style>
  <w:style w:type="paragraph" w:styleId="ae">
    <w:name w:val="Title"/>
    <w:aliases w:val=" Знак,Знак"/>
    <w:basedOn w:val="a1"/>
    <w:link w:val="af"/>
    <w:qFormat/>
    <w:rsid w:val="00645BB1"/>
    <w:pPr>
      <w:tabs>
        <w:tab w:val="clear" w:pos="1080"/>
      </w:tabs>
      <w:spacing w:before="4000" w:after="120"/>
      <w:ind w:left="0" w:firstLine="0"/>
      <w:jc w:val="center"/>
    </w:pPr>
    <w:rPr>
      <w:rFonts w:ascii="Arial" w:hAnsi="Arial"/>
      <w:b/>
      <w:caps/>
      <w:sz w:val="24"/>
    </w:rPr>
  </w:style>
  <w:style w:type="character" w:customStyle="1" w:styleId="af">
    <w:name w:val="Название Знак"/>
    <w:aliases w:val=" Знак Знак,Знак Знак1"/>
    <w:link w:val="ae"/>
    <w:rsid w:val="00645BB1"/>
    <w:rPr>
      <w:rFonts w:ascii="Arial" w:eastAsia="Times New Roman" w:hAnsi="Arial" w:cs="Times New Roman"/>
      <w:b/>
      <w:caps/>
      <w:sz w:val="24"/>
      <w:szCs w:val="20"/>
      <w:lang w:val="en-GB" w:eastAsia="ru-RU"/>
    </w:rPr>
  </w:style>
  <w:style w:type="paragraph" w:styleId="af0">
    <w:name w:val="footnote text"/>
    <w:basedOn w:val="a1"/>
    <w:link w:val="af1"/>
    <w:semiHidden/>
    <w:rsid w:val="00645BB1"/>
    <w:pPr>
      <w:tabs>
        <w:tab w:val="clear" w:pos="1080"/>
      </w:tabs>
      <w:spacing w:after="260" w:line="240" w:lineRule="auto"/>
      <w:ind w:left="0" w:firstLine="0"/>
    </w:pPr>
    <w:rPr>
      <w:rFonts w:ascii="Times New Roman" w:hAnsi="Times New Roman"/>
    </w:rPr>
  </w:style>
  <w:style w:type="character" w:customStyle="1" w:styleId="af1">
    <w:name w:val="Текст сноски Знак"/>
    <w:link w:val="af0"/>
    <w:semiHidden/>
    <w:rsid w:val="00645BB1"/>
    <w:rPr>
      <w:rFonts w:ascii="Times New Roman" w:eastAsia="Times New Roman" w:hAnsi="Times New Roman" w:cs="Times New Roman"/>
      <w:sz w:val="20"/>
      <w:szCs w:val="20"/>
      <w:lang w:val="en-GB" w:eastAsia="ru-RU"/>
    </w:rPr>
  </w:style>
  <w:style w:type="paragraph" w:styleId="24">
    <w:name w:val="index 2"/>
    <w:basedOn w:val="a1"/>
    <w:next w:val="a1"/>
    <w:semiHidden/>
    <w:rsid w:val="00645BB1"/>
    <w:pPr>
      <w:tabs>
        <w:tab w:val="clear" w:pos="1080"/>
        <w:tab w:val="left" w:leader="dot" w:pos="9000"/>
        <w:tab w:val="right" w:pos="9360"/>
      </w:tabs>
      <w:spacing w:line="240" w:lineRule="auto"/>
      <w:ind w:left="1440" w:right="720" w:hanging="720"/>
    </w:pPr>
    <w:rPr>
      <w:rFonts w:ascii="Arial" w:hAnsi="Arial"/>
    </w:rPr>
  </w:style>
  <w:style w:type="paragraph" w:styleId="af2">
    <w:name w:val="List"/>
    <w:basedOn w:val="a1"/>
    <w:rsid w:val="00645BB1"/>
    <w:pPr>
      <w:tabs>
        <w:tab w:val="clear" w:pos="1080"/>
      </w:tabs>
      <w:spacing w:line="240" w:lineRule="auto"/>
      <w:ind w:left="283" w:hanging="283"/>
    </w:pPr>
    <w:rPr>
      <w:rFonts w:ascii="Arial" w:hAnsi="Arial"/>
    </w:rPr>
  </w:style>
  <w:style w:type="paragraph" w:styleId="42">
    <w:name w:val="toc 4"/>
    <w:basedOn w:val="40"/>
    <w:next w:val="a1"/>
    <w:autoRedefine/>
    <w:uiPriority w:val="99"/>
    <w:rsid w:val="00645BB1"/>
    <w:pPr>
      <w:widowControl/>
      <w:ind w:left="660"/>
      <w:outlineLvl w:val="9"/>
    </w:pPr>
    <w:rPr>
      <w:snapToGrid/>
      <w:sz w:val="22"/>
      <w:szCs w:val="21"/>
    </w:rPr>
  </w:style>
  <w:style w:type="paragraph" w:styleId="af3">
    <w:name w:val="caption"/>
    <w:basedOn w:val="a1"/>
    <w:next w:val="a1"/>
    <w:qFormat/>
    <w:rsid w:val="00645BB1"/>
    <w:pPr>
      <w:tabs>
        <w:tab w:val="clear" w:pos="1080"/>
        <w:tab w:val="left" w:pos="9990"/>
      </w:tabs>
      <w:spacing w:before="2400" w:after="120" w:line="240" w:lineRule="exact"/>
      <w:ind w:left="720" w:hanging="539"/>
      <w:jc w:val="center"/>
    </w:pPr>
    <w:rPr>
      <w:rFonts w:ascii="Arial" w:hAnsi="Arial"/>
      <w:b/>
      <w:sz w:val="28"/>
    </w:rPr>
  </w:style>
  <w:style w:type="paragraph" w:customStyle="1" w:styleId="Caption1">
    <w:name w:val="Caption 1"/>
    <w:basedOn w:val="af3"/>
    <w:rsid w:val="00645BB1"/>
    <w:pPr>
      <w:spacing w:before="240" w:after="240"/>
    </w:pPr>
  </w:style>
  <w:style w:type="paragraph" w:customStyle="1" w:styleId="Heading2a">
    <w:name w:val="Heading 2a"/>
    <w:basedOn w:val="20"/>
    <w:rsid w:val="00645BB1"/>
    <w:pPr>
      <w:widowControl/>
      <w:ind w:left="720" w:hanging="720"/>
      <w:jc w:val="center"/>
    </w:pPr>
    <w:rPr>
      <w:b w:val="0"/>
      <w:snapToGrid/>
    </w:rPr>
  </w:style>
  <w:style w:type="paragraph" w:customStyle="1" w:styleId="Level3">
    <w:name w:val="Level 3"/>
    <w:basedOn w:val="a1"/>
    <w:rsid w:val="00645BB1"/>
    <w:pPr>
      <w:tabs>
        <w:tab w:val="clear" w:pos="1080"/>
      </w:tabs>
      <w:spacing w:after="120"/>
      <w:ind w:left="0" w:firstLine="0"/>
    </w:pPr>
    <w:rPr>
      <w:rFonts w:ascii="Arial" w:hAnsi="Arial"/>
    </w:rPr>
  </w:style>
  <w:style w:type="paragraph" w:customStyle="1" w:styleId="Level1">
    <w:name w:val="Level 1"/>
    <w:basedOn w:val="a1"/>
    <w:rsid w:val="00645BB1"/>
    <w:pPr>
      <w:tabs>
        <w:tab w:val="clear" w:pos="1080"/>
      </w:tabs>
      <w:spacing w:after="120"/>
    </w:pPr>
    <w:rPr>
      <w:rFonts w:ascii="Arial" w:hAnsi="Arial"/>
    </w:rPr>
  </w:style>
  <w:style w:type="paragraph" w:customStyle="1" w:styleId="Level2">
    <w:name w:val="Level 2"/>
    <w:basedOn w:val="Level1"/>
    <w:uiPriority w:val="99"/>
    <w:rsid w:val="00645BB1"/>
    <w:pPr>
      <w:autoSpaceDE w:val="0"/>
      <w:autoSpaceDN w:val="0"/>
      <w:adjustRightInd w:val="0"/>
      <w:ind w:left="709" w:firstLine="0"/>
    </w:pPr>
    <w:rPr>
      <w:rFonts w:eastAsia="Batang" w:cs="Arial"/>
      <w:color w:val="000000"/>
    </w:rPr>
  </w:style>
  <w:style w:type="paragraph" w:customStyle="1" w:styleId="DefaultText">
    <w:name w:val="Default Text"/>
    <w:basedOn w:val="a1"/>
    <w:rsid w:val="00645BB1"/>
    <w:pPr>
      <w:tabs>
        <w:tab w:val="clear" w:pos="1080"/>
      </w:tabs>
      <w:spacing w:line="240" w:lineRule="auto"/>
      <w:ind w:left="0" w:firstLine="0"/>
    </w:pPr>
    <w:rPr>
      <w:rFonts w:ascii="Arial" w:hAnsi="Arial"/>
      <w:noProof/>
      <w:sz w:val="22"/>
      <w:lang w:val="ru-RU"/>
    </w:rPr>
  </w:style>
  <w:style w:type="paragraph" w:customStyle="1" w:styleId="Lista">
    <w:name w:val="List (a)"/>
    <w:basedOn w:val="a1"/>
    <w:uiPriority w:val="99"/>
    <w:rsid w:val="00645BB1"/>
    <w:pPr>
      <w:tabs>
        <w:tab w:val="clear" w:pos="1080"/>
      </w:tabs>
      <w:spacing w:after="60"/>
      <w:ind w:left="1276" w:hanging="567"/>
    </w:pPr>
    <w:rPr>
      <w:rFonts w:ascii="Arial" w:eastAsia="Batang" w:hAnsi="Arial"/>
    </w:rPr>
  </w:style>
  <w:style w:type="paragraph" w:customStyle="1" w:styleId="Listalast">
    <w:name w:val="List (a) last"/>
    <w:basedOn w:val="Lista"/>
    <w:rsid w:val="00645BB1"/>
    <w:pPr>
      <w:spacing w:after="120"/>
    </w:pPr>
  </w:style>
  <w:style w:type="paragraph" w:styleId="71">
    <w:name w:val="toc 7"/>
    <w:basedOn w:val="a1"/>
    <w:next w:val="a1"/>
    <w:autoRedefine/>
    <w:uiPriority w:val="99"/>
    <w:semiHidden/>
    <w:rsid w:val="00645BB1"/>
    <w:pPr>
      <w:tabs>
        <w:tab w:val="clear" w:pos="1080"/>
      </w:tabs>
      <w:ind w:left="1200" w:firstLine="0"/>
    </w:pPr>
    <w:rPr>
      <w:rFonts w:ascii="Arial" w:hAnsi="Arial"/>
    </w:rPr>
  </w:style>
  <w:style w:type="paragraph" w:styleId="91">
    <w:name w:val="toc 9"/>
    <w:basedOn w:val="a1"/>
    <w:next w:val="a1"/>
    <w:autoRedefine/>
    <w:uiPriority w:val="99"/>
    <w:semiHidden/>
    <w:rsid w:val="00645BB1"/>
    <w:pPr>
      <w:tabs>
        <w:tab w:val="clear" w:pos="1080"/>
      </w:tabs>
      <w:ind w:left="1600" w:firstLine="0"/>
    </w:pPr>
    <w:rPr>
      <w:rFonts w:ascii="Arial" w:hAnsi="Arial"/>
    </w:rPr>
  </w:style>
  <w:style w:type="paragraph" w:customStyle="1" w:styleId="ListRoman">
    <w:name w:val="List Roman"/>
    <w:basedOn w:val="a1"/>
    <w:rsid w:val="00645BB1"/>
    <w:pPr>
      <w:tabs>
        <w:tab w:val="clear" w:pos="1080"/>
      </w:tabs>
      <w:spacing w:after="60"/>
      <w:ind w:left="0" w:firstLine="0"/>
    </w:pPr>
    <w:rPr>
      <w:rFonts w:ascii="Arial" w:eastAsia="Batang" w:hAnsi="Arial" w:cs="Arial"/>
    </w:rPr>
  </w:style>
  <w:style w:type="paragraph" w:customStyle="1" w:styleId="Definition">
    <w:name w:val="Definition"/>
    <w:basedOn w:val="a1"/>
    <w:rsid w:val="00645BB1"/>
    <w:pPr>
      <w:tabs>
        <w:tab w:val="clear" w:pos="1080"/>
      </w:tabs>
      <w:spacing w:after="240"/>
      <w:ind w:left="0" w:firstLine="0"/>
    </w:pPr>
    <w:rPr>
      <w:rFonts w:ascii="Arial" w:hAnsi="Arial"/>
    </w:rPr>
  </w:style>
  <w:style w:type="paragraph" w:customStyle="1" w:styleId="Level1last">
    <w:name w:val="Level 1 (last)"/>
    <w:basedOn w:val="a1"/>
    <w:rsid w:val="00645BB1"/>
    <w:pPr>
      <w:tabs>
        <w:tab w:val="clear" w:pos="1080"/>
      </w:tabs>
      <w:spacing w:after="240"/>
    </w:pPr>
    <w:rPr>
      <w:rFonts w:ascii="Arial" w:hAnsi="Arial"/>
    </w:rPr>
  </w:style>
  <w:style w:type="paragraph" w:customStyle="1" w:styleId="Level2last">
    <w:name w:val="Level 2 (last)"/>
    <w:basedOn w:val="Level2"/>
    <w:rsid w:val="00645BB1"/>
    <w:pPr>
      <w:autoSpaceDE/>
      <w:autoSpaceDN/>
      <w:adjustRightInd/>
      <w:spacing w:after="240"/>
      <w:ind w:left="851"/>
    </w:pPr>
    <w:rPr>
      <w:rFonts w:eastAsia="Times New Roman" w:cs="Times New Roman"/>
      <w:color w:val="auto"/>
    </w:rPr>
  </w:style>
  <w:style w:type="paragraph" w:customStyle="1" w:styleId="Heading2Text">
    <w:name w:val="Heading 2 Text"/>
    <w:basedOn w:val="20"/>
    <w:rsid w:val="00645BB1"/>
    <w:pPr>
      <w:widowControl/>
      <w:ind w:left="720"/>
      <w:outlineLvl w:val="9"/>
    </w:pPr>
    <w:rPr>
      <w:snapToGrid/>
      <w:sz w:val="22"/>
    </w:rPr>
  </w:style>
  <w:style w:type="paragraph" w:styleId="33">
    <w:name w:val="Body Text 3"/>
    <w:basedOn w:val="a1"/>
    <w:link w:val="34"/>
    <w:autoRedefine/>
    <w:uiPriority w:val="99"/>
    <w:rsid w:val="00645BB1"/>
    <w:pPr>
      <w:tabs>
        <w:tab w:val="clear" w:pos="1080"/>
      </w:tabs>
      <w:spacing w:after="120" w:line="240" w:lineRule="auto"/>
      <w:ind w:left="700" w:hanging="700"/>
    </w:pPr>
    <w:rPr>
      <w:rFonts w:ascii="Arial" w:hAnsi="Arial"/>
    </w:rPr>
  </w:style>
  <w:style w:type="character" w:customStyle="1" w:styleId="34">
    <w:name w:val="Основной текст 3 Знак"/>
    <w:link w:val="33"/>
    <w:uiPriority w:val="99"/>
    <w:rsid w:val="00645BB1"/>
    <w:rPr>
      <w:rFonts w:ascii="Arial" w:eastAsia="Times New Roman" w:hAnsi="Arial" w:cs="Times New Roman"/>
      <w:sz w:val="20"/>
      <w:szCs w:val="20"/>
      <w:lang w:val="en-GB" w:eastAsia="ru-RU"/>
    </w:rPr>
  </w:style>
  <w:style w:type="paragraph" w:styleId="35">
    <w:name w:val="toc 3"/>
    <w:basedOn w:val="a1"/>
    <w:next w:val="a1"/>
    <w:autoRedefine/>
    <w:uiPriority w:val="99"/>
    <w:qFormat/>
    <w:rsid w:val="00645BB1"/>
    <w:pPr>
      <w:tabs>
        <w:tab w:val="clear" w:pos="1080"/>
        <w:tab w:val="left" w:pos="851"/>
        <w:tab w:val="left" w:pos="1000"/>
        <w:tab w:val="right" w:pos="9360"/>
      </w:tabs>
      <w:spacing w:after="120" w:line="300" w:lineRule="atLeast"/>
      <w:ind w:left="907" w:hanging="547"/>
    </w:pPr>
    <w:rPr>
      <w:rFonts w:ascii="Arial" w:hAnsi="Arial"/>
      <w:bCs/>
      <w:caps/>
      <w:noProof/>
      <w:lang w:val="ru-RU"/>
    </w:rPr>
  </w:style>
  <w:style w:type="paragraph" w:styleId="81">
    <w:name w:val="toc 8"/>
    <w:basedOn w:val="a1"/>
    <w:next w:val="a1"/>
    <w:autoRedefine/>
    <w:semiHidden/>
    <w:rsid w:val="00645BB1"/>
    <w:pPr>
      <w:tabs>
        <w:tab w:val="clear" w:pos="1080"/>
      </w:tabs>
      <w:spacing w:after="60"/>
      <w:ind w:left="0" w:firstLine="0"/>
    </w:pPr>
    <w:rPr>
      <w:rFonts w:ascii="Arial" w:hAnsi="Arial"/>
    </w:rPr>
  </w:style>
  <w:style w:type="paragraph" w:styleId="af4">
    <w:name w:val="Block Text"/>
    <w:basedOn w:val="a1"/>
    <w:uiPriority w:val="99"/>
    <w:rsid w:val="00645BB1"/>
    <w:pPr>
      <w:tabs>
        <w:tab w:val="clear" w:pos="1080"/>
      </w:tabs>
      <w:spacing w:before="120"/>
      <w:ind w:right="1525" w:firstLine="0"/>
    </w:pPr>
    <w:rPr>
      <w:rFonts w:ascii="Arial" w:hAnsi="Arial"/>
    </w:rPr>
  </w:style>
  <w:style w:type="paragraph" w:customStyle="1" w:styleId="xl50">
    <w:name w:val="xl50"/>
    <w:basedOn w:val="a1"/>
    <w:rsid w:val="00645BB1"/>
    <w:pPr>
      <w:pBdr>
        <w:left w:val="single" w:sz="4" w:space="0" w:color="auto"/>
        <w:bottom w:val="single" w:sz="4" w:space="0" w:color="auto"/>
      </w:pBdr>
      <w:tabs>
        <w:tab w:val="clear" w:pos="1080"/>
      </w:tabs>
      <w:spacing w:before="100" w:beforeAutospacing="1" w:after="100" w:afterAutospacing="1" w:line="240" w:lineRule="auto"/>
      <w:ind w:left="0" w:firstLine="0"/>
      <w:textAlignment w:val="center"/>
    </w:pPr>
    <w:rPr>
      <w:rFonts w:ascii="Wingdings" w:hAnsi="Wingdings"/>
      <w:sz w:val="28"/>
      <w:szCs w:val="28"/>
    </w:rPr>
  </w:style>
  <w:style w:type="paragraph" w:customStyle="1" w:styleId="SGBPTextlast">
    <w:name w:val="SGBP Text (last)"/>
    <w:basedOn w:val="a1"/>
    <w:rsid w:val="00645BB1"/>
    <w:pPr>
      <w:tabs>
        <w:tab w:val="clear" w:pos="1080"/>
      </w:tabs>
      <w:spacing w:after="240"/>
      <w:ind w:left="0" w:firstLine="0"/>
    </w:pPr>
    <w:rPr>
      <w:rFonts w:ascii="Arial" w:hAnsi="Arial" w:cs="Arial"/>
      <w:szCs w:val="24"/>
    </w:rPr>
  </w:style>
  <w:style w:type="paragraph" w:styleId="af5">
    <w:name w:val="List Bullet"/>
    <w:basedOn w:val="a1"/>
    <w:autoRedefine/>
    <w:uiPriority w:val="99"/>
    <w:rsid w:val="00645BB1"/>
    <w:pPr>
      <w:tabs>
        <w:tab w:val="clear" w:pos="1080"/>
        <w:tab w:val="num" w:pos="1276"/>
        <w:tab w:val="num" w:pos="4230"/>
      </w:tabs>
      <w:ind w:left="1276" w:hanging="567"/>
      <w:jc w:val="left"/>
    </w:pPr>
    <w:rPr>
      <w:rFonts w:ascii="Arial" w:hAnsi="Arial"/>
      <w:szCs w:val="24"/>
    </w:rPr>
  </w:style>
  <w:style w:type="paragraph" w:customStyle="1" w:styleId="ListBullet1">
    <w:name w:val="List Bullet 1"/>
    <w:basedOn w:val="a1"/>
    <w:rsid w:val="00645BB1"/>
    <w:pPr>
      <w:tabs>
        <w:tab w:val="clear" w:pos="1080"/>
        <w:tab w:val="num" w:pos="1440"/>
        <w:tab w:val="num" w:pos="1800"/>
      </w:tabs>
      <w:spacing w:line="240" w:lineRule="auto"/>
      <w:ind w:left="1440" w:hanging="360"/>
      <w:jc w:val="left"/>
    </w:pPr>
    <w:rPr>
      <w:rFonts w:ascii="Arial" w:hAnsi="Arial"/>
    </w:rPr>
  </w:style>
  <w:style w:type="paragraph" w:styleId="25">
    <w:name w:val="List Bullet 2"/>
    <w:basedOn w:val="a1"/>
    <w:autoRedefine/>
    <w:rsid w:val="00645BB1"/>
    <w:pPr>
      <w:tabs>
        <w:tab w:val="clear" w:pos="1080"/>
        <w:tab w:val="num" w:pos="720"/>
      </w:tabs>
      <w:spacing w:line="240" w:lineRule="auto"/>
      <w:ind w:left="720" w:hanging="360"/>
      <w:jc w:val="left"/>
    </w:pPr>
    <w:rPr>
      <w:rFonts w:ascii="Arial" w:hAnsi="Arial"/>
      <w:lang w:val="en-US"/>
    </w:rPr>
  </w:style>
  <w:style w:type="paragraph" w:styleId="36">
    <w:name w:val="List Bullet 3"/>
    <w:basedOn w:val="a1"/>
    <w:autoRedefine/>
    <w:rsid w:val="00645BB1"/>
    <w:pPr>
      <w:tabs>
        <w:tab w:val="num" w:pos="1080"/>
      </w:tabs>
      <w:spacing w:line="240" w:lineRule="auto"/>
      <w:ind w:left="1080" w:hanging="360"/>
      <w:jc w:val="left"/>
    </w:pPr>
    <w:rPr>
      <w:rFonts w:ascii="Arial" w:hAnsi="Arial"/>
      <w:lang w:val="en-US"/>
    </w:rPr>
  </w:style>
  <w:style w:type="paragraph" w:styleId="43">
    <w:name w:val="List Bullet 4"/>
    <w:basedOn w:val="a1"/>
    <w:autoRedefine/>
    <w:rsid w:val="00645BB1"/>
    <w:pPr>
      <w:tabs>
        <w:tab w:val="clear" w:pos="1080"/>
        <w:tab w:val="num" w:pos="1440"/>
      </w:tabs>
      <w:spacing w:line="240" w:lineRule="auto"/>
      <w:ind w:left="1440" w:hanging="360"/>
      <w:jc w:val="left"/>
    </w:pPr>
    <w:rPr>
      <w:rFonts w:ascii="Arial" w:hAnsi="Arial"/>
      <w:lang w:val="en-US"/>
    </w:rPr>
  </w:style>
  <w:style w:type="paragraph" w:styleId="52">
    <w:name w:val="List Bullet 5"/>
    <w:basedOn w:val="a1"/>
    <w:autoRedefine/>
    <w:rsid w:val="00645BB1"/>
    <w:pPr>
      <w:tabs>
        <w:tab w:val="clear" w:pos="1080"/>
        <w:tab w:val="num" w:pos="1800"/>
      </w:tabs>
      <w:spacing w:line="240" w:lineRule="auto"/>
      <w:ind w:left="1800" w:hanging="360"/>
      <w:jc w:val="left"/>
    </w:pPr>
    <w:rPr>
      <w:rFonts w:ascii="Arial" w:hAnsi="Arial"/>
      <w:lang w:val="en-US"/>
    </w:rPr>
  </w:style>
  <w:style w:type="paragraph" w:styleId="af6">
    <w:name w:val="List Number"/>
    <w:basedOn w:val="a1"/>
    <w:rsid w:val="00645BB1"/>
    <w:pPr>
      <w:tabs>
        <w:tab w:val="clear" w:pos="1080"/>
        <w:tab w:val="num" w:pos="360"/>
        <w:tab w:val="num" w:pos="1800"/>
      </w:tabs>
      <w:spacing w:line="240" w:lineRule="auto"/>
      <w:ind w:left="360" w:hanging="360"/>
      <w:jc w:val="left"/>
    </w:pPr>
    <w:rPr>
      <w:rFonts w:ascii="Arial" w:hAnsi="Arial"/>
      <w:lang w:val="en-US"/>
    </w:rPr>
  </w:style>
  <w:style w:type="paragraph" w:styleId="26">
    <w:name w:val="List Number 2"/>
    <w:basedOn w:val="a1"/>
    <w:rsid w:val="00645BB1"/>
    <w:pPr>
      <w:tabs>
        <w:tab w:val="clear" w:pos="1080"/>
        <w:tab w:val="num" w:pos="720"/>
        <w:tab w:val="num" w:pos="1418"/>
      </w:tabs>
      <w:spacing w:line="240" w:lineRule="auto"/>
      <w:ind w:left="720" w:hanging="360"/>
      <w:jc w:val="left"/>
    </w:pPr>
    <w:rPr>
      <w:rFonts w:ascii="Arial" w:hAnsi="Arial"/>
      <w:lang w:val="en-US"/>
    </w:rPr>
  </w:style>
  <w:style w:type="paragraph" w:styleId="37">
    <w:name w:val="List Number 3"/>
    <w:basedOn w:val="a1"/>
    <w:rsid w:val="00645BB1"/>
    <w:pPr>
      <w:tabs>
        <w:tab w:val="num" w:pos="1080"/>
      </w:tabs>
      <w:spacing w:line="240" w:lineRule="auto"/>
      <w:ind w:left="1080" w:hanging="360"/>
      <w:jc w:val="left"/>
    </w:pPr>
    <w:rPr>
      <w:rFonts w:ascii="Arial" w:hAnsi="Arial"/>
      <w:lang w:val="en-US"/>
    </w:rPr>
  </w:style>
  <w:style w:type="paragraph" w:styleId="44">
    <w:name w:val="List Number 4"/>
    <w:basedOn w:val="a1"/>
    <w:rsid w:val="00645BB1"/>
    <w:pPr>
      <w:tabs>
        <w:tab w:val="clear" w:pos="1080"/>
        <w:tab w:val="num" w:pos="1440"/>
      </w:tabs>
      <w:spacing w:line="240" w:lineRule="auto"/>
      <w:ind w:left="1440" w:hanging="360"/>
      <w:jc w:val="left"/>
    </w:pPr>
    <w:rPr>
      <w:rFonts w:ascii="Arial" w:hAnsi="Arial"/>
      <w:lang w:val="en-US"/>
    </w:rPr>
  </w:style>
  <w:style w:type="paragraph" w:styleId="53">
    <w:name w:val="List Number 5"/>
    <w:basedOn w:val="a1"/>
    <w:rsid w:val="00645BB1"/>
    <w:pPr>
      <w:tabs>
        <w:tab w:val="clear" w:pos="1080"/>
        <w:tab w:val="num" w:pos="1800"/>
        <w:tab w:val="num" w:pos="2700"/>
      </w:tabs>
      <w:spacing w:line="240" w:lineRule="auto"/>
      <w:ind w:left="1800" w:hanging="360"/>
      <w:jc w:val="left"/>
    </w:pPr>
    <w:rPr>
      <w:rFonts w:ascii="Arial" w:hAnsi="Arial"/>
      <w:lang w:val="en-US"/>
    </w:rPr>
  </w:style>
  <w:style w:type="paragraph" w:customStyle="1" w:styleId="TocText">
    <w:name w:val="Toc Text"/>
    <w:basedOn w:val="a1"/>
    <w:next w:val="a1"/>
    <w:rsid w:val="00645BB1"/>
    <w:pPr>
      <w:keepNext/>
      <w:widowControl w:val="0"/>
      <w:tabs>
        <w:tab w:val="clear" w:pos="1080"/>
      </w:tabs>
      <w:autoSpaceDE w:val="0"/>
      <w:autoSpaceDN w:val="0"/>
      <w:adjustRightInd w:val="0"/>
      <w:spacing w:before="120" w:line="240" w:lineRule="auto"/>
      <w:ind w:left="0" w:firstLine="0"/>
      <w:jc w:val="center"/>
    </w:pPr>
    <w:rPr>
      <w:rFonts w:ascii="Arial" w:hAnsi="Arial" w:cs="Arial"/>
      <w:b/>
      <w:bCs/>
    </w:rPr>
  </w:style>
  <w:style w:type="character" w:styleId="af7">
    <w:name w:val="Strong"/>
    <w:uiPriority w:val="22"/>
    <w:qFormat/>
    <w:rsid w:val="00645BB1"/>
    <w:rPr>
      <w:rFonts w:cs="Times New Roman"/>
      <w:b/>
      <w:bCs/>
    </w:rPr>
  </w:style>
  <w:style w:type="paragraph" w:styleId="af8">
    <w:name w:val="Subtitle"/>
    <w:basedOn w:val="a1"/>
    <w:next w:val="a1"/>
    <w:link w:val="af9"/>
    <w:qFormat/>
    <w:rsid w:val="00645BB1"/>
    <w:pPr>
      <w:tabs>
        <w:tab w:val="clear" w:pos="1080"/>
      </w:tabs>
      <w:spacing w:after="60"/>
      <w:ind w:left="0" w:firstLine="0"/>
      <w:jc w:val="center"/>
      <w:outlineLvl w:val="1"/>
    </w:pPr>
    <w:rPr>
      <w:rFonts w:ascii="Times New Roman" w:hAnsi="Times New Roman"/>
      <w:szCs w:val="24"/>
    </w:rPr>
  </w:style>
  <w:style w:type="character" w:customStyle="1" w:styleId="af9">
    <w:name w:val="Подзаголовок Знак"/>
    <w:link w:val="af8"/>
    <w:rsid w:val="00645BB1"/>
    <w:rPr>
      <w:rFonts w:ascii="Times New Roman" w:eastAsia="Times New Roman" w:hAnsi="Times New Roman" w:cs="Times New Roman"/>
      <w:sz w:val="20"/>
      <w:szCs w:val="24"/>
      <w:lang w:val="en-GB" w:eastAsia="ru-RU"/>
    </w:rPr>
  </w:style>
  <w:style w:type="paragraph" w:customStyle="1" w:styleId="StyleArial10ptAfter6ptLinespacingAtleast12pt">
    <w:name w:val="Style Arial 10 pt After:  6 pt Line spacing:  At least 12 pt"/>
    <w:basedOn w:val="a1"/>
    <w:rsid w:val="00645BB1"/>
    <w:pPr>
      <w:tabs>
        <w:tab w:val="clear" w:pos="1080"/>
      </w:tabs>
      <w:spacing w:line="240" w:lineRule="auto"/>
      <w:ind w:left="1276" w:firstLine="142"/>
    </w:pPr>
    <w:rPr>
      <w:rFonts w:ascii="Arial" w:hAnsi="Arial"/>
    </w:rPr>
  </w:style>
  <w:style w:type="paragraph" w:styleId="afa">
    <w:name w:val="Document Map"/>
    <w:basedOn w:val="a1"/>
    <w:link w:val="afb"/>
    <w:uiPriority w:val="99"/>
    <w:rsid w:val="00645BB1"/>
    <w:pPr>
      <w:shd w:val="clear" w:color="auto" w:fill="000080"/>
      <w:tabs>
        <w:tab w:val="clear" w:pos="1080"/>
      </w:tabs>
      <w:spacing w:line="240" w:lineRule="auto"/>
      <w:ind w:left="0" w:firstLine="0"/>
    </w:pPr>
    <w:rPr>
      <w:rFonts w:ascii="Times New Roman" w:hAnsi="Times New Roman"/>
    </w:rPr>
  </w:style>
  <w:style w:type="character" w:customStyle="1" w:styleId="afb">
    <w:name w:val="Схема документа Знак"/>
    <w:link w:val="afa"/>
    <w:uiPriority w:val="99"/>
    <w:rsid w:val="00645BB1"/>
    <w:rPr>
      <w:rFonts w:ascii="Times New Roman" w:eastAsia="Times New Roman" w:hAnsi="Times New Roman" w:cs="Times New Roman"/>
      <w:sz w:val="20"/>
      <w:szCs w:val="20"/>
      <w:shd w:val="clear" w:color="auto" w:fill="000080"/>
      <w:lang w:val="en-GB" w:eastAsia="ru-RU"/>
    </w:rPr>
  </w:style>
  <w:style w:type="paragraph" w:styleId="27">
    <w:name w:val="toc 2"/>
    <w:basedOn w:val="a1"/>
    <w:next w:val="a1"/>
    <w:autoRedefine/>
    <w:uiPriority w:val="99"/>
    <w:qFormat/>
    <w:rsid w:val="00645BB1"/>
    <w:pPr>
      <w:tabs>
        <w:tab w:val="clear" w:pos="1080"/>
        <w:tab w:val="left" w:pos="907"/>
        <w:tab w:val="right" w:pos="9498"/>
      </w:tabs>
      <w:spacing w:line="240" w:lineRule="auto"/>
      <w:ind w:left="200" w:firstLine="0"/>
      <w:jc w:val="left"/>
      <w:outlineLvl w:val="7"/>
    </w:pPr>
    <w:rPr>
      <w:rFonts w:ascii="Arial" w:hAnsi="Arial"/>
      <w:noProof/>
      <w:lang w:val="ru-RU"/>
    </w:rPr>
  </w:style>
  <w:style w:type="paragraph" w:styleId="13">
    <w:name w:val="toc 1"/>
    <w:basedOn w:val="a1"/>
    <w:next w:val="a1"/>
    <w:autoRedefine/>
    <w:uiPriority w:val="99"/>
    <w:qFormat/>
    <w:rsid w:val="00645BB1"/>
    <w:pPr>
      <w:tabs>
        <w:tab w:val="clear" w:pos="1080"/>
      </w:tabs>
      <w:spacing w:line="240" w:lineRule="auto"/>
      <w:ind w:left="0" w:firstLine="0"/>
    </w:pPr>
    <w:rPr>
      <w:rFonts w:ascii="Arial" w:hAnsi="Arial"/>
    </w:rPr>
  </w:style>
  <w:style w:type="character" w:styleId="afc">
    <w:name w:val="Hyperlink"/>
    <w:uiPriority w:val="99"/>
    <w:rsid w:val="00645BB1"/>
    <w:rPr>
      <w:rFonts w:cs="Times New Roman"/>
      <w:color w:val="0000FF"/>
      <w:u w:val="single"/>
    </w:rPr>
  </w:style>
  <w:style w:type="paragraph" w:customStyle="1" w:styleId="TableText">
    <w:name w:val="Table Text"/>
    <w:basedOn w:val="a1"/>
    <w:rsid w:val="00645BB1"/>
    <w:pPr>
      <w:widowControl w:val="0"/>
      <w:tabs>
        <w:tab w:val="clear" w:pos="1080"/>
      </w:tabs>
      <w:spacing w:before="80" w:after="80"/>
      <w:ind w:left="0" w:firstLine="0"/>
    </w:pPr>
    <w:rPr>
      <w:rFonts w:ascii="Arial" w:hAnsi="Arial"/>
    </w:rPr>
  </w:style>
  <w:style w:type="paragraph" w:customStyle="1" w:styleId="Bullet1">
    <w:name w:val="Bullet 1"/>
    <w:basedOn w:val="a1"/>
    <w:rsid w:val="00645BB1"/>
    <w:pPr>
      <w:numPr>
        <w:numId w:val="1"/>
      </w:numPr>
      <w:tabs>
        <w:tab w:val="clear" w:pos="360"/>
        <w:tab w:val="clear" w:pos="1080"/>
      </w:tabs>
      <w:spacing w:after="60" w:line="240" w:lineRule="auto"/>
      <w:ind w:left="1560" w:hanging="426"/>
    </w:pPr>
    <w:rPr>
      <w:rFonts w:ascii="Times New Roman" w:hAnsi="Times New Roman"/>
      <w:sz w:val="24"/>
    </w:rPr>
  </w:style>
  <w:style w:type="paragraph" w:customStyle="1" w:styleId="Heading1a">
    <w:name w:val="Heading 1a"/>
    <w:basedOn w:val="11"/>
    <w:rsid w:val="00645BB1"/>
    <w:pPr>
      <w:keepNext/>
      <w:widowControl/>
      <w:spacing w:before="120" w:after="120" w:line="240" w:lineRule="atLeast"/>
      <w:jc w:val="left"/>
    </w:pPr>
    <w:rPr>
      <w:rFonts w:cs="Arial"/>
      <w:b/>
      <w:bCs/>
      <w:caps/>
      <w:snapToGrid/>
      <w:sz w:val="20"/>
      <w:szCs w:val="32"/>
    </w:rPr>
  </w:style>
  <w:style w:type="paragraph" w:customStyle="1" w:styleId="StyleTOC1AllcapsLeftAfter6ptLinespacingAtleast">
    <w:name w:val="Style TOC 1 + All caps Left After:  6 pt Line spacing:  At least..."/>
    <w:basedOn w:val="13"/>
    <w:rsid w:val="00645BB1"/>
    <w:pPr>
      <w:tabs>
        <w:tab w:val="left" w:pos="709"/>
        <w:tab w:val="right" w:pos="9356"/>
      </w:tabs>
      <w:spacing w:after="120" w:line="300" w:lineRule="atLeast"/>
      <w:jc w:val="left"/>
    </w:pPr>
    <w:rPr>
      <w:caps/>
    </w:rPr>
  </w:style>
  <w:style w:type="paragraph" w:customStyle="1" w:styleId="StyleStyleTOC1AllcapsLeftAfter6ptLinespacingAtle">
    <w:name w:val="Style Style TOC 1 + All caps Left After:  6 pt Line spacing:  At le..."/>
    <w:basedOn w:val="StyleTOC1AllcapsLeftAfter6ptLinespacingAtleast"/>
    <w:rsid w:val="00645BB1"/>
    <w:pPr>
      <w:tabs>
        <w:tab w:val="clear" w:pos="709"/>
        <w:tab w:val="left" w:pos="851"/>
      </w:tabs>
      <w:ind w:firstLine="284"/>
    </w:pPr>
  </w:style>
  <w:style w:type="paragraph" w:customStyle="1" w:styleId="Clauselist1">
    <w:name w:val="Clause list 1"/>
    <w:basedOn w:val="a1"/>
    <w:rsid w:val="00645BB1"/>
    <w:pPr>
      <w:tabs>
        <w:tab w:val="clear" w:pos="1080"/>
      </w:tabs>
      <w:spacing w:after="120"/>
      <w:ind w:left="709" w:firstLine="0"/>
    </w:pPr>
    <w:rPr>
      <w:rFonts w:ascii="Arial" w:hAnsi="Arial"/>
    </w:rPr>
  </w:style>
  <w:style w:type="paragraph" w:customStyle="1" w:styleId="Clauselist1a">
    <w:name w:val="Clause list 1a"/>
    <w:basedOn w:val="Clauselist1"/>
    <w:rsid w:val="00645BB1"/>
    <w:pPr>
      <w:tabs>
        <w:tab w:val="num" w:pos="1418"/>
      </w:tabs>
      <w:ind w:left="1418" w:hanging="567"/>
    </w:pPr>
  </w:style>
  <w:style w:type="paragraph" w:styleId="afd">
    <w:name w:val="List Paragraph"/>
    <w:basedOn w:val="a1"/>
    <w:link w:val="afe"/>
    <w:uiPriority w:val="34"/>
    <w:qFormat/>
    <w:rsid w:val="00645BB1"/>
    <w:pPr>
      <w:tabs>
        <w:tab w:val="clear" w:pos="1080"/>
      </w:tabs>
      <w:ind w:left="720" w:firstLine="0"/>
    </w:pPr>
    <w:rPr>
      <w:rFonts w:ascii="Arial" w:hAnsi="Arial"/>
    </w:rPr>
  </w:style>
  <w:style w:type="paragraph" w:styleId="28">
    <w:name w:val="Body Text 2"/>
    <w:basedOn w:val="a1"/>
    <w:link w:val="29"/>
    <w:uiPriority w:val="99"/>
    <w:rsid w:val="00645BB1"/>
    <w:pPr>
      <w:spacing w:after="120" w:line="480" w:lineRule="auto"/>
    </w:pPr>
  </w:style>
  <w:style w:type="character" w:customStyle="1" w:styleId="29">
    <w:name w:val="Основной текст 2 Знак"/>
    <w:link w:val="28"/>
    <w:uiPriority w:val="99"/>
    <w:rsid w:val="00645BB1"/>
    <w:rPr>
      <w:rFonts w:ascii="Helvetica" w:eastAsia="Times New Roman" w:hAnsi="Helvetica" w:cs="Times New Roman"/>
      <w:sz w:val="20"/>
      <w:szCs w:val="20"/>
      <w:lang w:val="en-GB" w:eastAsia="ru-RU"/>
    </w:rPr>
  </w:style>
  <w:style w:type="character" w:customStyle="1" w:styleId="HeadingLC">
    <w:name w:val="Heading LC Знак"/>
    <w:rsid w:val="00645BB1"/>
    <w:rPr>
      <w:rFonts w:ascii="Arial" w:eastAsia="Batang" w:hAnsi="Arial" w:cs="Arial"/>
      <w:b/>
      <w:bCs/>
      <w:kern w:val="32"/>
      <w:sz w:val="32"/>
      <w:szCs w:val="32"/>
      <w:lang w:val="en-GB" w:eastAsia="en-US"/>
    </w:rPr>
  </w:style>
  <w:style w:type="paragraph" w:customStyle="1" w:styleId="adres-SIPM">
    <w:name w:val="adres-SIPM"/>
    <w:basedOn w:val="a1"/>
    <w:next w:val="a1"/>
    <w:rsid w:val="00645BB1"/>
    <w:pPr>
      <w:tabs>
        <w:tab w:val="clear" w:pos="1080"/>
      </w:tabs>
      <w:spacing w:before="960" w:after="480" w:line="240" w:lineRule="auto"/>
      <w:ind w:left="0" w:right="3686" w:firstLine="0"/>
      <w:jc w:val="left"/>
    </w:pPr>
    <w:rPr>
      <w:rFonts w:ascii="Arial" w:hAnsi="Arial"/>
    </w:rPr>
  </w:style>
  <w:style w:type="paragraph" w:styleId="aff">
    <w:name w:val="Balloon Text"/>
    <w:basedOn w:val="a1"/>
    <w:link w:val="aff0"/>
    <w:uiPriority w:val="99"/>
    <w:rsid w:val="00645BB1"/>
    <w:pPr>
      <w:spacing w:line="240" w:lineRule="auto"/>
    </w:pPr>
    <w:rPr>
      <w:rFonts w:ascii="Tahoma" w:hAnsi="Tahoma"/>
      <w:sz w:val="16"/>
      <w:szCs w:val="16"/>
    </w:rPr>
  </w:style>
  <w:style w:type="character" w:customStyle="1" w:styleId="aff0">
    <w:name w:val="Текст выноски Знак"/>
    <w:link w:val="aff"/>
    <w:uiPriority w:val="99"/>
    <w:rsid w:val="00645BB1"/>
    <w:rPr>
      <w:rFonts w:ascii="Tahoma" w:eastAsia="Times New Roman" w:hAnsi="Tahoma" w:cs="Tahoma"/>
      <w:sz w:val="16"/>
      <w:szCs w:val="16"/>
      <w:lang w:val="en-GB" w:eastAsia="ru-RU"/>
    </w:rPr>
  </w:style>
  <w:style w:type="character" w:customStyle="1" w:styleId="longtext1">
    <w:name w:val="long_text1"/>
    <w:rsid w:val="00645BB1"/>
    <w:rPr>
      <w:sz w:val="17"/>
      <w:szCs w:val="17"/>
    </w:rPr>
  </w:style>
  <w:style w:type="paragraph" w:customStyle="1" w:styleId="ListParagraph1">
    <w:name w:val="List Paragraph1"/>
    <w:basedOn w:val="a1"/>
    <w:rsid w:val="00645BB1"/>
    <w:pPr>
      <w:tabs>
        <w:tab w:val="clear" w:pos="1080"/>
      </w:tabs>
      <w:spacing w:after="200" w:line="276" w:lineRule="auto"/>
      <w:ind w:left="720" w:firstLine="0"/>
      <w:contextualSpacing/>
      <w:jc w:val="left"/>
    </w:pPr>
    <w:rPr>
      <w:rFonts w:ascii="Calibri" w:hAnsi="Calibri"/>
      <w:sz w:val="22"/>
      <w:szCs w:val="22"/>
      <w:lang w:eastAsia="en-US"/>
    </w:rPr>
  </w:style>
  <w:style w:type="paragraph" w:customStyle="1" w:styleId="Normal1">
    <w:name w:val="Normal1"/>
    <w:basedOn w:val="a1"/>
    <w:link w:val="Normal1Char"/>
    <w:rsid w:val="00645BB1"/>
    <w:pPr>
      <w:tabs>
        <w:tab w:val="clear" w:pos="1080"/>
        <w:tab w:val="left" w:pos="851"/>
        <w:tab w:val="left" w:pos="1701"/>
        <w:tab w:val="left" w:pos="2552"/>
      </w:tabs>
      <w:spacing w:line="240" w:lineRule="auto"/>
    </w:pPr>
    <w:rPr>
      <w:rFonts w:ascii="Arial" w:hAnsi="Arial"/>
    </w:rPr>
  </w:style>
  <w:style w:type="character" w:customStyle="1" w:styleId="Normal1Char">
    <w:name w:val="Normal1 Char"/>
    <w:link w:val="Normal1"/>
    <w:rsid w:val="00645BB1"/>
    <w:rPr>
      <w:rFonts w:ascii="Arial" w:eastAsia="Times New Roman" w:hAnsi="Arial" w:cs="Times New Roman"/>
      <w:sz w:val="20"/>
      <w:szCs w:val="20"/>
      <w:lang w:val="en-GB"/>
    </w:rPr>
  </w:style>
  <w:style w:type="paragraph" w:customStyle="1" w:styleId="List1">
    <w:name w:val="List1"/>
    <w:basedOn w:val="a1"/>
    <w:rsid w:val="00645BB1"/>
    <w:pPr>
      <w:tabs>
        <w:tab w:val="clear" w:pos="1080"/>
        <w:tab w:val="left" w:pos="851"/>
        <w:tab w:val="left" w:pos="1701"/>
        <w:tab w:val="left" w:pos="2552"/>
      </w:tabs>
      <w:spacing w:line="240" w:lineRule="auto"/>
      <w:ind w:left="1702"/>
    </w:pPr>
    <w:rPr>
      <w:rFonts w:ascii="Arial" w:hAnsi="Arial"/>
      <w:lang w:eastAsia="en-US"/>
    </w:rPr>
  </w:style>
  <w:style w:type="paragraph" w:customStyle="1" w:styleId="Text">
    <w:name w:val="Text"/>
    <w:basedOn w:val="a1"/>
    <w:rsid w:val="00645BB1"/>
    <w:pPr>
      <w:tabs>
        <w:tab w:val="clear" w:pos="1080"/>
      </w:tabs>
      <w:spacing w:after="240" w:line="240" w:lineRule="auto"/>
      <w:ind w:left="0" w:firstLine="1440"/>
    </w:pPr>
    <w:rPr>
      <w:rFonts w:ascii="Times New Roman" w:hAnsi="Times New Roman"/>
      <w:sz w:val="24"/>
      <w:lang w:val="en-US" w:eastAsia="en-US"/>
    </w:rPr>
  </w:style>
  <w:style w:type="paragraph" w:customStyle="1" w:styleId="Iauiue">
    <w:name w:val="Iau?iue"/>
    <w:uiPriority w:val="99"/>
    <w:rsid w:val="00645BB1"/>
    <w:pPr>
      <w:widowControl w:val="0"/>
    </w:pPr>
    <w:rPr>
      <w:rFonts w:ascii="Arial" w:eastAsia="Arial" w:hAnsi="Arial" w:cs="Arial"/>
    </w:rPr>
  </w:style>
  <w:style w:type="table" w:styleId="aff1">
    <w:name w:val="Table Grid"/>
    <w:basedOn w:val="a3"/>
    <w:uiPriority w:val="59"/>
    <w:rsid w:val="00645BB1"/>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uiPriority w:val="99"/>
    <w:rsid w:val="00645BB1"/>
    <w:rPr>
      <w:sz w:val="16"/>
      <w:szCs w:val="16"/>
    </w:rPr>
  </w:style>
  <w:style w:type="paragraph" w:styleId="aff3">
    <w:name w:val="annotation text"/>
    <w:basedOn w:val="a1"/>
    <w:link w:val="aff4"/>
    <w:rsid w:val="00645BB1"/>
  </w:style>
  <w:style w:type="character" w:customStyle="1" w:styleId="aff4">
    <w:name w:val="Текст примечания Знак"/>
    <w:link w:val="aff3"/>
    <w:rsid w:val="00645BB1"/>
    <w:rPr>
      <w:rFonts w:ascii="Helvetica" w:eastAsia="Times New Roman" w:hAnsi="Helvetica" w:cs="Times New Roman"/>
      <w:sz w:val="20"/>
      <w:szCs w:val="20"/>
      <w:lang w:val="en-GB" w:eastAsia="ru-RU"/>
    </w:rPr>
  </w:style>
  <w:style w:type="paragraph" w:styleId="aff5">
    <w:name w:val="annotation subject"/>
    <w:basedOn w:val="aff3"/>
    <w:next w:val="aff3"/>
    <w:link w:val="aff6"/>
    <w:uiPriority w:val="99"/>
    <w:rsid w:val="00645BB1"/>
    <w:rPr>
      <w:b/>
      <w:bCs/>
    </w:rPr>
  </w:style>
  <w:style w:type="character" w:customStyle="1" w:styleId="aff6">
    <w:name w:val="Тема примечания Знак"/>
    <w:link w:val="aff5"/>
    <w:uiPriority w:val="99"/>
    <w:rsid w:val="00645BB1"/>
    <w:rPr>
      <w:rFonts w:ascii="Helvetica" w:eastAsia="Times New Roman" w:hAnsi="Helvetica" w:cs="Times New Roman"/>
      <w:b/>
      <w:bCs/>
      <w:sz w:val="20"/>
      <w:szCs w:val="20"/>
      <w:lang w:val="en-GB" w:eastAsia="ru-RU"/>
    </w:rPr>
  </w:style>
  <w:style w:type="paragraph" w:styleId="aff7">
    <w:name w:val="Plain Text"/>
    <w:basedOn w:val="a1"/>
    <w:link w:val="aff8"/>
    <w:uiPriority w:val="99"/>
    <w:unhideWhenUsed/>
    <w:rsid w:val="00645BB1"/>
    <w:pPr>
      <w:tabs>
        <w:tab w:val="clear" w:pos="1080"/>
      </w:tabs>
      <w:spacing w:line="240" w:lineRule="auto"/>
      <w:ind w:left="0" w:firstLine="0"/>
      <w:jc w:val="left"/>
    </w:pPr>
    <w:rPr>
      <w:rFonts w:ascii="Consolas" w:eastAsia="Calibri" w:hAnsi="Consolas"/>
      <w:sz w:val="21"/>
      <w:szCs w:val="21"/>
    </w:rPr>
  </w:style>
  <w:style w:type="character" w:customStyle="1" w:styleId="aff8">
    <w:name w:val="Текст Знак"/>
    <w:link w:val="aff7"/>
    <w:uiPriority w:val="99"/>
    <w:rsid w:val="00645BB1"/>
    <w:rPr>
      <w:rFonts w:ascii="Consolas" w:eastAsia="Calibri" w:hAnsi="Consolas" w:cs="Times New Roman"/>
      <w:sz w:val="21"/>
      <w:szCs w:val="21"/>
    </w:rPr>
  </w:style>
  <w:style w:type="paragraph" w:customStyle="1" w:styleId="Daryl">
    <w:name w:val="Daryl"/>
    <w:basedOn w:val="a1"/>
    <w:rsid w:val="00645BB1"/>
    <w:pPr>
      <w:tabs>
        <w:tab w:val="clear" w:pos="1080"/>
      </w:tabs>
      <w:overflowPunct w:val="0"/>
      <w:autoSpaceDE w:val="0"/>
      <w:autoSpaceDN w:val="0"/>
      <w:adjustRightInd w:val="0"/>
      <w:spacing w:line="240" w:lineRule="auto"/>
      <w:ind w:left="0" w:firstLine="0"/>
      <w:jc w:val="left"/>
      <w:textAlignment w:val="baseline"/>
    </w:pPr>
    <w:rPr>
      <w:rFonts w:ascii="Arial" w:hAnsi="Arial"/>
      <w:sz w:val="22"/>
      <w:lang w:eastAsia="en-US"/>
    </w:rPr>
  </w:style>
  <w:style w:type="paragraph" w:customStyle="1" w:styleId="Pleading">
    <w:name w:val="Pleading"/>
    <w:basedOn w:val="a1"/>
    <w:rsid w:val="00645BB1"/>
    <w:pPr>
      <w:tabs>
        <w:tab w:val="clear" w:pos="1080"/>
        <w:tab w:val="left" w:pos="2880"/>
        <w:tab w:val="left" w:pos="3600"/>
        <w:tab w:val="left" w:pos="4320"/>
        <w:tab w:val="left" w:pos="5040"/>
        <w:tab w:val="left" w:pos="5760"/>
        <w:tab w:val="left" w:pos="6480"/>
        <w:tab w:val="left" w:pos="7200"/>
        <w:tab w:val="left" w:pos="7920"/>
        <w:tab w:val="right" w:pos="16992"/>
      </w:tabs>
      <w:overflowPunct w:val="0"/>
      <w:autoSpaceDE w:val="0"/>
      <w:autoSpaceDN w:val="0"/>
      <w:adjustRightInd w:val="0"/>
      <w:spacing w:line="240" w:lineRule="auto"/>
      <w:ind w:left="1418" w:hanging="284"/>
      <w:textAlignment w:val="baseline"/>
    </w:pPr>
    <w:rPr>
      <w:noProof/>
      <w:lang w:eastAsia="en-US"/>
    </w:rPr>
  </w:style>
  <w:style w:type="paragraph" w:customStyle="1" w:styleId="311">
    <w:name w:val="3.1.1"/>
    <w:basedOn w:val="a1"/>
    <w:rsid w:val="00645BB1"/>
    <w:pPr>
      <w:tabs>
        <w:tab w:val="clear" w:pos="1080"/>
      </w:tabs>
      <w:overflowPunct w:val="0"/>
      <w:autoSpaceDE w:val="0"/>
      <w:autoSpaceDN w:val="0"/>
      <w:adjustRightInd w:val="0"/>
      <w:spacing w:line="240" w:lineRule="auto"/>
      <w:ind w:left="1418" w:hanging="720"/>
      <w:jc w:val="left"/>
      <w:textAlignment w:val="baseline"/>
    </w:pPr>
    <w:rPr>
      <w:rFonts w:ascii="Helv" w:hAnsi="Helv"/>
      <w:lang w:eastAsia="en-US"/>
    </w:rPr>
  </w:style>
  <w:style w:type="paragraph" w:customStyle="1" w:styleId="TEXT1">
    <w:name w:val="TEXT 1"/>
    <w:aliases w:val="1,text 1"/>
    <w:basedOn w:val="a1"/>
    <w:rsid w:val="00645BB1"/>
    <w:pPr>
      <w:keepLines/>
      <w:tabs>
        <w:tab w:val="clear" w:pos="1080"/>
      </w:tabs>
      <w:overflowPunct w:val="0"/>
      <w:autoSpaceDE w:val="0"/>
      <w:autoSpaceDN w:val="0"/>
      <w:adjustRightInd w:val="0"/>
      <w:spacing w:line="240" w:lineRule="auto"/>
      <w:ind w:left="580" w:hanging="580"/>
      <w:textAlignment w:val="baseline"/>
    </w:pPr>
    <w:rPr>
      <w:rFonts w:ascii="Palatino" w:hAnsi="Palatino"/>
      <w:color w:val="000000"/>
      <w:lang w:val="en-US" w:eastAsia="en-US"/>
    </w:rPr>
  </w:style>
  <w:style w:type="paragraph" w:customStyle="1" w:styleId="title1">
    <w:name w:val="title1"/>
    <w:basedOn w:val="a1"/>
    <w:rsid w:val="00645BB1"/>
    <w:pPr>
      <w:keepNext/>
      <w:tabs>
        <w:tab w:val="clear" w:pos="1080"/>
        <w:tab w:val="decimal" w:pos="360"/>
        <w:tab w:val="left" w:pos="720"/>
      </w:tabs>
      <w:overflowPunct w:val="0"/>
      <w:autoSpaceDE w:val="0"/>
      <w:autoSpaceDN w:val="0"/>
      <w:adjustRightInd w:val="0"/>
      <w:spacing w:line="240" w:lineRule="auto"/>
      <w:ind w:left="0" w:firstLine="0"/>
      <w:jc w:val="center"/>
      <w:textAlignment w:val="baseline"/>
    </w:pPr>
    <w:rPr>
      <w:rFonts w:ascii="Arial" w:hAnsi="Arial"/>
      <w:b/>
      <w:color w:val="000000"/>
      <w:sz w:val="24"/>
      <w:lang w:val="en-US" w:eastAsia="en-US"/>
    </w:rPr>
  </w:style>
  <w:style w:type="paragraph" w:customStyle="1" w:styleId="UNKEEP">
    <w:name w:val="UNKEEP"/>
    <w:basedOn w:val="a1"/>
    <w:rsid w:val="00645BB1"/>
    <w:pPr>
      <w:tabs>
        <w:tab w:val="clear" w:pos="1080"/>
      </w:tabs>
      <w:overflowPunct w:val="0"/>
      <w:autoSpaceDE w:val="0"/>
      <w:autoSpaceDN w:val="0"/>
      <w:adjustRightInd w:val="0"/>
      <w:spacing w:line="240" w:lineRule="auto"/>
      <w:ind w:left="0" w:firstLine="0"/>
      <w:textAlignment w:val="baseline"/>
    </w:pPr>
    <w:rPr>
      <w:rFonts w:ascii="Arial" w:hAnsi="Arial"/>
      <w:color w:val="000000"/>
      <w:sz w:val="24"/>
      <w:lang w:val="en-US" w:eastAsia="en-US"/>
    </w:rPr>
  </w:style>
  <w:style w:type="paragraph" w:customStyle="1" w:styleId="Indent3">
    <w:name w:val="Indent 3"/>
    <w:basedOn w:val="a1"/>
    <w:rsid w:val="00645BB1"/>
    <w:pPr>
      <w:widowControl w:val="0"/>
      <w:tabs>
        <w:tab w:val="clear" w:pos="1080"/>
      </w:tabs>
      <w:overflowPunct w:val="0"/>
      <w:autoSpaceDE w:val="0"/>
      <w:autoSpaceDN w:val="0"/>
      <w:adjustRightInd w:val="0"/>
      <w:spacing w:line="240" w:lineRule="auto"/>
      <w:ind w:left="1701" w:hanging="567"/>
      <w:textAlignment w:val="baseline"/>
    </w:pPr>
    <w:rPr>
      <w:rFonts w:ascii="Times New Roman" w:hAnsi="Times New Roman"/>
      <w:lang w:val="en-US" w:eastAsia="en-US"/>
    </w:rPr>
  </w:style>
  <w:style w:type="paragraph" w:customStyle="1" w:styleId="Indent4">
    <w:name w:val="Indent 4"/>
    <w:basedOn w:val="Indent3"/>
    <w:rsid w:val="00645BB1"/>
    <w:pPr>
      <w:ind w:left="2268"/>
    </w:pPr>
  </w:style>
  <w:style w:type="paragraph" w:customStyle="1" w:styleId="TEXT2">
    <w:name w:val="TEXT 2"/>
    <w:aliases w:val="2,text 2"/>
    <w:basedOn w:val="a1"/>
    <w:rsid w:val="00645BB1"/>
    <w:pPr>
      <w:keepLines/>
      <w:widowControl w:val="0"/>
      <w:tabs>
        <w:tab w:val="clear" w:pos="1080"/>
      </w:tabs>
      <w:overflowPunct w:val="0"/>
      <w:autoSpaceDE w:val="0"/>
      <w:autoSpaceDN w:val="0"/>
      <w:adjustRightInd w:val="0"/>
      <w:spacing w:line="240" w:lineRule="auto"/>
      <w:ind w:left="1100" w:hanging="560"/>
      <w:textAlignment w:val="baseline"/>
    </w:pPr>
    <w:rPr>
      <w:rFonts w:ascii="Helv" w:hAnsi="Helv"/>
      <w:color w:val="000000"/>
      <w:lang w:val="en-US" w:eastAsia="en-US"/>
    </w:rPr>
  </w:style>
  <w:style w:type="paragraph" w:customStyle="1" w:styleId="Lista2">
    <w:name w:val="List a2"/>
    <w:basedOn w:val="a1"/>
    <w:rsid w:val="00645BB1"/>
    <w:pPr>
      <w:keepLines/>
      <w:widowControl w:val="0"/>
      <w:tabs>
        <w:tab w:val="clear" w:pos="1080"/>
        <w:tab w:val="left" w:pos="2410"/>
        <w:tab w:val="left" w:pos="2694"/>
      </w:tabs>
      <w:overflowPunct w:val="0"/>
      <w:autoSpaceDE w:val="0"/>
      <w:autoSpaceDN w:val="0"/>
      <w:adjustRightInd w:val="0"/>
      <w:spacing w:after="200" w:line="240" w:lineRule="auto"/>
      <w:ind w:left="1701" w:hanging="567"/>
      <w:textAlignment w:val="baseline"/>
    </w:pPr>
    <w:rPr>
      <w:rFonts w:ascii="Garamond" w:hAnsi="Garamond"/>
      <w:sz w:val="22"/>
      <w:lang w:val="en-US" w:eastAsia="en-US"/>
    </w:rPr>
  </w:style>
  <w:style w:type="paragraph" w:customStyle="1" w:styleId="Indent2">
    <w:name w:val="Indent 2"/>
    <w:basedOn w:val="Indent3"/>
    <w:rsid w:val="00645BB1"/>
    <w:pPr>
      <w:ind w:left="1134"/>
    </w:pPr>
  </w:style>
  <w:style w:type="paragraph" w:customStyle="1" w:styleId="Indent1">
    <w:name w:val="Indent 1"/>
    <w:basedOn w:val="a1"/>
    <w:rsid w:val="00645BB1"/>
    <w:pPr>
      <w:widowControl w:val="0"/>
      <w:tabs>
        <w:tab w:val="clear" w:pos="1080"/>
      </w:tabs>
      <w:overflowPunct w:val="0"/>
      <w:autoSpaceDE w:val="0"/>
      <w:autoSpaceDN w:val="0"/>
      <w:adjustRightInd w:val="0"/>
      <w:spacing w:line="240" w:lineRule="auto"/>
      <w:ind w:left="567" w:hanging="567"/>
      <w:textAlignment w:val="baseline"/>
    </w:pPr>
    <w:rPr>
      <w:rFonts w:ascii="Times New Roman" w:hAnsi="Times New Roman"/>
      <w:lang w:val="en-US" w:eastAsia="en-US"/>
    </w:rPr>
  </w:style>
  <w:style w:type="paragraph" w:customStyle="1" w:styleId="Left1">
    <w:name w:val="Left 1"/>
    <w:basedOn w:val="Indent1"/>
    <w:rsid w:val="00645BB1"/>
    <w:pPr>
      <w:ind w:firstLine="0"/>
    </w:pPr>
  </w:style>
  <w:style w:type="paragraph" w:customStyle="1" w:styleId="CharCharCharChar">
    <w:name w:val="Char Char Char Char"/>
    <w:basedOn w:val="a1"/>
    <w:rsid w:val="00645BB1"/>
    <w:pPr>
      <w:tabs>
        <w:tab w:val="clear" w:pos="1080"/>
      </w:tabs>
      <w:spacing w:after="160" w:line="240" w:lineRule="exact"/>
      <w:ind w:left="0" w:firstLine="0"/>
      <w:jc w:val="left"/>
    </w:pPr>
    <w:rPr>
      <w:rFonts w:ascii="Verdana" w:hAnsi="Verdana"/>
      <w:sz w:val="24"/>
      <w:lang w:val="en-US" w:eastAsia="en-US"/>
    </w:rPr>
  </w:style>
  <w:style w:type="paragraph" w:customStyle="1" w:styleId="SubHeading1">
    <w:name w:val="Sub Heading 1"/>
    <w:basedOn w:val="a1"/>
    <w:rsid w:val="00645BB1"/>
    <w:pPr>
      <w:tabs>
        <w:tab w:val="clear"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0" w:firstLine="0"/>
    </w:pPr>
    <w:rPr>
      <w:rFonts w:ascii="Arial" w:hAnsi="Arial" w:cs="Arial"/>
      <w:sz w:val="24"/>
      <w:u w:val="single"/>
      <w:lang w:val="en-US" w:eastAsia="en-US"/>
    </w:rPr>
  </w:style>
  <w:style w:type="paragraph" w:customStyle="1" w:styleId="MainHeading1">
    <w:name w:val="Main Heading 1"/>
    <w:basedOn w:val="11"/>
    <w:rsid w:val="00645BB1"/>
    <w:pPr>
      <w:keepNext/>
      <w:widowControl/>
      <w:tabs>
        <w:tab w:val="left" w:pos="720"/>
        <w:tab w:val="left" w:pos="1440"/>
        <w:tab w:val="num"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800" w:hanging="360"/>
    </w:pPr>
    <w:rPr>
      <w:rFonts w:cs="Arial"/>
      <w:b/>
      <w:snapToGrid/>
      <w:u w:val="single"/>
      <w:lang w:val="en-US" w:eastAsia="en-US"/>
    </w:rPr>
  </w:style>
  <w:style w:type="paragraph" w:customStyle="1" w:styleId="TableN">
    <w:name w:val="TableN"/>
    <w:basedOn w:val="a1"/>
    <w:uiPriority w:val="99"/>
    <w:rsid w:val="00645BB1"/>
    <w:pPr>
      <w:tabs>
        <w:tab w:val="clear" w:pos="1080"/>
        <w:tab w:val="left" w:pos="851"/>
        <w:tab w:val="left" w:pos="1701"/>
        <w:tab w:val="left" w:pos="2552"/>
      </w:tabs>
      <w:spacing w:line="240" w:lineRule="auto"/>
      <w:ind w:left="0" w:firstLine="0"/>
      <w:jc w:val="left"/>
    </w:pPr>
    <w:rPr>
      <w:rFonts w:ascii="Arial" w:hAnsi="Arial"/>
      <w:sz w:val="18"/>
      <w:lang w:eastAsia="en-US"/>
    </w:rPr>
  </w:style>
  <w:style w:type="paragraph" w:customStyle="1" w:styleId="TableHead">
    <w:name w:val="TableHead"/>
    <w:basedOn w:val="a1"/>
    <w:link w:val="TableHead0"/>
    <w:rsid w:val="00645BB1"/>
    <w:pPr>
      <w:keepNext/>
      <w:tabs>
        <w:tab w:val="clear" w:pos="1080"/>
        <w:tab w:val="left" w:pos="851"/>
        <w:tab w:val="left" w:pos="1701"/>
        <w:tab w:val="left" w:pos="2552"/>
      </w:tabs>
      <w:spacing w:line="240" w:lineRule="auto"/>
      <w:ind w:left="0" w:firstLine="0"/>
      <w:jc w:val="center"/>
    </w:pPr>
    <w:rPr>
      <w:rFonts w:ascii="Arial" w:hAnsi="Arial"/>
      <w:b/>
      <w:bCs/>
      <w:sz w:val="18"/>
    </w:rPr>
  </w:style>
  <w:style w:type="character" w:customStyle="1" w:styleId="apple-style-span">
    <w:name w:val="apple-style-span"/>
    <w:basedOn w:val="a2"/>
    <w:rsid w:val="00645BB1"/>
  </w:style>
  <w:style w:type="paragraph" w:customStyle="1" w:styleId="Default">
    <w:name w:val="Default"/>
    <w:rsid w:val="00645BB1"/>
    <w:pPr>
      <w:autoSpaceDE w:val="0"/>
      <w:autoSpaceDN w:val="0"/>
      <w:adjustRightInd w:val="0"/>
    </w:pPr>
    <w:rPr>
      <w:rFonts w:ascii="Arial" w:eastAsia="Times New Roman" w:hAnsi="Arial" w:cs="Arial"/>
      <w:color w:val="000000"/>
      <w:sz w:val="24"/>
      <w:szCs w:val="24"/>
    </w:rPr>
  </w:style>
  <w:style w:type="paragraph" w:customStyle="1" w:styleId="ColumnSubHeader">
    <w:name w:val="Column Sub Header"/>
    <w:basedOn w:val="a1"/>
    <w:uiPriority w:val="99"/>
    <w:rsid w:val="00645BB1"/>
    <w:pPr>
      <w:tabs>
        <w:tab w:val="clear" w:pos="1080"/>
        <w:tab w:val="left" w:pos="1062"/>
      </w:tabs>
      <w:spacing w:before="60" w:after="60"/>
      <w:ind w:left="0" w:firstLine="0"/>
      <w:jc w:val="left"/>
    </w:pPr>
    <w:rPr>
      <w:rFonts w:ascii="Arial" w:hAnsi="Arial"/>
      <w:b/>
      <w:sz w:val="16"/>
      <w:lang w:eastAsia="en-US"/>
    </w:rPr>
  </w:style>
  <w:style w:type="paragraph" w:customStyle="1" w:styleId="ColumnText">
    <w:name w:val="Column Text"/>
    <w:basedOn w:val="a1"/>
    <w:uiPriority w:val="99"/>
    <w:rsid w:val="00645BB1"/>
    <w:pPr>
      <w:tabs>
        <w:tab w:val="clear" w:pos="1080"/>
      </w:tabs>
      <w:spacing w:before="40"/>
      <w:ind w:left="702" w:firstLine="0"/>
      <w:jc w:val="left"/>
    </w:pPr>
    <w:rPr>
      <w:rFonts w:ascii="Arial" w:hAnsi="Arial"/>
      <w:snapToGrid w:val="0"/>
      <w:sz w:val="16"/>
      <w:lang w:eastAsia="en-US"/>
    </w:rPr>
  </w:style>
  <w:style w:type="paragraph" w:styleId="aff9">
    <w:name w:val="Revision"/>
    <w:hidden/>
    <w:uiPriority w:val="99"/>
    <w:semiHidden/>
    <w:rsid w:val="00645BB1"/>
    <w:rPr>
      <w:rFonts w:ascii="Times New Roman" w:eastAsia="Times New Roman" w:hAnsi="Times New Roman"/>
      <w:lang w:val="en-GB" w:eastAsia="en-US"/>
    </w:rPr>
  </w:style>
  <w:style w:type="paragraph" w:styleId="affa">
    <w:name w:val="TOC Heading"/>
    <w:basedOn w:val="11"/>
    <w:next w:val="a1"/>
    <w:uiPriority w:val="39"/>
    <w:unhideWhenUsed/>
    <w:qFormat/>
    <w:rsid w:val="00645BB1"/>
    <w:pPr>
      <w:keepNext/>
      <w:keepLines/>
      <w:widowControl/>
      <w:spacing w:before="480" w:line="276" w:lineRule="auto"/>
      <w:jc w:val="left"/>
      <w:outlineLvl w:val="9"/>
    </w:pPr>
    <w:rPr>
      <w:rFonts w:ascii="Cambria" w:hAnsi="Cambria"/>
      <w:b/>
      <w:bCs/>
      <w:snapToGrid/>
      <w:color w:val="365F91"/>
      <w:sz w:val="28"/>
      <w:szCs w:val="28"/>
      <w:lang w:val="ru-RU" w:eastAsia="en-US"/>
    </w:rPr>
  </w:style>
  <w:style w:type="paragraph" w:customStyle="1" w:styleId="ParagraphNumbering">
    <w:name w:val="Paragraph Numbering"/>
    <w:basedOn w:val="a1"/>
    <w:link w:val="ParagraphNumbering0"/>
    <w:uiPriority w:val="99"/>
    <w:rsid w:val="00645BB1"/>
    <w:pPr>
      <w:tabs>
        <w:tab w:val="clear" w:pos="1080"/>
      </w:tabs>
      <w:spacing w:after="300" w:line="300" w:lineRule="atLeast"/>
      <w:ind w:left="360" w:hanging="360"/>
    </w:pPr>
    <w:rPr>
      <w:rFonts w:ascii="Times New Roman" w:hAnsi="Times New Roman"/>
    </w:rPr>
  </w:style>
  <w:style w:type="character" w:customStyle="1" w:styleId="DeltaViewInsertion">
    <w:name w:val="DeltaView Insertion"/>
    <w:rsid w:val="00645BB1"/>
    <w:rPr>
      <w:color w:val="0000FF"/>
      <w:spacing w:val="0"/>
      <w:u w:val="double"/>
    </w:rPr>
  </w:style>
  <w:style w:type="numbering" w:customStyle="1" w:styleId="2">
    <w:name w:val="Стиль2"/>
    <w:basedOn w:val="a4"/>
    <w:rsid w:val="00645BB1"/>
    <w:pPr>
      <w:numPr>
        <w:numId w:val="2"/>
      </w:numPr>
    </w:pPr>
  </w:style>
  <w:style w:type="paragraph" w:styleId="54">
    <w:name w:val="toc 5"/>
    <w:basedOn w:val="a1"/>
    <w:next w:val="a1"/>
    <w:uiPriority w:val="99"/>
    <w:rsid w:val="00645BB1"/>
    <w:pPr>
      <w:tabs>
        <w:tab w:val="clear" w:pos="1080"/>
        <w:tab w:val="left" w:pos="1418"/>
        <w:tab w:val="right" w:pos="9639"/>
      </w:tabs>
      <w:spacing w:after="120" w:line="240" w:lineRule="auto"/>
      <w:ind w:left="0" w:firstLine="0"/>
      <w:jc w:val="left"/>
    </w:pPr>
    <w:rPr>
      <w:rFonts w:ascii="Arial" w:hAnsi="Arial"/>
      <w:noProof/>
      <w:lang w:eastAsia="en-US"/>
    </w:rPr>
  </w:style>
  <w:style w:type="paragraph" w:styleId="61">
    <w:name w:val="toc 6"/>
    <w:basedOn w:val="a1"/>
    <w:next w:val="a1"/>
    <w:autoRedefine/>
    <w:rsid w:val="00645BB1"/>
    <w:pPr>
      <w:tabs>
        <w:tab w:val="clear" w:pos="1080"/>
      </w:tabs>
      <w:spacing w:line="240" w:lineRule="auto"/>
      <w:ind w:left="1000" w:firstLine="0"/>
      <w:jc w:val="left"/>
    </w:pPr>
    <w:rPr>
      <w:rFonts w:ascii="Arial" w:hAnsi="Arial"/>
      <w:lang w:eastAsia="en-US"/>
    </w:rPr>
  </w:style>
  <w:style w:type="paragraph" w:customStyle="1" w:styleId="ColumnHeader">
    <w:name w:val="Column Header"/>
    <w:basedOn w:val="a1"/>
    <w:rsid w:val="00645BB1"/>
    <w:pPr>
      <w:tabs>
        <w:tab w:val="clear" w:pos="1080"/>
      </w:tabs>
      <w:spacing w:before="60" w:after="60" w:line="240" w:lineRule="auto"/>
      <w:ind w:left="0" w:firstLine="0"/>
      <w:jc w:val="center"/>
    </w:pPr>
    <w:rPr>
      <w:rFonts w:ascii="Arial" w:hAnsi="Arial"/>
      <w:b/>
      <w:caps/>
      <w:sz w:val="16"/>
      <w:lang w:eastAsia="en-US"/>
    </w:rPr>
  </w:style>
  <w:style w:type="paragraph" w:customStyle="1" w:styleId="ColumnTitle">
    <w:name w:val="Column Title"/>
    <w:basedOn w:val="a1"/>
    <w:rsid w:val="00645BB1"/>
    <w:pPr>
      <w:tabs>
        <w:tab w:val="clear" w:pos="1080"/>
      </w:tabs>
      <w:spacing w:before="60" w:after="60" w:line="240" w:lineRule="auto"/>
      <w:ind w:left="0" w:firstLine="0"/>
      <w:jc w:val="center"/>
    </w:pPr>
    <w:rPr>
      <w:rFonts w:ascii="Arial" w:hAnsi="Arial"/>
      <w:b/>
      <w:sz w:val="16"/>
      <w:lang w:eastAsia="en-US"/>
    </w:rPr>
  </w:style>
  <w:style w:type="paragraph" w:styleId="affb">
    <w:name w:val="Normal Indent"/>
    <w:basedOn w:val="a1"/>
    <w:link w:val="affc"/>
    <w:rsid w:val="00645BB1"/>
    <w:pPr>
      <w:tabs>
        <w:tab w:val="clear" w:pos="1080"/>
      </w:tabs>
      <w:spacing w:line="240" w:lineRule="auto"/>
      <w:ind w:left="720" w:firstLine="0"/>
      <w:jc w:val="left"/>
    </w:pPr>
    <w:rPr>
      <w:rFonts w:ascii="Arial" w:hAnsi="Arial"/>
    </w:rPr>
  </w:style>
  <w:style w:type="paragraph" w:customStyle="1" w:styleId="Bullet">
    <w:name w:val="Bullet"/>
    <w:basedOn w:val="a1"/>
    <w:rsid w:val="00645BB1"/>
    <w:pPr>
      <w:numPr>
        <w:numId w:val="3"/>
      </w:numPr>
      <w:tabs>
        <w:tab w:val="clear" w:pos="1080"/>
      </w:tabs>
      <w:spacing w:after="60" w:line="240" w:lineRule="auto"/>
    </w:pPr>
    <w:rPr>
      <w:rFonts w:ascii="Arial" w:hAnsi="Arial"/>
      <w:lang w:eastAsia="en-US"/>
    </w:rPr>
  </w:style>
  <w:style w:type="paragraph" w:customStyle="1" w:styleId="Bulletlast">
    <w:name w:val="Bullet (last)"/>
    <w:basedOn w:val="Bullet"/>
    <w:rsid w:val="00645BB1"/>
    <w:pPr>
      <w:numPr>
        <w:numId w:val="0"/>
      </w:numPr>
      <w:tabs>
        <w:tab w:val="num" w:pos="360"/>
      </w:tabs>
      <w:spacing w:after="120"/>
      <w:ind w:left="1135" w:hanging="284"/>
    </w:pPr>
  </w:style>
  <w:style w:type="paragraph" w:customStyle="1" w:styleId="Level3last">
    <w:name w:val="Level 3 (last)"/>
    <w:basedOn w:val="Level3"/>
    <w:rsid w:val="00645BB1"/>
    <w:pPr>
      <w:spacing w:after="240"/>
    </w:pPr>
    <w:rPr>
      <w:lang w:eastAsia="en-US"/>
    </w:rPr>
  </w:style>
  <w:style w:type="character" w:styleId="affd">
    <w:name w:val="FollowedHyperlink"/>
    <w:uiPriority w:val="99"/>
    <w:rsid w:val="00645BB1"/>
    <w:rPr>
      <w:color w:val="800080"/>
      <w:u w:val="single"/>
    </w:rPr>
  </w:style>
  <w:style w:type="paragraph" w:customStyle="1" w:styleId="NormalHanging">
    <w:name w:val="Normal Hanging"/>
    <w:basedOn w:val="a1"/>
    <w:rsid w:val="00645BB1"/>
    <w:pPr>
      <w:tabs>
        <w:tab w:val="clear" w:pos="1080"/>
      </w:tabs>
      <w:spacing w:before="60" w:after="240" w:line="240" w:lineRule="auto"/>
      <w:ind w:left="1418" w:hanging="567"/>
      <w:jc w:val="left"/>
    </w:pPr>
    <w:rPr>
      <w:rFonts w:ascii="Times New Roman" w:hAnsi="Times New Roman"/>
      <w:lang w:eastAsia="en-US"/>
    </w:rPr>
  </w:style>
  <w:style w:type="paragraph" w:customStyle="1" w:styleId="wlsapara">
    <w:name w:val="wlsapara"/>
    <w:basedOn w:val="a1"/>
    <w:uiPriority w:val="99"/>
    <w:rsid w:val="00645BB1"/>
    <w:pPr>
      <w:tabs>
        <w:tab w:val="clear" w:pos="1080"/>
      </w:tabs>
      <w:spacing w:line="240" w:lineRule="auto"/>
      <w:ind w:left="0" w:firstLine="0"/>
      <w:jc w:val="left"/>
    </w:pPr>
    <w:rPr>
      <w:rFonts w:ascii="Arial" w:hAnsi="Arial"/>
      <w:lang w:val="nl-NL" w:eastAsia="en-US"/>
    </w:rPr>
  </w:style>
  <w:style w:type="paragraph" w:customStyle="1" w:styleId="wlsabulin">
    <w:name w:val="wlsabulin"/>
    <w:basedOn w:val="a1"/>
    <w:rsid w:val="00645BB1"/>
    <w:pPr>
      <w:tabs>
        <w:tab w:val="clear" w:pos="1080"/>
      </w:tabs>
      <w:spacing w:line="240" w:lineRule="auto"/>
      <w:ind w:left="567" w:hanging="567"/>
      <w:jc w:val="left"/>
    </w:pPr>
    <w:rPr>
      <w:rFonts w:ascii="Arial" w:hAnsi="Arial"/>
      <w:lang w:eastAsia="en-US"/>
    </w:rPr>
  </w:style>
  <w:style w:type="paragraph" w:customStyle="1" w:styleId="ListAlpha">
    <w:name w:val="List Alpha"/>
    <w:basedOn w:val="a1"/>
    <w:rsid w:val="00645BB1"/>
    <w:pPr>
      <w:numPr>
        <w:numId w:val="4"/>
      </w:numPr>
      <w:tabs>
        <w:tab w:val="clear" w:pos="1080"/>
      </w:tabs>
      <w:spacing w:after="60"/>
    </w:pPr>
    <w:rPr>
      <w:rFonts w:ascii="Arial" w:hAnsi="Arial"/>
      <w:lang w:eastAsia="en-US"/>
    </w:rPr>
  </w:style>
  <w:style w:type="paragraph" w:styleId="affe">
    <w:name w:val="endnote text"/>
    <w:basedOn w:val="a1"/>
    <w:link w:val="afff"/>
    <w:uiPriority w:val="99"/>
    <w:rsid w:val="00645BB1"/>
    <w:pPr>
      <w:tabs>
        <w:tab w:val="clear" w:pos="1080"/>
      </w:tabs>
      <w:spacing w:line="240" w:lineRule="auto"/>
      <w:ind w:left="0" w:firstLine="0"/>
      <w:jc w:val="left"/>
    </w:pPr>
    <w:rPr>
      <w:rFonts w:ascii="Times" w:hAnsi="Times"/>
    </w:rPr>
  </w:style>
  <w:style w:type="character" w:customStyle="1" w:styleId="afff">
    <w:name w:val="Текст концевой сноски Знак"/>
    <w:link w:val="affe"/>
    <w:uiPriority w:val="99"/>
    <w:rsid w:val="00645BB1"/>
    <w:rPr>
      <w:rFonts w:ascii="Times" w:eastAsia="Times New Roman" w:hAnsi="Times" w:cs="Times New Roman"/>
      <w:sz w:val="20"/>
      <w:szCs w:val="20"/>
      <w:lang w:val="en-GB"/>
    </w:rPr>
  </w:style>
  <w:style w:type="paragraph" w:customStyle="1" w:styleId="level10">
    <w:name w:val="level1"/>
    <w:basedOn w:val="a1"/>
    <w:next w:val="a1"/>
    <w:rsid w:val="00645BB1"/>
    <w:pPr>
      <w:keepNext/>
      <w:tabs>
        <w:tab w:val="clear" w:pos="1080"/>
      </w:tabs>
      <w:spacing w:before="260" w:after="140" w:line="240" w:lineRule="auto"/>
      <w:ind w:left="840" w:hanging="840"/>
      <w:jc w:val="left"/>
    </w:pPr>
    <w:rPr>
      <w:rFonts w:ascii="Arial" w:hAnsi="Arial"/>
      <w:b/>
      <w:sz w:val="36"/>
      <w:lang w:eastAsia="en-US"/>
    </w:rPr>
  </w:style>
  <w:style w:type="paragraph" w:customStyle="1" w:styleId="Heading0">
    <w:name w:val="Heading 0"/>
    <w:basedOn w:val="a1"/>
    <w:rsid w:val="00645BB1"/>
    <w:pPr>
      <w:tabs>
        <w:tab w:val="clear" w:pos="1080"/>
      </w:tabs>
      <w:spacing w:after="120"/>
      <w:ind w:left="0" w:firstLine="0"/>
    </w:pPr>
    <w:rPr>
      <w:rFonts w:ascii="Arial" w:hAnsi="Arial"/>
      <w:b/>
      <w:caps/>
      <w:sz w:val="22"/>
      <w:lang w:eastAsia="en-US"/>
    </w:rPr>
  </w:style>
  <w:style w:type="paragraph" w:customStyle="1" w:styleId="Bullet2">
    <w:name w:val="Bullet 2"/>
    <w:basedOn w:val="Bullet"/>
    <w:rsid w:val="00645BB1"/>
    <w:pPr>
      <w:numPr>
        <w:numId w:val="5"/>
      </w:numPr>
      <w:tabs>
        <w:tab w:val="clear" w:pos="720"/>
        <w:tab w:val="left" w:pos="1701"/>
      </w:tabs>
      <w:spacing w:line="240" w:lineRule="atLeast"/>
      <w:ind w:left="900" w:hanging="367"/>
    </w:pPr>
  </w:style>
  <w:style w:type="paragraph" w:customStyle="1" w:styleId="Style1">
    <w:name w:val="Style1"/>
    <w:basedOn w:val="a1"/>
    <w:rsid w:val="00645BB1"/>
    <w:pPr>
      <w:numPr>
        <w:ilvl w:val="1"/>
        <w:numId w:val="6"/>
      </w:numPr>
      <w:tabs>
        <w:tab w:val="clear" w:pos="1080"/>
      </w:tabs>
      <w:spacing w:after="240"/>
    </w:pPr>
    <w:rPr>
      <w:rFonts w:ascii="Arial" w:eastAsia="Batang" w:hAnsi="Arial"/>
      <w:lang w:eastAsia="en-US"/>
    </w:rPr>
  </w:style>
  <w:style w:type="paragraph" w:customStyle="1" w:styleId="paragraph3sbk">
    <w:name w:val="paragraph3sbk"/>
    <w:basedOn w:val="a1"/>
    <w:uiPriority w:val="99"/>
    <w:rsid w:val="00645BB1"/>
    <w:pPr>
      <w:keepNext/>
      <w:tabs>
        <w:tab w:val="clear" w:pos="1080"/>
      </w:tabs>
      <w:overflowPunct w:val="0"/>
      <w:autoSpaceDE w:val="0"/>
      <w:autoSpaceDN w:val="0"/>
      <w:adjustRightInd w:val="0"/>
      <w:spacing w:line="240" w:lineRule="auto"/>
      <w:ind w:left="1440" w:firstLine="0"/>
      <w:textAlignment w:val="baseline"/>
    </w:pPr>
    <w:rPr>
      <w:rFonts w:ascii="Arial" w:hAnsi="Arial"/>
      <w:b/>
      <w:color w:val="000000"/>
      <w:sz w:val="24"/>
      <w:lang w:val="en-US" w:eastAsia="en-US"/>
    </w:rPr>
  </w:style>
  <w:style w:type="paragraph" w:customStyle="1" w:styleId="Note1">
    <w:name w:val="Note1"/>
    <w:basedOn w:val="a1"/>
    <w:rsid w:val="00645BB1"/>
    <w:pPr>
      <w:keepNext/>
      <w:keepLines/>
      <w:tabs>
        <w:tab w:val="clear" w:pos="1080"/>
      </w:tabs>
      <w:overflowPunct w:val="0"/>
      <w:autoSpaceDE w:val="0"/>
      <w:autoSpaceDN w:val="0"/>
      <w:adjustRightInd w:val="0"/>
      <w:spacing w:line="240" w:lineRule="auto"/>
      <w:ind w:left="0" w:firstLine="0"/>
      <w:textAlignment w:val="baseline"/>
    </w:pPr>
    <w:rPr>
      <w:rFonts w:ascii="Arial" w:hAnsi="Arial"/>
      <w:b/>
      <w:color w:val="000000"/>
      <w:sz w:val="24"/>
      <w:lang w:val="en-US" w:eastAsia="en-US"/>
    </w:rPr>
  </w:style>
  <w:style w:type="paragraph" w:customStyle="1" w:styleId="Style21">
    <w:name w:val="Style21"/>
    <w:basedOn w:val="a1"/>
    <w:rsid w:val="00645BB1"/>
    <w:pPr>
      <w:widowControl w:val="0"/>
      <w:tabs>
        <w:tab w:val="clear" w:pos="1080"/>
      </w:tabs>
      <w:autoSpaceDE w:val="0"/>
      <w:autoSpaceDN w:val="0"/>
      <w:adjustRightInd w:val="0"/>
      <w:spacing w:line="240" w:lineRule="exact"/>
      <w:ind w:left="0" w:firstLine="0"/>
    </w:pPr>
    <w:rPr>
      <w:rFonts w:ascii="Times New Roman" w:hAnsi="Times New Roman"/>
      <w:sz w:val="24"/>
      <w:szCs w:val="24"/>
      <w:lang w:val="ru-RU"/>
    </w:rPr>
  </w:style>
  <w:style w:type="character" w:customStyle="1" w:styleId="FontStyle138">
    <w:name w:val="Font Style138"/>
    <w:rsid w:val="00645BB1"/>
    <w:rPr>
      <w:rFonts w:ascii="Arial" w:hAnsi="Arial" w:cs="Arial"/>
      <w:b/>
      <w:bCs/>
      <w:sz w:val="18"/>
      <w:szCs w:val="18"/>
    </w:rPr>
  </w:style>
  <w:style w:type="character" w:customStyle="1" w:styleId="FontStyle135">
    <w:name w:val="Font Style135"/>
    <w:rsid w:val="00645BB1"/>
    <w:rPr>
      <w:rFonts w:ascii="Arial" w:hAnsi="Arial" w:cs="Arial"/>
      <w:i/>
      <w:iCs/>
      <w:spacing w:val="30"/>
      <w:sz w:val="18"/>
      <w:szCs w:val="18"/>
    </w:rPr>
  </w:style>
  <w:style w:type="paragraph" w:styleId="afff0">
    <w:name w:val="No Spacing"/>
    <w:link w:val="afff1"/>
    <w:uiPriority w:val="1"/>
    <w:qFormat/>
    <w:rsid w:val="00645BB1"/>
    <w:rPr>
      <w:rFonts w:ascii="Times New Roman" w:eastAsia="Malgun Gothic" w:hAnsi="Times New Roman"/>
      <w:sz w:val="24"/>
      <w:szCs w:val="24"/>
    </w:rPr>
  </w:style>
  <w:style w:type="paragraph" w:customStyle="1" w:styleId="StyleNoSpacingBoldRedCentered">
    <w:name w:val="Style No Spacing + Bold Red Centered"/>
    <w:basedOn w:val="afff0"/>
    <w:rsid w:val="00645BB1"/>
    <w:pPr>
      <w:jc w:val="center"/>
    </w:pPr>
    <w:rPr>
      <w:rFonts w:cs="Batang"/>
      <w:b/>
      <w:bCs/>
      <w:color w:val="FF0000"/>
      <w:szCs w:val="20"/>
    </w:rPr>
  </w:style>
  <w:style w:type="character" w:customStyle="1" w:styleId="TableHead0">
    <w:name w:val="TableHead Знак"/>
    <w:link w:val="TableHead"/>
    <w:rsid w:val="00645BB1"/>
    <w:rPr>
      <w:rFonts w:ascii="Arial" w:eastAsia="Times New Roman" w:hAnsi="Arial" w:cs="Times New Roman"/>
      <w:b/>
      <w:bCs/>
      <w:sz w:val="18"/>
      <w:szCs w:val="20"/>
      <w:lang w:val="en-GB"/>
    </w:rPr>
  </w:style>
  <w:style w:type="paragraph" w:customStyle="1" w:styleId="BlockText1">
    <w:name w:val="Block Text 1)"/>
    <w:basedOn w:val="a1"/>
    <w:rsid w:val="00645BB1"/>
    <w:pPr>
      <w:tabs>
        <w:tab w:val="clear" w:pos="1080"/>
      </w:tabs>
      <w:spacing w:before="200" w:line="240" w:lineRule="auto"/>
      <w:ind w:left="0" w:firstLine="0"/>
      <w:jc w:val="left"/>
    </w:pPr>
    <w:rPr>
      <w:rFonts w:ascii="Arial" w:hAnsi="Arial"/>
      <w:lang w:val="en-US" w:eastAsia="en-US"/>
    </w:rPr>
  </w:style>
  <w:style w:type="paragraph" w:customStyle="1" w:styleId="afff2">
    <w:name w:val="Моя таблица название"/>
    <w:next w:val="a1"/>
    <w:link w:val="afff3"/>
    <w:uiPriority w:val="1"/>
    <w:rsid w:val="00645BB1"/>
    <w:pPr>
      <w:keepNext/>
      <w:spacing w:after="120"/>
      <w:jc w:val="center"/>
    </w:pPr>
    <w:rPr>
      <w:rFonts w:ascii="Times New Roman" w:eastAsia="Times New Roman" w:hAnsi="Times New Roman"/>
      <w:b/>
      <w:bCs/>
      <w:kern w:val="28"/>
      <w:sz w:val="24"/>
      <w:szCs w:val="24"/>
    </w:rPr>
  </w:style>
  <w:style w:type="character" w:customStyle="1" w:styleId="afff3">
    <w:name w:val="Моя таблица название Знак"/>
    <w:link w:val="afff2"/>
    <w:uiPriority w:val="1"/>
    <w:rsid w:val="00645BB1"/>
    <w:rPr>
      <w:rFonts w:ascii="Times New Roman" w:eastAsia="Times New Roman" w:hAnsi="Times New Roman"/>
      <w:b/>
      <w:bCs/>
      <w:kern w:val="28"/>
      <w:sz w:val="24"/>
      <w:szCs w:val="24"/>
      <w:lang w:eastAsia="ru-RU" w:bidi="ar-SA"/>
    </w:rPr>
  </w:style>
  <w:style w:type="paragraph" w:customStyle="1" w:styleId="1">
    <w:name w:val="Мой список1"/>
    <w:basedOn w:val="a1"/>
    <w:link w:val="14"/>
    <w:uiPriority w:val="1"/>
    <w:rsid w:val="00645BB1"/>
    <w:pPr>
      <w:numPr>
        <w:numId w:val="7"/>
      </w:numPr>
      <w:tabs>
        <w:tab w:val="clear" w:pos="1080"/>
        <w:tab w:val="left" w:pos="709"/>
      </w:tabs>
      <w:spacing w:before="60" w:line="240" w:lineRule="auto"/>
    </w:pPr>
    <w:rPr>
      <w:rFonts w:ascii="Times New Roman" w:hAnsi="Times New Roman"/>
      <w:sz w:val="24"/>
      <w:szCs w:val="24"/>
    </w:rPr>
  </w:style>
  <w:style w:type="character" w:customStyle="1" w:styleId="14">
    <w:name w:val="Мой список1 Знак"/>
    <w:link w:val="1"/>
    <w:uiPriority w:val="1"/>
    <w:rsid w:val="00645BB1"/>
    <w:rPr>
      <w:rFonts w:ascii="Times New Roman" w:eastAsia="Times New Roman" w:hAnsi="Times New Roman"/>
      <w:sz w:val="24"/>
      <w:szCs w:val="24"/>
      <w:lang w:val="en-GB"/>
    </w:rPr>
  </w:style>
  <w:style w:type="paragraph" w:customStyle="1" w:styleId="15">
    <w:name w:val="Мой заголовок1"/>
    <w:next w:val="a1"/>
    <w:link w:val="16"/>
    <w:rsid w:val="00645BB1"/>
    <w:pPr>
      <w:keepNext/>
      <w:shd w:val="clear" w:color="auto" w:fill="FFFFFF"/>
      <w:tabs>
        <w:tab w:val="left" w:pos="902"/>
      </w:tabs>
      <w:spacing w:before="240"/>
      <w:jc w:val="both"/>
      <w:outlineLvl w:val="0"/>
    </w:pPr>
    <w:rPr>
      <w:rFonts w:ascii="Arial" w:eastAsia="Times New Roman" w:hAnsi="Arial"/>
      <w:b/>
      <w:bCs/>
      <w:caps/>
      <w:color w:val="000000"/>
      <w:sz w:val="24"/>
      <w:szCs w:val="24"/>
    </w:rPr>
  </w:style>
  <w:style w:type="character" w:customStyle="1" w:styleId="16">
    <w:name w:val="Мой заголовок1 Знак"/>
    <w:link w:val="15"/>
    <w:rsid w:val="00645BB1"/>
    <w:rPr>
      <w:rFonts w:ascii="Arial" w:eastAsia="Times New Roman" w:hAnsi="Arial"/>
      <w:b/>
      <w:bCs/>
      <w:caps/>
      <w:color w:val="000000"/>
      <w:sz w:val="24"/>
      <w:szCs w:val="24"/>
      <w:shd w:val="clear" w:color="auto" w:fill="FFFFFF"/>
      <w:lang w:eastAsia="ru-RU" w:bidi="ar-SA"/>
    </w:rPr>
  </w:style>
  <w:style w:type="paragraph" w:customStyle="1" w:styleId="2a">
    <w:name w:val="Мой заголовок2"/>
    <w:link w:val="2b"/>
    <w:qFormat/>
    <w:rsid w:val="00645BB1"/>
    <w:pPr>
      <w:shd w:val="clear" w:color="auto" w:fill="FFFFFF"/>
      <w:spacing w:before="240"/>
      <w:jc w:val="both"/>
      <w:outlineLvl w:val="1"/>
    </w:pPr>
    <w:rPr>
      <w:rFonts w:ascii="Arial" w:eastAsia="Times New Roman" w:hAnsi="Arial"/>
      <w:b/>
      <w:i/>
      <w:caps/>
      <w:color w:val="000000"/>
      <w:sz w:val="24"/>
      <w:szCs w:val="24"/>
    </w:rPr>
  </w:style>
  <w:style w:type="character" w:customStyle="1" w:styleId="2b">
    <w:name w:val="Мой заголовок2 Знак"/>
    <w:link w:val="2a"/>
    <w:rsid w:val="00645BB1"/>
    <w:rPr>
      <w:rFonts w:ascii="Arial" w:eastAsia="Times New Roman" w:hAnsi="Arial"/>
      <w:b/>
      <w:i/>
      <w:caps/>
      <w:color w:val="000000"/>
      <w:sz w:val="24"/>
      <w:szCs w:val="24"/>
      <w:shd w:val="clear" w:color="auto" w:fill="FFFFFF"/>
      <w:lang w:eastAsia="ru-RU" w:bidi="ar-SA"/>
    </w:rPr>
  </w:style>
  <w:style w:type="paragraph" w:customStyle="1" w:styleId="38">
    <w:name w:val="Мой заголовок3"/>
    <w:link w:val="39"/>
    <w:rsid w:val="00645BB1"/>
    <w:pPr>
      <w:shd w:val="clear" w:color="auto" w:fill="FFFFFF"/>
      <w:spacing w:before="240"/>
      <w:jc w:val="both"/>
      <w:outlineLvl w:val="2"/>
    </w:pPr>
    <w:rPr>
      <w:rFonts w:ascii="Arial" w:eastAsia="Times New Roman" w:hAnsi="Arial"/>
      <w:b/>
      <w:i/>
      <w:color w:val="000000"/>
      <w:sz w:val="24"/>
      <w:szCs w:val="24"/>
    </w:rPr>
  </w:style>
  <w:style w:type="character" w:customStyle="1" w:styleId="39">
    <w:name w:val="Мой заголовок3 Знак"/>
    <w:link w:val="38"/>
    <w:rsid w:val="00645BB1"/>
    <w:rPr>
      <w:rFonts w:ascii="Arial" w:eastAsia="Times New Roman" w:hAnsi="Arial"/>
      <w:b/>
      <w:i/>
      <w:color w:val="000000"/>
      <w:sz w:val="24"/>
      <w:szCs w:val="24"/>
      <w:shd w:val="clear" w:color="auto" w:fill="FFFFFF"/>
      <w:lang w:eastAsia="ru-RU" w:bidi="ar-SA"/>
    </w:rPr>
  </w:style>
  <w:style w:type="paragraph" w:customStyle="1" w:styleId="45">
    <w:name w:val="Мой заголовок4"/>
    <w:next w:val="a1"/>
    <w:link w:val="410"/>
    <w:rsid w:val="00645BB1"/>
    <w:pPr>
      <w:keepNext/>
      <w:spacing w:before="240"/>
      <w:jc w:val="both"/>
      <w:outlineLvl w:val="3"/>
    </w:pPr>
    <w:rPr>
      <w:rFonts w:ascii="Arial" w:eastAsia="Times New Roman" w:hAnsi="Arial"/>
      <w:b/>
      <w:i/>
      <w:color w:val="000000"/>
      <w:szCs w:val="24"/>
    </w:rPr>
  </w:style>
  <w:style w:type="character" w:customStyle="1" w:styleId="410">
    <w:name w:val="Мой заголовок4 Знак1"/>
    <w:link w:val="45"/>
    <w:rsid w:val="00645BB1"/>
    <w:rPr>
      <w:rFonts w:ascii="Arial" w:eastAsia="Times New Roman" w:hAnsi="Arial"/>
      <w:b/>
      <w:i/>
      <w:color w:val="000000"/>
      <w:szCs w:val="24"/>
      <w:lang w:eastAsia="ru-RU" w:bidi="ar-SA"/>
    </w:rPr>
  </w:style>
  <w:style w:type="paragraph" w:customStyle="1" w:styleId="55">
    <w:name w:val="Мой заголовок5"/>
    <w:rsid w:val="00645BB1"/>
    <w:pPr>
      <w:keepNext/>
      <w:spacing w:before="240"/>
      <w:jc w:val="center"/>
      <w:outlineLvl w:val="4"/>
    </w:pPr>
    <w:rPr>
      <w:rFonts w:ascii="Times New Roman" w:eastAsia="Batang" w:hAnsi="Times New Roman"/>
      <w:b/>
      <w:bCs/>
      <w:i/>
      <w:iCs/>
      <w:sz w:val="24"/>
      <w:szCs w:val="24"/>
    </w:rPr>
  </w:style>
  <w:style w:type="paragraph" w:customStyle="1" w:styleId="62">
    <w:name w:val="Мой заголовок6"/>
    <w:qFormat/>
    <w:rsid w:val="00645BB1"/>
    <w:pPr>
      <w:keepNext/>
      <w:spacing w:before="240"/>
      <w:jc w:val="center"/>
      <w:outlineLvl w:val="5"/>
    </w:pPr>
    <w:rPr>
      <w:rFonts w:ascii="Times New Roman" w:eastAsia="Batang" w:hAnsi="Times New Roman"/>
      <w:b/>
      <w:bCs/>
      <w:i/>
      <w:iCs/>
      <w:sz w:val="22"/>
      <w:szCs w:val="24"/>
    </w:rPr>
  </w:style>
  <w:style w:type="paragraph" w:customStyle="1" w:styleId="afff4">
    <w:name w:val="Мой рисунок"/>
    <w:next w:val="a1"/>
    <w:uiPriority w:val="99"/>
    <w:rsid w:val="00645BB1"/>
    <w:pPr>
      <w:spacing w:before="120" w:after="120"/>
      <w:jc w:val="center"/>
    </w:pPr>
    <w:rPr>
      <w:rFonts w:ascii="Times New Roman" w:eastAsia="Times New Roman" w:hAnsi="Times New Roman"/>
      <w:color w:val="000000"/>
      <w:sz w:val="24"/>
      <w:szCs w:val="24"/>
    </w:rPr>
  </w:style>
  <w:style w:type="paragraph" w:customStyle="1" w:styleId="afff5">
    <w:name w:val="Мой текст"/>
    <w:link w:val="Char"/>
    <w:rsid w:val="00645BB1"/>
    <w:pPr>
      <w:spacing w:before="120"/>
      <w:jc w:val="both"/>
    </w:pPr>
    <w:rPr>
      <w:rFonts w:ascii="Times New Roman" w:eastAsia="Times New Roman" w:hAnsi="Times New Roman"/>
      <w:color w:val="000000"/>
      <w:sz w:val="24"/>
      <w:szCs w:val="24"/>
    </w:rPr>
  </w:style>
  <w:style w:type="character" w:customStyle="1" w:styleId="Char">
    <w:name w:val="Мой текст Char"/>
    <w:link w:val="afff5"/>
    <w:rsid w:val="00645BB1"/>
    <w:rPr>
      <w:rFonts w:ascii="Times New Roman" w:eastAsia="Times New Roman" w:hAnsi="Times New Roman"/>
      <w:color w:val="000000"/>
      <w:sz w:val="24"/>
      <w:szCs w:val="24"/>
      <w:lang w:eastAsia="ru-RU" w:bidi="ar-SA"/>
    </w:rPr>
  </w:style>
  <w:style w:type="paragraph" w:customStyle="1" w:styleId="afff6">
    <w:name w:val="Моя таб название"/>
    <w:basedOn w:val="a1"/>
    <w:rsid w:val="00645BB1"/>
    <w:pPr>
      <w:tabs>
        <w:tab w:val="clear" w:pos="1080"/>
      </w:tabs>
      <w:spacing w:before="120" w:after="120" w:line="240" w:lineRule="auto"/>
      <w:ind w:left="0" w:firstLine="0"/>
      <w:jc w:val="center"/>
    </w:pPr>
    <w:rPr>
      <w:rFonts w:ascii="Times New Roman" w:hAnsi="Times New Roman"/>
      <w:b/>
      <w:bCs/>
      <w:kern w:val="28"/>
      <w:sz w:val="24"/>
      <w:szCs w:val="24"/>
      <w:lang w:val="ru-RU"/>
    </w:rPr>
  </w:style>
  <w:style w:type="paragraph" w:customStyle="1" w:styleId="afff7">
    <w:name w:val="Моя таблица"/>
    <w:link w:val="Char0"/>
    <w:rsid w:val="00645BB1"/>
    <w:pPr>
      <w:spacing w:before="240" w:after="120"/>
      <w:jc w:val="right"/>
    </w:pPr>
    <w:rPr>
      <w:rFonts w:ascii="Times New Roman" w:eastAsia="Times New Roman" w:hAnsi="Times New Roman"/>
      <w:b/>
      <w:color w:val="000000"/>
      <w:sz w:val="24"/>
      <w:szCs w:val="24"/>
    </w:rPr>
  </w:style>
  <w:style w:type="character" w:customStyle="1" w:styleId="Char0">
    <w:name w:val="Моя таблица Char"/>
    <w:link w:val="afff7"/>
    <w:rsid w:val="00645BB1"/>
    <w:rPr>
      <w:rFonts w:ascii="Times New Roman" w:eastAsia="Times New Roman" w:hAnsi="Times New Roman"/>
      <w:b/>
      <w:color w:val="000000"/>
      <w:sz w:val="24"/>
      <w:szCs w:val="24"/>
      <w:lang w:eastAsia="ru-RU" w:bidi="ar-SA"/>
    </w:rPr>
  </w:style>
  <w:style w:type="paragraph" w:styleId="afff8">
    <w:name w:val="Normal (Web)"/>
    <w:basedOn w:val="a1"/>
    <w:uiPriority w:val="99"/>
    <w:unhideWhenUsed/>
    <w:rsid w:val="00645BB1"/>
    <w:pPr>
      <w:tabs>
        <w:tab w:val="clear" w:pos="1080"/>
      </w:tabs>
      <w:spacing w:before="100" w:beforeAutospacing="1" w:after="100" w:afterAutospacing="1" w:line="240" w:lineRule="auto"/>
      <w:ind w:left="0" w:firstLine="0"/>
      <w:jc w:val="left"/>
    </w:pPr>
    <w:rPr>
      <w:rFonts w:ascii="Times New Roman" w:hAnsi="Times New Roman"/>
      <w:sz w:val="24"/>
      <w:szCs w:val="24"/>
      <w:lang w:val="ru-RU"/>
    </w:rPr>
  </w:style>
  <w:style w:type="paragraph" w:styleId="afff9">
    <w:name w:val="table of figures"/>
    <w:basedOn w:val="a1"/>
    <w:next w:val="a1"/>
    <w:unhideWhenUsed/>
    <w:rsid w:val="00645BB1"/>
    <w:pPr>
      <w:tabs>
        <w:tab w:val="clear" w:pos="1080"/>
      </w:tabs>
      <w:spacing w:after="200" w:line="240" w:lineRule="auto"/>
      <w:ind w:left="0" w:firstLine="0"/>
      <w:jc w:val="left"/>
    </w:pPr>
    <w:rPr>
      <w:rFonts w:ascii="Calibri" w:eastAsia="Calibri" w:hAnsi="Calibri"/>
      <w:sz w:val="22"/>
      <w:szCs w:val="22"/>
      <w:lang w:val="ru-RU" w:eastAsia="en-US"/>
    </w:rPr>
  </w:style>
  <w:style w:type="paragraph" w:customStyle="1" w:styleId="2c">
    <w:name w:val="Мой список2"/>
    <w:next w:val="afff5"/>
    <w:link w:val="2d"/>
    <w:uiPriority w:val="99"/>
    <w:qFormat/>
    <w:rsid w:val="00645BB1"/>
    <w:pPr>
      <w:tabs>
        <w:tab w:val="left" w:pos="709"/>
      </w:tabs>
      <w:spacing w:before="60"/>
      <w:ind w:left="709" w:hanging="357"/>
      <w:jc w:val="both"/>
    </w:pPr>
    <w:rPr>
      <w:rFonts w:ascii="Times New Roman" w:eastAsia="Times New Roman" w:hAnsi="Times New Roman"/>
      <w:snapToGrid w:val="0"/>
      <w:sz w:val="24"/>
    </w:rPr>
  </w:style>
  <w:style w:type="paragraph" w:customStyle="1" w:styleId="afffa">
    <w:name w:val="Структурный элемент"/>
    <w:next w:val="afff5"/>
    <w:qFormat/>
    <w:rsid w:val="00645BB1"/>
    <w:pPr>
      <w:spacing w:before="240"/>
      <w:jc w:val="center"/>
    </w:pPr>
    <w:rPr>
      <w:rFonts w:ascii="Arial" w:eastAsia="Times New Roman" w:hAnsi="Arial"/>
      <w:b/>
      <w:bCs/>
      <w:caps/>
      <w:color w:val="000000"/>
      <w:sz w:val="24"/>
      <w:szCs w:val="24"/>
    </w:rPr>
  </w:style>
  <w:style w:type="paragraph" w:customStyle="1" w:styleId="G41">
    <w:name w:val="G4_Заголовок1"/>
    <w:next w:val="a1"/>
    <w:link w:val="G410"/>
    <w:rsid w:val="00645BB1"/>
    <w:pPr>
      <w:keepNext/>
      <w:shd w:val="clear" w:color="auto" w:fill="FFFFFF"/>
      <w:spacing w:before="240" w:after="120"/>
      <w:ind w:firstLine="709"/>
      <w:jc w:val="both"/>
      <w:outlineLvl w:val="0"/>
    </w:pPr>
    <w:rPr>
      <w:rFonts w:ascii="Times New Roman" w:eastAsia="Times New Roman" w:hAnsi="Times New Roman"/>
      <w:b/>
      <w:bCs/>
      <w:caps/>
      <w:color w:val="000000"/>
      <w:sz w:val="28"/>
      <w:szCs w:val="24"/>
    </w:rPr>
  </w:style>
  <w:style w:type="character" w:customStyle="1" w:styleId="G410">
    <w:name w:val="G4_Заголовок1 Знак"/>
    <w:link w:val="G41"/>
    <w:rsid w:val="00645BB1"/>
    <w:rPr>
      <w:rFonts w:ascii="Times New Roman" w:eastAsia="Times New Roman" w:hAnsi="Times New Roman"/>
      <w:b/>
      <w:bCs/>
      <w:caps/>
      <w:color w:val="000000"/>
      <w:sz w:val="28"/>
      <w:szCs w:val="24"/>
      <w:shd w:val="clear" w:color="auto" w:fill="FFFFFF"/>
      <w:lang w:bidi="ar-SA"/>
    </w:rPr>
  </w:style>
  <w:style w:type="paragraph" w:customStyle="1" w:styleId="G42">
    <w:name w:val="G4_Заголовок2"/>
    <w:link w:val="G420"/>
    <w:rsid w:val="00645BB1"/>
    <w:pPr>
      <w:keepNext/>
      <w:shd w:val="clear" w:color="auto" w:fill="FFFFFF"/>
      <w:spacing w:before="240" w:after="120"/>
      <w:ind w:firstLine="709"/>
      <w:jc w:val="both"/>
      <w:outlineLvl w:val="1"/>
    </w:pPr>
    <w:rPr>
      <w:rFonts w:ascii="Times New Roman" w:eastAsia="Times New Roman" w:hAnsi="Times New Roman"/>
      <w:b/>
      <w:i/>
      <w:caps/>
      <w:color w:val="000000"/>
      <w:sz w:val="28"/>
      <w:szCs w:val="24"/>
    </w:rPr>
  </w:style>
  <w:style w:type="character" w:customStyle="1" w:styleId="G420">
    <w:name w:val="G4_Заголовок2 Знак"/>
    <w:link w:val="G42"/>
    <w:rsid w:val="00645BB1"/>
    <w:rPr>
      <w:rFonts w:ascii="Times New Roman" w:eastAsia="Times New Roman" w:hAnsi="Times New Roman"/>
      <w:b/>
      <w:i/>
      <w:caps/>
      <w:color w:val="000000"/>
      <w:sz w:val="28"/>
      <w:szCs w:val="24"/>
      <w:shd w:val="clear" w:color="auto" w:fill="FFFFFF"/>
      <w:lang w:bidi="ar-SA"/>
    </w:rPr>
  </w:style>
  <w:style w:type="paragraph" w:customStyle="1" w:styleId="G43">
    <w:name w:val="G4_Заголовок3"/>
    <w:link w:val="G430"/>
    <w:rsid w:val="00645BB1"/>
    <w:pPr>
      <w:keepNext/>
      <w:shd w:val="clear" w:color="auto" w:fill="FFFFFF"/>
      <w:spacing w:before="240" w:after="120"/>
      <w:ind w:firstLine="709"/>
      <w:jc w:val="both"/>
      <w:outlineLvl w:val="2"/>
    </w:pPr>
    <w:rPr>
      <w:rFonts w:ascii="Times New Roman" w:eastAsia="Times New Roman" w:hAnsi="Times New Roman"/>
      <w:b/>
      <w:i/>
      <w:color w:val="000000"/>
      <w:sz w:val="28"/>
      <w:szCs w:val="24"/>
    </w:rPr>
  </w:style>
  <w:style w:type="character" w:customStyle="1" w:styleId="G430">
    <w:name w:val="G4_Заголовок3 Знак"/>
    <w:link w:val="G43"/>
    <w:rsid w:val="00645BB1"/>
    <w:rPr>
      <w:rFonts w:ascii="Times New Roman" w:eastAsia="Times New Roman" w:hAnsi="Times New Roman"/>
      <w:b/>
      <w:i/>
      <w:color w:val="000000"/>
      <w:sz w:val="28"/>
      <w:szCs w:val="24"/>
      <w:shd w:val="clear" w:color="auto" w:fill="FFFFFF"/>
      <w:lang w:bidi="ar-SA"/>
    </w:rPr>
  </w:style>
  <w:style w:type="paragraph" w:customStyle="1" w:styleId="G44">
    <w:name w:val="G4_Заголовок4"/>
    <w:next w:val="a1"/>
    <w:link w:val="G440"/>
    <w:rsid w:val="00645BB1"/>
    <w:pPr>
      <w:keepNext/>
      <w:spacing w:before="240" w:after="120"/>
      <w:ind w:firstLine="709"/>
      <w:jc w:val="both"/>
      <w:outlineLvl w:val="3"/>
    </w:pPr>
    <w:rPr>
      <w:rFonts w:ascii="Times New Roman" w:eastAsia="Times New Roman" w:hAnsi="Times New Roman"/>
      <w:b/>
      <w:i/>
      <w:color w:val="000000"/>
      <w:sz w:val="28"/>
      <w:szCs w:val="24"/>
    </w:rPr>
  </w:style>
  <w:style w:type="character" w:customStyle="1" w:styleId="G440">
    <w:name w:val="G4_Заголовок4 Знак"/>
    <w:link w:val="G44"/>
    <w:rsid w:val="00645BB1"/>
    <w:rPr>
      <w:rFonts w:ascii="Times New Roman" w:eastAsia="Times New Roman" w:hAnsi="Times New Roman"/>
      <w:b/>
      <w:i/>
      <w:color w:val="000000"/>
      <w:sz w:val="28"/>
      <w:szCs w:val="24"/>
      <w:lang w:bidi="ar-SA"/>
    </w:rPr>
  </w:style>
  <w:style w:type="paragraph" w:customStyle="1" w:styleId="G45">
    <w:name w:val="G4_Заголовок5"/>
    <w:rsid w:val="00645BB1"/>
    <w:pPr>
      <w:keepNext/>
      <w:spacing w:before="240" w:after="120"/>
      <w:ind w:firstLine="709"/>
      <w:jc w:val="both"/>
      <w:outlineLvl w:val="4"/>
    </w:pPr>
    <w:rPr>
      <w:rFonts w:ascii="Times New Roman" w:eastAsia="Batang" w:hAnsi="Times New Roman"/>
      <w:b/>
      <w:bCs/>
      <w:i/>
      <w:iCs/>
      <w:sz w:val="28"/>
      <w:szCs w:val="24"/>
    </w:rPr>
  </w:style>
  <w:style w:type="paragraph" w:customStyle="1" w:styleId="G46">
    <w:name w:val="G4_Заголовок6"/>
    <w:next w:val="G47"/>
    <w:qFormat/>
    <w:rsid w:val="00645BB1"/>
    <w:pPr>
      <w:keepNext/>
      <w:spacing w:before="240" w:after="120"/>
      <w:ind w:firstLine="709"/>
      <w:jc w:val="both"/>
      <w:outlineLvl w:val="5"/>
    </w:pPr>
    <w:rPr>
      <w:rFonts w:ascii="Times New Roman" w:eastAsia="Times New Roman" w:hAnsi="Times New Roman"/>
      <w:b/>
      <w:i/>
      <w:snapToGrid w:val="0"/>
      <w:sz w:val="28"/>
    </w:rPr>
  </w:style>
  <w:style w:type="paragraph" w:customStyle="1" w:styleId="G47">
    <w:name w:val="G4_Текст"/>
    <w:link w:val="G48"/>
    <w:rsid w:val="00645BB1"/>
    <w:pPr>
      <w:ind w:firstLine="709"/>
      <w:jc w:val="both"/>
    </w:pPr>
    <w:rPr>
      <w:rFonts w:ascii="Times New Roman" w:eastAsia="Times New Roman" w:hAnsi="Times New Roman"/>
      <w:color w:val="000000"/>
      <w:sz w:val="28"/>
      <w:szCs w:val="24"/>
    </w:rPr>
  </w:style>
  <w:style w:type="character" w:customStyle="1" w:styleId="G48">
    <w:name w:val="G4_Текст Знак"/>
    <w:link w:val="G47"/>
    <w:rsid w:val="00645BB1"/>
    <w:rPr>
      <w:rFonts w:ascii="Times New Roman" w:eastAsia="Times New Roman" w:hAnsi="Times New Roman"/>
      <w:color w:val="000000"/>
      <w:sz w:val="28"/>
      <w:szCs w:val="24"/>
      <w:lang w:bidi="ar-SA"/>
    </w:rPr>
  </w:style>
  <w:style w:type="paragraph" w:customStyle="1" w:styleId="G40">
    <w:name w:val="G4_Таблица"/>
    <w:rsid w:val="00645BB1"/>
    <w:pPr>
      <w:keepNext/>
      <w:numPr>
        <w:numId w:val="9"/>
      </w:numPr>
      <w:spacing w:before="240" w:after="120"/>
      <w:ind w:left="0" w:firstLine="709"/>
      <w:jc w:val="right"/>
    </w:pPr>
    <w:rPr>
      <w:rFonts w:ascii="Times New Roman" w:eastAsia="Times New Roman" w:hAnsi="Times New Roman"/>
      <w:b/>
      <w:color w:val="000000"/>
      <w:sz w:val="28"/>
      <w:szCs w:val="24"/>
    </w:rPr>
  </w:style>
  <w:style w:type="paragraph" w:customStyle="1" w:styleId="G411">
    <w:name w:val="G4_Список1"/>
    <w:basedOn w:val="a1"/>
    <w:rsid w:val="00645BB1"/>
    <w:pPr>
      <w:tabs>
        <w:tab w:val="clear" w:pos="1080"/>
        <w:tab w:val="left" w:pos="993"/>
      </w:tabs>
      <w:spacing w:line="240" w:lineRule="auto"/>
      <w:ind w:left="1077" w:hanging="360"/>
    </w:pPr>
    <w:rPr>
      <w:rFonts w:ascii="Times New Roman" w:hAnsi="Times New Roman"/>
      <w:sz w:val="28"/>
      <w:szCs w:val="24"/>
      <w:lang w:val="ru-RU"/>
    </w:rPr>
  </w:style>
  <w:style w:type="paragraph" w:customStyle="1" w:styleId="G4">
    <w:name w:val="G4_Структурный элемент"/>
    <w:next w:val="G47"/>
    <w:qFormat/>
    <w:rsid w:val="00645BB1"/>
    <w:pPr>
      <w:numPr>
        <w:numId w:val="8"/>
      </w:numPr>
      <w:spacing w:before="240" w:after="120"/>
      <w:ind w:left="0" w:firstLine="0"/>
      <w:jc w:val="center"/>
    </w:pPr>
    <w:rPr>
      <w:rFonts w:ascii="Times New Roman" w:eastAsia="Times New Roman" w:hAnsi="Times New Roman"/>
      <w:b/>
      <w:bCs/>
      <w:caps/>
      <w:color w:val="000000"/>
      <w:sz w:val="28"/>
      <w:szCs w:val="24"/>
    </w:rPr>
  </w:style>
  <w:style w:type="paragraph" w:customStyle="1" w:styleId="G421">
    <w:name w:val="G4_Список2"/>
    <w:next w:val="G47"/>
    <w:qFormat/>
    <w:rsid w:val="00645BB1"/>
    <w:pPr>
      <w:tabs>
        <w:tab w:val="left" w:pos="992"/>
      </w:tabs>
      <w:ind w:left="502" w:hanging="360"/>
      <w:jc w:val="both"/>
    </w:pPr>
    <w:rPr>
      <w:rFonts w:ascii="Times New Roman" w:eastAsia="Times New Roman" w:hAnsi="Times New Roman"/>
      <w:snapToGrid w:val="0"/>
      <w:sz w:val="28"/>
    </w:rPr>
  </w:style>
  <w:style w:type="paragraph" w:customStyle="1" w:styleId="G49">
    <w:name w:val="G4_Таблица название"/>
    <w:next w:val="G47"/>
    <w:rsid w:val="00645BB1"/>
    <w:pPr>
      <w:keepNext/>
      <w:spacing w:after="120"/>
      <w:ind w:firstLine="709"/>
      <w:jc w:val="center"/>
    </w:pPr>
    <w:rPr>
      <w:rFonts w:ascii="Times New Roman" w:eastAsia="Times New Roman" w:hAnsi="Times New Roman"/>
      <w:b/>
      <w:bCs/>
      <w:kern w:val="28"/>
      <w:sz w:val="28"/>
      <w:szCs w:val="24"/>
    </w:rPr>
  </w:style>
  <w:style w:type="paragraph" w:customStyle="1" w:styleId="G4a">
    <w:name w:val="G4_Текст таблицы"/>
    <w:qFormat/>
    <w:rsid w:val="00645BB1"/>
    <w:pPr>
      <w:spacing w:before="60" w:after="60"/>
      <w:jc w:val="center"/>
    </w:pPr>
    <w:rPr>
      <w:rFonts w:ascii="Times New Roman" w:eastAsia="Times New Roman" w:hAnsi="Times New Roman"/>
      <w:color w:val="000000"/>
      <w:sz w:val="18"/>
      <w:szCs w:val="24"/>
    </w:rPr>
  </w:style>
  <w:style w:type="paragraph" w:customStyle="1" w:styleId="G4b">
    <w:name w:val="G4_Верхний колонтитул"/>
    <w:qFormat/>
    <w:rsid w:val="00645BB1"/>
    <w:pPr>
      <w:pBdr>
        <w:bottom w:val="thinThickSmallGap" w:sz="12" w:space="5" w:color="auto"/>
      </w:pBdr>
      <w:jc w:val="both"/>
    </w:pPr>
    <w:rPr>
      <w:rFonts w:ascii="Times New Roman" w:hAnsi="Times New Roman"/>
      <w:sz w:val="24"/>
      <w:szCs w:val="18"/>
      <w:lang w:eastAsia="en-US"/>
    </w:rPr>
  </w:style>
  <w:style w:type="paragraph" w:customStyle="1" w:styleId="G4c">
    <w:name w:val="G4_Нижний колонтитул"/>
    <w:qFormat/>
    <w:rsid w:val="00645BB1"/>
    <w:rPr>
      <w:rFonts w:ascii="Times New Roman" w:hAnsi="Times New Roman"/>
      <w:noProof/>
      <w:sz w:val="24"/>
    </w:rPr>
  </w:style>
  <w:style w:type="paragraph" w:customStyle="1" w:styleId="G4d">
    <w:name w:val="G4_Рисунок"/>
    <w:next w:val="a1"/>
    <w:rsid w:val="00645BB1"/>
    <w:pPr>
      <w:spacing w:before="120" w:after="120"/>
      <w:ind w:firstLine="709"/>
      <w:jc w:val="center"/>
    </w:pPr>
    <w:rPr>
      <w:rFonts w:ascii="Times New Roman" w:eastAsia="Times New Roman" w:hAnsi="Times New Roman"/>
      <w:color w:val="000000"/>
      <w:sz w:val="28"/>
      <w:szCs w:val="24"/>
    </w:rPr>
  </w:style>
  <w:style w:type="paragraph" w:customStyle="1" w:styleId="17">
    <w:name w:val="Геология_Заголовок1"/>
    <w:next w:val="a1"/>
    <w:qFormat/>
    <w:rsid w:val="00645BB1"/>
    <w:pPr>
      <w:keepNext/>
      <w:spacing w:after="260"/>
      <w:jc w:val="center"/>
      <w:outlineLvl w:val="0"/>
    </w:pPr>
    <w:rPr>
      <w:rFonts w:ascii="Times New Roman" w:hAnsi="Times New Roman"/>
      <w:b/>
      <w:caps/>
      <w:sz w:val="28"/>
      <w:szCs w:val="22"/>
      <w:lang w:eastAsia="en-US"/>
    </w:rPr>
  </w:style>
  <w:style w:type="paragraph" w:customStyle="1" w:styleId="2e">
    <w:name w:val="Геология_Заголовок2"/>
    <w:next w:val="a1"/>
    <w:qFormat/>
    <w:rsid w:val="00645BB1"/>
    <w:pPr>
      <w:keepNext/>
      <w:spacing w:before="360" w:after="260"/>
      <w:ind w:firstLine="340"/>
      <w:jc w:val="both"/>
      <w:outlineLvl w:val="1"/>
    </w:pPr>
    <w:rPr>
      <w:rFonts w:ascii="Times New Roman" w:eastAsia="Times New Roman" w:hAnsi="Times New Roman" w:cs="Arial"/>
      <w:b/>
      <w:bCs/>
      <w:sz w:val="28"/>
      <w:szCs w:val="28"/>
      <w:lang w:eastAsia="en-US"/>
    </w:rPr>
  </w:style>
  <w:style w:type="paragraph" w:customStyle="1" w:styleId="3a">
    <w:name w:val="Геология_Заголовок3"/>
    <w:next w:val="a1"/>
    <w:qFormat/>
    <w:rsid w:val="00645BB1"/>
    <w:pPr>
      <w:keepNext/>
      <w:spacing w:before="360" w:after="260"/>
      <w:ind w:firstLine="340"/>
      <w:outlineLvl w:val="2"/>
    </w:pPr>
    <w:rPr>
      <w:rFonts w:ascii="Times New Roman" w:eastAsia="Times New Roman" w:hAnsi="Times New Roman" w:cs="Arial"/>
      <w:b/>
      <w:bCs/>
      <w:i/>
      <w:sz w:val="28"/>
      <w:szCs w:val="28"/>
      <w:lang w:eastAsia="en-US"/>
    </w:rPr>
  </w:style>
  <w:style w:type="paragraph" w:customStyle="1" w:styleId="46">
    <w:name w:val="Геология_Заголовок4"/>
    <w:next w:val="a1"/>
    <w:qFormat/>
    <w:rsid w:val="00645BB1"/>
    <w:pPr>
      <w:keepNext/>
      <w:spacing w:before="360" w:after="260"/>
      <w:ind w:firstLine="340"/>
    </w:pPr>
    <w:rPr>
      <w:rFonts w:ascii="Times New Roman" w:eastAsia="Times New Roman" w:hAnsi="Times New Roman" w:cs="Arial"/>
      <w:bCs/>
      <w:i/>
      <w:sz w:val="28"/>
      <w:szCs w:val="28"/>
      <w:lang w:eastAsia="en-US"/>
    </w:rPr>
  </w:style>
  <w:style w:type="paragraph" w:customStyle="1" w:styleId="afffb">
    <w:name w:val="Геология_Основной текст"/>
    <w:qFormat/>
    <w:rsid w:val="00645BB1"/>
    <w:pPr>
      <w:ind w:firstLine="340"/>
      <w:jc w:val="both"/>
    </w:pPr>
    <w:rPr>
      <w:rFonts w:ascii="Times New Roman" w:hAnsi="Times New Roman"/>
      <w:sz w:val="28"/>
      <w:szCs w:val="22"/>
      <w:lang w:eastAsia="en-US"/>
    </w:rPr>
  </w:style>
  <w:style w:type="paragraph" w:customStyle="1" w:styleId="afffc">
    <w:name w:val="Геология_Подзаголовок"/>
    <w:basedOn w:val="2e"/>
    <w:next w:val="afffb"/>
    <w:qFormat/>
    <w:rsid w:val="00645BB1"/>
    <w:pPr>
      <w:ind w:firstLine="0"/>
      <w:outlineLvl w:val="9"/>
    </w:pPr>
  </w:style>
  <w:style w:type="paragraph" w:customStyle="1" w:styleId="afffd">
    <w:name w:val="Геология_Рисунок название"/>
    <w:next w:val="afffb"/>
    <w:qFormat/>
    <w:rsid w:val="00645BB1"/>
    <w:pPr>
      <w:spacing w:before="240" w:after="120"/>
      <w:jc w:val="center"/>
    </w:pPr>
    <w:rPr>
      <w:rFonts w:ascii="Times New Roman" w:eastAsia="Times New Roman" w:hAnsi="Times New Roman"/>
      <w:caps/>
      <w:color w:val="000000"/>
      <w:sz w:val="28"/>
      <w:szCs w:val="24"/>
      <w:lang w:eastAsia="en-US"/>
    </w:rPr>
  </w:style>
  <w:style w:type="paragraph" w:customStyle="1" w:styleId="a0">
    <w:name w:val="Геология_Рисунок номер"/>
    <w:next w:val="afffb"/>
    <w:qFormat/>
    <w:rsid w:val="00645BB1"/>
    <w:pPr>
      <w:numPr>
        <w:numId w:val="10"/>
      </w:numPr>
      <w:spacing w:before="120"/>
      <w:ind w:left="0" w:firstLine="0"/>
      <w:jc w:val="center"/>
    </w:pPr>
    <w:rPr>
      <w:rFonts w:ascii="Times New Roman" w:eastAsia="Times New Roman" w:hAnsi="Times New Roman"/>
      <w:color w:val="000000"/>
      <w:sz w:val="28"/>
      <w:szCs w:val="24"/>
      <w:lang w:eastAsia="en-US"/>
    </w:rPr>
  </w:style>
  <w:style w:type="paragraph" w:customStyle="1" w:styleId="afffe">
    <w:name w:val="Геология_Список"/>
    <w:next w:val="afffb"/>
    <w:qFormat/>
    <w:rsid w:val="00645BB1"/>
    <w:pPr>
      <w:tabs>
        <w:tab w:val="left" w:pos="709"/>
      </w:tabs>
      <w:ind w:left="1077" w:hanging="360"/>
      <w:jc w:val="both"/>
    </w:pPr>
    <w:rPr>
      <w:rFonts w:ascii="Times New Roman" w:eastAsia="Times New Roman" w:hAnsi="Times New Roman"/>
      <w:sz w:val="28"/>
      <w:szCs w:val="24"/>
      <w:lang w:eastAsia="en-US"/>
    </w:rPr>
  </w:style>
  <w:style w:type="paragraph" w:customStyle="1" w:styleId="affff">
    <w:name w:val="Геология_Таблица название"/>
    <w:qFormat/>
    <w:rsid w:val="00645BB1"/>
    <w:pPr>
      <w:keepNext/>
      <w:spacing w:after="120"/>
      <w:jc w:val="center"/>
    </w:pPr>
    <w:rPr>
      <w:rFonts w:ascii="Times New Roman" w:eastAsia="Times New Roman" w:hAnsi="Times New Roman"/>
      <w:sz w:val="28"/>
      <w:szCs w:val="24"/>
      <w:lang w:eastAsia="en-US"/>
    </w:rPr>
  </w:style>
  <w:style w:type="paragraph" w:customStyle="1" w:styleId="affff0">
    <w:name w:val="Геология_Таблица номер"/>
    <w:basedOn w:val="affff"/>
    <w:qFormat/>
    <w:rsid w:val="00645BB1"/>
    <w:pPr>
      <w:spacing w:before="120" w:after="260"/>
      <w:jc w:val="right"/>
    </w:pPr>
  </w:style>
  <w:style w:type="paragraph" w:customStyle="1" w:styleId="Body">
    <w:name w:val="Body"/>
    <w:basedOn w:val="a1"/>
    <w:link w:val="BodyChar"/>
    <w:rsid w:val="00645BB1"/>
    <w:pPr>
      <w:tabs>
        <w:tab w:val="clear" w:pos="1080"/>
      </w:tabs>
      <w:spacing w:before="240" w:line="240" w:lineRule="auto"/>
      <w:ind w:left="720" w:firstLine="0"/>
    </w:pPr>
    <w:rPr>
      <w:rFonts w:ascii="Times New Roman" w:hAnsi="Times New Roman"/>
      <w:lang w:eastAsia="en-US"/>
    </w:rPr>
  </w:style>
  <w:style w:type="paragraph" w:customStyle="1" w:styleId="ProcedureStep">
    <w:name w:val="Procedure Step"/>
    <w:basedOn w:val="Body"/>
    <w:rsid w:val="00645BB1"/>
    <w:pPr>
      <w:tabs>
        <w:tab w:val="num" w:pos="720"/>
      </w:tabs>
      <w:ind w:hanging="360"/>
    </w:pPr>
  </w:style>
  <w:style w:type="character" w:customStyle="1" w:styleId="18">
    <w:name w:val="Текст сноски Знак1"/>
    <w:semiHidden/>
    <w:rsid w:val="00645BB1"/>
    <w:rPr>
      <w:rFonts w:ascii="Times New Roman" w:eastAsia="Times New Roman" w:hAnsi="Times New Roman"/>
      <w:lang w:val="en-GB" w:eastAsia="en-US"/>
    </w:rPr>
  </w:style>
  <w:style w:type="character" w:customStyle="1" w:styleId="affff1">
    <w:name w:val="Подпись Знак"/>
    <w:link w:val="affff2"/>
    <w:rsid w:val="00645BB1"/>
    <w:rPr>
      <w:rFonts w:ascii="Arial" w:hAnsi="Arial"/>
    </w:rPr>
  </w:style>
  <w:style w:type="paragraph" w:styleId="affff2">
    <w:name w:val="Signature"/>
    <w:basedOn w:val="a1"/>
    <w:link w:val="affff1"/>
    <w:unhideWhenUsed/>
    <w:rsid w:val="00645BB1"/>
    <w:pPr>
      <w:tabs>
        <w:tab w:val="clear" w:pos="1080"/>
      </w:tabs>
      <w:spacing w:line="240" w:lineRule="auto"/>
      <w:ind w:left="1021" w:hanging="1021"/>
      <w:jc w:val="left"/>
    </w:pPr>
    <w:rPr>
      <w:rFonts w:ascii="Arial" w:eastAsia="Calibri" w:hAnsi="Arial"/>
    </w:rPr>
  </w:style>
  <w:style w:type="character" w:customStyle="1" w:styleId="19">
    <w:name w:val="Подпись Знак1"/>
    <w:rsid w:val="00645BB1"/>
    <w:rPr>
      <w:rFonts w:ascii="Helvetica" w:eastAsia="Times New Roman" w:hAnsi="Helvetica" w:cs="Times New Roman"/>
      <w:sz w:val="20"/>
      <w:szCs w:val="20"/>
      <w:lang w:val="en-GB" w:eastAsia="ru-RU"/>
    </w:rPr>
  </w:style>
  <w:style w:type="character" w:customStyle="1" w:styleId="210">
    <w:name w:val="Основной текст 2 Знак1"/>
    <w:semiHidden/>
    <w:rsid w:val="00645BB1"/>
    <w:rPr>
      <w:rFonts w:ascii="Times New Roman" w:eastAsia="Times New Roman" w:hAnsi="Times New Roman"/>
      <w:lang w:val="en-GB" w:eastAsia="en-US"/>
    </w:rPr>
  </w:style>
  <w:style w:type="character" w:customStyle="1" w:styleId="310">
    <w:name w:val="Основной текст 3 Знак1"/>
    <w:semiHidden/>
    <w:rsid w:val="00645BB1"/>
    <w:rPr>
      <w:rFonts w:ascii="Times New Roman" w:eastAsia="Times New Roman" w:hAnsi="Times New Roman"/>
      <w:sz w:val="16"/>
      <w:szCs w:val="16"/>
      <w:lang w:val="en-GB" w:eastAsia="en-US"/>
    </w:rPr>
  </w:style>
  <w:style w:type="character" w:customStyle="1" w:styleId="211">
    <w:name w:val="Основной текст с отступом 2 Знак1"/>
    <w:semiHidden/>
    <w:rsid w:val="00645BB1"/>
    <w:rPr>
      <w:rFonts w:ascii="Times New Roman" w:eastAsia="Times New Roman" w:hAnsi="Times New Roman"/>
      <w:lang w:val="en-GB" w:eastAsia="en-US"/>
    </w:rPr>
  </w:style>
  <w:style w:type="character" w:customStyle="1" w:styleId="312">
    <w:name w:val="Основной текст с отступом 3 Знак1"/>
    <w:semiHidden/>
    <w:rsid w:val="00645BB1"/>
    <w:rPr>
      <w:rFonts w:ascii="Times New Roman" w:eastAsia="Times New Roman" w:hAnsi="Times New Roman"/>
      <w:sz w:val="16"/>
      <w:szCs w:val="16"/>
      <w:lang w:val="en-GB" w:eastAsia="en-US"/>
    </w:rPr>
  </w:style>
  <w:style w:type="paragraph" w:customStyle="1" w:styleId="FigureCaption">
    <w:name w:val="Figure Caption"/>
    <w:basedOn w:val="a1"/>
    <w:semiHidden/>
    <w:rsid w:val="00645BB1"/>
    <w:pPr>
      <w:tabs>
        <w:tab w:val="clear" w:pos="1080"/>
        <w:tab w:val="left" w:pos="567"/>
        <w:tab w:val="right" w:pos="4395"/>
        <w:tab w:val="left" w:pos="4962"/>
        <w:tab w:val="right" w:pos="5529"/>
      </w:tabs>
      <w:spacing w:line="240" w:lineRule="auto"/>
      <w:ind w:left="284" w:right="62" w:hanging="284"/>
      <w:jc w:val="left"/>
    </w:pPr>
    <w:rPr>
      <w:rFonts w:ascii="Times New Roman" w:hAnsi="Times New Roman"/>
      <w:i/>
      <w:sz w:val="18"/>
      <w:lang w:val="en-US" w:eastAsia="fr-FR"/>
    </w:rPr>
  </w:style>
  <w:style w:type="paragraph" w:customStyle="1" w:styleId="TableCaption">
    <w:name w:val="Table Caption"/>
    <w:basedOn w:val="FigureCaption"/>
    <w:semiHidden/>
    <w:rsid w:val="00645BB1"/>
  </w:style>
  <w:style w:type="paragraph" w:customStyle="1" w:styleId="3b">
    <w:name w:val="3"/>
    <w:basedOn w:val="afff5"/>
    <w:link w:val="3c"/>
    <w:rsid w:val="00645BB1"/>
    <w:pPr>
      <w:tabs>
        <w:tab w:val="left" w:pos="1560"/>
        <w:tab w:val="left" w:pos="2280"/>
        <w:tab w:val="left" w:pos="7200"/>
      </w:tabs>
      <w:suppressAutoHyphens/>
      <w:ind w:left="2280" w:hanging="1560"/>
    </w:pPr>
  </w:style>
  <w:style w:type="paragraph" w:customStyle="1" w:styleId="47">
    <w:name w:val="4"/>
    <w:basedOn w:val="3b"/>
    <w:link w:val="48"/>
    <w:rsid w:val="00645BB1"/>
    <w:pPr>
      <w:tabs>
        <w:tab w:val="clear" w:pos="1560"/>
        <w:tab w:val="clear" w:pos="2280"/>
        <w:tab w:val="clear" w:pos="7200"/>
        <w:tab w:val="left" w:pos="2880"/>
        <w:tab w:val="left" w:pos="3600"/>
      </w:tabs>
      <w:ind w:left="3600" w:hanging="2040"/>
    </w:pPr>
    <w:rPr>
      <w:rFonts w:eastAsia="???"/>
    </w:rPr>
  </w:style>
  <w:style w:type="paragraph" w:customStyle="1" w:styleId="CM1">
    <w:name w:val="CM1"/>
    <w:basedOn w:val="a1"/>
    <w:next w:val="a1"/>
    <w:rsid w:val="00645BB1"/>
    <w:pPr>
      <w:widowControl w:val="0"/>
      <w:tabs>
        <w:tab w:val="clear" w:pos="1080"/>
      </w:tabs>
      <w:autoSpaceDE w:val="0"/>
      <w:autoSpaceDN w:val="0"/>
      <w:adjustRightInd w:val="0"/>
      <w:spacing w:line="240" w:lineRule="auto"/>
      <w:ind w:left="0" w:firstLine="0"/>
      <w:jc w:val="left"/>
    </w:pPr>
    <w:rPr>
      <w:rFonts w:ascii="DPLDI J+ Times New Roman PSMT" w:hAnsi="DPLDI J+ Times New Roman PSMT"/>
      <w:sz w:val="24"/>
      <w:szCs w:val="24"/>
      <w:lang w:val="ru-RU"/>
    </w:rPr>
  </w:style>
  <w:style w:type="paragraph" w:customStyle="1" w:styleId="CM763">
    <w:name w:val="CM763"/>
    <w:basedOn w:val="Default"/>
    <w:next w:val="Default"/>
    <w:rsid w:val="00645BB1"/>
    <w:pPr>
      <w:widowControl w:val="0"/>
      <w:spacing w:after="140"/>
    </w:pPr>
    <w:rPr>
      <w:rFonts w:ascii="DPLDI J+ Times New Roman PSMT" w:hAnsi="DPLDI J+ Times New Roman PSMT" w:cs="Times New Roman"/>
      <w:color w:val="auto"/>
    </w:rPr>
  </w:style>
  <w:style w:type="paragraph" w:customStyle="1" w:styleId="CM764">
    <w:name w:val="CM764"/>
    <w:basedOn w:val="Default"/>
    <w:next w:val="Default"/>
    <w:rsid w:val="00645BB1"/>
    <w:pPr>
      <w:widowControl w:val="0"/>
      <w:spacing w:after="1175"/>
    </w:pPr>
    <w:rPr>
      <w:rFonts w:ascii="DPLDI J+ Times New Roman PSMT" w:hAnsi="DPLDI J+ Times New Roman PSMT" w:cs="Times New Roman"/>
      <w:color w:val="auto"/>
    </w:rPr>
  </w:style>
  <w:style w:type="paragraph" w:customStyle="1" w:styleId="CM765">
    <w:name w:val="CM765"/>
    <w:basedOn w:val="Default"/>
    <w:next w:val="Default"/>
    <w:rsid w:val="00645BB1"/>
    <w:pPr>
      <w:widowControl w:val="0"/>
      <w:spacing w:after="675"/>
    </w:pPr>
    <w:rPr>
      <w:rFonts w:ascii="DPLDI J+ Times New Roman PSMT" w:hAnsi="DPLDI J+ Times New Roman PSMT" w:cs="Times New Roman"/>
      <w:color w:val="auto"/>
    </w:rPr>
  </w:style>
  <w:style w:type="paragraph" w:customStyle="1" w:styleId="CM766">
    <w:name w:val="CM766"/>
    <w:basedOn w:val="Default"/>
    <w:next w:val="Default"/>
    <w:rsid w:val="00645BB1"/>
    <w:pPr>
      <w:widowControl w:val="0"/>
      <w:spacing w:after="2450"/>
    </w:pPr>
    <w:rPr>
      <w:rFonts w:ascii="DPLDI J+ Times New Roman PSMT" w:hAnsi="DPLDI J+ Times New Roman PSMT" w:cs="Times New Roman"/>
      <w:color w:val="auto"/>
    </w:rPr>
  </w:style>
  <w:style w:type="paragraph" w:customStyle="1" w:styleId="pravo">
    <w:name w:val="pravo"/>
    <w:basedOn w:val="a1"/>
    <w:rsid w:val="00645BB1"/>
    <w:pPr>
      <w:tabs>
        <w:tab w:val="clear" w:pos="1080"/>
      </w:tabs>
      <w:spacing w:before="48" w:after="48" w:line="240" w:lineRule="auto"/>
      <w:ind w:left="0" w:firstLine="0"/>
      <w:jc w:val="right"/>
    </w:pPr>
    <w:rPr>
      <w:rFonts w:ascii="Times New Roman" w:hAnsi="Times New Roman"/>
      <w:sz w:val="24"/>
      <w:szCs w:val="24"/>
      <w:lang w:val="en-US" w:eastAsia="en-US"/>
    </w:rPr>
  </w:style>
  <w:style w:type="character" w:customStyle="1" w:styleId="affff3">
    <w:name w:val="Мой текст Знак"/>
    <w:rsid w:val="00645BB1"/>
    <w:rPr>
      <w:rFonts w:eastAsia="Times New Roman" w:cs="Times New Roman"/>
      <w:color w:val="000000"/>
      <w:sz w:val="24"/>
      <w:szCs w:val="24"/>
      <w:lang w:val="ru-RU" w:eastAsia="ru-RU" w:bidi="ar-SA"/>
    </w:rPr>
  </w:style>
  <w:style w:type="paragraph" w:customStyle="1" w:styleId="1a">
    <w:name w:val="Абзац списка1"/>
    <w:basedOn w:val="a1"/>
    <w:rsid w:val="00645BB1"/>
    <w:pPr>
      <w:tabs>
        <w:tab w:val="clear" w:pos="1080"/>
      </w:tabs>
      <w:spacing w:line="240" w:lineRule="auto"/>
      <w:ind w:left="720" w:firstLine="0"/>
      <w:contextualSpacing/>
      <w:jc w:val="left"/>
    </w:pPr>
    <w:rPr>
      <w:rFonts w:ascii="Times New Roman" w:hAnsi="Times New Roman"/>
      <w:sz w:val="24"/>
      <w:szCs w:val="24"/>
      <w:lang w:val="ru-RU"/>
    </w:rPr>
  </w:style>
  <w:style w:type="paragraph" w:customStyle="1" w:styleId="font5">
    <w:name w:val="font5"/>
    <w:basedOn w:val="a1"/>
    <w:rsid w:val="00645BB1"/>
    <w:pPr>
      <w:tabs>
        <w:tab w:val="clear" w:pos="1080"/>
      </w:tabs>
      <w:spacing w:before="100" w:beforeAutospacing="1" w:after="100" w:afterAutospacing="1" w:line="240" w:lineRule="auto"/>
      <w:ind w:left="0" w:firstLine="0"/>
      <w:jc w:val="left"/>
    </w:pPr>
    <w:rPr>
      <w:rFonts w:ascii="Arial" w:hAnsi="Arial"/>
      <w:lang w:val="ru-RU"/>
    </w:rPr>
  </w:style>
  <w:style w:type="paragraph" w:customStyle="1" w:styleId="font6">
    <w:name w:val="font6"/>
    <w:basedOn w:val="a1"/>
    <w:rsid w:val="00645BB1"/>
    <w:pPr>
      <w:tabs>
        <w:tab w:val="clear" w:pos="1080"/>
      </w:tabs>
      <w:spacing w:before="100" w:beforeAutospacing="1" w:after="100" w:afterAutospacing="1" w:line="240" w:lineRule="auto"/>
      <w:ind w:left="0" w:firstLine="0"/>
      <w:jc w:val="left"/>
    </w:pPr>
    <w:rPr>
      <w:rFonts w:ascii="Arial" w:hAnsi="Arial"/>
      <w:color w:val="0000FF"/>
      <w:lang w:val="ru-RU"/>
    </w:rPr>
  </w:style>
  <w:style w:type="paragraph" w:customStyle="1" w:styleId="xl65">
    <w:name w:val="xl65"/>
    <w:basedOn w:val="a1"/>
    <w:uiPriority w:val="99"/>
    <w:rsid w:val="00645BB1"/>
    <w:pPr>
      <w:tabs>
        <w:tab w:val="clear" w:pos="1080"/>
      </w:tabs>
      <w:spacing w:before="100" w:beforeAutospacing="1" w:after="100" w:afterAutospacing="1" w:line="240" w:lineRule="auto"/>
      <w:ind w:left="0" w:firstLine="0"/>
      <w:jc w:val="left"/>
    </w:pPr>
    <w:rPr>
      <w:rFonts w:ascii="Arial" w:hAnsi="Arial"/>
      <w:sz w:val="22"/>
      <w:szCs w:val="22"/>
      <w:lang w:val="ru-RU"/>
    </w:rPr>
  </w:style>
  <w:style w:type="paragraph" w:customStyle="1" w:styleId="xl66">
    <w:name w:val="xl66"/>
    <w:basedOn w:val="a1"/>
    <w:uiPriority w:val="99"/>
    <w:rsid w:val="00645BB1"/>
    <w:pPr>
      <w:pBdr>
        <w:left w:val="single" w:sz="8" w:space="0" w:color="auto"/>
        <w:right w:val="single" w:sz="4" w:space="0" w:color="auto"/>
      </w:pBdr>
      <w:tabs>
        <w:tab w:val="clear" w:pos="1080"/>
      </w:tabs>
      <w:spacing w:before="100" w:beforeAutospacing="1" w:after="100" w:afterAutospacing="1" w:line="240" w:lineRule="auto"/>
      <w:ind w:left="0" w:firstLine="0"/>
      <w:jc w:val="center"/>
    </w:pPr>
    <w:rPr>
      <w:rFonts w:ascii="Arial" w:hAnsi="Arial"/>
      <w:sz w:val="22"/>
      <w:szCs w:val="22"/>
      <w:lang w:val="ru-RU"/>
    </w:rPr>
  </w:style>
  <w:style w:type="paragraph" w:customStyle="1" w:styleId="xl67">
    <w:name w:val="xl67"/>
    <w:basedOn w:val="a1"/>
    <w:rsid w:val="00645BB1"/>
    <w:pPr>
      <w:pBdr>
        <w:left w:val="single" w:sz="4" w:space="0" w:color="auto"/>
        <w:bottom w:val="single" w:sz="8" w:space="0" w:color="auto"/>
        <w:right w:val="single" w:sz="4" w:space="0" w:color="auto"/>
      </w:pBdr>
      <w:tabs>
        <w:tab w:val="clear" w:pos="1080"/>
      </w:tabs>
      <w:spacing w:before="100" w:beforeAutospacing="1" w:after="100" w:afterAutospacing="1" w:line="240" w:lineRule="auto"/>
      <w:ind w:left="0" w:firstLine="0"/>
      <w:jc w:val="center"/>
    </w:pPr>
    <w:rPr>
      <w:rFonts w:ascii="Arial" w:hAnsi="Arial"/>
      <w:sz w:val="22"/>
      <w:szCs w:val="22"/>
      <w:lang w:val="ru-RU"/>
    </w:rPr>
  </w:style>
  <w:style w:type="paragraph" w:customStyle="1" w:styleId="xl68">
    <w:name w:val="xl68"/>
    <w:basedOn w:val="a1"/>
    <w:rsid w:val="00645BB1"/>
    <w:pPr>
      <w:tabs>
        <w:tab w:val="clear" w:pos="1080"/>
      </w:tabs>
      <w:spacing w:before="100" w:beforeAutospacing="1" w:after="100" w:afterAutospacing="1" w:line="240" w:lineRule="auto"/>
      <w:ind w:left="0" w:firstLine="0"/>
      <w:jc w:val="center"/>
    </w:pPr>
    <w:rPr>
      <w:rFonts w:ascii="Arial" w:hAnsi="Arial"/>
      <w:sz w:val="22"/>
      <w:szCs w:val="22"/>
      <w:lang w:val="ru-RU"/>
    </w:rPr>
  </w:style>
  <w:style w:type="paragraph" w:customStyle="1" w:styleId="xl69">
    <w:name w:val="xl69"/>
    <w:basedOn w:val="a1"/>
    <w:rsid w:val="00645BB1"/>
    <w:pPr>
      <w:tabs>
        <w:tab w:val="clear" w:pos="1080"/>
      </w:tabs>
      <w:spacing w:before="100" w:beforeAutospacing="1" w:after="100" w:afterAutospacing="1" w:line="240" w:lineRule="auto"/>
      <w:ind w:left="0" w:firstLine="0"/>
      <w:jc w:val="left"/>
    </w:pPr>
    <w:rPr>
      <w:rFonts w:ascii="Times New Roman" w:hAnsi="Times New Roman"/>
      <w:sz w:val="18"/>
      <w:szCs w:val="18"/>
      <w:lang w:val="ru-RU"/>
    </w:rPr>
  </w:style>
  <w:style w:type="paragraph" w:customStyle="1" w:styleId="xl70">
    <w:name w:val="xl70"/>
    <w:basedOn w:val="a1"/>
    <w:rsid w:val="00645BB1"/>
    <w:pPr>
      <w:pBdr>
        <w:right w:val="single" w:sz="4" w:space="0" w:color="auto"/>
      </w:pBdr>
      <w:tabs>
        <w:tab w:val="clear" w:pos="1080"/>
      </w:tabs>
      <w:spacing w:before="100" w:beforeAutospacing="1" w:after="100" w:afterAutospacing="1" w:line="240" w:lineRule="auto"/>
      <w:ind w:left="0" w:firstLine="0"/>
      <w:jc w:val="center"/>
    </w:pPr>
    <w:rPr>
      <w:rFonts w:ascii="Arial" w:hAnsi="Arial"/>
      <w:sz w:val="22"/>
      <w:szCs w:val="22"/>
      <w:lang w:val="ru-RU"/>
    </w:rPr>
  </w:style>
  <w:style w:type="paragraph" w:customStyle="1" w:styleId="xl71">
    <w:name w:val="xl71"/>
    <w:basedOn w:val="a1"/>
    <w:rsid w:val="00645BB1"/>
    <w:pPr>
      <w:pBdr>
        <w:left w:val="single" w:sz="4" w:space="0" w:color="auto"/>
        <w:right w:val="single" w:sz="4" w:space="0" w:color="auto"/>
      </w:pBdr>
      <w:tabs>
        <w:tab w:val="clear" w:pos="1080"/>
      </w:tabs>
      <w:spacing w:before="100" w:beforeAutospacing="1" w:after="100" w:afterAutospacing="1" w:line="240" w:lineRule="auto"/>
      <w:ind w:left="0" w:firstLine="0"/>
      <w:jc w:val="center"/>
    </w:pPr>
    <w:rPr>
      <w:rFonts w:ascii="Arial" w:hAnsi="Arial"/>
      <w:sz w:val="22"/>
      <w:szCs w:val="22"/>
      <w:lang w:val="ru-RU"/>
    </w:rPr>
  </w:style>
  <w:style w:type="paragraph" w:customStyle="1" w:styleId="xl72">
    <w:name w:val="xl72"/>
    <w:basedOn w:val="a1"/>
    <w:rsid w:val="00645BB1"/>
    <w:pPr>
      <w:pBdr>
        <w:left w:val="single" w:sz="4" w:space="0" w:color="auto"/>
        <w:right w:val="single" w:sz="4" w:space="0" w:color="auto"/>
      </w:pBdr>
      <w:tabs>
        <w:tab w:val="clear" w:pos="1080"/>
      </w:tabs>
      <w:spacing w:before="100" w:beforeAutospacing="1" w:after="100" w:afterAutospacing="1" w:line="240" w:lineRule="auto"/>
      <w:ind w:left="0" w:firstLine="0"/>
      <w:jc w:val="left"/>
    </w:pPr>
    <w:rPr>
      <w:rFonts w:ascii="Arial" w:hAnsi="Arial"/>
      <w:sz w:val="22"/>
      <w:szCs w:val="22"/>
      <w:lang w:val="ru-RU"/>
    </w:rPr>
  </w:style>
  <w:style w:type="paragraph" w:customStyle="1" w:styleId="xl73">
    <w:name w:val="xl73"/>
    <w:basedOn w:val="a1"/>
    <w:rsid w:val="00645BB1"/>
    <w:pPr>
      <w:pBdr>
        <w:right w:val="single" w:sz="4" w:space="0" w:color="auto"/>
      </w:pBdr>
      <w:tabs>
        <w:tab w:val="clear" w:pos="1080"/>
      </w:tabs>
      <w:spacing w:before="100" w:beforeAutospacing="1" w:after="100" w:afterAutospacing="1" w:line="240" w:lineRule="auto"/>
      <w:ind w:left="0" w:firstLine="0"/>
      <w:jc w:val="left"/>
    </w:pPr>
    <w:rPr>
      <w:rFonts w:ascii="Arial" w:hAnsi="Arial"/>
      <w:sz w:val="22"/>
      <w:szCs w:val="22"/>
      <w:lang w:val="ru-RU"/>
    </w:rPr>
  </w:style>
  <w:style w:type="paragraph" w:customStyle="1" w:styleId="xl74">
    <w:name w:val="xl74"/>
    <w:basedOn w:val="a1"/>
    <w:rsid w:val="00645BB1"/>
    <w:pPr>
      <w:pBdr>
        <w:left w:val="single" w:sz="4" w:space="0" w:color="auto"/>
        <w:right w:val="single" w:sz="4" w:space="0" w:color="auto"/>
      </w:pBdr>
      <w:tabs>
        <w:tab w:val="clear" w:pos="1080"/>
      </w:tabs>
      <w:spacing w:before="100" w:beforeAutospacing="1" w:after="100" w:afterAutospacing="1" w:line="240" w:lineRule="auto"/>
      <w:ind w:left="0" w:firstLine="0"/>
      <w:jc w:val="left"/>
    </w:pPr>
    <w:rPr>
      <w:rFonts w:ascii="Arial" w:hAnsi="Arial"/>
      <w:sz w:val="22"/>
      <w:szCs w:val="22"/>
      <w:lang w:val="ru-RU"/>
    </w:rPr>
  </w:style>
  <w:style w:type="paragraph" w:customStyle="1" w:styleId="xl75">
    <w:name w:val="xl75"/>
    <w:basedOn w:val="a1"/>
    <w:rsid w:val="00645BB1"/>
    <w:pPr>
      <w:pBdr>
        <w:left w:val="single" w:sz="8" w:space="0" w:color="auto"/>
        <w:bottom w:val="single" w:sz="8" w:space="0" w:color="auto"/>
        <w:right w:val="single" w:sz="4" w:space="0" w:color="auto"/>
      </w:pBdr>
      <w:tabs>
        <w:tab w:val="clear" w:pos="1080"/>
      </w:tabs>
      <w:spacing w:before="100" w:beforeAutospacing="1" w:after="100" w:afterAutospacing="1" w:line="240" w:lineRule="auto"/>
      <w:ind w:left="0" w:firstLine="0"/>
      <w:jc w:val="left"/>
    </w:pPr>
    <w:rPr>
      <w:rFonts w:ascii="Arial" w:hAnsi="Arial"/>
      <w:sz w:val="22"/>
      <w:szCs w:val="22"/>
      <w:lang w:val="ru-RU"/>
    </w:rPr>
  </w:style>
  <w:style w:type="paragraph" w:customStyle="1" w:styleId="xl76">
    <w:name w:val="xl76"/>
    <w:basedOn w:val="a1"/>
    <w:rsid w:val="00645BB1"/>
    <w:pPr>
      <w:pBdr>
        <w:left w:val="single" w:sz="4" w:space="0" w:color="auto"/>
        <w:right w:val="single" w:sz="8" w:space="0" w:color="auto"/>
      </w:pBdr>
      <w:tabs>
        <w:tab w:val="clear" w:pos="1080"/>
      </w:tabs>
      <w:spacing w:before="100" w:beforeAutospacing="1" w:after="100" w:afterAutospacing="1" w:line="240" w:lineRule="auto"/>
      <w:ind w:left="0" w:firstLine="0"/>
      <w:jc w:val="left"/>
    </w:pPr>
    <w:rPr>
      <w:rFonts w:ascii="Arial" w:hAnsi="Arial"/>
      <w:sz w:val="22"/>
      <w:szCs w:val="22"/>
      <w:lang w:val="ru-RU"/>
    </w:rPr>
  </w:style>
  <w:style w:type="paragraph" w:customStyle="1" w:styleId="xl77">
    <w:name w:val="xl77"/>
    <w:basedOn w:val="a1"/>
    <w:rsid w:val="00645BB1"/>
    <w:pPr>
      <w:pBdr>
        <w:left w:val="single" w:sz="4" w:space="0" w:color="auto"/>
        <w:right w:val="single" w:sz="8" w:space="0" w:color="auto"/>
      </w:pBdr>
      <w:tabs>
        <w:tab w:val="clear" w:pos="1080"/>
      </w:tabs>
      <w:spacing w:before="100" w:beforeAutospacing="1" w:after="100" w:afterAutospacing="1" w:line="240" w:lineRule="auto"/>
      <w:ind w:left="0" w:firstLine="0"/>
      <w:jc w:val="left"/>
    </w:pPr>
    <w:rPr>
      <w:rFonts w:ascii="Arial" w:hAnsi="Arial"/>
      <w:sz w:val="22"/>
      <w:szCs w:val="22"/>
      <w:lang w:val="ru-RU"/>
    </w:rPr>
  </w:style>
  <w:style w:type="paragraph" w:customStyle="1" w:styleId="xl78">
    <w:name w:val="xl78"/>
    <w:basedOn w:val="a1"/>
    <w:rsid w:val="00645BB1"/>
    <w:pPr>
      <w:pBdr>
        <w:left w:val="single" w:sz="8" w:space="0" w:color="auto"/>
        <w:right w:val="single" w:sz="4" w:space="0" w:color="auto"/>
      </w:pBdr>
      <w:tabs>
        <w:tab w:val="clear" w:pos="1080"/>
      </w:tabs>
      <w:spacing w:before="100" w:beforeAutospacing="1" w:after="100" w:afterAutospacing="1" w:line="240" w:lineRule="auto"/>
      <w:ind w:left="0" w:firstLine="0"/>
      <w:jc w:val="left"/>
    </w:pPr>
    <w:rPr>
      <w:rFonts w:ascii="Arial" w:hAnsi="Arial"/>
      <w:sz w:val="22"/>
      <w:szCs w:val="22"/>
      <w:lang w:val="ru-RU"/>
    </w:rPr>
  </w:style>
  <w:style w:type="paragraph" w:customStyle="1" w:styleId="xl79">
    <w:name w:val="xl79"/>
    <w:basedOn w:val="a1"/>
    <w:rsid w:val="00645BB1"/>
    <w:pPr>
      <w:pBdr>
        <w:left w:val="single" w:sz="4" w:space="0" w:color="auto"/>
        <w:bottom w:val="single" w:sz="8" w:space="0" w:color="auto"/>
        <w:right w:val="single" w:sz="4" w:space="0" w:color="auto"/>
      </w:pBdr>
      <w:tabs>
        <w:tab w:val="clear" w:pos="1080"/>
      </w:tabs>
      <w:spacing w:before="100" w:beforeAutospacing="1" w:after="100" w:afterAutospacing="1" w:line="240" w:lineRule="auto"/>
      <w:ind w:left="0" w:firstLine="0"/>
      <w:jc w:val="left"/>
    </w:pPr>
    <w:rPr>
      <w:rFonts w:ascii="Arial" w:hAnsi="Arial"/>
      <w:sz w:val="22"/>
      <w:szCs w:val="22"/>
      <w:lang w:val="ru-RU"/>
    </w:rPr>
  </w:style>
  <w:style w:type="paragraph" w:customStyle="1" w:styleId="xl80">
    <w:name w:val="xl80"/>
    <w:basedOn w:val="a1"/>
    <w:rsid w:val="00645BB1"/>
    <w:pPr>
      <w:pBdr>
        <w:left w:val="single" w:sz="4" w:space="0" w:color="auto"/>
        <w:bottom w:val="single" w:sz="8" w:space="0" w:color="auto"/>
        <w:right w:val="single" w:sz="8" w:space="0" w:color="auto"/>
      </w:pBdr>
      <w:tabs>
        <w:tab w:val="clear" w:pos="1080"/>
      </w:tabs>
      <w:spacing w:before="100" w:beforeAutospacing="1" w:after="100" w:afterAutospacing="1" w:line="240" w:lineRule="auto"/>
      <w:ind w:left="0" w:firstLine="0"/>
      <w:jc w:val="left"/>
    </w:pPr>
    <w:rPr>
      <w:rFonts w:ascii="Arial" w:hAnsi="Arial"/>
      <w:sz w:val="22"/>
      <w:szCs w:val="22"/>
      <w:lang w:val="ru-RU"/>
    </w:rPr>
  </w:style>
  <w:style w:type="paragraph" w:customStyle="1" w:styleId="xl81">
    <w:name w:val="xl81"/>
    <w:basedOn w:val="a1"/>
    <w:rsid w:val="00645BB1"/>
    <w:pPr>
      <w:pBdr>
        <w:left w:val="single" w:sz="4" w:space="0" w:color="auto"/>
        <w:right w:val="single" w:sz="4" w:space="0" w:color="auto"/>
      </w:pBdr>
      <w:tabs>
        <w:tab w:val="clear" w:pos="1080"/>
      </w:tabs>
      <w:spacing w:before="100" w:beforeAutospacing="1" w:after="100" w:afterAutospacing="1" w:line="240" w:lineRule="auto"/>
      <w:ind w:left="0" w:firstLine="0"/>
      <w:jc w:val="center"/>
    </w:pPr>
    <w:rPr>
      <w:rFonts w:ascii="Arial" w:hAnsi="Arial"/>
      <w:sz w:val="22"/>
      <w:szCs w:val="22"/>
      <w:lang w:val="ru-RU"/>
    </w:rPr>
  </w:style>
  <w:style w:type="paragraph" w:customStyle="1" w:styleId="xl82">
    <w:name w:val="xl82"/>
    <w:basedOn w:val="a1"/>
    <w:rsid w:val="00645BB1"/>
    <w:pPr>
      <w:pBdr>
        <w:left w:val="single" w:sz="8" w:space="0" w:color="auto"/>
        <w:bottom w:val="single" w:sz="8" w:space="0" w:color="auto"/>
        <w:right w:val="single" w:sz="4" w:space="0" w:color="auto"/>
      </w:pBdr>
      <w:tabs>
        <w:tab w:val="clear" w:pos="1080"/>
      </w:tabs>
      <w:spacing w:before="100" w:beforeAutospacing="1" w:after="100" w:afterAutospacing="1" w:line="240" w:lineRule="auto"/>
      <w:ind w:left="0" w:firstLine="0"/>
      <w:jc w:val="center"/>
    </w:pPr>
    <w:rPr>
      <w:rFonts w:ascii="Arial" w:hAnsi="Arial"/>
      <w:sz w:val="22"/>
      <w:szCs w:val="22"/>
      <w:lang w:val="ru-RU"/>
    </w:rPr>
  </w:style>
  <w:style w:type="paragraph" w:customStyle="1" w:styleId="xl83">
    <w:name w:val="xl83"/>
    <w:basedOn w:val="a1"/>
    <w:rsid w:val="00645BB1"/>
    <w:pPr>
      <w:pBdr>
        <w:left w:val="single" w:sz="4" w:space="0" w:color="auto"/>
        <w:right w:val="single" w:sz="4" w:space="0" w:color="auto"/>
      </w:pBdr>
      <w:tabs>
        <w:tab w:val="clear" w:pos="1080"/>
      </w:tabs>
      <w:spacing w:before="100" w:beforeAutospacing="1" w:after="100" w:afterAutospacing="1" w:line="240" w:lineRule="auto"/>
      <w:ind w:left="0" w:firstLine="0"/>
      <w:jc w:val="center"/>
    </w:pPr>
    <w:rPr>
      <w:rFonts w:ascii="Arial" w:hAnsi="Arial"/>
      <w:sz w:val="22"/>
      <w:szCs w:val="22"/>
      <w:lang w:val="ru-RU"/>
    </w:rPr>
  </w:style>
  <w:style w:type="paragraph" w:customStyle="1" w:styleId="xl84">
    <w:name w:val="xl84"/>
    <w:basedOn w:val="a1"/>
    <w:rsid w:val="00645BB1"/>
    <w:pPr>
      <w:pBdr>
        <w:bottom w:val="single" w:sz="8" w:space="0" w:color="auto"/>
        <w:right w:val="single" w:sz="4" w:space="0" w:color="auto"/>
      </w:pBdr>
      <w:tabs>
        <w:tab w:val="clear" w:pos="1080"/>
      </w:tabs>
      <w:spacing w:before="100" w:beforeAutospacing="1" w:after="100" w:afterAutospacing="1" w:line="240" w:lineRule="auto"/>
      <w:ind w:left="0" w:firstLine="0"/>
      <w:jc w:val="center"/>
    </w:pPr>
    <w:rPr>
      <w:rFonts w:ascii="Arial" w:hAnsi="Arial"/>
      <w:sz w:val="22"/>
      <w:szCs w:val="22"/>
      <w:lang w:val="ru-RU"/>
    </w:rPr>
  </w:style>
  <w:style w:type="paragraph" w:customStyle="1" w:styleId="xl85">
    <w:name w:val="xl85"/>
    <w:basedOn w:val="a1"/>
    <w:link w:val="xl850"/>
    <w:rsid w:val="00645BB1"/>
    <w:pPr>
      <w:tabs>
        <w:tab w:val="clear" w:pos="1080"/>
      </w:tabs>
      <w:spacing w:before="100" w:beforeAutospacing="1" w:after="100" w:afterAutospacing="1" w:line="240" w:lineRule="auto"/>
      <w:ind w:left="0" w:firstLine="0"/>
      <w:jc w:val="left"/>
      <w:textAlignment w:val="center"/>
    </w:pPr>
    <w:rPr>
      <w:rFonts w:ascii="Times New Roman" w:hAnsi="Times New Roman"/>
      <w:sz w:val="18"/>
      <w:szCs w:val="18"/>
    </w:rPr>
  </w:style>
  <w:style w:type="character" w:customStyle="1" w:styleId="xl850">
    <w:name w:val="xl85 Знак"/>
    <w:link w:val="xl85"/>
    <w:rsid w:val="00645BB1"/>
    <w:rPr>
      <w:rFonts w:ascii="Times New Roman" w:eastAsia="Times New Roman" w:hAnsi="Times New Roman" w:cs="Times New Roman"/>
      <w:sz w:val="18"/>
      <w:szCs w:val="18"/>
      <w:lang w:eastAsia="ru-RU"/>
    </w:rPr>
  </w:style>
  <w:style w:type="paragraph" w:customStyle="1" w:styleId="xl86">
    <w:name w:val="xl86"/>
    <w:basedOn w:val="a1"/>
    <w:rsid w:val="00645BB1"/>
    <w:pPr>
      <w:pBdr>
        <w:left w:val="single" w:sz="4" w:space="0" w:color="auto"/>
      </w:pBdr>
      <w:tabs>
        <w:tab w:val="clear" w:pos="1080"/>
      </w:tabs>
      <w:spacing w:before="100" w:beforeAutospacing="1" w:after="100" w:afterAutospacing="1" w:line="240" w:lineRule="auto"/>
      <w:ind w:left="0" w:firstLine="0"/>
      <w:jc w:val="left"/>
    </w:pPr>
    <w:rPr>
      <w:rFonts w:ascii="Arial" w:hAnsi="Arial"/>
      <w:b/>
      <w:bCs/>
      <w:sz w:val="22"/>
      <w:szCs w:val="22"/>
      <w:lang w:val="ru-RU"/>
    </w:rPr>
  </w:style>
  <w:style w:type="paragraph" w:customStyle="1" w:styleId="xl87">
    <w:name w:val="xl87"/>
    <w:basedOn w:val="a1"/>
    <w:rsid w:val="00645BB1"/>
    <w:pPr>
      <w:pBdr>
        <w:right w:val="single" w:sz="4" w:space="0" w:color="auto"/>
      </w:pBdr>
      <w:tabs>
        <w:tab w:val="clear" w:pos="1080"/>
      </w:tabs>
      <w:spacing w:before="100" w:beforeAutospacing="1" w:after="100" w:afterAutospacing="1" w:line="240" w:lineRule="auto"/>
      <w:ind w:left="0" w:firstLine="0"/>
      <w:jc w:val="left"/>
      <w:textAlignment w:val="center"/>
    </w:pPr>
    <w:rPr>
      <w:rFonts w:ascii="Arial" w:hAnsi="Arial"/>
      <w:sz w:val="24"/>
      <w:szCs w:val="24"/>
      <w:lang w:val="ru-RU"/>
    </w:rPr>
  </w:style>
  <w:style w:type="paragraph" w:customStyle="1" w:styleId="xl88">
    <w:name w:val="xl88"/>
    <w:basedOn w:val="a1"/>
    <w:rsid w:val="00645BB1"/>
    <w:pPr>
      <w:pBdr>
        <w:right w:val="single" w:sz="4" w:space="0" w:color="auto"/>
      </w:pBdr>
      <w:tabs>
        <w:tab w:val="clear" w:pos="1080"/>
      </w:tabs>
      <w:spacing w:before="100" w:beforeAutospacing="1" w:after="100" w:afterAutospacing="1" w:line="240" w:lineRule="auto"/>
      <w:ind w:left="0" w:firstLine="0"/>
      <w:jc w:val="center"/>
      <w:textAlignment w:val="center"/>
    </w:pPr>
    <w:rPr>
      <w:rFonts w:ascii="Arial" w:hAnsi="Arial"/>
      <w:sz w:val="22"/>
      <w:szCs w:val="22"/>
      <w:lang w:val="ru-RU"/>
    </w:rPr>
  </w:style>
  <w:style w:type="paragraph" w:customStyle="1" w:styleId="xl89">
    <w:name w:val="xl89"/>
    <w:basedOn w:val="a1"/>
    <w:rsid w:val="00645BB1"/>
    <w:pPr>
      <w:pBdr>
        <w:left w:val="single" w:sz="4" w:space="0" w:color="auto"/>
        <w:right w:val="single" w:sz="4" w:space="0" w:color="auto"/>
      </w:pBdr>
      <w:tabs>
        <w:tab w:val="clear" w:pos="1080"/>
      </w:tabs>
      <w:spacing w:before="100" w:beforeAutospacing="1" w:after="100" w:afterAutospacing="1" w:line="240" w:lineRule="auto"/>
      <w:ind w:left="0" w:firstLine="0"/>
      <w:jc w:val="center"/>
      <w:textAlignment w:val="center"/>
    </w:pPr>
    <w:rPr>
      <w:rFonts w:ascii="Arial" w:hAnsi="Arial"/>
      <w:sz w:val="22"/>
      <w:szCs w:val="22"/>
      <w:lang w:val="ru-RU"/>
    </w:rPr>
  </w:style>
  <w:style w:type="paragraph" w:customStyle="1" w:styleId="xl90">
    <w:name w:val="xl90"/>
    <w:basedOn w:val="a1"/>
    <w:rsid w:val="00645BB1"/>
    <w:pPr>
      <w:pBdr>
        <w:left w:val="single" w:sz="4" w:space="0" w:color="auto"/>
        <w:right w:val="single" w:sz="4" w:space="0" w:color="auto"/>
      </w:pBdr>
      <w:tabs>
        <w:tab w:val="clear" w:pos="1080"/>
      </w:tabs>
      <w:spacing w:before="100" w:beforeAutospacing="1" w:after="100" w:afterAutospacing="1" w:line="240" w:lineRule="auto"/>
      <w:ind w:left="0" w:firstLine="0"/>
      <w:jc w:val="left"/>
    </w:pPr>
    <w:rPr>
      <w:rFonts w:ascii="Arial" w:hAnsi="Arial"/>
      <w:sz w:val="24"/>
      <w:szCs w:val="24"/>
      <w:lang w:val="ru-RU"/>
    </w:rPr>
  </w:style>
  <w:style w:type="paragraph" w:customStyle="1" w:styleId="xl91">
    <w:name w:val="xl91"/>
    <w:basedOn w:val="a1"/>
    <w:rsid w:val="00645BB1"/>
    <w:pPr>
      <w:pBdr>
        <w:left w:val="single" w:sz="4" w:space="0" w:color="auto"/>
        <w:right w:val="single" w:sz="4" w:space="0" w:color="auto"/>
      </w:pBdr>
      <w:tabs>
        <w:tab w:val="clear" w:pos="1080"/>
      </w:tabs>
      <w:spacing w:before="100" w:beforeAutospacing="1" w:after="100" w:afterAutospacing="1" w:line="240" w:lineRule="auto"/>
      <w:ind w:left="0" w:firstLine="0"/>
      <w:jc w:val="left"/>
    </w:pPr>
    <w:rPr>
      <w:rFonts w:ascii="Arial" w:hAnsi="Arial"/>
      <w:sz w:val="24"/>
      <w:szCs w:val="24"/>
      <w:lang w:val="ru-RU"/>
    </w:rPr>
  </w:style>
  <w:style w:type="paragraph" w:customStyle="1" w:styleId="xl92">
    <w:name w:val="xl92"/>
    <w:basedOn w:val="a1"/>
    <w:rsid w:val="00645BB1"/>
    <w:pPr>
      <w:pBdr>
        <w:right w:val="single" w:sz="4" w:space="0" w:color="auto"/>
      </w:pBdr>
      <w:tabs>
        <w:tab w:val="clear" w:pos="1080"/>
      </w:tabs>
      <w:spacing w:before="100" w:beforeAutospacing="1" w:after="100" w:afterAutospacing="1" w:line="240" w:lineRule="auto"/>
      <w:ind w:left="0" w:firstLine="0"/>
      <w:jc w:val="left"/>
    </w:pPr>
    <w:rPr>
      <w:rFonts w:ascii="Arial" w:hAnsi="Arial"/>
      <w:sz w:val="24"/>
      <w:szCs w:val="24"/>
      <w:lang w:val="ru-RU"/>
    </w:rPr>
  </w:style>
  <w:style w:type="paragraph" w:customStyle="1" w:styleId="xl93">
    <w:name w:val="xl93"/>
    <w:basedOn w:val="a1"/>
    <w:rsid w:val="00645BB1"/>
    <w:pPr>
      <w:tabs>
        <w:tab w:val="clear" w:pos="1080"/>
      </w:tabs>
      <w:spacing w:before="100" w:beforeAutospacing="1" w:after="100" w:afterAutospacing="1" w:line="240" w:lineRule="auto"/>
      <w:ind w:left="0" w:firstLine="0"/>
      <w:jc w:val="left"/>
    </w:pPr>
    <w:rPr>
      <w:rFonts w:ascii="Arial" w:hAnsi="Arial"/>
      <w:sz w:val="24"/>
      <w:szCs w:val="24"/>
      <w:lang w:val="ru-RU"/>
    </w:rPr>
  </w:style>
  <w:style w:type="paragraph" w:customStyle="1" w:styleId="xl94">
    <w:name w:val="xl94"/>
    <w:basedOn w:val="a1"/>
    <w:rsid w:val="00645BB1"/>
    <w:pPr>
      <w:pBdr>
        <w:left w:val="single" w:sz="4" w:space="0" w:color="auto"/>
        <w:right w:val="single" w:sz="4" w:space="0" w:color="auto"/>
      </w:pBdr>
      <w:tabs>
        <w:tab w:val="clear" w:pos="1080"/>
      </w:tabs>
      <w:spacing w:before="100" w:beforeAutospacing="1" w:after="100" w:afterAutospacing="1" w:line="240" w:lineRule="auto"/>
      <w:ind w:left="0" w:firstLine="0"/>
      <w:jc w:val="left"/>
    </w:pPr>
    <w:rPr>
      <w:rFonts w:ascii="Arial" w:hAnsi="Arial"/>
      <w:sz w:val="24"/>
      <w:szCs w:val="24"/>
      <w:lang w:val="ru-RU"/>
    </w:rPr>
  </w:style>
  <w:style w:type="paragraph" w:customStyle="1" w:styleId="xl95">
    <w:name w:val="xl95"/>
    <w:basedOn w:val="a1"/>
    <w:rsid w:val="00645BB1"/>
    <w:pPr>
      <w:pBdr>
        <w:left w:val="single" w:sz="4" w:space="0" w:color="auto"/>
        <w:right w:val="single" w:sz="4" w:space="0" w:color="auto"/>
      </w:pBdr>
      <w:tabs>
        <w:tab w:val="clear" w:pos="1080"/>
      </w:tabs>
      <w:spacing w:before="100" w:beforeAutospacing="1" w:after="100" w:afterAutospacing="1" w:line="240" w:lineRule="auto"/>
      <w:ind w:left="0" w:firstLine="0"/>
      <w:jc w:val="left"/>
      <w:textAlignment w:val="center"/>
    </w:pPr>
    <w:rPr>
      <w:rFonts w:ascii="Arial" w:hAnsi="Arial"/>
      <w:sz w:val="24"/>
      <w:szCs w:val="24"/>
      <w:lang w:val="ru-RU"/>
    </w:rPr>
  </w:style>
  <w:style w:type="paragraph" w:customStyle="1" w:styleId="xl96">
    <w:name w:val="xl96"/>
    <w:basedOn w:val="a1"/>
    <w:rsid w:val="00645BB1"/>
    <w:pPr>
      <w:tabs>
        <w:tab w:val="clear" w:pos="1080"/>
      </w:tabs>
      <w:spacing w:before="100" w:beforeAutospacing="1" w:after="100" w:afterAutospacing="1" w:line="240" w:lineRule="auto"/>
      <w:ind w:left="0" w:firstLine="0"/>
      <w:jc w:val="left"/>
    </w:pPr>
    <w:rPr>
      <w:rFonts w:ascii="Arial" w:hAnsi="Arial"/>
      <w:b/>
      <w:bCs/>
      <w:sz w:val="22"/>
      <w:szCs w:val="22"/>
      <w:lang w:val="ru-RU"/>
    </w:rPr>
  </w:style>
  <w:style w:type="paragraph" w:customStyle="1" w:styleId="xl97">
    <w:name w:val="xl97"/>
    <w:basedOn w:val="a1"/>
    <w:rsid w:val="00645BB1"/>
    <w:pPr>
      <w:pBdr>
        <w:left w:val="single" w:sz="4" w:space="0" w:color="auto"/>
        <w:right w:val="single" w:sz="4" w:space="0" w:color="auto"/>
      </w:pBdr>
      <w:tabs>
        <w:tab w:val="clear" w:pos="1080"/>
      </w:tabs>
      <w:spacing w:before="100" w:beforeAutospacing="1" w:after="100" w:afterAutospacing="1" w:line="240" w:lineRule="auto"/>
      <w:ind w:left="0" w:firstLine="0"/>
      <w:jc w:val="center"/>
    </w:pPr>
    <w:rPr>
      <w:rFonts w:ascii="Arial" w:hAnsi="Arial"/>
      <w:b/>
      <w:bCs/>
      <w:sz w:val="22"/>
      <w:szCs w:val="22"/>
      <w:lang w:val="ru-RU"/>
    </w:rPr>
  </w:style>
  <w:style w:type="paragraph" w:customStyle="1" w:styleId="xl98">
    <w:name w:val="xl98"/>
    <w:basedOn w:val="a1"/>
    <w:rsid w:val="00645BB1"/>
    <w:pPr>
      <w:pBdr>
        <w:right w:val="single" w:sz="4" w:space="0" w:color="auto"/>
      </w:pBdr>
      <w:tabs>
        <w:tab w:val="clear" w:pos="1080"/>
      </w:tabs>
      <w:spacing w:before="100" w:beforeAutospacing="1" w:after="100" w:afterAutospacing="1" w:line="240" w:lineRule="auto"/>
      <w:ind w:left="0" w:firstLine="0"/>
      <w:jc w:val="center"/>
    </w:pPr>
    <w:rPr>
      <w:rFonts w:ascii="Arial" w:hAnsi="Arial"/>
      <w:b/>
      <w:bCs/>
      <w:sz w:val="22"/>
      <w:szCs w:val="22"/>
      <w:lang w:val="ru-RU"/>
    </w:rPr>
  </w:style>
  <w:style w:type="paragraph" w:customStyle="1" w:styleId="xl99">
    <w:name w:val="xl99"/>
    <w:basedOn w:val="a1"/>
    <w:rsid w:val="00645BB1"/>
    <w:pPr>
      <w:tabs>
        <w:tab w:val="clear" w:pos="1080"/>
      </w:tabs>
      <w:spacing w:before="100" w:beforeAutospacing="1" w:after="100" w:afterAutospacing="1" w:line="240" w:lineRule="auto"/>
      <w:ind w:left="0" w:firstLine="0"/>
      <w:jc w:val="left"/>
      <w:textAlignment w:val="center"/>
    </w:pPr>
    <w:rPr>
      <w:rFonts w:ascii="Arial" w:hAnsi="Arial"/>
      <w:sz w:val="24"/>
      <w:szCs w:val="24"/>
      <w:lang w:val="ru-RU"/>
    </w:rPr>
  </w:style>
  <w:style w:type="paragraph" w:customStyle="1" w:styleId="xl100">
    <w:name w:val="xl100"/>
    <w:basedOn w:val="a1"/>
    <w:rsid w:val="00645BB1"/>
    <w:pPr>
      <w:pBdr>
        <w:left w:val="single" w:sz="8" w:space="0" w:color="auto"/>
      </w:pBdr>
      <w:tabs>
        <w:tab w:val="clear" w:pos="1080"/>
      </w:tabs>
      <w:spacing w:before="100" w:beforeAutospacing="1" w:after="100" w:afterAutospacing="1" w:line="240" w:lineRule="auto"/>
      <w:ind w:left="0" w:firstLine="0"/>
      <w:jc w:val="center"/>
      <w:textAlignment w:val="center"/>
    </w:pPr>
    <w:rPr>
      <w:rFonts w:ascii="Arial" w:hAnsi="Arial"/>
      <w:b/>
      <w:bCs/>
      <w:sz w:val="18"/>
      <w:szCs w:val="18"/>
      <w:lang w:val="ru-RU"/>
    </w:rPr>
  </w:style>
  <w:style w:type="paragraph" w:customStyle="1" w:styleId="xl101">
    <w:name w:val="xl101"/>
    <w:basedOn w:val="a1"/>
    <w:rsid w:val="00645BB1"/>
    <w:pPr>
      <w:pBdr>
        <w:bottom w:val="single" w:sz="8" w:space="0" w:color="auto"/>
        <w:right w:val="single" w:sz="4" w:space="0" w:color="auto"/>
      </w:pBdr>
      <w:tabs>
        <w:tab w:val="clear" w:pos="1080"/>
      </w:tabs>
      <w:spacing w:before="100" w:beforeAutospacing="1" w:after="100" w:afterAutospacing="1" w:line="240" w:lineRule="auto"/>
      <w:ind w:left="0" w:firstLine="0"/>
      <w:jc w:val="left"/>
      <w:textAlignment w:val="center"/>
    </w:pPr>
    <w:rPr>
      <w:rFonts w:ascii="Arial" w:hAnsi="Arial"/>
      <w:sz w:val="24"/>
      <w:szCs w:val="24"/>
      <w:lang w:val="ru-RU"/>
    </w:rPr>
  </w:style>
  <w:style w:type="paragraph" w:customStyle="1" w:styleId="xl102">
    <w:name w:val="xl102"/>
    <w:basedOn w:val="a1"/>
    <w:rsid w:val="00645BB1"/>
    <w:pPr>
      <w:pBdr>
        <w:right w:val="single" w:sz="4" w:space="0" w:color="auto"/>
      </w:pBdr>
      <w:tabs>
        <w:tab w:val="clear" w:pos="1080"/>
      </w:tabs>
      <w:spacing w:before="100" w:beforeAutospacing="1" w:after="100" w:afterAutospacing="1" w:line="240" w:lineRule="auto"/>
      <w:ind w:left="0" w:firstLine="0"/>
      <w:jc w:val="left"/>
    </w:pPr>
    <w:rPr>
      <w:rFonts w:ascii="Arial" w:hAnsi="Arial"/>
      <w:sz w:val="22"/>
      <w:szCs w:val="22"/>
      <w:lang w:val="ru-RU"/>
    </w:rPr>
  </w:style>
  <w:style w:type="paragraph" w:customStyle="1" w:styleId="xl103">
    <w:name w:val="xl103"/>
    <w:basedOn w:val="a1"/>
    <w:rsid w:val="00645BB1"/>
    <w:pPr>
      <w:pBdr>
        <w:left w:val="single" w:sz="4" w:space="0" w:color="auto"/>
        <w:bottom w:val="single" w:sz="8" w:space="0" w:color="auto"/>
        <w:right w:val="single" w:sz="4" w:space="0" w:color="auto"/>
      </w:pBdr>
      <w:tabs>
        <w:tab w:val="clear" w:pos="1080"/>
      </w:tabs>
      <w:spacing w:before="100" w:beforeAutospacing="1" w:after="100" w:afterAutospacing="1" w:line="240" w:lineRule="auto"/>
      <w:ind w:left="0" w:firstLine="0"/>
      <w:jc w:val="left"/>
    </w:pPr>
    <w:rPr>
      <w:rFonts w:ascii="Arial" w:hAnsi="Arial"/>
      <w:sz w:val="24"/>
      <w:szCs w:val="24"/>
      <w:lang w:val="ru-RU"/>
    </w:rPr>
  </w:style>
  <w:style w:type="paragraph" w:customStyle="1" w:styleId="affff4">
    <w:name w:val="바탕글"/>
    <w:rsid w:val="00645BB1"/>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val="0"/>
      <w:autoSpaceDE w:val="0"/>
      <w:autoSpaceDN w:val="0"/>
      <w:adjustRightInd w:val="0"/>
      <w:jc w:val="both"/>
    </w:pPr>
    <w:rPr>
      <w:rFonts w:ascii="BatangChe" w:eastAsia="BatangChe" w:hAnsi="Times New Roman"/>
      <w:color w:val="000000"/>
      <w:lang w:val="en-US" w:eastAsia="ko-KR"/>
    </w:rPr>
  </w:style>
  <w:style w:type="paragraph" w:customStyle="1" w:styleId="affff5">
    <w:name w:val="осн текст"/>
    <w:basedOn w:val="a1"/>
    <w:link w:val="affff6"/>
    <w:qFormat/>
    <w:rsid w:val="00645BB1"/>
    <w:pPr>
      <w:tabs>
        <w:tab w:val="clear" w:pos="1080"/>
      </w:tabs>
      <w:spacing w:line="360" w:lineRule="auto"/>
      <w:ind w:left="0" w:firstLine="709"/>
    </w:pPr>
    <w:rPr>
      <w:rFonts w:ascii="Times New Roman" w:eastAsia="Calibri" w:hAnsi="Times New Roman"/>
      <w:sz w:val="24"/>
    </w:rPr>
  </w:style>
  <w:style w:type="character" w:customStyle="1" w:styleId="affff6">
    <w:name w:val="осн текст Знак"/>
    <w:link w:val="affff5"/>
    <w:rsid w:val="00645BB1"/>
    <w:rPr>
      <w:rFonts w:ascii="Times New Roman" w:eastAsia="Calibri" w:hAnsi="Times New Roman" w:cs="Times New Roman"/>
      <w:sz w:val="24"/>
    </w:rPr>
  </w:style>
  <w:style w:type="character" w:styleId="affff7">
    <w:name w:val="Emphasis"/>
    <w:uiPriority w:val="20"/>
    <w:qFormat/>
    <w:rsid w:val="00645BB1"/>
    <w:rPr>
      <w:i/>
      <w:iCs/>
    </w:rPr>
  </w:style>
  <w:style w:type="character" w:customStyle="1" w:styleId="s1">
    <w:name w:val="s1"/>
    <w:rsid w:val="00645BB1"/>
    <w:rPr>
      <w:rFonts w:ascii="Times New Roman" w:hAnsi="Times New Roman" w:cs="Times New Roman" w:hint="default"/>
      <w:b/>
      <w:bCs/>
      <w:i w:val="0"/>
      <w:iCs w:val="0"/>
      <w:strike w:val="0"/>
      <w:dstrike w:val="0"/>
      <w:color w:val="000000"/>
      <w:sz w:val="20"/>
      <w:szCs w:val="20"/>
      <w:u w:val="none"/>
      <w:effect w:val="none"/>
    </w:rPr>
  </w:style>
  <w:style w:type="paragraph" w:customStyle="1" w:styleId="6133CDEDF4284B319262DABD9FD3CFD9">
    <w:name w:val="6133CDEDF4284B319262DABD9FD3CFD9"/>
    <w:rsid w:val="00645BB1"/>
    <w:pPr>
      <w:spacing w:after="200" w:line="276" w:lineRule="auto"/>
    </w:pPr>
    <w:rPr>
      <w:rFonts w:eastAsia="Times New Roman"/>
      <w:sz w:val="22"/>
      <w:szCs w:val="22"/>
      <w:lang w:val="en-US" w:eastAsia="en-US"/>
    </w:rPr>
  </w:style>
  <w:style w:type="paragraph" w:customStyle="1" w:styleId="-">
    <w:name w:val="Мой список-"/>
    <w:basedOn w:val="afff5"/>
    <w:link w:val="-1"/>
    <w:qFormat/>
    <w:rsid w:val="00645BB1"/>
    <w:pPr>
      <w:numPr>
        <w:numId w:val="11"/>
      </w:numPr>
      <w:spacing w:before="60"/>
    </w:pPr>
  </w:style>
  <w:style w:type="character" w:customStyle="1" w:styleId="-1">
    <w:name w:val="Мой список- Знак"/>
    <w:basedOn w:val="Char"/>
    <w:link w:val="-"/>
    <w:rsid w:val="00645BB1"/>
    <w:rPr>
      <w:rFonts w:ascii="Times New Roman" w:eastAsia="Times New Roman" w:hAnsi="Times New Roman"/>
      <w:color w:val="000000"/>
      <w:sz w:val="24"/>
      <w:szCs w:val="24"/>
      <w:lang w:eastAsia="ru-RU" w:bidi="ar-SA"/>
    </w:rPr>
  </w:style>
  <w:style w:type="paragraph" w:customStyle="1" w:styleId="CM13">
    <w:name w:val="CM13"/>
    <w:basedOn w:val="Default"/>
    <w:next w:val="Default"/>
    <w:rsid w:val="00645BB1"/>
    <w:pPr>
      <w:widowControl w:val="0"/>
      <w:spacing w:after="330"/>
    </w:pPr>
    <w:rPr>
      <w:rFonts w:ascii="Times New Roman" w:hAnsi="Times New Roman" w:cs="Times New Roman"/>
      <w:color w:val="auto"/>
    </w:rPr>
  </w:style>
  <w:style w:type="paragraph" w:customStyle="1" w:styleId="CM2">
    <w:name w:val="CM2"/>
    <w:basedOn w:val="Default"/>
    <w:next w:val="Default"/>
    <w:rsid w:val="00645BB1"/>
    <w:pPr>
      <w:widowControl w:val="0"/>
      <w:spacing w:line="300" w:lineRule="atLeast"/>
    </w:pPr>
    <w:rPr>
      <w:rFonts w:ascii="Times New Roman" w:hAnsi="Times New Roman" w:cs="Times New Roman"/>
      <w:color w:val="auto"/>
    </w:rPr>
  </w:style>
  <w:style w:type="paragraph" w:customStyle="1" w:styleId="CM3">
    <w:name w:val="CM3"/>
    <w:basedOn w:val="Default"/>
    <w:next w:val="Default"/>
    <w:rsid w:val="00645BB1"/>
    <w:pPr>
      <w:widowControl w:val="0"/>
      <w:spacing w:line="253" w:lineRule="atLeast"/>
    </w:pPr>
    <w:rPr>
      <w:rFonts w:ascii="Times New Roman" w:hAnsi="Times New Roman" w:cs="Times New Roman"/>
      <w:color w:val="auto"/>
    </w:rPr>
  </w:style>
  <w:style w:type="paragraph" w:customStyle="1" w:styleId="CM4">
    <w:name w:val="CM4"/>
    <w:basedOn w:val="Default"/>
    <w:next w:val="Default"/>
    <w:rsid w:val="00645BB1"/>
    <w:pPr>
      <w:widowControl w:val="0"/>
      <w:spacing w:line="253" w:lineRule="atLeast"/>
    </w:pPr>
    <w:rPr>
      <w:rFonts w:ascii="Times New Roman" w:hAnsi="Times New Roman" w:cs="Times New Roman"/>
      <w:color w:val="auto"/>
    </w:rPr>
  </w:style>
  <w:style w:type="paragraph" w:customStyle="1" w:styleId="CM5">
    <w:name w:val="CM5"/>
    <w:basedOn w:val="Default"/>
    <w:next w:val="Default"/>
    <w:rsid w:val="00645BB1"/>
    <w:pPr>
      <w:widowControl w:val="0"/>
      <w:spacing w:line="253" w:lineRule="atLeast"/>
    </w:pPr>
    <w:rPr>
      <w:rFonts w:ascii="Times New Roman" w:hAnsi="Times New Roman" w:cs="Times New Roman"/>
      <w:color w:val="auto"/>
    </w:rPr>
  </w:style>
  <w:style w:type="paragraph" w:customStyle="1" w:styleId="CM14">
    <w:name w:val="CM14"/>
    <w:basedOn w:val="Default"/>
    <w:next w:val="Default"/>
    <w:rsid w:val="00645BB1"/>
    <w:pPr>
      <w:widowControl w:val="0"/>
      <w:spacing w:after="68"/>
    </w:pPr>
    <w:rPr>
      <w:rFonts w:ascii="Times New Roman" w:hAnsi="Times New Roman" w:cs="Times New Roman"/>
      <w:color w:val="auto"/>
    </w:rPr>
  </w:style>
  <w:style w:type="paragraph" w:customStyle="1" w:styleId="CM6">
    <w:name w:val="CM6"/>
    <w:basedOn w:val="Default"/>
    <w:next w:val="Default"/>
    <w:rsid w:val="00645BB1"/>
    <w:pPr>
      <w:widowControl w:val="0"/>
      <w:spacing w:line="253" w:lineRule="atLeast"/>
    </w:pPr>
    <w:rPr>
      <w:rFonts w:ascii="Times New Roman" w:hAnsi="Times New Roman" w:cs="Times New Roman"/>
      <w:color w:val="auto"/>
    </w:rPr>
  </w:style>
  <w:style w:type="paragraph" w:customStyle="1" w:styleId="CM7">
    <w:name w:val="CM7"/>
    <w:basedOn w:val="Default"/>
    <w:next w:val="Default"/>
    <w:rsid w:val="00645BB1"/>
    <w:pPr>
      <w:widowControl w:val="0"/>
      <w:spacing w:line="253" w:lineRule="atLeast"/>
    </w:pPr>
    <w:rPr>
      <w:rFonts w:ascii="Times New Roman" w:hAnsi="Times New Roman" w:cs="Times New Roman"/>
      <w:color w:val="auto"/>
    </w:rPr>
  </w:style>
  <w:style w:type="paragraph" w:customStyle="1" w:styleId="CM15">
    <w:name w:val="CM15"/>
    <w:basedOn w:val="Default"/>
    <w:next w:val="Default"/>
    <w:rsid w:val="00645BB1"/>
    <w:pPr>
      <w:widowControl w:val="0"/>
      <w:spacing w:after="268"/>
    </w:pPr>
    <w:rPr>
      <w:rFonts w:ascii="Times New Roman" w:hAnsi="Times New Roman" w:cs="Times New Roman"/>
      <w:color w:val="auto"/>
    </w:rPr>
  </w:style>
  <w:style w:type="paragraph" w:customStyle="1" w:styleId="CM16">
    <w:name w:val="CM16"/>
    <w:basedOn w:val="Default"/>
    <w:next w:val="Default"/>
    <w:rsid w:val="00645BB1"/>
    <w:pPr>
      <w:widowControl w:val="0"/>
      <w:spacing w:after="388"/>
    </w:pPr>
    <w:rPr>
      <w:rFonts w:ascii="Times New Roman" w:hAnsi="Times New Roman" w:cs="Times New Roman"/>
      <w:color w:val="auto"/>
    </w:rPr>
  </w:style>
  <w:style w:type="paragraph" w:customStyle="1" w:styleId="CM11">
    <w:name w:val="CM11"/>
    <w:basedOn w:val="Default"/>
    <w:next w:val="Default"/>
    <w:rsid w:val="00645BB1"/>
    <w:pPr>
      <w:widowControl w:val="0"/>
      <w:spacing w:line="253" w:lineRule="atLeast"/>
    </w:pPr>
    <w:rPr>
      <w:rFonts w:ascii="Times New Roman" w:hAnsi="Times New Roman" w:cs="Times New Roman"/>
      <w:color w:val="auto"/>
    </w:rPr>
  </w:style>
  <w:style w:type="paragraph" w:customStyle="1" w:styleId="CM12">
    <w:name w:val="CM12"/>
    <w:basedOn w:val="Default"/>
    <w:next w:val="Default"/>
    <w:rsid w:val="00645BB1"/>
    <w:pPr>
      <w:widowControl w:val="0"/>
      <w:spacing w:line="316" w:lineRule="atLeast"/>
    </w:pPr>
    <w:rPr>
      <w:rFonts w:ascii="Times New Roman" w:hAnsi="Times New Roman" w:cs="Times New Roman"/>
      <w:color w:val="auto"/>
    </w:rPr>
  </w:style>
  <w:style w:type="paragraph" w:customStyle="1" w:styleId="affff8">
    <w:name w:val="ТЕКСТ"/>
    <w:basedOn w:val="afff5"/>
    <w:link w:val="affff9"/>
    <w:qFormat/>
    <w:rsid w:val="00645BB1"/>
  </w:style>
  <w:style w:type="character" w:customStyle="1" w:styleId="affff9">
    <w:name w:val="ТЕКСТ Знак"/>
    <w:link w:val="affff8"/>
    <w:rsid w:val="00645BB1"/>
    <w:rPr>
      <w:rFonts w:ascii="Times New Roman" w:eastAsia="Times New Roman" w:hAnsi="Times New Roman" w:cs="Times New Roman"/>
      <w:color w:val="000000"/>
      <w:sz w:val="24"/>
      <w:szCs w:val="24"/>
      <w:lang w:val="ru-RU" w:eastAsia="ru-RU" w:bidi="ar-SA"/>
    </w:rPr>
  </w:style>
  <w:style w:type="paragraph" w:customStyle="1" w:styleId="49">
    <w:name w:val="ЗАГОЛОВОК 4"/>
    <w:basedOn w:val="a1"/>
    <w:qFormat/>
    <w:rsid w:val="00645BB1"/>
    <w:pPr>
      <w:tabs>
        <w:tab w:val="clear" w:pos="1080"/>
      </w:tabs>
      <w:spacing w:before="240" w:line="240" w:lineRule="auto"/>
      <w:ind w:left="0" w:firstLine="0"/>
      <w:outlineLvl w:val="3"/>
    </w:pPr>
    <w:rPr>
      <w:rFonts w:ascii="Arial" w:hAnsi="Arial"/>
      <w:b/>
      <w:i/>
      <w:color w:val="000000"/>
      <w:sz w:val="22"/>
      <w:szCs w:val="24"/>
      <w:lang w:val="ru-RU"/>
    </w:rPr>
  </w:style>
  <w:style w:type="paragraph" w:customStyle="1" w:styleId="-0">
    <w:name w:val="СПИСОК -"/>
    <w:basedOn w:val="a1"/>
    <w:link w:val="-2"/>
    <w:qFormat/>
    <w:rsid w:val="00645BB1"/>
    <w:pPr>
      <w:numPr>
        <w:numId w:val="12"/>
      </w:numPr>
      <w:tabs>
        <w:tab w:val="clear" w:pos="1080"/>
        <w:tab w:val="num" w:pos="567"/>
      </w:tabs>
      <w:spacing w:before="60" w:line="240" w:lineRule="auto"/>
      <w:ind w:left="567" w:hanging="283"/>
    </w:pPr>
    <w:rPr>
      <w:rFonts w:ascii="Times New Roman" w:hAnsi="Times New Roman"/>
      <w:sz w:val="24"/>
      <w:szCs w:val="24"/>
    </w:rPr>
  </w:style>
  <w:style w:type="character" w:customStyle="1" w:styleId="-2">
    <w:name w:val="СПИСОК - Знак"/>
    <w:link w:val="-0"/>
    <w:rsid w:val="00645BB1"/>
    <w:rPr>
      <w:rFonts w:ascii="Times New Roman" w:eastAsia="Times New Roman" w:hAnsi="Times New Roman"/>
      <w:sz w:val="24"/>
      <w:szCs w:val="24"/>
      <w:lang w:val="en-GB"/>
    </w:rPr>
  </w:style>
  <w:style w:type="paragraph" w:customStyle="1" w:styleId="Normalbulleted">
    <w:name w:val="Normal bulleted"/>
    <w:basedOn w:val="a1"/>
    <w:rsid w:val="00645BB1"/>
    <w:pPr>
      <w:numPr>
        <w:numId w:val="13"/>
      </w:numPr>
      <w:tabs>
        <w:tab w:val="clear" w:pos="1080"/>
      </w:tabs>
      <w:spacing w:before="120" w:line="240" w:lineRule="auto"/>
    </w:pPr>
    <w:rPr>
      <w:rFonts w:ascii="Times New Roman" w:hAnsi="Times New Roman"/>
      <w:sz w:val="24"/>
      <w:szCs w:val="24"/>
      <w:lang w:eastAsia="en-US"/>
    </w:rPr>
  </w:style>
  <w:style w:type="paragraph" w:customStyle="1" w:styleId="xl63">
    <w:name w:val="xl63"/>
    <w:basedOn w:val="a1"/>
    <w:rsid w:val="00645BB1"/>
    <w:pPr>
      <w:tabs>
        <w:tab w:val="clear" w:pos="1080"/>
      </w:tabs>
      <w:spacing w:before="100" w:beforeAutospacing="1" w:after="100" w:afterAutospacing="1" w:line="240" w:lineRule="auto"/>
      <w:ind w:left="0" w:firstLine="0"/>
      <w:jc w:val="left"/>
    </w:pPr>
    <w:rPr>
      <w:rFonts w:ascii="Arial CYR" w:hAnsi="Arial CYR" w:cs="Arial CYR"/>
      <w:sz w:val="16"/>
      <w:szCs w:val="16"/>
      <w:lang w:val="ru-RU"/>
    </w:rPr>
  </w:style>
  <w:style w:type="paragraph" w:customStyle="1" w:styleId="xl64">
    <w:name w:val="xl64"/>
    <w:basedOn w:val="a1"/>
    <w:rsid w:val="00645BB1"/>
    <w:pPr>
      <w:pBdr>
        <w:top w:val="single" w:sz="4" w:space="0" w:color="auto"/>
        <w:left w:val="single" w:sz="4" w:space="0" w:color="auto"/>
      </w:pBdr>
      <w:tabs>
        <w:tab w:val="clear" w:pos="1080"/>
      </w:tabs>
      <w:spacing w:before="100" w:beforeAutospacing="1" w:after="100" w:afterAutospacing="1" w:line="240" w:lineRule="auto"/>
      <w:ind w:left="0" w:firstLine="0"/>
      <w:jc w:val="center"/>
    </w:pPr>
    <w:rPr>
      <w:rFonts w:ascii="Arial CYR" w:hAnsi="Arial CYR" w:cs="Arial CYR"/>
      <w:sz w:val="24"/>
      <w:szCs w:val="24"/>
      <w:lang w:val="ru-RU"/>
    </w:rPr>
  </w:style>
  <w:style w:type="paragraph" w:customStyle="1" w:styleId="xl104">
    <w:name w:val="xl104"/>
    <w:basedOn w:val="a1"/>
    <w:rsid w:val="00645BB1"/>
    <w:pPr>
      <w:pBdr>
        <w:top w:val="single" w:sz="8" w:space="0" w:color="auto"/>
        <w:left w:val="single" w:sz="4" w:space="0" w:color="auto"/>
        <w:bottom w:val="single" w:sz="8" w:space="0" w:color="auto"/>
        <w:right w:val="single" w:sz="4" w:space="0" w:color="auto"/>
      </w:pBdr>
      <w:tabs>
        <w:tab w:val="clear" w:pos="1080"/>
      </w:tabs>
      <w:spacing w:before="100" w:beforeAutospacing="1" w:after="100" w:afterAutospacing="1" w:line="240" w:lineRule="auto"/>
      <w:ind w:left="0" w:firstLine="0"/>
      <w:jc w:val="left"/>
    </w:pPr>
    <w:rPr>
      <w:rFonts w:ascii="Arial CYR" w:hAnsi="Arial CYR" w:cs="Arial CYR"/>
      <w:color w:val="FF0000"/>
      <w:sz w:val="24"/>
      <w:szCs w:val="24"/>
      <w:lang w:val="ru-RU"/>
    </w:rPr>
  </w:style>
  <w:style w:type="paragraph" w:customStyle="1" w:styleId="xl105">
    <w:name w:val="xl105"/>
    <w:basedOn w:val="a1"/>
    <w:rsid w:val="00645BB1"/>
    <w:pPr>
      <w:pBdr>
        <w:top w:val="single" w:sz="8" w:space="0" w:color="auto"/>
        <w:left w:val="single" w:sz="4" w:space="0" w:color="auto"/>
        <w:bottom w:val="single" w:sz="8" w:space="0" w:color="auto"/>
      </w:pBdr>
      <w:tabs>
        <w:tab w:val="clear" w:pos="1080"/>
      </w:tabs>
      <w:spacing w:before="100" w:beforeAutospacing="1" w:after="100" w:afterAutospacing="1" w:line="240" w:lineRule="auto"/>
      <w:ind w:left="0" w:firstLine="0"/>
      <w:jc w:val="left"/>
    </w:pPr>
    <w:rPr>
      <w:rFonts w:ascii="Arial CYR" w:hAnsi="Arial CYR" w:cs="Arial CYR"/>
      <w:sz w:val="24"/>
      <w:szCs w:val="24"/>
      <w:lang w:val="ru-RU"/>
    </w:rPr>
  </w:style>
  <w:style w:type="paragraph" w:customStyle="1" w:styleId="xl106">
    <w:name w:val="xl106"/>
    <w:basedOn w:val="a1"/>
    <w:rsid w:val="00645BB1"/>
    <w:pPr>
      <w:pBdr>
        <w:top w:val="single" w:sz="8" w:space="0" w:color="auto"/>
        <w:left w:val="single" w:sz="4" w:space="0" w:color="auto"/>
        <w:bottom w:val="single" w:sz="8" w:space="0" w:color="auto"/>
        <w:right w:val="single" w:sz="8" w:space="0" w:color="auto"/>
      </w:pBdr>
      <w:tabs>
        <w:tab w:val="clear" w:pos="1080"/>
      </w:tabs>
      <w:spacing w:before="100" w:beforeAutospacing="1" w:after="100" w:afterAutospacing="1" w:line="240" w:lineRule="auto"/>
      <w:ind w:left="0" w:firstLine="0"/>
      <w:jc w:val="left"/>
    </w:pPr>
    <w:rPr>
      <w:rFonts w:ascii="Arial CYR" w:hAnsi="Arial CYR" w:cs="Arial CYR"/>
      <w:b/>
      <w:bCs/>
      <w:sz w:val="24"/>
      <w:szCs w:val="24"/>
      <w:lang w:val="ru-RU"/>
    </w:rPr>
  </w:style>
  <w:style w:type="paragraph" w:customStyle="1" w:styleId="xl107">
    <w:name w:val="xl107"/>
    <w:basedOn w:val="a1"/>
    <w:rsid w:val="00645BB1"/>
    <w:pPr>
      <w:tabs>
        <w:tab w:val="clear" w:pos="1080"/>
      </w:tabs>
      <w:spacing w:before="100" w:beforeAutospacing="1" w:after="100" w:afterAutospacing="1" w:line="240" w:lineRule="auto"/>
      <w:ind w:left="0" w:firstLine="0"/>
      <w:jc w:val="left"/>
    </w:pPr>
    <w:rPr>
      <w:rFonts w:ascii="Arial CYR" w:hAnsi="Arial CYR" w:cs="Arial CYR"/>
      <w:sz w:val="24"/>
      <w:szCs w:val="24"/>
      <w:lang w:val="ru-RU"/>
    </w:rPr>
  </w:style>
  <w:style w:type="paragraph" w:customStyle="1" w:styleId="xl108">
    <w:name w:val="xl108"/>
    <w:basedOn w:val="a1"/>
    <w:rsid w:val="00645BB1"/>
    <w:pPr>
      <w:tabs>
        <w:tab w:val="clear" w:pos="1080"/>
      </w:tabs>
      <w:spacing w:before="100" w:beforeAutospacing="1" w:after="100" w:afterAutospacing="1" w:line="240" w:lineRule="auto"/>
      <w:ind w:left="0" w:firstLine="0"/>
      <w:jc w:val="right"/>
    </w:pPr>
    <w:rPr>
      <w:rFonts w:ascii="Arial CYR" w:hAnsi="Arial CYR" w:cs="Arial CYR"/>
      <w:b/>
      <w:bCs/>
      <w:sz w:val="24"/>
      <w:szCs w:val="24"/>
      <w:u w:val="single"/>
      <w:lang w:val="ru-RU"/>
    </w:rPr>
  </w:style>
  <w:style w:type="paragraph" w:customStyle="1" w:styleId="xl109">
    <w:name w:val="xl109"/>
    <w:basedOn w:val="a1"/>
    <w:rsid w:val="00645BB1"/>
    <w:pPr>
      <w:pBdr>
        <w:top w:val="single" w:sz="4" w:space="0" w:color="auto"/>
        <w:left w:val="single" w:sz="4" w:space="0" w:color="auto"/>
      </w:pBdr>
      <w:tabs>
        <w:tab w:val="clear" w:pos="1080"/>
      </w:tabs>
      <w:spacing w:before="100" w:beforeAutospacing="1" w:after="100" w:afterAutospacing="1" w:line="240" w:lineRule="auto"/>
      <w:ind w:left="0" w:firstLine="0"/>
      <w:jc w:val="left"/>
    </w:pPr>
    <w:rPr>
      <w:rFonts w:ascii="Times New Roman" w:hAnsi="Times New Roman"/>
      <w:sz w:val="24"/>
      <w:szCs w:val="24"/>
      <w:lang w:val="ru-RU"/>
    </w:rPr>
  </w:style>
  <w:style w:type="paragraph" w:customStyle="1" w:styleId="xl110">
    <w:name w:val="xl110"/>
    <w:basedOn w:val="a1"/>
    <w:rsid w:val="00645BB1"/>
    <w:pPr>
      <w:pBdr>
        <w:top w:val="single" w:sz="4" w:space="0" w:color="auto"/>
        <w:right w:val="single" w:sz="4" w:space="0" w:color="auto"/>
      </w:pBdr>
      <w:tabs>
        <w:tab w:val="clear" w:pos="1080"/>
      </w:tabs>
      <w:spacing w:before="100" w:beforeAutospacing="1" w:after="100" w:afterAutospacing="1" w:line="240" w:lineRule="auto"/>
      <w:ind w:left="0" w:firstLine="0"/>
      <w:jc w:val="center"/>
    </w:pPr>
    <w:rPr>
      <w:rFonts w:ascii="Times New Roman" w:hAnsi="Times New Roman"/>
      <w:sz w:val="24"/>
      <w:szCs w:val="24"/>
      <w:lang w:val="ru-RU"/>
    </w:rPr>
  </w:style>
  <w:style w:type="paragraph" w:customStyle="1" w:styleId="xl111">
    <w:name w:val="xl111"/>
    <w:basedOn w:val="a1"/>
    <w:rsid w:val="00645BB1"/>
    <w:pPr>
      <w:pBdr>
        <w:top w:val="single" w:sz="4" w:space="0" w:color="auto"/>
        <w:left w:val="single" w:sz="4" w:space="0" w:color="auto"/>
        <w:right w:val="single" w:sz="4" w:space="0" w:color="auto"/>
      </w:pBdr>
      <w:tabs>
        <w:tab w:val="clear" w:pos="1080"/>
      </w:tabs>
      <w:spacing w:before="100" w:beforeAutospacing="1" w:after="100" w:afterAutospacing="1" w:line="240" w:lineRule="auto"/>
      <w:ind w:left="0" w:firstLine="0"/>
      <w:jc w:val="left"/>
    </w:pPr>
    <w:rPr>
      <w:rFonts w:ascii="Times New Roman" w:hAnsi="Times New Roman"/>
      <w:sz w:val="24"/>
      <w:szCs w:val="24"/>
      <w:lang w:val="ru-RU"/>
    </w:rPr>
  </w:style>
  <w:style w:type="paragraph" w:customStyle="1" w:styleId="xl112">
    <w:name w:val="xl112"/>
    <w:basedOn w:val="a1"/>
    <w:rsid w:val="00645BB1"/>
    <w:pPr>
      <w:pBdr>
        <w:top w:val="single" w:sz="4" w:space="0" w:color="auto"/>
        <w:right w:val="single" w:sz="4" w:space="0" w:color="auto"/>
      </w:pBdr>
      <w:tabs>
        <w:tab w:val="clear" w:pos="1080"/>
      </w:tabs>
      <w:spacing w:before="100" w:beforeAutospacing="1" w:after="100" w:afterAutospacing="1" w:line="240" w:lineRule="auto"/>
      <w:ind w:left="0" w:firstLine="0"/>
      <w:jc w:val="left"/>
    </w:pPr>
    <w:rPr>
      <w:rFonts w:ascii="Times New Roman" w:hAnsi="Times New Roman"/>
      <w:sz w:val="24"/>
      <w:szCs w:val="24"/>
      <w:lang w:val="ru-RU"/>
    </w:rPr>
  </w:style>
  <w:style w:type="paragraph" w:customStyle="1" w:styleId="xl113">
    <w:name w:val="xl113"/>
    <w:basedOn w:val="a1"/>
    <w:rsid w:val="00645BB1"/>
    <w:pPr>
      <w:pBdr>
        <w:top w:val="single" w:sz="4" w:space="0" w:color="auto"/>
        <w:left w:val="single" w:sz="4" w:space="0" w:color="auto"/>
        <w:right w:val="single" w:sz="4" w:space="0" w:color="auto"/>
      </w:pBdr>
      <w:tabs>
        <w:tab w:val="clear" w:pos="1080"/>
      </w:tabs>
      <w:spacing w:before="100" w:beforeAutospacing="1" w:after="100" w:afterAutospacing="1" w:line="240" w:lineRule="auto"/>
      <w:ind w:left="0" w:firstLine="0"/>
      <w:jc w:val="left"/>
    </w:pPr>
    <w:rPr>
      <w:rFonts w:ascii="Arial CYR" w:hAnsi="Arial CYR" w:cs="Arial CYR"/>
      <w:color w:val="FF0000"/>
      <w:sz w:val="24"/>
      <w:szCs w:val="24"/>
      <w:lang w:val="ru-RU"/>
    </w:rPr>
  </w:style>
  <w:style w:type="paragraph" w:customStyle="1" w:styleId="western">
    <w:name w:val="western"/>
    <w:basedOn w:val="a1"/>
    <w:rsid w:val="00645BB1"/>
    <w:pPr>
      <w:tabs>
        <w:tab w:val="clear" w:pos="1080"/>
      </w:tabs>
      <w:spacing w:before="100" w:beforeAutospacing="1" w:after="115" w:line="240" w:lineRule="auto"/>
      <w:ind w:left="0" w:firstLine="0"/>
      <w:jc w:val="left"/>
    </w:pPr>
    <w:rPr>
      <w:rFonts w:ascii="Times New Roman" w:hAnsi="Times New Roman"/>
      <w:color w:val="000000"/>
      <w:sz w:val="24"/>
      <w:szCs w:val="24"/>
      <w:lang w:val="ru-RU"/>
    </w:rPr>
  </w:style>
  <w:style w:type="paragraph" w:customStyle="1" w:styleId="NormalBullet">
    <w:name w:val="Normal Bullet"/>
    <w:basedOn w:val="a1"/>
    <w:rsid w:val="00645BB1"/>
    <w:pPr>
      <w:tabs>
        <w:tab w:val="clear" w:pos="1080"/>
        <w:tab w:val="num" w:pos="3360"/>
      </w:tabs>
      <w:spacing w:before="120" w:after="120" w:line="240" w:lineRule="auto"/>
      <w:ind w:left="3360" w:hanging="360"/>
      <w:jc w:val="left"/>
    </w:pPr>
    <w:rPr>
      <w:rFonts w:ascii="Arial" w:hAnsi="Arial"/>
      <w:szCs w:val="24"/>
      <w:lang w:val="en-US"/>
    </w:rPr>
  </w:style>
  <w:style w:type="paragraph" w:customStyle="1" w:styleId="Normal">
    <w:name w:val="[Normal]"/>
    <w:rsid w:val="00645BB1"/>
    <w:pPr>
      <w:autoSpaceDE w:val="0"/>
      <w:autoSpaceDN w:val="0"/>
      <w:adjustRightInd w:val="0"/>
    </w:pPr>
    <w:rPr>
      <w:rFonts w:ascii="Arial" w:eastAsia="Times New Roman" w:hAnsi="Arial" w:cs="Arial"/>
      <w:szCs w:val="24"/>
      <w:lang w:val="en-US"/>
    </w:rPr>
  </w:style>
  <w:style w:type="paragraph" w:customStyle="1" w:styleId="text0">
    <w:name w:val="text"/>
    <w:basedOn w:val="a1"/>
    <w:rsid w:val="00645BB1"/>
    <w:pPr>
      <w:tabs>
        <w:tab w:val="left" w:pos="480"/>
      </w:tabs>
      <w:ind w:left="1080" w:right="120" w:hanging="1080"/>
    </w:pPr>
    <w:rPr>
      <w:rFonts w:ascii="Arial" w:hAnsi="Arial"/>
      <w:sz w:val="22"/>
      <w:lang w:eastAsia="en-US"/>
    </w:rPr>
  </w:style>
  <w:style w:type="paragraph" w:customStyle="1" w:styleId="text20">
    <w:name w:val="text2"/>
    <w:basedOn w:val="a1"/>
    <w:rsid w:val="00645BB1"/>
    <w:pPr>
      <w:tabs>
        <w:tab w:val="clear" w:pos="1080"/>
        <w:tab w:val="left" w:pos="480"/>
        <w:tab w:val="left" w:pos="1134"/>
      </w:tabs>
      <w:ind w:left="1418" w:right="120" w:hanging="1418"/>
    </w:pPr>
    <w:rPr>
      <w:rFonts w:ascii="Arial" w:hAnsi="Arial"/>
      <w:sz w:val="22"/>
      <w:lang w:eastAsia="en-US"/>
    </w:rPr>
  </w:style>
  <w:style w:type="paragraph" w:customStyle="1" w:styleId="910">
    <w:name w:val="Оглавление 91"/>
    <w:basedOn w:val="27"/>
    <w:rsid w:val="00645BB1"/>
    <w:pPr>
      <w:tabs>
        <w:tab w:val="clear" w:pos="907"/>
        <w:tab w:val="clear" w:pos="9498"/>
        <w:tab w:val="left" w:pos="1134"/>
        <w:tab w:val="right" w:leader="dot" w:pos="8222"/>
        <w:tab w:val="right" w:pos="9356"/>
      </w:tabs>
      <w:spacing w:before="120"/>
      <w:ind w:left="1134" w:hanging="567"/>
      <w:outlineLvl w:val="9"/>
    </w:pPr>
    <w:rPr>
      <w:rFonts w:ascii="Times" w:hAnsi="Times"/>
      <w:b/>
      <w:noProof w:val="0"/>
      <w:sz w:val="24"/>
      <w:lang w:val="en-GB" w:eastAsia="en-US"/>
    </w:rPr>
  </w:style>
  <w:style w:type="paragraph" w:customStyle="1" w:styleId="recommendations">
    <w:name w:val="recommendations"/>
    <w:basedOn w:val="a1"/>
    <w:rsid w:val="00645BB1"/>
    <w:pPr>
      <w:tabs>
        <w:tab w:val="left" w:pos="480"/>
      </w:tabs>
      <w:ind w:left="1620" w:right="120" w:hanging="1620"/>
    </w:pPr>
    <w:rPr>
      <w:rFonts w:ascii="Arial" w:hAnsi="Arial"/>
      <w:sz w:val="22"/>
      <w:lang w:eastAsia="en-US"/>
    </w:rPr>
  </w:style>
  <w:style w:type="paragraph" w:customStyle="1" w:styleId="Paragraph">
    <w:name w:val="Paragraph"/>
    <w:basedOn w:val="a1"/>
    <w:rsid w:val="00645BB1"/>
    <w:pPr>
      <w:tabs>
        <w:tab w:val="clear" w:pos="1080"/>
      </w:tabs>
      <w:spacing w:line="240" w:lineRule="auto"/>
      <w:ind w:right="-181"/>
    </w:pPr>
    <w:rPr>
      <w:rFonts w:ascii="Arial" w:hAnsi="Arial"/>
      <w:sz w:val="22"/>
      <w:lang w:eastAsia="en-US"/>
    </w:rPr>
  </w:style>
  <w:style w:type="paragraph" w:customStyle="1" w:styleId="Frontpage1">
    <w:name w:val="Frontpage1"/>
    <w:basedOn w:val="a1"/>
    <w:rsid w:val="00645BB1"/>
    <w:pPr>
      <w:tabs>
        <w:tab w:val="clear" w:pos="1080"/>
        <w:tab w:val="left" w:pos="1920"/>
        <w:tab w:val="left" w:pos="2430"/>
      </w:tabs>
      <w:ind w:left="2400" w:hanging="2400"/>
      <w:jc w:val="left"/>
    </w:pPr>
    <w:rPr>
      <w:b/>
      <w:lang w:eastAsia="en-US"/>
    </w:rPr>
  </w:style>
  <w:style w:type="paragraph" w:customStyle="1" w:styleId="LETTER">
    <w:name w:val="LETTER"/>
    <w:basedOn w:val="a1"/>
    <w:link w:val="LETTER0"/>
    <w:rsid w:val="00645BB1"/>
    <w:pPr>
      <w:tabs>
        <w:tab w:val="clear" w:pos="1080"/>
      </w:tabs>
      <w:spacing w:line="240" w:lineRule="auto"/>
      <w:ind w:left="0" w:firstLine="0"/>
      <w:jc w:val="left"/>
    </w:pPr>
    <w:rPr>
      <w:rFonts w:ascii="Times New Roman" w:hAnsi="Times New Roman"/>
      <w:noProof/>
    </w:rPr>
  </w:style>
  <w:style w:type="character" w:customStyle="1" w:styleId="LETTER0">
    <w:name w:val="LETTER Знак"/>
    <w:link w:val="LETTER"/>
    <w:rsid w:val="00645BB1"/>
    <w:rPr>
      <w:rFonts w:ascii="Times New Roman" w:eastAsia="Times New Roman" w:hAnsi="Times New Roman" w:cs="Times New Roman"/>
      <w:noProof/>
      <w:sz w:val="20"/>
      <w:szCs w:val="20"/>
      <w:lang w:val="en-GB"/>
    </w:rPr>
  </w:style>
  <w:style w:type="paragraph" w:customStyle="1" w:styleId="HTMLBody">
    <w:name w:val="HTML Body"/>
    <w:rsid w:val="00645BB1"/>
    <w:pPr>
      <w:snapToGrid w:val="0"/>
    </w:pPr>
    <w:rPr>
      <w:rFonts w:ascii="Arial" w:eastAsia="Times New Roman" w:hAnsi="Arial"/>
      <w:lang w:val="en-US" w:eastAsia="en-US"/>
    </w:rPr>
  </w:style>
  <w:style w:type="paragraph" w:customStyle="1" w:styleId="List10">
    <w:name w:val="List 1"/>
    <w:basedOn w:val="affb"/>
    <w:rsid w:val="00645BB1"/>
    <w:pPr>
      <w:ind w:hanging="567"/>
    </w:pPr>
    <w:rPr>
      <w:rFonts w:ascii="Helvetica" w:hAnsi="Helvetica"/>
    </w:rPr>
  </w:style>
  <w:style w:type="paragraph" w:customStyle="1" w:styleId="StandardIndent">
    <w:name w:val="Standard Indent"/>
    <w:basedOn w:val="a1"/>
    <w:rsid w:val="00645BB1"/>
    <w:pPr>
      <w:tabs>
        <w:tab w:val="clear" w:pos="1080"/>
        <w:tab w:val="left" w:pos="480"/>
        <w:tab w:val="left" w:pos="960"/>
        <w:tab w:val="left" w:pos="1920"/>
        <w:tab w:val="left" w:pos="2880"/>
        <w:tab w:val="left" w:pos="3840"/>
        <w:tab w:val="left" w:pos="4800"/>
        <w:tab w:val="left" w:pos="5760"/>
        <w:tab w:val="left" w:pos="6720"/>
        <w:tab w:val="left" w:pos="7680"/>
        <w:tab w:val="left" w:pos="8640"/>
      </w:tabs>
      <w:ind w:left="480" w:right="-120" w:hanging="480"/>
    </w:pPr>
    <w:rPr>
      <w:lang w:eastAsia="en-US"/>
    </w:rPr>
  </w:style>
  <w:style w:type="paragraph" w:customStyle="1" w:styleId="StandardIndent2">
    <w:name w:val="Standard Indent 2"/>
    <w:basedOn w:val="a1"/>
    <w:rsid w:val="00645BB1"/>
    <w:pPr>
      <w:tabs>
        <w:tab w:val="clear" w:pos="1080"/>
        <w:tab w:val="left" w:pos="450"/>
        <w:tab w:val="left" w:pos="900"/>
        <w:tab w:val="left" w:pos="1920"/>
        <w:tab w:val="left" w:pos="2880"/>
        <w:tab w:val="left" w:pos="3840"/>
        <w:tab w:val="left" w:pos="4800"/>
        <w:tab w:val="left" w:pos="5760"/>
        <w:tab w:val="left" w:pos="6720"/>
        <w:tab w:val="left" w:pos="7680"/>
        <w:tab w:val="left" w:pos="8640"/>
      </w:tabs>
      <w:ind w:left="900" w:right="-120" w:hanging="900"/>
    </w:pPr>
    <w:rPr>
      <w:lang w:eastAsia="en-US"/>
    </w:rPr>
  </w:style>
  <w:style w:type="paragraph" w:customStyle="1" w:styleId="Notes">
    <w:name w:val="Notes"/>
    <w:basedOn w:val="Paragraph"/>
    <w:rsid w:val="00645BB1"/>
    <w:pPr>
      <w:tabs>
        <w:tab w:val="left" w:pos="1701"/>
      </w:tabs>
      <w:ind w:left="1985" w:hanging="1135"/>
    </w:pPr>
    <w:rPr>
      <w:rFonts w:ascii="Helv" w:hAnsi="Helv"/>
      <w:sz w:val="20"/>
    </w:rPr>
  </w:style>
  <w:style w:type="paragraph" w:customStyle="1" w:styleId="1text">
    <w:name w:val="1text"/>
    <w:basedOn w:val="a1"/>
    <w:rsid w:val="00645BB1"/>
    <w:pPr>
      <w:keepNext/>
      <w:keepLines/>
      <w:tabs>
        <w:tab w:val="clear" w:pos="1080"/>
      </w:tabs>
      <w:snapToGrid w:val="0"/>
      <w:spacing w:after="120" w:line="240" w:lineRule="auto"/>
      <w:ind w:left="576" w:firstLine="0"/>
    </w:pPr>
    <w:rPr>
      <w:lang w:eastAsia="en-US"/>
    </w:rPr>
  </w:style>
  <w:style w:type="paragraph" w:customStyle="1" w:styleId="tabletop">
    <w:name w:val="tabletop"/>
    <w:basedOn w:val="a1"/>
    <w:link w:val="tabletop0"/>
    <w:rsid w:val="00645BB1"/>
    <w:pPr>
      <w:keepNext/>
      <w:keepLines/>
      <w:tabs>
        <w:tab w:val="clear" w:pos="1080"/>
        <w:tab w:val="num" w:pos="1440"/>
      </w:tabs>
      <w:spacing w:after="120" w:line="240" w:lineRule="auto"/>
      <w:ind w:left="0" w:firstLine="0"/>
      <w:jc w:val="center"/>
    </w:pPr>
    <w:rPr>
      <w:rFonts w:ascii="Times New Roman" w:hAnsi="Times New Roman"/>
      <w:b/>
    </w:rPr>
  </w:style>
  <w:style w:type="character" w:customStyle="1" w:styleId="tabletop0">
    <w:name w:val="tabletop Знак"/>
    <w:link w:val="tabletop"/>
    <w:rsid w:val="00645BB1"/>
    <w:rPr>
      <w:rFonts w:ascii="Times New Roman" w:eastAsia="Times New Roman" w:hAnsi="Times New Roman" w:cs="Times New Roman"/>
      <w:b/>
      <w:sz w:val="20"/>
      <w:szCs w:val="20"/>
      <w:lang w:val="en-GB"/>
    </w:rPr>
  </w:style>
  <w:style w:type="paragraph" w:customStyle="1" w:styleId="ZSubject">
    <w:name w:val="Z_Subject"/>
    <w:basedOn w:val="11"/>
    <w:next w:val="a1"/>
    <w:rsid w:val="00645BB1"/>
    <w:pPr>
      <w:widowControl/>
      <w:numPr>
        <w:numId w:val="14"/>
      </w:numPr>
      <w:tabs>
        <w:tab w:val="clear" w:pos="720"/>
      </w:tabs>
      <w:spacing w:before="240" w:after="240"/>
      <w:ind w:left="0" w:firstLine="0"/>
      <w:jc w:val="center"/>
      <w:outlineLvl w:val="9"/>
    </w:pPr>
    <w:rPr>
      <w:b/>
      <w:snapToGrid/>
      <w:sz w:val="32"/>
      <w:lang w:eastAsia="en-US"/>
    </w:rPr>
  </w:style>
  <w:style w:type="paragraph" w:customStyle="1" w:styleId="std">
    <w:name w:val="std"/>
    <w:basedOn w:val="a1"/>
    <w:rsid w:val="00645BB1"/>
    <w:pPr>
      <w:widowControl w:val="0"/>
      <w:tabs>
        <w:tab w:val="clear" w:pos="1080"/>
        <w:tab w:val="left" w:pos="369"/>
      </w:tabs>
      <w:snapToGrid w:val="0"/>
      <w:spacing w:line="240" w:lineRule="auto"/>
      <w:ind w:left="0" w:firstLine="0"/>
      <w:jc w:val="left"/>
    </w:pPr>
    <w:rPr>
      <w:rFonts w:ascii="Arial" w:hAnsi="Arial"/>
      <w:sz w:val="22"/>
      <w:lang w:eastAsia="en-US"/>
    </w:rPr>
  </w:style>
  <w:style w:type="paragraph" w:customStyle="1" w:styleId="B87F58FB023A42808CACB3009BC2166E">
    <w:name w:val="B87F58FB023A42808CACB3009BC2166E"/>
    <w:rsid w:val="00645BB1"/>
    <w:pPr>
      <w:spacing w:after="200" w:line="276" w:lineRule="auto"/>
    </w:pPr>
    <w:rPr>
      <w:rFonts w:eastAsia="Times New Roman"/>
      <w:sz w:val="22"/>
      <w:szCs w:val="22"/>
      <w:lang w:val="en-US" w:eastAsia="en-US"/>
    </w:rPr>
  </w:style>
  <w:style w:type="paragraph" w:customStyle="1" w:styleId="D22FD51BE91545648D11C6795F0F4468">
    <w:name w:val="D22FD51BE91545648D11C6795F0F4468"/>
    <w:rsid w:val="00645BB1"/>
    <w:pPr>
      <w:spacing w:after="200" w:line="276" w:lineRule="auto"/>
    </w:pPr>
    <w:rPr>
      <w:rFonts w:eastAsia="Times New Roman"/>
      <w:sz w:val="22"/>
      <w:szCs w:val="22"/>
      <w:lang w:val="en-US" w:eastAsia="en-US"/>
    </w:rPr>
  </w:style>
  <w:style w:type="character" w:customStyle="1" w:styleId="FontStyle139">
    <w:name w:val="Font Style139"/>
    <w:rsid w:val="00645BB1"/>
    <w:rPr>
      <w:rFonts w:ascii="Arial" w:hAnsi="Arial" w:cs="Arial"/>
      <w:sz w:val="18"/>
      <w:szCs w:val="18"/>
    </w:rPr>
  </w:style>
  <w:style w:type="paragraph" w:customStyle="1" w:styleId="Style30">
    <w:name w:val="Style30"/>
    <w:basedOn w:val="a1"/>
    <w:rsid w:val="00645BB1"/>
    <w:pPr>
      <w:widowControl w:val="0"/>
      <w:tabs>
        <w:tab w:val="clear" w:pos="1080"/>
      </w:tabs>
      <w:autoSpaceDE w:val="0"/>
      <w:autoSpaceDN w:val="0"/>
      <w:adjustRightInd w:val="0"/>
      <w:spacing w:line="230" w:lineRule="exact"/>
      <w:ind w:left="0" w:firstLine="0"/>
      <w:jc w:val="left"/>
    </w:pPr>
    <w:rPr>
      <w:rFonts w:ascii="Times New Roman" w:hAnsi="Times New Roman"/>
      <w:sz w:val="24"/>
      <w:szCs w:val="24"/>
      <w:lang w:val="ru-RU"/>
    </w:rPr>
  </w:style>
  <w:style w:type="paragraph" w:customStyle="1" w:styleId="Style63">
    <w:name w:val="Style63"/>
    <w:basedOn w:val="a1"/>
    <w:rsid w:val="00645BB1"/>
    <w:pPr>
      <w:widowControl w:val="0"/>
      <w:tabs>
        <w:tab w:val="clear" w:pos="1080"/>
      </w:tabs>
      <w:autoSpaceDE w:val="0"/>
      <w:autoSpaceDN w:val="0"/>
      <w:adjustRightInd w:val="0"/>
      <w:spacing w:line="229" w:lineRule="exact"/>
      <w:ind w:left="0" w:hanging="346"/>
      <w:jc w:val="left"/>
    </w:pPr>
    <w:rPr>
      <w:rFonts w:ascii="Times New Roman" w:hAnsi="Times New Roman"/>
      <w:sz w:val="24"/>
      <w:szCs w:val="24"/>
      <w:lang w:val="ru-RU"/>
    </w:rPr>
  </w:style>
  <w:style w:type="paragraph" w:customStyle="1" w:styleId="Style66">
    <w:name w:val="Style66"/>
    <w:basedOn w:val="a1"/>
    <w:link w:val="Style660"/>
    <w:rsid w:val="00645BB1"/>
    <w:pPr>
      <w:widowControl w:val="0"/>
      <w:tabs>
        <w:tab w:val="clear" w:pos="1080"/>
      </w:tabs>
      <w:autoSpaceDE w:val="0"/>
      <w:autoSpaceDN w:val="0"/>
      <w:adjustRightInd w:val="0"/>
      <w:spacing w:line="232" w:lineRule="exact"/>
      <w:ind w:left="0" w:hanging="350"/>
      <w:jc w:val="left"/>
    </w:pPr>
    <w:rPr>
      <w:rFonts w:ascii="Times New Roman" w:hAnsi="Times New Roman"/>
      <w:sz w:val="24"/>
      <w:szCs w:val="24"/>
    </w:rPr>
  </w:style>
  <w:style w:type="character" w:customStyle="1" w:styleId="Style660">
    <w:name w:val="Style66 Знак"/>
    <w:link w:val="Style66"/>
    <w:rsid w:val="00645BB1"/>
    <w:rPr>
      <w:rFonts w:ascii="Times New Roman" w:eastAsia="Times New Roman" w:hAnsi="Times New Roman" w:cs="Times New Roman"/>
      <w:sz w:val="24"/>
      <w:szCs w:val="24"/>
      <w:lang w:eastAsia="ru-RU"/>
    </w:rPr>
  </w:style>
  <w:style w:type="character" w:customStyle="1" w:styleId="ParagraphNumbering0">
    <w:name w:val="Paragraph Numbering Знак"/>
    <w:link w:val="ParagraphNumbering"/>
    <w:uiPriority w:val="99"/>
    <w:rsid w:val="007C012A"/>
    <w:rPr>
      <w:rFonts w:ascii="Times New Roman" w:eastAsia="Times New Roman" w:hAnsi="Times New Roman" w:cs="Times New Roman"/>
      <w:szCs w:val="20"/>
      <w:lang w:val="en-GB"/>
    </w:rPr>
  </w:style>
  <w:style w:type="paragraph" w:customStyle="1" w:styleId="1b">
    <w:name w:val="Обычный1"/>
    <w:basedOn w:val="a1"/>
    <w:uiPriority w:val="99"/>
    <w:rsid w:val="007C012A"/>
    <w:rPr>
      <w:lang w:eastAsia="en-US"/>
    </w:rPr>
  </w:style>
  <w:style w:type="character" w:customStyle="1" w:styleId="48">
    <w:name w:val="4 Знак"/>
    <w:link w:val="47"/>
    <w:rsid w:val="007C012A"/>
    <w:rPr>
      <w:rFonts w:ascii="Times New Roman" w:eastAsia="???" w:hAnsi="Times New Roman" w:cs="Times New Roman"/>
      <w:color w:val="000000"/>
      <w:sz w:val="24"/>
      <w:szCs w:val="24"/>
      <w:lang w:eastAsia="ru-RU"/>
    </w:rPr>
  </w:style>
  <w:style w:type="character" w:customStyle="1" w:styleId="212">
    <w:name w:val="Знак Знак21"/>
    <w:locked/>
    <w:rsid w:val="007C012A"/>
    <w:rPr>
      <w:rFonts w:ascii="Times New Roman" w:eastAsia="Times New Roman" w:hAnsi="Times New Roman" w:cs="Times New Roman"/>
      <w:b/>
      <w:bCs/>
      <w:kern w:val="32"/>
      <w:sz w:val="32"/>
      <w:szCs w:val="32"/>
    </w:rPr>
  </w:style>
  <w:style w:type="character" w:customStyle="1" w:styleId="200">
    <w:name w:val="Знак Знак20"/>
    <w:locked/>
    <w:rsid w:val="007C012A"/>
    <w:rPr>
      <w:rFonts w:ascii="Times New Roman" w:eastAsia="Times New Roman" w:hAnsi="Times New Roman" w:cs="Times New Roman"/>
      <w:b/>
      <w:bCs/>
      <w:i/>
      <w:iCs/>
      <w:sz w:val="28"/>
      <w:szCs w:val="28"/>
    </w:rPr>
  </w:style>
  <w:style w:type="character" w:customStyle="1" w:styleId="TitleUp">
    <w:name w:val="Title Up Знак Знак"/>
    <w:locked/>
    <w:rsid w:val="007C012A"/>
    <w:rPr>
      <w:rFonts w:ascii="Times New Roman" w:hAnsi="Times New Roman" w:cs="Times New Roman"/>
      <w:sz w:val="22"/>
      <w:szCs w:val="22"/>
    </w:rPr>
  </w:style>
  <w:style w:type="character" w:customStyle="1" w:styleId="TitleDown">
    <w:name w:val="Title Down Знак Знак"/>
    <w:locked/>
    <w:rsid w:val="007C012A"/>
    <w:rPr>
      <w:rFonts w:ascii="Times New Roman" w:hAnsi="Times New Roman" w:cs="Times New Roman"/>
      <w:sz w:val="22"/>
      <w:szCs w:val="22"/>
    </w:rPr>
  </w:style>
  <w:style w:type="character" w:customStyle="1" w:styleId="100">
    <w:name w:val="Знак Знак10"/>
    <w:locked/>
    <w:rsid w:val="007C012A"/>
    <w:rPr>
      <w:rFonts w:ascii="Arial" w:eastAsia="Times New Roman" w:hAnsi="Arial" w:cs="Arial"/>
      <w:sz w:val="24"/>
      <w:szCs w:val="24"/>
    </w:rPr>
  </w:style>
  <w:style w:type="character" w:customStyle="1" w:styleId="2d">
    <w:name w:val="Мой список2 Знак"/>
    <w:link w:val="2c"/>
    <w:rsid w:val="007C012A"/>
    <w:rPr>
      <w:rFonts w:ascii="Times New Roman" w:eastAsia="Times New Roman" w:hAnsi="Times New Roman"/>
      <w:snapToGrid w:val="0"/>
      <w:sz w:val="24"/>
      <w:lang w:eastAsia="ru-RU" w:bidi="ar-SA"/>
    </w:rPr>
  </w:style>
  <w:style w:type="character" w:customStyle="1" w:styleId="92">
    <w:name w:val="Знак Знак9"/>
    <w:locked/>
    <w:rsid w:val="007C012A"/>
    <w:rPr>
      <w:rFonts w:ascii="Arial" w:eastAsia="Times New Roman" w:hAnsi="Arial" w:cs="Times New Roman"/>
      <w:lang w:val="ru-RU" w:bidi="ar-SA"/>
    </w:rPr>
  </w:style>
  <w:style w:type="character" w:customStyle="1" w:styleId="affc">
    <w:name w:val="Обычный отступ Знак"/>
    <w:link w:val="affb"/>
    <w:rsid w:val="007C012A"/>
    <w:rPr>
      <w:rFonts w:ascii="Arial" w:eastAsia="Times New Roman" w:hAnsi="Arial" w:cs="Times New Roman"/>
      <w:sz w:val="20"/>
      <w:szCs w:val="20"/>
      <w:lang w:val="en-GB"/>
    </w:rPr>
  </w:style>
  <w:style w:type="character" w:customStyle="1" w:styleId="72">
    <w:name w:val="Знак Знак7"/>
    <w:locked/>
    <w:rsid w:val="007C012A"/>
    <w:rPr>
      <w:rFonts w:ascii="Arial" w:eastAsia="Times New Roman" w:hAnsi="Arial" w:cs="Times New Roman"/>
      <w:b/>
      <w:sz w:val="28"/>
      <w:lang w:val="en-US"/>
    </w:rPr>
  </w:style>
  <w:style w:type="character" w:customStyle="1" w:styleId="4a">
    <w:name w:val="Знак Знак4"/>
    <w:locked/>
    <w:rsid w:val="007C012A"/>
    <w:rPr>
      <w:rFonts w:ascii="Arial" w:eastAsia="Times New Roman" w:hAnsi="Arial" w:cs="Times New Roman"/>
      <w:b/>
      <w:bCs/>
      <w:sz w:val="24"/>
      <w:szCs w:val="24"/>
      <w:lang w:val="en-US"/>
    </w:rPr>
  </w:style>
  <w:style w:type="character" w:customStyle="1" w:styleId="3c">
    <w:name w:val="3 Знак"/>
    <w:basedOn w:val="Char"/>
    <w:link w:val="3b"/>
    <w:rsid w:val="007C012A"/>
    <w:rPr>
      <w:rFonts w:ascii="Times New Roman" w:eastAsia="Times New Roman" w:hAnsi="Times New Roman"/>
      <w:color w:val="000000"/>
      <w:sz w:val="24"/>
      <w:szCs w:val="24"/>
      <w:lang w:eastAsia="ru-RU" w:bidi="ar-SA"/>
    </w:rPr>
  </w:style>
  <w:style w:type="character" w:customStyle="1" w:styleId="tw4winMark">
    <w:name w:val="tw4winMark"/>
    <w:rsid w:val="007C012A"/>
    <w:rPr>
      <w:rFonts w:ascii="Times New Roman" w:hAnsi="Times New Roman"/>
      <w:vanish/>
      <w:color w:val="800080"/>
      <w:sz w:val="24"/>
      <w:vertAlign w:val="subscript"/>
    </w:rPr>
  </w:style>
  <w:style w:type="character" w:customStyle="1" w:styleId="tw4winError">
    <w:name w:val="tw4winError"/>
    <w:rsid w:val="007C012A"/>
    <w:rPr>
      <w:color w:val="00FF00"/>
      <w:sz w:val="40"/>
    </w:rPr>
  </w:style>
  <w:style w:type="character" w:customStyle="1" w:styleId="tw4winTerm">
    <w:name w:val="tw4winTerm"/>
    <w:rsid w:val="007C012A"/>
    <w:rPr>
      <w:color w:val="0000FF"/>
    </w:rPr>
  </w:style>
  <w:style w:type="character" w:customStyle="1" w:styleId="tw4winPopup">
    <w:name w:val="tw4winPopup"/>
    <w:rsid w:val="007C012A"/>
    <w:rPr>
      <w:noProof/>
      <w:color w:val="008000"/>
    </w:rPr>
  </w:style>
  <w:style w:type="character" w:customStyle="1" w:styleId="tw4winJump">
    <w:name w:val="tw4winJump"/>
    <w:rsid w:val="007C012A"/>
    <w:rPr>
      <w:noProof/>
      <w:color w:val="008080"/>
    </w:rPr>
  </w:style>
  <w:style w:type="character" w:customStyle="1" w:styleId="tw4winExternal">
    <w:name w:val="tw4winExternal"/>
    <w:rsid w:val="007C012A"/>
    <w:rPr>
      <w:noProof/>
      <w:color w:val="808080"/>
    </w:rPr>
  </w:style>
  <w:style w:type="character" w:customStyle="1" w:styleId="tw4winInternal">
    <w:name w:val="tw4winInternal"/>
    <w:rsid w:val="007C012A"/>
    <w:rPr>
      <w:noProof/>
      <w:color w:val="FF0000"/>
    </w:rPr>
  </w:style>
  <w:style w:type="character" w:customStyle="1" w:styleId="DONOTTRANSLATE">
    <w:name w:val="DO_NOT_TRANSLATE"/>
    <w:rsid w:val="007C012A"/>
    <w:rPr>
      <w:noProof/>
      <w:color w:val="800000"/>
    </w:rPr>
  </w:style>
  <w:style w:type="paragraph" w:customStyle="1" w:styleId="regular">
    <w:name w:val="regular"/>
    <w:basedOn w:val="a1"/>
    <w:rsid w:val="007C012A"/>
    <w:pPr>
      <w:tabs>
        <w:tab w:val="clear" w:pos="1080"/>
      </w:tabs>
      <w:spacing w:line="240" w:lineRule="auto"/>
      <w:ind w:left="0" w:firstLine="0"/>
    </w:pPr>
    <w:rPr>
      <w:rFonts w:ascii="Times New Roman" w:hAnsi="Times New Roman"/>
      <w:sz w:val="24"/>
      <w:lang w:val="en-AU" w:eastAsia="en-US"/>
    </w:rPr>
  </w:style>
  <w:style w:type="paragraph" w:customStyle="1" w:styleId="Brdtekst">
    <w:name w:val="Brødtekst"/>
    <w:rsid w:val="007C012A"/>
    <w:pPr>
      <w:overflowPunct w:val="0"/>
      <w:autoSpaceDE w:val="0"/>
      <w:autoSpaceDN w:val="0"/>
      <w:adjustRightInd w:val="0"/>
      <w:textAlignment w:val="baseline"/>
    </w:pPr>
    <w:rPr>
      <w:rFonts w:ascii="Times New Roman" w:eastAsia="Times New Roman" w:hAnsi="Times New Roman"/>
      <w:color w:val="000000"/>
      <w:sz w:val="24"/>
      <w:lang w:val="en-GB" w:eastAsia="en-US"/>
    </w:rPr>
  </w:style>
  <w:style w:type="paragraph" w:customStyle="1" w:styleId="Overskrift2">
    <w:name w:val="Overskrift 2"/>
    <w:rsid w:val="007C012A"/>
    <w:pPr>
      <w:tabs>
        <w:tab w:val="left" w:pos="680"/>
        <w:tab w:val="left" w:pos="1190"/>
      </w:tabs>
      <w:overflowPunct w:val="0"/>
      <w:autoSpaceDE w:val="0"/>
      <w:autoSpaceDN w:val="0"/>
      <w:adjustRightInd w:val="0"/>
      <w:spacing w:before="340" w:after="113"/>
      <w:textAlignment w:val="baseline"/>
    </w:pPr>
    <w:rPr>
      <w:rFonts w:ascii="Times New Roman" w:eastAsia="Times New Roman" w:hAnsi="Times New Roman"/>
      <w:b/>
      <w:color w:val="000000"/>
      <w:sz w:val="24"/>
      <w:lang w:val="en-GB" w:eastAsia="en-US"/>
    </w:rPr>
  </w:style>
  <w:style w:type="character" w:customStyle="1" w:styleId="hps">
    <w:name w:val="hps"/>
    <w:basedOn w:val="a2"/>
    <w:rsid w:val="007C012A"/>
  </w:style>
  <w:style w:type="character" w:customStyle="1" w:styleId="apple-converted-space">
    <w:name w:val="apple-converted-space"/>
    <w:basedOn w:val="a2"/>
    <w:rsid w:val="007C012A"/>
  </w:style>
  <w:style w:type="character" w:customStyle="1" w:styleId="120">
    <w:name w:val="Знак Знак12"/>
    <w:semiHidden/>
    <w:locked/>
    <w:rsid w:val="008F43D4"/>
    <w:rPr>
      <w:rFonts w:ascii="Times New Roman" w:hAnsi="Times New Roman" w:cs="Times New Roman"/>
      <w:sz w:val="16"/>
      <w:szCs w:val="16"/>
    </w:rPr>
  </w:style>
  <w:style w:type="paragraph" w:customStyle="1" w:styleId="StyleTableofFiguresNotBoldCenteredBefore0ptKernat">
    <w:name w:val="Style Table of Figures + Not Bold Centered Before:  0 pt Kern at..."/>
    <w:basedOn w:val="afff9"/>
    <w:rsid w:val="008F43D4"/>
    <w:pPr>
      <w:widowControl w:val="0"/>
      <w:tabs>
        <w:tab w:val="right" w:leader="dot" w:pos="9000"/>
      </w:tabs>
      <w:wordWrap w:val="0"/>
      <w:autoSpaceDE w:val="0"/>
      <w:autoSpaceDN w:val="0"/>
      <w:spacing w:after="0"/>
      <w:jc w:val="center"/>
    </w:pPr>
    <w:rPr>
      <w:rFonts w:ascii="Arial" w:eastAsia="HYSinMyeongJo-Medium" w:hAnsi="Arial" w:cs="Batang"/>
      <w:kern w:val="24"/>
      <w:szCs w:val="20"/>
      <w:lang w:val="en-US" w:eastAsia="ko-KR"/>
    </w:rPr>
  </w:style>
  <w:style w:type="paragraph" w:customStyle="1" w:styleId="1c">
    <w:name w:val="заголовок 1"/>
    <w:basedOn w:val="a1"/>
    <w:next w:val="a1"/>
    <w:uiPriority w:val="99"/>
    <w:rsid w:val="000F3E18"/>
    <w:pPr>
      <w:keepNext/>
      <w:tabs>
        <w:tab w:val="clear" w:pos="1080"/>
      </w:tabs>
      <w:spacing w:line="240" w:lineRule="auto"/>
      <w:ind w:left="0" w:firstLine="0"/>
      <w:jc w:val="right"/>
    </w:pPr>
    <w:rPr>
      <w:rFonts w:ascii="Times New Roman" w:eastAsia="Malgun Gothic" w:hAnsi="Times New Roman"/>
      <w:sz w:val="24"/>
      <w:lang w:val="ru-RU"/>
    </w:rPr>
  </w:style>
  <w:style w:type="paragraph" w:customStyle="1" w:styleId="1d">
    <w:name w:val="Мой текст Знак Знак Знак1"/>
    <w:link w:val="110"/>
    <w:rsid w:val="00790E12"/>
    <w:pPr>
      <w:spacing w:before="120"/>
      <w:jc w:val="both"/>
    </w:pPr>
    <w:rPr>
      <w:rFonts w:ascii="Times New Roman" w:eastAsia="Times New Roman" w:hAnsi="Times New Roman"/>
      <w:color w:val="000000"/>
      <w:sz w:val="24"/>
      <w:szCs w:val="24"/>
    </w:rPr>
  </w:style>
  <w:style w:type="character" w:customStyle="1" w:styleId="110">
    <w:name w:val="Мой текст Знак Знак Знак1 Знак1"/>
    <w:basedOn w:val="a2"/>
    <w:link w:val="1d"/>
    <w:rsid w:val="00790E12"/>
    <w:rPr>
      <w:rFonts w:ascii="Times New Roman" w:eastAsia="Times New Roman" w:hAnsi="Times New Roman"/>
      <w:color w:val="000000"/>
      <w:sz w:val="24"/>
      <w:szCs w:val="24"/>
    </w:rPr>
  </w:style>
  <w:style w:type="numbering" w:customStyle="1" w:styleId="1e">
    <w:name w:val="Нет списка1"/>
    <w:next w:val="a4"/>
    <w:semiHidden/>
    <w:rsid w:val="00790E12"/>
  </w:style>
  <w:style w:type="character" w:customStyle="1" w:styleId="BodyChar">
    <w:name w:val="Body Char"/>
    <w:link w:val="Body"/>
    <w:locked/>
    <w:rsid w:val="00790E12"/>
    <w:rPr>
      <w:rFonts w:ascii="Times New Roman" w:eastAsia="Times New Roman" w:hAnsi="Times New Roman"/>
      <w:lang w:val="en-GB" w:eastAsia="en-US"/>
    </w:rPr>
  </w:style>
  <w:style w:type="paragraph" w:customStyle="1" w:styleId="Bulleted">
    <w:name w:val="Bulleted"/>
    <w:basedOn w:val="Body"/>
    <w:link w:val="BulletedChar"/>
    <w:rsid w:val="00790E12"/>
    <w:pPr>
      <w:numPr>
        <w:numId w:val="16"/>
      </w:numPr>
      <w:spacing w:before="20" w:after="20" w:line="259" w:lineRule="atLeast"/>
    </w:pPr>
    <w:rPr>
      <w:color w:val="000000"/>
      <w:sz w:val="21"/>
      <w:lang w:val="en-US"/>
    </w:rPr>
  </w:style>
  <w:style w:type="paragraph" w:customStyle="1" w:styleId="CellBody">
    <w:name w:val="CellBody"/>
    <w:rsid w:val="00790E12"/>
    <w:pPr>
      <w:spacing w:before="40" w:after="40"/>
    </w:pPr>
    <w:rPr>
      <w:rFonts w:ascii="Arial" w:eastAsia="Times New Roman" w:hAnsi="Arial"/>
      <w:color w:val="000000"/>
      <w:sz w:val="18"/>
      <w:lang w:val="en-US" w:eastAsia="en-US"/>
    </w:rPr>
  </w:style>
  <w:style w:type="paragraph" w:customStyle="1" w:styleId="SubBullet">
    <w:name w:val="SubBullet"/>
    <w:basedOn w:val="Bulleted"/>
    <w:next w:val="Body"/>
    <w:link w:val="SubBulletChar"/>
    <w:rsid w:val="00790E12"/>
    <w:pPr>
      <w:numPr>
        <w:numId w:val="17"/>
      </w:numPr>
      <w:tabs>
        <w:tab w:val="clear" w:pos="1800"/>
        <w:tab w:val="num" w:pos="720"/>
      </w:tabs>
      <w:ind w:left="720"/>
    </w:pPr>
  </w:style>
  <w:style w:type="character" w:customStyle="1" w:styleId="BulletedChar">
    <w:name w:val="Bulleted Char"/>
    <w:link w:val="Bulleted"/>
    <w:rsid w:val="00790E12"/>
    <w:rPr>
      <w:rFonts w:ascii="Times New Roman" w:eastAsia="Times New Roman" w:hAnsi="Times New Roman"/>
      <w:color w:val="000000"/>
      <w:sz w:val="21"/>
      <w:lang w:val="en-US" w:eastAsia="en-US"/>
    </w:rPr>
  </w:style>
  <w:style w:type="character" w:customStyle="1" w:styleId="SubBulletChar">
    <w:name w:val="SubBullet Char"/>
    <w:link w:val="SubBullet"/>
    <w:rsid w:val="00790E12"/>
    <w:rPr>
      <w:rFonts w:ascii="Times New Roman" w:eastAsia="Times New Roman" w:hAnsi="Times New Roman"/>
      <w:color w:val="000000"/>
      <w:sz w:val="21"/>
      <w:lang w:val="en-US" w:eastAsia="en-US"/>
    </w:rPr>
  </w:style>
  <w:style w:type="paragraph" w:customStyle="1" w:styleId="body0">
    <w:name w:val="body"/>
    <w:basedOn w:val="a1"/>
    <w:rsid w:val="00790E12"/>
    <w:pPr>
      <w:tabs>
        <w:tab w:val="clear" w:pos="1080"/>
      </w:tabs>
      <w:spacing w:before="120" w:after="60" w:line="240" w:lineRule="auto"/>
      <w:ind w:left="0" w:firstLine="0"/>
    </w:pPr>
    <w:rPr>
      <w:rFonts w:ascii="Times New Roman" w:hAnsi="Times New Roman"/>
      <w:color w:val="000000"/>
      <w:sz w:val="21"/>
      <w:szCs w:val="21"/>
      <w:lang w:val="en-US" w:eastAsia="en-US"/>
    </w:rPr>
  </w:style>
  <w:style w:type="paragraph" w:customStyle="1" w:styleId="bulleted0">
    <w:name w:val="bulleted"/>
    <w:basedOn w:val="a1"/>
    <w:rsid w:val="00790E12"/>
    <w:pPr>
      <w:tabs>
        <w:tab w:val="clear" w:pos="1080"/>
        <w:tab w:val="num" w:pos="360"/>
      </w:tabs>
      <w:spacing w:before="20" w:after="20" w:line="240" w:lineRule="auto"/>
      <w:ind w:left="0" w:firstLine="0"/>
    </w:pPr>
    <w:rPr>
      <w:rFonts w:ascii="Times New Roman" w:hAnsi="Times New Roman"/>
      <w:color w:val="000000"/>
      <w:sz w:val="21"/>
      <w:szCs w:val="21"/>
      <w:lang w:val="en-US" w:eastAsia="en-US"/>
    </w:rPr>
  </w:style>
  <w:style w:type="paragraph" w:customStyle="1" w:styleId="cellbody0">
    <w:name w:val="cellbody"/>
    <w:basedOn w:val="a1"/>
    <w:rsid w:val="00790E12"/>
    <w:pPr>
      <w:tabs>
        <w:tab w:val="clear" w:pos="1080"/>
      </w:tabs>
      <w:spacing w:before="40" w:after="40" w:line="240" w:lineRule="auto"/>
      <w:ind w:left="0" w:firstLine="0"/>
      <w:jc w:val="left"/>
    </w:pPr>
    <w:rPr>
      <w:rFonts w:ascii="Arial" w:hAnsi="Arial" w:cs="Arial"/>
      <w:color w:val="000000"/>
      <w:sz w:val="18"/>
      <w:szCs w:val="18"/>
      <w:lang w:val="en-US" w:eastAsia="en-US"/>
    </w:rPr>
  </w:style>
  <w:style w:type="paragraph" w:customStyle="1" w:styleId="Sub-SubTitle">
    <w:name w:val="Sub-Sub Title"/>
    <w:basedOn w:val="a1"/>
    <w:next w:val="a1"/>
    <w:rsid w:val="00790E12"/>
    <w:pPr>
      <w:tabs>
        <w:tab w:val="clear" w:pos="1080"/>
      </w:tabs>
      <w:autoSpaceDE w:val="0"/>
      <w:autoSpaceDN w:val="0"/>
      <w:adjustRightInd w:val="0"/>
      <w:spacing w:line="240" w:lineRule="auto"/>
      <w:ind w:left="0" w:firstLine="0"/>
      <w:jc w:val="left"/>
    </w:pPr>
    <w:rPr>
      <w:rFonts w:ascii="Times" w:eastAsiaTheme="minorEastAsia" w:hAnsi="Times" w:cs="Times"/>
      <w:sz w:val="24"/>
      <w:szCs w:val="24"/>
      <w:lang w:eastAsia="nb-NO"/>
    </w:rPr>
  </w:style>
  <w:style w:type="paragraph" w:customStyle="1" w:styleId="2f">
    <w:name w:val="Абзац списка2"/>
    <w:basedOn w:val="a1"/>
    <w:link w:val="ListParagraphChar"/>
    <w:rsid w:val="00B9254A"/>
    <w:pPr>
      <w:tabs>
        <w:tab w:val="clear" w:pos="1080"/>
      </w:tabs>
      <w:ind w:left="720" w:firstLine="0"/>
    </w:pPr>
    <w:rPr>
      <w:rFonts w:ascii="Arial" w:eastAsia="Calibri" w:hAnsi="Arial"/>
    </w:rPr>
  </w:style>
  <w:style w:type="paragraph" w:customStyle="1" w:styleId="1f">
    <w:name w:val="Рецензия1"/>
    <w:hidden/>
    <w:semiHidden/>
    <w:rsid w:val="00B9254A"/>
    <w:rPr>
      <w:rFonts w:ascii="Times New Roman" w:hAnsi="Times New Roman"/>
      <w:lang w:val="en-GB" w:eastAsia="en-US"/>
    </w:rPr>
  </w:style>
  <w:style w:type="paragraph" w:customStyle="1" w:styleId="1f0">
    <w:name w:val="Заголовок оглавления1"/>
    <w:basedOn w:val="11"/>
    <w:next w:val="a1"/>
    <w:rsid w:val="00B9254A"/>
    <w:pPr>
      <w:keepNext/>
      <w:keepLines/>
      <w:widowControl/>
      <w:spacing w:before="480" w:line="276" w:lineRule="auto"/>
      <w:jc w:val="left"/>
      <w:outlineLvl w:val="9"/>
    </w:pPr>
    <w:rPr>
      <w:rFonts w:ascii="Cambria" w:eastAsia="Calibri" w:hAnsi="Cambria"/>
      <w:b/>
      <w:bCs/>
      <w:snapToGrid/>
      <w:color w:val="365F91"/>
      <w:sz w:val="28"/>
      <w:szCs w:val="28"/>
      <w:lang w:val="ru-RU" w:eastAsia="en-US"/>
    </w:rPr>
  </w:style>
  <w:style w:type="paragraph" w:customStyle="1" w:styleId="1f1">
    <w:name w:val="Без интервала1"/>
    <w:link w:val="NoSpacingChar"/>
    <w:rsid w:val="00B9254A"/>
    <w:rPr>
      <w:rFonts w:ascii="Times New Roman" w:eastAsia="Malgun Gothic" w:hAnsi="Times New Roman"/>
      <w:sz w:val="24"/>
      <w:szCs w:val="24"/>
    </w:rPr>
  </w:style>
  <w:style w:type="character" w:customStyle="1" w:styleId="2f0">
    <w:name w:val="Знак Знак Знак2"/>
    <w:locked/>
    <w:rsid w:val="00B9254A"/>
    <w:rPr>
      <w:rFonts w:eastAsia="Malgun Gothic"/>
      <w:sz w:val="28"/>
      <w:lang w:val="kk-KZ" w:eastAsia="kk-KZ" w:bidi="ar-SA"/>
    </w:rPr>
  </w:style>
  <w:style w:type="character" w:customStyle="1" w:styleId="s9">
    <w:name w:val="s9"/>
    <w:rsid w:val="00B9254A"/>
    <w:rPr>
      <w:rFonts w:ascii="Times New Roman" w:hAnsi="Times New Roman" w:cs="Times New Roman"/>
      <w:b/>
      <w:bCs/>
      <w:i/>
      <w:iCs/>
      <w:color w:val="333399"/>
      <w:u w:val="single"/>
      <w:bdr w:val="none" w:sz="0" w:space="0" w:color="auto" w:frame="1"/>
    </w:rPr>
  </w:style>
  <w:style w:type="character" w:customStyle="1" w:styleId="ListParagraphChar">
    <w:name w:val="List Paragraph Char"/>
    <w:link w:val="2f"/>
    <w:locked/>
    <w:rsid w:val="00B9254A"/>
    <w:rPr>
      <w:rFonts w:ascii="Arial" w:hAnsi="Arial"/>
      <w:lang w:val="en-GB"/>
    </w:rPr>
  </w:style>
  <w:style w:type="character" w:customStyle="1" w:styleId="afe">
    <w:name w:val="Абзац списка Знак"/>
    <w:link w:val="afd"/>
    <w:uiPriority w:val="34"/>
    <w:rsid w:val="004461A0"/>
    <w:rPr>
      <w:rFonts w:ascii="Arial" w:eastAsia="Times New Roman" w:hAnsi="Arial"/>
      <w:lang w:val="en-GB"/>
    </w:rPr>
  </w:style>
  <w:style w:type="character" w:customStyle="1" w:styleId="s0">
    <w:name w:val="s0"/>
    <w:basedOn w:val="a2"/>
    <w:rsid w:val="004461A0"/>
    <w:rPr>
      <w:rFonts w:ascii="Times New Roman" w:hAnsi="Times New Roman" w:cs="Times New Roman"/>
      <w:color w:val="000000"/>
      <w:sz w:val="20"/>
      <w:szCs w:val="20"/>
      <w:u w:val="none"/>
      <w:effect w:val="none"/>
    </w:rPr>
  </w:style>
  <w:style w:type="paragraph" w:styleId="2f1">
    <w:name w:val="envelope return"/>
    <w:basedOn w:val="a1"/>
    <w:uiPriority w:val="99"/>
    <w:rsid w:val="00B2682D"/>
    <w:pPr>
      <w:tabs>
        <w:tab w:val="clear" w:pos="1080"/>
      </w:tabs>
      <w:spacing w:line="240" w:lineRule="auto"/>
      <w:ind w:left="0" w:firstLine="0"/>
    </w:pPr>
    <w:rPr>
      <w:rFonts w:ascii="Arial" w:hAnsi="Arial"/>
      <w:color w:val="000000"/>
      <w:lang w:eastAsia="it-IT"/>
    </w:rPr>
  </w:style>
  <w:style w:type="paragraph" w:customStyle="1" w:styleId="Stile1">
    <w:name w:val="Stile1"/>
    <w:basedOn w:val="a1"/>
    <w:next w:val="40"/>
    <w:rsid w:val="007D0330"/>
    <w:pPr>
      <w:tabs>
        <w:tab w:val="clear" w:pos="1080"/>
      </w:tabs>
      <w:spacing w:line="240" w:lineRule="auto"/>
      <w:ind w:left="0" w:firstLine="0"/>
    </w:pPr>
    <w:rPr>
      <w:rFonts w:ascii="Arial" w:hAnsi="Arial"/>
      <w:lang w:eastAsia="it-IT"/>
    </w:rPr>
  </w:style>
  <w:style w:type="paragraph" w:customStyle="1" w:styleId="Table">
    <w:name w:val="Table"/>
    <w:basedOn w:val="a1"/>
    <w:uiPriority w:val="99"/>
    <w:rsid w:val="00146734"/>
    <w:pPr>
      <w:tabs>
        <w:tab w:val="clear" w:pos="1080"/>
      </w:tabs>
      <w:spacing w:before="120" w:line="240" w:lineRule="auto"/>
      <w:ind w:left="0" w:firstLine="0"/>
      <w:jc w:val="center"/>
    </w:pPr>
    <w:rPr>
      <w:rFonts w:ascii="Univers 57 Condensed" w:hAnsi="Univers 57 Condensed"/>
      <w:lang w:val="ru-RU" w:eastAsia="en-US"/>
    </w:rPr>
  </w:style>
  <w:style w:type="paragraph" w:customStyle="1" w:styleId="-20">
    <w:name w:val="Основной-2"/>
    <w:uiPriority w:val="99"/>
    <w:rsid w:val="001654CD"/>
    <w:pPr>
      <w:ind w:firstLine="170"/>
      <w:jc w:val="both"/>
    </w:pPr>
    <w:rPr>
      <w:rFonts w:ascii="Гельветика" w:eastAsia="Malgun Gothic" w:hAnsi="Гельветика"/>
      <w:sz w:val="17"/>
    </w:rPr>
  </w:style>
  <w:style w:type="paragraph" w:customStyle="1" w:styleId="affffa">
    <w:name w:val="Основной"/>
    <w:uiPriority w:val="99"/>
    <w:rsid w:val="001654CD"/>
    <w:pPr>
      <w:ind w:firstLine="170"/>
      <w:jc w:val="both"/>
    </w:pPr>
    <w:rPr>
      <w:rFonts w:ascii="(Ps)Times" w:eastAsia="Malgun Gothic" w:hAnsi="(Ps)Times"/>
      <w:color w:val="000000"/>
      <w:sz w:val="17"/>
    </w:rPr>
  </w:style>
  <w:style w:type="character" w:styleId="affffb">
    <w:name w:val="footnote reference"/>
    <w:basedOn w:val="a2"/>
    <w:semiHidden/>
    <w:rsid w:val="001654CD"/>
    <w:rPr>
      <w:rFonts w:cs="Times New Roman"/>
      <w:vertAlign w:val="superscript"/>
    </w:rPr>
  </w:style>
  <w:style w:type="character" w:customStyle="1" w:styleId="1f2">
    <w:name w:val="Верхний колонтитул Знак1"/>
    <w:aliases w:val="Верхний колонтитул Знак Знак,Title Up Знак1,h Знак1,header Знак1,subject head new Знак1,TENDER Знак1,odd Знак1"/>
    <w:basedOn w:val="a2"/>
    <w:uiPriority w:val="99"/>
    <w:rsid w:val="001654CD"/>
    <w:rPr>
      <w:sz w:val="24"/>
      <w:szCs w:val="24"/>
      <w:lang w:eastAsia="en-US"/>
    </w:rPr>
  </w:style>
  <w:style w:type="paragraph" w:customStyle="1" w:styleId="affffc">
    <w:name w:val="Îáû÷íûé"/>
    <w:uiPriority w:val="99"/>
    <w:rsid w:val="001654CD"/>
    <w:pPr>
      <w:widowControl w:val="0"/>
    </w:pPr>
    <w:rPr>
      <w:rFonts w:ascii="Times New Roman" w:eastAsia="Malgun Gothic" w:hAnsi="Times New Roman"/>
    </w:rPr>
  </w:style>
  <w:style w:type="paragraph" w:customStyle="1" w:styleId="2f2">
    <w:name w:val="çàãîëîâîê 2"/>
    <w:basedOn w:val="affffc"/>
    <w:next w:val="affffc"/>
    <w:uiPriority w:val="99"/>
    <w:rsid w:val="001654CD"/>
    <w:pPr>
      <w:keepNext/>
      <w:jc w:val="both"/>
    </w:pPr>
    <w:rPr>
      <w:b/>
      <w:bCs/>
      <w:sz w:val="24"/>
      <w:szCs w:val="24"/>
    </w:rPr>
  </w:style>
  <w:style w:type="paragraph" w:customStyle="1" w:styleId="2f3">
    <w:name w:val="Îñíîâíîé òåêñò 2"/>
    <w:basedOn w:val="affffc"/>
    <w:uiPriority w:val="99"/>
    <w:rsid w:val="001654CD"/>
    <w:pPr>
      <w:jc w:val="both"/>
    </w:pPr>
    <w:rPr>
      <w:sz w:val="24"/>
    </w:rPr>
  </w:style>
  <w:style w:type="paragraph" w:customStyle="1" w:styleId="3d">
    <w:name w:val="3 Заголовок"/>
    <w:basedOn w:val="a1"/>
    <w:uiPriority w:val="99"/>
    <w:rsid w:val="001654CD"/>
    <w:pPr>
      <w:tabs>
        <w:tab w:val="clear" w:pos="1080"/>
      </w:tabs>
      <w:spacing w:before="120" w:after="120" w:line="240" w:lineRule="auto"/>
      <w:ind w:left="0" w:firstLine="0"/>
      <w:outlineLvl w:val="2"/>
    </w:pPr>
    <w:rPr>
      <w:rFonts w:ascii="Times New Roman" w:eastAsia="Malgun Gothic" w:hAnsi="Times New Roman"/>
      <w:color w:val="000000"/>
      <w:sz w:val="24"/>
      <w:szCs w:val="24"/>
      <w:lang w:val="ru-RU"/>
    </w:rPr>
  </w:style>
  <w:style w:type="paragraph" w:customStyle="1" w:styleId="213">
    <w:name w:val="Основной текст с отступом 21"/>
    <w:basedOn w:val="a1"/>
    <w:uiPriority w:val="99"/>
    <w:rsid w:val="001654CD"/>
    <w:pPr>
      <w:widowControl w:val="0"/>
      <w:tabs>
        <w:tab w:val="clear" w:pos="1080"/>
      </w:tabs>
      <w:spacing w:before="60" w:line="240" w:lineRule="auto"/>
      <w:ind w:left="0" w:firstLine="560"/>
    </w:pPr>
    <w:rPr>
      <w:rFonts w:ascii="Times New Roman" w:eastAsia="Malgun Gothic" w:hAnsi="Times New Roman"/>
      <w:sz w:val="24"/>
      <w:szCs w:val="24"/>
      <w:lang w:val="ru-RU"/>
    </w:rPr>
  </w:style>
  <w:style w:type="paragraph" w:customStyle="1" w:styleId="56">
    <w:name w:val="çàãîëîâîê 5"/>
    <w:basedOn w:val="affffc"/>
    <w:next w:val="affffc"/>
    <w:rsid w:val="001654CD"/>
    <w:pPr>
      <w:keepNext/>
      <w:jc w:val="both"/>
    </w:pPr>
    <w:rPr>
      <w:sz w:val="24"/>
      <w:szCs w:val="24"/>
    </w:rPr>
  </w:style>
  <w:style w:type="paragraph" w:customStyle="1" w:styleId="FR1">
    <w:name w:val="FR1"/>
    <w:uiPriority w:val="99"/>
    <w:rsid w:val="001654CD"/>
    <w:pPr>
      <w:widowControl w:val="0"/>
      <w:snapToGrid w:val="0"/>
      <w:spacing w:before="40"/>
      <w:ind w:left="40" w:firstLine="720"/>
      <w:jc w:val="both"/>
    </w:pPr>
    <w:rPr>
      <w:rFonts w:ascii="Arial" w:eastAsia="Batang" w:hAnsi="Arial"/>
      <w:i/>
    </w:rPr>
  </w:style>
  <w:style w:type="table" w:styleId="affffd">
    <w:name w:val="Table Professional"/>
    <w:basedOn w:val="a3"/>
    <w:uiPriority w:val="99"/>
    <w:rsid w:val="001654CD"/>
    <w:rPr>
      <w:rFonts w:ascii="Times New Roman" w:eastAsia="Malgun Gothic"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customStyle="1" w:styleId="1f3">
    <w:name w:val="Знак Знак Знак1"/>
    <w:basedOn w:val="a1"/>
    <w:uiPriority w:val="99"/>
    <w:rsid w:val="001654CD"/>
    <w:pPr>
      <w:tabs>
        <w:tab w:val="clear" w:pos="1080"/>
      </w:tabs>
      <w:spacing w:after="160" w:line="240" w:lineRule="exact"/>
      <w:ind w:left="0" w:firstLine="0"/>
      <w:jc w:val="left"/>
    </w:pPr>
    <w:rPr>
      <w:rFonts w:ascii="Verdana" w:eastAsia="Malgun Gothic" w:hAnsi="Verdana" w:cs="Verdana"/>
      <w:lang w:val="en-US" w:eastAsia="en-US"/>
    </w:rPr>
  </w:style>
  <w:style w:type="paragraph" w:customStyle="1" w:styleId="220">
    <w:name w:val="Основной текст с отступом 22"/>
    <w:basedOn w:val="a1"/>
    <w:uiPriority w:val="99"/>
    <w:rsid w:val="001654CD"/>
    <w:pPr>
      <w:widowControl w:val="0"/>
      <w:tabs>
        <w:tab w:val="clear" w:pos="1080"/>
      </w:tabs>
      <w:spacing w:before="60" w:line="240" w:lineRule="auto"/>
      <w:ind w:left="0" w:firstLine="560"/>
    </w:pPr>
    <w:rPr>
      <w:rFonts w:ascii="Times New Roman" w:eastAsia="Malgun Gothic" w:hAnsi="Times New Roman"/>
      <w:sz w:val="24"/>
      <w:szCs w:val="24"/>
      <w:lang w:val="ru-RU"/>
    </w:rPr>
  </w:style>
  <w:style w:type="paragraph" w:customStyle="1" w:styleId="1f4">
    <w:name w:val="Основной текст1"/>
    <w:basedOn w:val="a1"/>
    <w:uiPriority w:val="99"/>
    <w:rsid w:val="001654CD"/>
    <w:pPr>
      <w:tabs>
        <w:tab w:val="clear" w:pos="1080"/>
      </w:tabs>
      <w:snapToGrid w:val="0"/>
      <w:spacing w:line="240" w:lineRule="auto"/>
      <w:ind w:left="0" w:firstLine="0"/>
      <w:jc w:val="center"/>
    </w:pPr>
    <w:rPr>
      <w:rFonts w:ascii="Times New Roman" w:eastAsia="Malgun Gothic" w:hAnsi="Times New Roman"/>
      <w:b/>
      <w:sz w:val="24"/>
      <w:lang w:val="ru-RU"/>
    </w:rPr>
  </w:style>
  <w:style w:type="paragraph" w:customStyle="1" w:styleId="1f5">
    <w:name w:val="Стиль1"/>
    <w:uiPriority w:val="99"/>
    <w:rsid w:val="001654CD"/>
    <w:rPr>
      <w:rFonts w:ascii="Times New Roman" w:eastAsia="Times New Roman" w:hAnsi="Times New Roman"/>
    </w:rPr>
  </w:style>
  <w:style w:type="paragraph" w:customStyle="1" w:styleId="Mark2">
    <w:name w:val="Mark2"/>
    <w:basedOn w:val="a1"/>
    <w:autoRedefine/>
    <w:uiPriority w:val="99"/>
    <w:rsid w:val="001654CD"/>
    <w:pPr>
      <w:tabs>
        <w:tab w:val="clear" w:pos="1080"/>
      </w:tabs>
      <w:spacing w:line="240" w:lineRule="auto"/>
      <w:ind w:left="709" w:firstLine="425"/>
      <w:jc w:val="left"/>
    </w:pPr>
    <w:rPr>
      <w:rFonts w:ascii="Times New Roman" w:hAnsi="Times New Roman"/>
      <w:color w:val="000000"/>
      <w:sz w:val="24"/>
      <w:szCs w:val="24"/>
      <w:lang w:val="ru-RU"/>
    </w:rPr>
  </w:style>
  <w:style w:type="character" w:customStyle="1" w:styleId="1f6">
    <w:name w:val="Мой текст Знак1"/>
    <w:basedOn w:val="a2"/>
    <w:rsid w:val="001654CD"/>
    <w:rPr>
      <w:rFonts w:eastAsia="Times New Roman"/>
      <w:color w:val="000000"/>
      <w:sz w:val="24"/>
      <w:szCs w:val="24"/>
      <w:lang w:val="ru-RU" w:eastAsia="ru-RU" w:bidi="ar-SA"/>
    </w:rPr>
  </w:style>
  <w:style w:type="character" w:customStyle="1" w:styleId="affffe">
    <w:name w:val="Основной шрифт"/>
    <w:rsid w:val="001654CD"/>
  </w:style>
  <w:style w:type="paragraph" w:customStyle="1" w:styleId="4b">
    <w:name w:val="4 Заголовок"/>
    <w:basedOn w:val="a1"/>
    <w:uiPriority w:val="99"/>
    <w:rsid w:val="001654CD"/>
    <w:pPr>
      <w:keepNext/>
      <w:keepLines/>
      <w:tabs>
        <w:tab w:val="clear" w:pos="1080"/>
      </w:tabs>
      <w:spacing w:before="120" w:line="240" w:lineRule="auto"/>
      <w:ind w:left="0" w:firstLine="0"/>
      <w:outlineLvl w:val="3"/>
    </w:pPr>
    <w:rPr>
      <w:rFonts w:ascii="Times New Roman" w:hAnsi="Times New Roman"/>
      <w:b/>
      <w:snapToGrid w:val="0"/>
      <w:sz w:val="28"/>
      <w:lang w:val="ru-RU"/>
    </w:rPr>
  </w:style>
  <w:style w:type="paragraph" w:customStyle="1" w:styleId="57">
    <w:name w:val="5 Заголовок"/>
    <w:basedOn w:val="a1"/>
    <w:uiPriority w:val="99"/>
    <w:rsid w:val="001654CD"/>
    <w:pPr>
      <w:widowControl w:val="0"/>
      <w:tabs>
        <w:tab w:val="clear" w:pos="1080"/>
      </w:tabs>
      <w:spacing w:before="120" w:line="240" w:lineRule="auto"/>
      <w:ind w:left="0" w:firstLine="0"/>
      <w:outlineLvl w:val="4"/>
    </w:pPr>
    <w:rPr>
      <w:rFonts w:ascii="Times New Roman" w:hAnsi="Times New Roman"/>
      <w:b/>
      <w:i/>
      <w:snapToGrid w:val="0"/>
      <w:sz w:val="28"/>
      <w:lang w:val="ru-RU"/>
    </w:rPr>
  </w:style>
  <w:style w:type="paragraph" w:customStyle="1" w:styleId="10">
    <w:name w:val="Бюллетень 1"/>
    <w:basedOn w:val="a1"/>
    <w:uiPriority w:val="99"/>
    <w:rsid w:val="001654CD"/>
    <w:pPr>
      <w:numPr>
        <w:numId w:val="31"/>
      </w:numPr>
      <w:tabs>
        <w:tab w:val="clear" w:pos="1080"/>
      </w:tabs>
      <w:spacing w:line="240" w:lineRule="auto"/>
    </w:pPr>
    <w:rPr>
      <w:rFonts w:ascii="Times New Roman" w:hAnsi="Times New Roman"/>
      <w:lang w:val="ru-RU" w:eastAsia="en-US"/>
    </w:rPr>
  </w:style>
  <w:style w:type="paragraph" w:customStyle="1" w:styleId="1f7">
    <w:name w:val="1 Заголовок"/>
    <w:basedOn w:val="a1"/>
    <w:uiPriority w:val="99"/>
    <w:rsid w:val="001654CD"/>
    <w:pPr>
      <w:tabs>
        <w:tab w:val="clear" w:pos="1080"/>
        <w:tab w:val="num" w:pos="360"/>
      </w:tabs>
      <w:spacing w:before="240" w:after="240" w:line="240" w:lineRule="auto"/>
      <w:ind w:left="0" w:firstLine="0"/>
      <w:jc w:val="center"/>
      <w:outlineLvl w:val="0"/>
    </w:pPr>
    <w:rPr>
      <w:rFonts w:ascii="Garamond" w:hAnsi="Garamond"/>
      <w:b/>
      <w:smallCaps/>
      <w:sz w:val="40"/>
      <w:lang w:val="ru-RU" w:eastAsia="en-US"/>
    </w:rPr>
  </w:style>
  <w:style w:type="paragraph" w:customStyle="1" w:styleId="2f4">
    <w:name w:val="2 Заголовок"/>
    <w:basedOn w:val="a1"/>
    <w:uiPriority w:val="99"/>
    <w:rsid w:val="001654CD"/>
    <w:pPr>
      <w:tabs>
        <w:tab w:val="clear" w:pos="1080"/>
        <w:tab w:val="num" w:pos="720"/>
      </w:tabs>
      <w:spacing w:before="240" w:after="120" w:line="240" w:lineRule="auto"/>
      <w:ind w:left="0" w:firstLine="0"/>
      <w:jc w:val="left"/>
      <w:outlineLvl w:val="1"/>
    </w:pPr>
    <w:rPr>
      <w:rFonts w:ascii="Garamond" w:hAnsi="Garamond"/>
      <w:b/>
      <w:smallCaps/>
      <w:sz w:val="32"/>
      <w:lang w:val="ru-RU" w:eastAsia="en-US"/>
    </w:rPr>
  </w:style>
  <w:style w:type="paragraph" w:customStyle="1" w:styleId="63">
    <w:name w:val="6 Заголовок"/>
    <w:basedOn w:val="a1"/>
    <w:uiPriority w:val="99"/>
    <w:rsid w:val="001654CD"/>
    <w:pPr>
      <w:tabs>
        <w:tab w:val="clear" w:pos="1080"/>
      </w:tabs>
      <w:spacing w:line="240" w:lineRule="auto"/>
      <w:ind w:left="0" w:firstLine="0"/>
      <w:jc w:val="left"/>
      <w:outlineLvl w:val="5"/>
    </w:pPr>
    <w:rPr>
      <w:rFonts w:ascii="Courier New" w:hAnsi="Courier New"/>
      <w:smallCaps/>
      <w:sz w:val="24"/>
      <w:lang w:val="ru-RU" w:eastAsia="en-US"/>
    </w:rPr>
  </w:style>
  <w:style w:type="paragraph" w:customStyle="1" w:styleId="73">
    <w:name w:val="7 Заголовок"/>
    <w:basedOn w:val="a1"/>
    <w:uiPriority w:val="99"/>
    <w:rsid w:val="001654CD"/>
    <w:pPr>
      <w:tabs>
        <w:tab w:val="clear" w:pos="1080"/>
      </w:tabs>
      <w:spacing w:before="120" w:after="120" w:line="240" w:lineRule="auto"/>
      <w:ind w:left="0" w:firstLine="0"/>
      <w:jc w:val="left"/>
      <w:outlineLvl w:val="6"/>
    </w:pPr>
    <w:rPr>
      <w:rFonts w:ascii="Courier New" w:hAnsi="Courier New"/>
      <w:i/>
      <w:sz w:val="22"/>
      <w:lang w:val="ru-RU" w:eastAsia="en-US"/>
    </w:rPr>
  </w:style>
  <w:style w:type="paragraph" w:customStyle="1" w:styleId="4">
    <w:name w:val="Бюллетень 4"/>
    <w:basedOn w:val="a1"/>
    <w:uiPriority w:val="99"/>
    <w:rsid w:val="001654CD"/>
    <w:pPr>
      <w:numPr>
        <w:ilvl w:val="3"/>
        <w:numId w:val="31"/>
      </w:numPr>
      <w:tabs>
        <w:tab w:val="clear" w:pos="1080"/>
      </w:tabs>
      <w:spacing w:line="240" w:lineRule="auto"/>
    </w:pPr>
    <w:rPr>
      <w:rFonts w:ascii="Courier New" w:hAnsi="Courier New"/>
      <w:sz w:val="18"/>
      <w:lang w:val="ru-RU" w:eastAsia="en-US"/>
    </w:rPr>
  </w:style>
  <w:style w:type="paragraph" w:customStyle="1" w:styleId="5">
    <w:name w:val="Бюллетень 5"/>
    <w:basedOn w:val="a1"/>
    <w:uiPriority w:val="99"/>
    <w:rsid w:val="001654CD"/>
    <w:pPr>
      <w:numPr>
        <w:ilvl w:val="4"/>
        <w:numId w:val="31"/>
      </w:numPr>
      <w:spacing w:line="240" w:lineRule="auto"/>
      <w:jc w:val="left"/>
    </w:pPr>
    <w:rPr>
      <w:rFonts w:ascii="Times New Roman" w:hAnsi="Times New Roman"/>
      <w:lang w:val="ru-RU" w:eastAsia="en-US"/>
    </w:rPr>
  </w:style>
  <w:style w:type="paragraph" w:customStyle="1" w:styleId="afffff">
    <w:name w:val="Текст с нумерацией"/>
    <w:basedOn w:val="3d"/>
    <w:uiPriority w:val="99"/>
    <w:rsid w:val="001654CD"/>
    <w:pPr>
      <w:tabs>
        <w:tab w:val="num" w:pos="720"/>
      </w:tabs>
      <w:ind w:left="720" w:hanging="720"/>
    </w:pPr>
    <w:rPr>
      <w:rFonts w:eastAsia="Times New Roman"/>
      <w:bCs/>
      <w:iCs/>
      <w:color w:val="auto"/>
      <w:sz w:val="22"/>
      <w:szCs w:val="20"/>
      <w:lang w:eastAsia="en-US"/>
    </w:rPr>
  </w:style>
  <w:style w:type="paragraph" w:customStyle="1" w:styleId="FR3">
    <w:name w:val="FR3"/>
    <w:uiPriority w:val="99"/>
    <w:rsid w:val="001654CD"/>
    <w:pPr>
      <w:widowControl w:val="0"/>
      <w:jc w:val="right"/>
    </w:pPr>
    <w:rPr>
      <w:rFonts w:ascii="Arial" w:eastAsia="Times New Roman" w:hAnsi="Arial"/>
      <w:sz w:val="16"/>
      <w:lang w:val="en-US"/>
    </w:rPr>
  </w:style>
  <w:style w:type="paragraph" w:customStyle="1" w:styleId="afffff0">
    <w:name w:val="Стиль"/>
    <w:uiPriority w:val="99"/>
    <w:rsid w:val="001654CD"/>
    <w:rPr>
      <w:rFonts w:ascii="Times New Roman" w:eastAsia="Times New Roman" w:hAnsi="Times New Roman"/>
    </w:rPr>
  </w:style>
  <w:style w:type="paragraph" w:customStyle="1" w:styleId="4c">
    <w:name w:val="Стиль4"/>
    <w:uiPriority w:val="99"/>
    <w:rsid w:val="001654CD"/>
    <w:rPr>
      <w:rFonts w:ascii="Times New Roman" w:eastAsia="Times New Roman" w:hAnsi="Times New Roman"/>
    </w:rPr>
  </w:style>
  <w:style w:type="paragraph" w:customStyle="1" w:styleId="3e">
    <w:name w:val="Стиль3"/>
    <w:uiPriority w:val="99"/>
    <w:rsid w:val="001654CD"/>
    <w:rPr>
      <w:rFonts w:ascii="Times New Roman" w:eastAsia="Times New Roman" w:hAnsi="Times New Roman"/>
    </w:rPr>
  </w:style>
  <w:style w:type="character" w:customStyle="1" w:styleId="s3">
    <w:name w:val="s3"/>
    <w:basedOn w:val="a2"/>
    <w:rsid w:val="001654CD"/>
    <w:rPr>
      <w:rFonts w:ascii="Times New Roman" w:hAnsi="Times New Roman" w:cs="Times New Roman" w:hint="default"/>
      <w:b w:val="0"/>
      <w:bCs w:val="0"/>
      <w:i/>
      <w:iCs/>
      <w:strike w:val="0"/>
      <w:dstrike w:val="0"/>
      <w:color w:val="FF0000"/>
      <w:sz w:val="20"/>
      <w:szCs w:val="20"/>
      <w:u w:val="none"/>
      <w:effect w:val="none"/>
    </w:rPr>
  </w:style>
  <w:style w:type="paragraph" w:styleId="HTML">
    <w:name w:val="HTML Preformatted"/>
    <w:basedOn w:val="a1"/>
    <w:link w:val="HTML0"/>
    <w:rsid w:val="001654CD"/>
    <w:pPr>
      <w:tabs>
        <w:tab w:val="clear" w:pos="10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left"/>
    </w:pPr>
    <w:rPr>
      <w:rFonts w:ascii="Courier New" w:hAnsi="Courier New" w:cs="Courier New"/>
      <w:color w:val="000000"/>
      <w:lang w:val="ru-RU"/>
    </w:rPr>
  </w:style>
  <w:style w:type="character" w:customStyle="1" w:styleId="HTML0">
    <w:name w:val="Стандартный HTML Знак"/>
    <w:basedOn w:val="a2"/>
    <w:link w:val="HTML"/>
    <w:rsid w:val="001654CD"/>
    <w:rPr>
      <w:rFonts w:ascii="Courier New" w:eastAsia="Times New Roman" w:hAnsi="Courier New" w:cs="Courier New"/>
      <w:color w:val="000000"/>
    </w:rPr>
  </w:style>
  <w:style w:type="paragraph" w:customStyle="1" w:styleId="afffff1">
    <w:name w:val="Роман"/>
    <w:basedOn w:val="a1"/>
    <w:next w:val="ac"/>
    <w:autoRedefine/>
    <w:uiPriority w:val="99"/>
    <w:rsid w:val="001654CD"/>
    <w:pPr>
      <w:tabs>
        <w:tab w:val="clear" w:pos="1080"/>
      </w:tabs>
      <w:spacing w:line="240" w:lineRule="auto"/>
      <w:ind w:left="0" w:firstLine="709"/>
    </w:pPr>
    <w:rPr>
      <w:rFonts w:ascii="Times New Roman" w:hAnsi="Times New Roman"/>
      <w:sz w:val="24"/>
      <w:szCs w:val="24"/>
      <w:lang w:val="ru-RU"/>
    </w:rPr>
  </w:style>
  <w:style w:type="paragraph" w:customStyle="1" w:styleId="afffff2">
    <w:name w:val="Абзац"/>
    <w:basedOn w:val="ae"/>
    <w:uiPriority w:val="99"/>
    <w:rsid w:val="001654CD"/>
    <w:pPr>
      <w:spacing w:before="0" w:after="0" w:line="240" w:lineRule="auto"/>
    </w:pPr>
    <w:rPr>
      <w:rFonts w:ascii="Times New Roman" w:hAnsi="Times New Roman"/>
      <w:b w:val="0"/>
      <w:caps w:val="0"/>
      <w:sz w:val="28"/>
      <w:lang w:val="ru-RU" w:eastAsia="ko-KR"/>
    </w:rPr>
  </w:style>
  <w:style w:type="paragraph" w:customStyle="1" w:styleId="a">
    <w:name w:val="Маркер"/>
    <w:basedOn w:val="a1"/>
    <w:uiPriority w:val="99"/>
    <w:rsid w:val="001654CD"/>
    <w:pPr>
      <w:widowControl w:val="0"/>
      <w:numPr>
        <w:numId w:val="32"/>
      </w:numPr>
      <w:tabs>
        <w:tab w:val="clear" w:pos="964"/>
        <w:tab w:val="num" w:pos="1080"/>
      </w:tabs>
      <w:spacing w:line="240" w:lineRule="auto"/>
      <w:ind w:firstLine="0"/>
    </w:pPr>
    <w:rPr>
      <w:rFonts w:ascii="Times New Roman" w:hAnsi="Times New Roman"/>
      <w:bCs/>
      <w:sz w:val="24"/>
      <w:szCs w:val="24"/>
      <w:lang w:val="ru-RU"/>
    </w:rPr>
  </w:style>
  <w:style w:type="paragraph" w:customStyle="1" w:styleId="afffff3">
    <w:name w:val="Таблица текст"/>
    <w:basedOn w:val="ae"/>
    <w:uiPriority w:val="99"/>
    <w:rsid w:val="001654CD"/>
    <w:pPr>
      <w:spacing w:before="0" w:after="0" w:line="240" w:lineRule="auto"/>
    </w:pPr>
    <w:rPr>
      <w:rFonts w:ascii="Times New Roman" w:hAnsi="Times New Roman"/>
      <w:b w:val="0"/>
      <w:caps w:val="0"/>
      <w:sz w:val="28"/>
      <w:lang w:val="ru-RU" w:eastAsia="ko-KR"/>
    </w:rPr>
  </w:style>
  <w:style w:type="paragraph" w:customStyle="1" w:styleId="afffff4">
    <w:name w:val="Таблица числа"/>
    <w:basedOn w:val="a1"/>
    <w:uiPriority w:val="99"/>
    <w:rsid w:val="001654CD"/>
    <w:pPr>
      <w:widowControl w:val="0"/>
      <w:tabs>
        <w:tab w:val="clear" w:pos="1080"/>
      </w:tabs>
      <w:spacing w:line="240" w:lineRule="auto"/>
      <w:ind w:left="57" w:right="57" w:firstLine="0"/>
      <w:jc w:val="right"/>
    </w:pPr>
    <w:rPr>
      <w:rFonts w:ascii="Times New Roman" w:hAnsi="Times New Roman"/>
      <w:bCs/>
      <w:sz w:val="22"/>
      <w:lang w:val="ru-RU"/>
    </w:rPr>
  </w:style>
  <w:style w:type="paragraph" w:customStyle="1" w:styleId="afffff5">
    <w:name w:val="Таблица Шапка"/>
    <w:basedOn w:val="a1"/>
    <w:uiPriority w:val="99"/>
    <w:rsid w:val="001654CD"/>
    <w:pPr>
      <w:widowControl w:val="0"/>
      <w:tabs>
        <w:tab w:val="clear" w:pos="1080"/>
      </w:tabs>
      <w:spacing w:line="240" w:lineRule="auto"/>
      <w:ind w:left="57" w:right="57" w:firstLine="0"/>
      <w:jc w:val="center"/>
    </w:pPr>
    <w:rPr>
      <w:rFonts w:ascii="Times New Roman" w:hAnsi="Times New Roman" w:cs="Arial"/>
      <w:sz w:val="22"/>
      <w:lang w:val="ru-RU"/>
    </w:rPr>
  </w:style>
  <w:style w:type="paragraph" w:customStyle="1" w:styleId="afffff6">
    <w:name w:val="Титул"/>
    <w:basedOn w:val="a1"/>
    <w:uiPriority w:val="99"/>
    <w:rsid w:val="001654CD"/>
    <w:pPr>
      <w:widowControl w:val="0"/>
      <w:tabs>
        <w:tab w:val="clear" w:pos="1080"/>
      </w:tabs>
      <w:suppressAutoHyphens/>
      <w:autoSpaceDE w:val="0"/>
      <w:autoSpaceDN w:val="0"/>
      <w:adjustRightInd w:val="0"/>
      <w:spacing w:line="240" w:lineRule="auto"/>
      <w:ind w:left="0" w:firstLine="0"/>
      <w:jc w:val="center"/>
    </w:pPr>
    <w:rPr>
      <w:rFonts w:ascii="Times New Roman" w:hAnsi="Times New Roman"/>
      <w:b/>
      <w:sz w:val="24"/>
      <w:szCs w:val="24"/>
      <w:lang w:val="ru-RU"/>
    </w:rPr>
  </w:style>
  <w:style w:type="paragraph" w:customStyle="1" w:styleId="2f5">
    <w:name w:val="Основной текст2"/>
    <w:basedOn w:val="a1"/>
    <w:uiPriority w:val="99"/>
    <w:rsid w:val="001654CD"/>
    <w:pPr>
      <w:tabs>
        <w:tab w:val="clear" w:pos="1080"/>
      </w:tabs>
      <w:spacing w:line="240" w:lineRule="auto"/>
      <w:ind w:left="0" w:firstLine="0"/>
      <w:jc w:val="center"/>
    </w:pPr>
    <w:rPr>
      <w:rFonts w:ascii="Times New Roman" w:hAnsi="Times New Roman"/>
      <w:b/>
      <w:snapToGrid w:val="0"/>
      <w:sz w:val="24"/>
      <w:lang w:val="ru-RU"/>
    </w:rPr>
  </w:style>
  <w:style w:type="paragraph" w:customStyle="1" w:styleId="2105">
    <w:name w:val="Основной текст 2.105"/>
    <w:basedOn w:val="a1"/>
    <w:uiPriority w:val="99"/>
    <w:rsid w:val="001654CD"/>
    <w:pPr>
      <w:widowControl w:val="0"/>
      <w:tabs>
        <w:tab w:val="clear" w:pos="1080"/>
      </w:tabs>
      <w:spacing w:line="360" w:lineRule="auto"/>
      <w:ind w:left="0" w:firstLine="709"/>
    </w:pPr>
    <w:rPr>
      <w:rFonts w:ascii="Times New Roman" w:hAnsi="Times New Roman"/>
      <w:sz w:val="24"/>
      <w:szCs w:val="24"/>
      <w:lang w:val="ru-RU"/>
    </w:rPr>
  </w:style>
  <w:style w:type="paragraph" w:customStyle="1" w:styleId="21050">
    <w:name w:val="Осн. текст 2.105"/>
    <w:basedOn w:val="a1"/>
    <w:uiPriority w:val="99"/>
    <w:rsid w:val="001654CD"/>
    <w:pPr>
      <w:widowControl w:val="0"/>
      <w:tabs>
        <w:tab w:val="clear" w:pos="1080"/>
      </w:tabs>
      <w:spacing w:line="360" w:lineRule="auto"/>
      <w:ind w:left="0" w:firstLine="709"/>
    </w:pPr>
    <w:rPr>
      <w:rFonts w:ascii="Times New Roman" w:hAnsi="Times New Roman"/>
      <w:sz w:val="24"/>
      <w:szCs w:val="24"/>
      <w:lang w:val="ru-RU"/>
    </w:rPr>
  </w:style>
  <w:style w:type="paragraph" w:customStyle="1" w:styleId="afffff7">
    <w:name w:val="титул"/>
    <w:basedOn w:val="a1"/>
    <w:uiPriority w:val="99"/>
    <w:rsid w:val="001654CD"/>
    <w:pPr>
      <w:widowControl w:val="0"/>
      <w:tabs>
        <w:tab w:val="clear" w:pos="1080"/>
      </w:tabs>
      <w:suppressAutoHyphens/>
      <w:autoSpaceDE w:val="0"/>
      <w:autoSpaceDN w:val="0"/>
      <w:adjustRightInd w:val="0"/>
      <w:spacing w:before="60" w:after="60" w:line="240" w:lineRule="auto"/>
      <w:ind w:left="0" w:firstLine="0"/>
      <w:jc w:val="center"/>
    </w:pPr>
    <w:rPr>
      <w:rFonts w:ascii="Times New Roman" w:hAnsi="Times New Roman"/>
      <w:b/>
      <w:sz w:val="24"/>
      <w:szCs w:val="24"/>
      <w:lang w:val="ru-RU"/>
    </w:rPr>
  </w:style>
  <w:style w:type="character" w:styleId="afffff8">
    <w:name w:val="endnote reference"/>
    <w:basedOn w:val="a2"/>
    <w:rsid w:val="001654CD"/>
    <w:rPr>
      <w:vertAlign w:val="superscript"/>
    </w:rPr>
  </w:style>
  <w:style w:type="table" w:styleId="afffff9">
    <w:name w:val="Table Elegant"/>
    <w:basedOn w:val="a3"/>
    <w:rsid w:val="001654CD"/>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CharChar">
    <w:name w:val="Char Char"/>
    <w:basedOn w:val="a1"/>
    <w:autoRedefine/>
    <w:uiPriority w:val="99"/>
    <w:rsid w:val="001654CD"/>
    <w:pPr>
      <w:tabs>
        <w:tab w:val="clear" w:pos="1080"/>
      </w:tabs>
      <w:spacing w:after="160" w:line="240" w:lineRule="exact"/>
      <w:ind w:left="0" w:firstLine="0"/>
      <w:jc w:val="left"/>
    </w:pPr>
    <w:rPr>
      <w:rFonts w:ascii="Times New Roman" w:eastAsia="SimSun" w:hAnsi="Times New Roman"/>
      <w:b/>
      <w:bCs/>
      <w:sz w:val="28"/>
      <w:szCs w:val="28"/>
      <w:lang w:val="en-US" w:eastAsia="en-US"/>
    </w:rPr>
  </w:style>
  <w:style w:type="paragraph" w:customStyle="1" w:styleId="CharCharCharCharCharCharCharCharCharCharCharCharChar">
    <w:name w:val="Знак Знак Char Char Знак Знак Char Char Знак Знак Char Char Знак Знак Char Знак Знак Char Char Знак Знак Char Char Char Знак Знак Char"/>
    <w:basedOn w:val="a1"/>
    <w:uiPriority w:val="99"/>
    <w:semiHidden/>
    <w:rsid w:val="001654CD"/>
    <w:pPr>
      <w:tabs>
        <w:tab w:val="clear" w:pos="1080"/>
      </w:tabs>
      <w:spacing w:after="160" w:line="240" w:lineRule="exact"/>
      <w:ind w:left="0" w:firstLine="0"/>
      <w:jc w:val="left"/>
    </w:pPr>
    <w:rPr>
      <w:rFonts w:ascii="Verdana" w:hAnsi="Verdana" w:cs="Verdana"/>
      <w:lang w:val="en-US" w:eastAsia="en-US"/>
    </w:rPr>
  </w:style>
  <w:style w:type="paragraph" w:customStyle="1" w:styleId="58">
    <w:name w:val="Мой заголовок5 Знак Знак"/>
    <w:link w:val="59"/>
    <w:semiHidden/>
    <w:rsid w:val="001654CD"/>
    <w:pPr>
      <w:spacing w:before="240"/>
    </w:pPr>
    <w:rPr>
      <w:rFonts w:ascii="Times New Roman" w:eastAsia="Batang" w:hAnsi="Times New Roman"/>
      <w:b/>
      <w:bCs/>
      <w:i/>
      <w:iCs/>
      <w:sz w:val="24"/>
      <w:szCs w:val="24"/>
    </w:rPr>
  </w:style>
  <w:style w:type="character" w:customStyle="1" w:styleId="59">
    <w:name w:val="Мой заголовок5 Знак Знак Знак"/>
    <w:link w:val="58"/>
    <w:semiHidden/>
    <w:locked/>
    <w:rsid w:val="001654CD"/>
    <w:rPr>
      <w:rFonts w:ascii="Times New Roman" w:eastAsia="Batang" w:hAnsi="Times New Roman"/>
      <w:b/>
      <w:bCs/>
      <w:i/>
      <w:iCs/>
      <w:sz w:val="24"/>
      <w:szCs w:val="24"/>
    </w:rPr>
  </w:style>
  <w:style w:type="numbering" w:styleId="111111">
    <w:name w:val="Outline List 2"/>
    <w:basedOn w:val="a4"/>
    <w:rsid w:val="001654CD"/>
    <w:pPr>
      <w:numPr>
        <w:numId w:val="33"/>
      </w:numPr>
    </w:pPr>
  </w:style>
  <w:style w:type="paragraph" w:customStyle="1" w:styleId="lllllll">
    <w:name w:val="lllllll"/>
    <w:basedOn w:val="a1"/>
    <w:rsid w:val="001654CD"/>
    <w:pPr>
      <w:tabs>
        <w:tab w:val="clear" w:pos="1080"/>
      </w:tabs>
      <w:spacing w:line="240" w:lineRule="auto"/>
      <w:ind w:left="0" w:firstLine="0"/>
      <w:jc w:val="center"/>
    </w:pPr>
    <w:rPr>
      <w:rFonts w:ascii="Times New Roman" w:hAnsi="Times New Roman"/>
      <w:sz w:val="22"/>
      <w:lang w:val="en-US" w:eastAsia="en-US"/>
    </w:rPr>
  </w:style>
  <w:style w:type="character" w:customStyle="1" w:styleId="afff1">
    <w:name w:val="Без интервала Знак"/>
    <w:basedOn w:val="a2"/>
    <w:link w:val="afff0"/>
    <w:uiPriority w:val="1"/>
    <w:rsid w:val="001654CD"/>
    <w:rPr>
      <w:rFonts w:ascii="Times New Roman" w:eastAsia="Malgun Gothic" w:hAnsi="Times New Roman"/>
      <w:sz w:val="24"/>
      <w:szCs w:val="24"/>
    </w:rPr>
  </w:style>
  <w:style w:type="paragraph" w:customStyle="1" w:styleId="Document1">
    <w:name w:val="Document 1"/>
    <w:uiPriority w:val="99"/>
    <w:rsid w:val="001654CD"/>
    <w:pPr>
      <w:keepNext/>
      <w:keepLines/>
      <w:tabs>
        <w:tab w:val="left" w:pos="-720"/>
      </w:tabs>
      <w:suppressAutoHyphens/>
    </w:pPr>
    <w:rPr>
      <w:rFonts w:ascii="Courier" w:eastAsia="Times New Roman" w:hAnsi="Courier"/>
      <w:sz w:val="24"/>
      <w:lang w:val="en-US" w:eastAsia="en-US"/>
    </w:rPr>
  </w:style>
  <w:style w:type="table" w:customStyle="1" w:styleId="TableGrid1">
    <w:name w:val="Table Grid1"/>
    <w:basedOn w:val="a3"/>
    <w:next w:val="aff1"/>
    <w:uiPriority w:val="59"/>
    <w:rsid w:val="001654C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8">
    <w:name w:val="Основной текст Знак1"/>
    <w:basedOn w:val="a2"/>
    <w:uiPriority w:val="99"/>
    <w:locked/>
    <w:rsid w:val="001654CD"/>
    <w:rPr>
      <w:rFonts w:ascii="Times New Roman" w:eastAsia="Malgun Gothic" w:hAnsi="Times New Roman" w:cs="Times New Roman"/>
      <w:color w:val="000000"/>
      <w:spacing w:val="-6"/>
      <w:sz w:val="25"/>
      <w:szCs w:val="25"/>
      <w:shd w:val="clear" w:color="auto" w:fill="FFFFFF"/>
    </w:rPr>
  </w:style>
  <w:style w:type="paragraph" w:customStyle="1" w:styleId="214">
    <w:name w:val="Основной текст 21"/>
    <w:basedOn w:val="a1"/>
    <w:uiPriority w:val="99"/>
    <w:rsid w:val="001654CD"/>
    <w:pPr>
      <w:tabs>
        <w:tab w:val="clear" w:pos="1080"/>
      </w:tabs>
      <w:spacing w:line="240" w:lineRule="auto"/>
      <w:ind w:left="0" w:firstLine="0"/>
    </w:pPr>
    <w:rPr>
      <w:rFonts w:ascii="Times New Roman" w:hAnsi="Times New Roman"/>
      <w:snapToGrid w:val="0"/>
      <w:sz w:val="24"/>
      <w:lang w:val="ru-RU"/>
    </w:rPr>
  </w:style>
  <w:style w:type="paragraph" w:customStyle="1" w:styleId="3f">
    <w:name w:val="заголовок 3"/>
    <w:basedOn w:val="a1"/>
    <w:next w:val="a1"/>
    <w:uiPriority w:val="99"/>
    <w:rsid w:val="001654CD"/>
    <w:pPr>
      <w:keepNext/>
      <w:tabs>
        <w:tab w:val="clear" w:pos="1080"/>
      </w:tabs>
      <w:spacing w:line="240" w:lineRule="auto"/>
      <w:ind w:left="0" w:firstLine="0"/>
      <w:jc w:val="left"/>
    </w:pPr>
    <w:rPr>
      <w:rFonts w:ascii="Times New Roman" w:hAnsi="Times New Roman"/>
      <w:snapToGrid w:val="0"/>
      <w:sz w:val="24"/>
      <w:lang w:val="ru-RU"/>
    </w:rPr>
  </w:style>
  <w:style w:type="paragraph" w:customStyle="1" w:styleId="2f6">
    <w:name w:val="заголовок 2"/>
    <w:basedOn w:val="a1"/>
    <w:next w:val="a1"/>
    <w:uiPriority w:val="99"/>
    <w:rsid w:val="001654CD"/>
    <w:pPr>
      <w:keepNext/>
      <w:tabs>
        <w:tab w:val="clear" w:pos="1080"/>
      </w:tabs>
      <w:spacing w:line="240" w:lineRule="auto"/>
      <w:ind w:left="720" w:firstLine="0"/>
      <w:jc w:val="left"/>
    </w:pPr>
    <w:rPr>
      <w:rFonts w:ascii="Times New Roman" w:hAnsi="Times New Roman"/>
      <w:snapToGrid w:val="0"/>
      <w:sz w:val="24"/>
      <w:lang w:val="ru-RU"/>
    </w:rPr>
  </w:style>
  <w:style w:type="paragraph" w:customStyle="1" w:styleId="5a">
    <w:name w:val="заголовок 5"/>
    <w:basedOn w:val="a1"/>
    <w:next w:val="a1"/>
    <w:uiPriority w:val="99"/>
    <w:rsid w:val="001654CD"/>
    <w:pPr>
      <w:keepNext/>
      <w:tabs>
        <w:tab w:val="clear" w:pos="1080"/>
      </w:tabs>
      <w:spacing w:line="240" w:lineRule="auto"/>
      <w:ind w:left="0" w:firstLine="0"/>
      <w:jc w:val="center"/>
    </w:pPr>
    <w:rPr>
      <w:rFonts w:ascii="Times New Roman" w:hAnsi="Times New Roman"/>
      <w:b/>
      <w:snapToGrid w:val="0"/>
      <w:sz w:val="24"/>
      <w:lang w:val="ru-RU"/>
    </w:rPr>
  </w:style>
  <w:style w:type="paragraph" w:customStyle="1" w:styleId="4d">
    <w:name w:val="заголовок 4"/>
    <w:basedOn w:val="a1"/>
    <w:next w:val="a1"/>
    <w:uiPriority w:val="99"/>
    <w:rsid w:val="001654CD"/>
    <w:pPr>
      <w:keepNext/>
      <w:tabs>
        <w:tab w:val="clear" w:pos="1080"/>
      </w:tabs>
      <w:spacing w:line="240" w:lineRule="auto"/>
      <w:ind w:left="0" w:firstLine="0"/>
    </w:pPr>
    <w:rPr>
      <w:rFonts w:ascii="Times New Roman" w:hAnsi="Times New Roman"/>
      <w:snapToGrid w:val="0"/>
      <w:sz w:val="24"/>
      <w:lang w:val="ru-RU"/>
    </w:rPr>
  </w:style>
  <w:style w:type="paragraph" w:customStyle="1" w:styleId="64">
    <w:name w:val="заголовок 6"/>
    <w:basedOn w:val="a1"/>
    <w:next w:val="a1"/>
    <w:uiPriority w:val="99"/>
    <w:rsid w:val="001654CD"/>
    <w:pPr>
      <w:keepNext/>
      <w:tabs>
        <w:tab w:val="clear" w:pos="1080"/>
      </w:tabs>
      <w:spacing w:line="240" w:lineRule="auto"/>
      <w:ind w:left="0" w:firstLine="0"/>
    </w:pPr>
    <w:rPr>
      <w:rFonts w:ascii="Times New Roman" w:hAnsi="Times New Roman"/>
      <w:b/>
      <w:snapToGrid w:val="0"/>
      <w:sz w:val="24"/>
      <w:lang w:val="ru-RU"/>
    </w:rPr>
  </w:style>
  <w:style w:type="paragraph" w:customStyle="1" w:styleId="xl29">
    <w:name w:val="xl29"/>
    <w:basedOn w:val="a1"/>
    <w:uiPriority w:val="99"/>
    <w:rsid w:val="001654CD"/>
    <w:pPr>
      <w:pBdr>
        <w:left w:val="single" w:sz="8" w:space="0" w:color="auto"/>
        <w:bottom w:val="single" w:sz="4" w:space="0" w:color="auto"/>
        <w:right w:val="single" w:sz="8" w:space="0" w:color="auto"/>
      </w:pBdr>
      <w:tabs>
        <w:tab w:val="clear" w:pos="1080"/>
      </w:tabs>
      <w:spacing w:before="100" w:beforeAutospacing="1" w:after="100" w:afterAutospacing="1" w:line="240" w:lineRule="auto"/>
      <w:ind w:left="0" w:firstLine="0"/>
      <w:jc w:val="center"/>
      <w:textAlignment w:val="center"/>
    </w:pPr>
    <w:rPr>
      <w:rFonts w:ascii="Arial Unicode MS" w:eastAsia="Arial Unicode MS" w:hAnsi="Arial Unicode MS" w:cs="Arial Unicode MS"/>
      <w:sz w:val="24"/>
      <w:szCs w:val="24"/>
      <w:lang w:val="ru-RU"/>
    </w:rPr>
  </w:style>
  <w:style w:type="character" w:customStyle="1" w:styleId="Bekezdsalaprtelmezettbettpusa">
    <w:name w:val="Bekezdés alapértelmezett betűtípusa"/>
    <w:rsid w:val="001654CD"/>
  </w:style>
  <w:style w:type="paragraph" w:customStyle="1" w:styleId="xl114">
    <w:name w:val="xl114"/>
    <w:basedOn w:val="a1"/>
    <w:rsid w:val="001654CD"/>
    <w:pPr>
      <w:pBdr>
        <w:bottom w:val="single" w:sz="8" w:space="0" w:color="auto"/>
      </w:pBdr>
      <w:tabs>
        <w:tab w:val="clear" w:pos="1080"/>
      </w:tabs>
      <w:spacing w:before="100" w:beforeAutospacing="1" w:after="100" w:afterAutospacing="1" w:line="240" w:lineRule="auto"/>
      <w:ind w:left="0" w:firstLine="0"/>
      <w:jc w:val="left"/>
    </w:pPr>
    <w:rPr>
      <w:rFonts w:ascii="Times New Roman" w:hAnsi="Times New Roman"/>
      <w:b/>
      <w:bCs/>
      <w:lang w:val="ru-RU"/>
    </w:rPr>
  </w:style>
  <w:style w:type="paragraph" w:customStyle="1" w:styleId="xl115">
    <w:name w:val="xl115"/>
    <w:basedOn w:val="a1"/>
    <w:rsid w:val="001654CD"/>
    <w:pPr>
      <w:pBdr>
        <w:top w:val="single" w:sz="8" w:space="0" w:color="auto"/>
        <w:left w:val="single" w:sz="8" w:space="0" w:color="auto"/>
        <w:bottom w:val="single" w:sz="8" w:space="0" w:color="auto"/>
      </w:pBdr>
      <w:shd w:val="clear" w:color="000000" w:fill="FFFFFF"/>
      <w:tabs>
        <w:tab w:val="clear" w:pos="1080"/>
      </w:tabs>
      <w:spacing w:before="100" w:beforeAutospacing="1" w:after="100" w:afterAutospacing="1" w:line="240" w:lineRule="auto"/>
      <w:ind w:left="0" w:firstLine="0"/>
      <w:jc w:val="left"/>
      <w:textAlignment w:val="center"/>
    </w:pPr>
    <w:rPr>
      <w:rFonts w:ascii="Times New Roman" w:hAnsi="Times New Roman"/>
      <w:b/>
      <w:bCs/>
      <w:lang w:val="ru-RU"/>
    </w:rPr>
  </w:style>
  <w:style w:type="paragraph" w:customStyle="1" w:styleId="xl116">
    <w:name w:val="xl116"/>
    <w:basedOn w:val="a1"/>
    <w:rsid w:val="001654CD"/>
    <w:pPr>
      <w:pBdr>
        <w:top w:val="single" w:sz="8" w:space="0" w:color="auto"/>
        <w:bottom w:val="single" w:sz="8" w:space="0" w:color="auto"/>
      </w:pBdr>
      <w:shd w:val="clear" w:color="000000" w:fill="FFFFFF"/>
      <w:tabs>
        <w:tab w:val="clear" w:pos="1080"/>
      </w:tabs>
      <w:spacing w:before="100" w:beforeAutospacing="1" w:after="100" w:afterAutospacing="1" w:line="240" w:lineRule="auto"/>
      <w:ind w:left="0" w:firstLine="0"/>
      <w:jc w:val="left"/>
      <w:textAlignment w:val="center"/>
    </w:pPr>
    <w:rPr>
      <w:rFonts w:ascii="Times New Roman" w:hAnsi="Times New Roman"/>
      <w:b/>
      <w:bCs/>
      <w:lang w:val="ru-RU"/>
    </w:rPr>
  </w:style>
  <w:style w:type="paragraph" w:customStyle="1" w:styleId="xl117">
    <w:name w:val="xl117"/>
    <w:basedOn w:val="a1"/>
    <w:rsid w:val="001654CD"/>
    <w:pPr>
      <w:pBdr>
        <w:top w:val="single" w:sz="8" w:space="0" w:color="auto"/>
        <w:bottom w:val="single" w:sz="8" w:space="0" w:color="auto"/>
        <w:right w:val="single" w:sz="8" w:space="0" w:color="000000"/>
      </w:pBdr>
      <w:shd w:val="clear" w:color="000000" w:fill="FFFFFF"/>
      <w:tabs>
        <w:tab w:val="clear" w:pos="1080"/>
      </w:tabs>
      <w:spacing w:before="100" w:beforeAutospacing="1" w:after="100" w:afterAutospacing="1" w:line="240" w:lineRule="auto"/>
      <w:ind w:left="0" w:firstLine="0"/>
      <w:jc w:val="left"/>
      <w:textAlignment w:val="center"/>
    </w:pPr>
    <w:rPr>
      <w:rFonts w:ascii="Times New Roman" w:hAnsi="Times New Roman"/>
      <w:b/>
      <w:bCs/>
      <w:lang w:val="ru-RU"/>
    </w:rPr>
  </w:style>
  <w:style w:type="paragraph" w:customStyle="1" w:styleId="xl118">
    <w:name w:val="xl118"/>
    <w:basedOn w:val="a1"/>
    <w:rsid w:val="001654CD"/>
    <w:pPr>
      <w:pBdr>
        <w:top w:val="single" w:sz="8" w:space="0" w:color="auto"/>
        <w:left w:val="single" w:sz="8" w:space="0" w:color="auto"/>
        <w:right w:val="single" w:sz="8" w:space="0" w:color="auto"/>
      </w:pBdr>
      <w:tabs>
        <w:tab w:val="clear" w:pos="1080"/>
      </w:tabs>
      <w:spacing w:before="100" w:beforeAutospacing="1" w:after="100" w:afterAutospacing="1" w:line="240" w:lineRule="auto"/>
      <w:ind w:left="0" w:firstLine="0"/>
      <w:jc w:val="center"/>
      <w:textAlignment w:val="center"/>
    </w:pPr>
    <w:rPr>
      <w:rFonts w:ascii="Times New Roman" w:hAnsi="Times New Roman"/>
      <w:lang w:val="ru-RU"/>
    </w:rPr>
  </w:style>
  <w:style w:type="paragraph" w:customStyle="1" w:styleId="xl119">
    <w:name w:val="xl119"/>
    <w:basedOn w:val="a1"/>
    <w:rsid w:val="001654CD"/>
    <w:pPr>
      <w:pBdr>
        <w:right w:val="single" w:sz="8" w:space="0" w:color="auto"/>
      </w:pBdr>
      <w:tabs>
        <w:tab w:val="clear" w:pos="1080"/>
      </w:tabs>
      <w:spacing w:before="100" w:beforeAutospacing="1" w:after="100" w:afterAutospacing="1" w:line="240" w:lineRule="auto"/>
      <w:ind w:left="0" w:firstLine="0"/>
      <w:jc w:val="left"/>
      <w:textAlignment w:val="top"/>
    </w:pPr>
    <w:rPr>
      <w:rFonts w:ascii="Times New Roman" w:hAnsi="Times New Roman"/>
      <w:lang w:val="ru-RU"/>
    </w:rPr>
  </w:style>
  <w:style w:type="paragraph" w:customStyle="1" w:styleId="xl120">
    <w:name w:val="xl120"/>
    <w:basedOn w:val="a1"/>
    <w:rsid w:val="001654CD"/>
    <w:pPr>
      <w:pBdr>
        <w:top w:val="single" w:sz="8" w:space="0" w:color="auto"/>
        <w:left w:val="single" w:sz="8" w:space="0" w:color="auto"/>
        <w:right w:val="single" w:sz="8" w:space="0" w:color="auto"/>
      </w:pBdr>
      <w:tabs>
        <w:tab w:val="clear" w:pos="1080"/>
      </w:tabs>
      <w:spacing w:before="100" w:beforeAutospacing="1" w:after="100" w:afterAutospacing="1" w:line="240" w:lineRule="auto"/>
      <w:ind w:left="0" w:firstLine="0"/>
      <w:jc w:val="left"/>
    </w:pPr>
    <w:rPr>
      <w:rFonts w:ascii="Times New Roman" w:hAnsi="Times New Roman"/>
      <w:lang w:val="ru-RU"/>
    </w:rPr>
  </w:style>
  <w:style w:type="paragraph" w:customStyle="1" w:styleId="xl121">
    <w:name w:val="xl121"/>
    <w:basedOn w:val="a1"/>
    <w:rsid w:val="001654CD"/>
    <w:pPr>
      <w:pBdr>
        <w:top w:val="single" w:sz="8" w:space="0" w:color="auto"/>
        <w:bottom w:val="single" w:sz="8" w:space="0" w:color="auto"/>
        <w:right w:val="single" w:sz="8" w:space="0" w:color="auto"/>
      </w:pBdr>
      <w:tabs>
        <w:tab w:val="clear" w:pos="1080"/>
      </w:tabs>
      <w:spacing w:before="100" w:beforeAutospacing="1" w:after="100" w:afterAutospacing="1" w:line="240" w:lineRule="auto"/>
      <w:ind w:left="0" w:firstLine="0"/>
      <w:jc w:val="center"/>
    </w:pPr>
    <w:rPr>
      <w:rFonts w:ascii="Times New Roman" w:hAnsi="Times New Roman"/>
      <w:lang w:val="ru-RU"/>
    </w:rPr>
  </w:style>
  <w:style w:type="paragraph" w:customStyle="1" w:styleId="xl122">
    <w:name w:val="xl122"/>
    <w:basedOn w:val="a1"/>
    <w:rsid w:val="001654CD"/>
    <w:pPr>
      <w:pBdr>
        <w:top w:val="single" w:sz="8" w:space="0" w:color="auto"/>
        <w:bottom w:val="single" w:sz="8" w:space="0" w:color="auto"/>
        <w:right w:val="single" w:sz="8" w:space="0" w:color="auto"/>
      </w:pBdr>
      <w:tabs>
        <w:tab w:val="clear" w:pos="1080"/>
      </w:tabs>
      <w:spacing w:before="100" w:beforeAutospacing="1" w:after="100" w:afterAutospacing="1" w:line="240" w:lineRule="auto"/>
      <w:ind w:left="0" w:firstLine="0"/>
      <w:jc w:val="left"/>
    </w:pPr>
    <w:rPr>
      <w:rFonts w:ascii="Times New Roman" w:hAnsi="Times New Roman"/>
      <w:lang w:val="ru-RU"/>
    </w:rPr>
  </w:style>
  <w:style w:type="paragraph" w:customStyle="1" w:styleId="xl123">
    <w:name w:val="xl123"/>
    <w:basedOn w:val="a1"/>
    <w:rsid w:val="001654CD"/>
    <w:pPr>
      <w:pBdr>
        <w:bottom w:val="single" w:sz="8" w:space="0" w:color="auto"/>
        <w:right w:val="single" w:sz="8" w:space="0" w:color="auto"/>
      </w:pBdr>
      <w:tabs>
        <w:tab w:val="clear" w:pos="1080"/>
      </w:tabs>
      <w:spacing w:before="100" w:beforeAutospacing="1" w:after="100" w:afterAutospacing="1" w:line="240" w:lineRule="auto"/>
      <w:ind w:left="0" w:firstLine="0"/>
      <w:jc w:val="left"/>
      <w:textAlignment w:val="top"/>
    </w:pPr>
    <w:rPr>
      <w:rFonts w:ascii="Times New Roman" w:hAnsi="Times New Roman"/>
      <w:lang w:val="ru-RU"/>
    </w:rPr>
  </w:style>
  <w:style w:type="paragraph" w:customStyle="1" w:styleId="xl124">
    <w:name w:val="xl124"/>
    <w:basedOn w:val="a1"/>
    <w:rsid w:val="001654CD"/>
    <w:pPr>
      <w:pBdr>
        <w:bottom w:val="single" w:sz="8" w:space="0" w:color="auto"/>
        <w:right w:val="single" w:sz="8" w:space="0" w:color="auto"/>
      </w:pBdr>
      <w:tabs>
        <w:tab w:val="clear" w:pos="1080"/>
      </w:tabs>
      <w:spacing w:before="100" w:beforeAutospacing="1" w:after="100" w:afterAutospacing="1" w:line="240" w:lineRule="auto"/>
      <w:ind w:left="0" w:firstLine="0"/>
      <w:jc w:val="center"/>
    </w:pPr>
    <w:rPr>
      <w:rFonts w:ascii="Times New Roman" w:hAnsi="Times New Roman"/>
      <w:lang w:val="ru-RU"/>
    </w:rPr>
  </w:style>
  <w:style w:type="paragraph" w:customStyle="1" w:styleId="xl125">
    <w:name w:val="xl125"/>
    <w:basedOn w:val="a1"/>
    <w:rsid w:val="001654CD"/>
    <w:pPr>
      <w:pBdr>
        <w:top w:val="single" w:sz="8" w:space="0" w:color="auto"/>
        <w:left w:val="single" w:sz="8" w:space="0" w:color="auto"/>
        <w:bottom w:val="single" w:sz="8" w:space="0" w:color="auto"/>
        <w:right w:val="single" w:sz="8" w:space="0" w:color="auto"/>
      </w:pBdr>
      <w:tabs>
        <w:tab w:val="clear" w:pos="1080"/>
      </w:tabs>
      <w:spacing w:before="100" w:beforeAutospacing="1" w:after="100" w:afterAutospacing="1" w:line="240" w:lineRule="auto"/>
      <w:ind w:left="0" w:firstLine="0"/>
      <w:jc w:val="left"/>
      <w:textAlignment w:val="top"/>
    </w:pPr>
    <w:rPr>
      <w:rFonts w:ascii="Times New Roman" w:hAnsi="Times New Roman"/>
      <w:lang w:val="ru-RU"/>
    </w:rPr>
  </w:style>
  <w:style w:type="paragraph" w:customStyle="1" w:styleId="xl126">
    <w:name w:val="xl126"/>
    <w:basedOn w:val="a1"/>
    <w:rsid w:val="001654CD"/>
    <w:pPr>
      <w:pBdr>
        <w:top w:val="single" w:sz="8" w:space="0" w:color="auto"/>
        <w:left w:val="single" w:sz="8" w:space="0" w:color="auto"/>
        <w:bottom w:val="single" w:sz="8" w:space="0" w:color="auto"/>
      </w:pBdr>
      <w:tabs>
        <w:tab w:val="clear" w:pos="1080"/>
      </w:tabs>
      <w:spacing w:before="100" w:beforeAutospacing="1" w:after="100" w:afterAutospacing="1" w:line="240" w:lineRule="auto"/>
      <w:ind w:left="0" w:firstLine="0"/>
      <w:jc w:val="left"/>
      <w:textAlignment w:val="center"/>
    </w:pPr>
    <w:rPr>
      <w:rFonts w:ascii="Times New Roman" w:hAnsi="Times New Roman"/>
      <w:b/>
      <w:bCs/>
      <w:lang w:val="ru-RU"/>
    </w:rPr>
  </w:style>
  <w:style w:type="paragraph" w:customStyle="1" w:styleId="xl127">
    <w:name w:val="xl127"/>
    <w:basedOn w:val="a1"/>
    <w:rsid w:val="001654CD"/>
    <w:pPr>
      <w:pBdr>
        <w:top w:val="single" w:sz="8" w:space="0" w:color="auto"/>
        <w:bottom w:val="single" w:sz="8" w:space="0" w:color="auto"/>
      </w:pBdr>
      <w:tabs>
        <w:tab w:val="clear" w:pos="1080"/>
      </w:tabs>
      <w:spacing w:before="100" w:beforeAutospacing="1" w:after="100" w:afterAutospacing="1" w:line="240" w:lineRule="auto"/>
      <w:ind w:left="0" w:firstLine="0"/>
      <w:jc w:val="left"/>
      <w:textAlignment w:val="center"/>
    </w:pPr>
    <w:rPr>
      <w:rFonts w:ascii="Times New Roman" w:hAnsi="Times New Roman"/>
      <w:b/>
      <w:bCs/>
      <w:lang w:val="ru-RU"/>
    </w:rPr>
  </w:style>
  <w:style w:type="paragraph" w:customStyle="1" w:styleId="xl128">
    <w:name w:val="xl128"/>
    <w:basedOn w:val="a1"/>
    <w:rsid w:val="001654CD"/>
    <w:pPr>
      <w:pBdr>
        <w:top w:val="single" w:sz="8" w:space="0" w:color="auto"/>
        <w:bottom w:val="single" w:sz="8" w:space="0" w:color="auto"/>
        <w:right w:val="single" w:sz="8" w:space="0" w:color="auto"/>
      </w:pBdr>
      <w:tabs>
        <w:tab w:val="clear" w:pos="1080"/>
      </w:tabs>
      <w:spacing w:before="100" w:beforeAutospacing="1" w:after="100" w:afterAutospacing="1" w:line="240" w:lineRule="auto"/>
      <w:ind w:left="0" w:firstLine="0"/>
      <w:jc w:val="left"/>
      <w:textAlignment w:val="center"/>
    </w:pPr>
    <w:rPr>
      <w:rFonts w:ascii="Times New Roman" w:hAnsi="Times New Roman"/>
      <w:b/>
      <w:bCs/>
      <w:lang w:val="ru-RU"/>
    </w:rPr>
  </w:style>
  <w:style w:type="paragraph" w:customStyle="1" w:styleId="xl129">
    <w:name w:val="xl129"/>
    <w:basedOn w:val="a1"/>
    <w:rsid w:val="001654CD"/>
    <w:pPr>
      <w:pBdr>
        <w:top w:val="single" w:sz="8" w:space="0" w:color="auto"/>
        <w:bottom w:val="single" w:sz="8" w:space="0" w:color="auto"/>
        <w:right w:val="single" w:sz="8" w:space="0" w:color="auto"/>
      </w:pBdr>
      <w:tabs>
        <w:tab w:val="clear" w:pos="1080"/>
      </w:tabs>
      <w:spacing w:before="100" w:beforeAutospacing="1" w:after="100" w:afterAutospacing="1" w:line="240" w:lineRule="auto"/>
      <w:ind w:left="0" w:firstLine="0"/>
      <w:jc w:val="left"/>
    </w:pPr>
    <w:rPr>
      <w:rFonts w:ascii="Times New Roman" w:hAnsi="Times New Roman"/>
      <w:b/>
      <w:bCs/>
      <w:lang w:val="ru-RU"/>
    </w:rPr>
  </w:style>
  <w:style w:type="paragraph" w:customStyle="1" w:styleId="xl130">
    <w:name w:val="xl130"/>
    <w:basedOn w:val="a1"/>
    <w:rsid w:val="001654CD"/>
    <w:pPr>
      <w:pBdr>
        <w:top w:val="single" w:sz="8" w:space="0" w:color="auto"/>
        <w:left w:val="single" w:sz="8" w:space="0" w:color="auto"/>
        <w:bottom w:val="single" w:sz="8" w:space="0" w:color="auto"/>
      </w:pBdr>
      <w:shd w:val="clear" w:color="000000" w:fill="FFFFFF"/>
      <w:tabs>
        <w:tab w:val="clear" w:pos="1080"/>
      </w:tabs>
      <w:spacing w:before="100" w:beforeAutospacing="1" w:after="100" w:afterAutospacing="1" w:line="240" w:lineRule="auto"/>
      <w:ind w:left="0" w:firstLine="0"/>
      <w:jc w:val="center"/>
    </w:pPr>
    <w:rPr>
      <w:rFonts w:ascii="Times New Roman" w:hAnsi="Times New Roman"/>
      <w:b/>
      <w:bCs/>
      <w:lang w:val="ru-RU"/>
    </w:rPr>
  </w:style>
  <w:style w:type="paragraph" w:customStyle="1" w:styleId="xl131">
    <w:name w:val="xl131"/>
    <w:basedOn w:val="a1"/>
    <w:rsid w:val="001654CD"/>
    <w:pPr>
      <w:pBdr>
        <w:top w:val="single" w:sz="8" w:space="0" w:color="auto"/>
        <w:bottom w:val="single" w:sz="8" w:space="0" w:color="auto"/>
      </w:pBdr>
      <w:shd w:val="clear" w:color="000000" w:fill="FFFFFF"/>
      <w:tabs>
        <w:tab w:val="clear" w:pos="1080"/>
      </w:tabs>
      <w:spacing w:before="100" w:beforeAutospacing="1" w:after="100" w:afterAutospacing="1" w:line="240" w:lineRule="auto"/>
      <w:ind w:left="0" w:firstLine="0"/>
      <w:jc w:val="center"/>
    </w:pPr>
    <w:rPr>
      <w:rFonts w:ascii="Times New Roman" w:hAnsi="Times New Roman"/>
      <w:b/>
      <w:bCs/>
      <w:lang w:val="ru-RU"/>
    </w:rPr>
  </w:style>
  <w:style w:type="paragraph" w:customStyle="1" w:styleId="xl132">
    <w:name w:val="xl132"/>
    <w:basedOn w:val="a1"/>
    <w:rsid w:val="001654CD"/>
    <w:pPr>
      <w:pBdr>
        <w:top w:val="single" w:sz="8" w:space="0" w:color="auto"/>
        <w:bottom w:val="single" w:sz="8" w:space="0" w:color="auto"/>
        <w:right w:val="single" w:sz="8" w:space="0" w:color="000000"/>
      </w:pBdr>
      <w:shd w:val="clear" w:color="000000" w:fill="FFFFFF"/>
      <w:tabs>
        <w:tab w:val="clear" w:pos="1080"/>
      </w:tabs>
      <w:spacing w:before="100" w:beforeAutospacing="1" w:after="100" w:afterAutospacing="1" w:line="240" w:lineRule="auto"/>
      <w:ind w:left="0" w:firstLine="0"/>
      <w:jc w:val="center"/>
    </w:pPr>
    <w:rPr>
      <w:rFonts w:ascii="Times New Roman" w:hAnsi="Times New Roman"/>
      <w:b/>
      <w:bCs/>
      <w:lang w:val="ru-RU"/>
    </w:rPr>
  </w:style>
  <w:style w:type="paragraph" w:customStyle="1" w:styleId="xl133">
    <w:name w:val="xl133"/>
    <w:basedOn w:val="a1"/>
    <w:rsid w:val="001654CD"/>
    <w:pPr>
      <w:pBdr>
        <w:bottom w:val="single" w:sz="8" w:space="0" w:color="auto"/>
      </w:pBdr>
      <w:tabs>
        <w:tab w:val="clear" w:pos="1080"/>
      </w:tabs>
      <w:spacing w:before="100" w:beforeAutospacing="1" w:after="100" w:afterAutospacing="1" w:line="240" w:lineRule="auto"/>
      <w:ind w:left="0" w:firstLine="0"/>
      <w:jc w:val="center"/>
    </w:pPr>
    <w:rPr>
      <w:rFonts w:ascii="Times New Roman" w:hAnsi="Times New Roman"/>
      <w:lang w:val="ru-RU"/>
    </w:rPr>
  </w:style>
  <w:style w:type="paragraph" w:customStyle="1" w:styleId="xl134">
    <w:name w:val="xl134"/>
    <w:basedOn w:val="a1"/>
    <w:rsid w:val="001654CD"/>
    <w:pPr>
      <w:pBdr>
        <w:top w:val="single" w:sz="8" w:space="0" w:color="auto"/>
        <w:left w:val="single" w:sz="8" w:space="0" w:color="auto"/>
        <w:bottom w:val="single" w:sz="8" w:space="0" w:color="auto"/>
        <w:right w:val="single" w:sz="8" w:space="0" w:color="auto"/>
      </w:pBdr>
      <w:tabs>
        <w:tab w:val="clear" w:pos="1080"/>
      </w:tabs>
      <w:spacing w:before="100" w:beforeAutospacing="1" w:after="100" w:afterAutospacing="1" w:line="240" w:lineRule="auto"/>
      <w:ind w:left="0" w:firstLine="0"/>
      <w:jc w:val="center"/>
    </w:pPr>
    <w:rPr>
      <w:rFonts w:ascii="Times New Roman" w:hAnsi="Times New Roman"/>
      <w:lang w:val="ru-RU"/>
    </w:rPr>
  </w:style>
  <w:style w:type="paragraph" w:customStyle="1" w:styleId="xl135">
    <w:name w:val="xl135"/>
    <w:basedOn w:val="a1"/>
    <w:rsid w:val="001654CD"/>
    <w:pPr>
      <w:pBdr>
        <w:top w:val="single" w:sz="8" w:space="0" w:color="auto"/>
        <w:left w:val="single" w:sz="8" w:space="0" w:color="auto"/>
        <w:bottom w:val="single" w:sz="8" w:space="0" w:color="auto"/>
        <w:right w:val="single" w:sz="8" w:space="0" w:color="auto"/>
      </w:pBdr>
      <w:tabs>
        <w:tab w:val="clear" w:pos="1080"/>
      </w:tabs>
      <w:spacing w:before="100" w:beforeAutospacing="1" w:after="100" w:afterAutospacing="1" w:line="240" w:lineRule="auto"/>
      <w:ind w:left="0" w:firstLine="0"/>
      <w:jc w:val="left"/>
    </w:pPr>
    <w:rPr>
      <w:rFonts w:ascii="Times New Roman" w:hAnsi="Times New Roman"/>
      <w:lang w:val="ru-RU"/>
    </w:rPr>
  </w:style>
  <w:style w:type="paragraph" w:customStyle="1" w:styleId="xl136">
    <w:name w:val="xl136"/>
    <w:basedOn w:val="a1"/>
    <w:rsid w:val="001654CD"/>
    <w:pPr>
      <w:pBdr>
        <w:left w:val="single" w:sz="8" w:space="0" w:color="auto"/>
        <w:bottom w:val="single" w:sz="8" w:space="0" w:color="auto"/>
        <w:right w:val="single" w:sz="8" w:space="0" w:color="auto"/>
      </w:pBdr>
      <w:shd w:val="clear" w:color="000000" w:fill="FFFFFF"/>
      <w:tabs>
        <w:tab w:val="clear" w:pos="1080"/>
      </w:tabs>
      <w:spacing w:before="100" w:beforeAutospacing="1" w:after="100" w:afterAutospacing="1" w:line="240" w:lineRule="auto"/>
      <w:ind w:left="0" w:firstLine="0"/>
      <w:jc w:val="center"/>
      <w:textAlignment w:val="center"/>
    </w:pPr>
    <w:rPr>
      <w:rFonts w:ascii="Times New Roman" w:hAnsi="Times New Roman"/>
      <w:color w:val="000000"/>
      <w:lang w:val="ru-RU"/>
    </w:rPr>
  </w:style>
  <w:style w:type="paragraph" w:customStyle="1" w:styleId="xl137">
    <w:name w:val="xl137"/>
    <w:basedOn w:val="a1"/>
    <w:rsid w:val="001654CD"/>
    <w:pPr>
      <w:pBdr>
        <w:top w:val="single" w:sz="8" w:space="0" w:color="auto"/>
        <w:left w:val="single" w:sz="8" w:space="0" w:color="auto"/>
        <w:bottom w:val="single" w:sz="8" w:space="0" w:color="auto"/>
      </w:pBdr>
      <w:shd w:val="clear" w:color="000000" w:fill="FFFFFF"/>
      <w:tabs>
        <w:tab w:val="clear" w:pos="1080"/>
      </w:tabs>
      <w:spacing w:before="100" w:beforeAutospacing="1" w:after="100" w:afterAutospacing="1" w:line="240" w:lineRule="auto"/>
      <w:ind w:left="0" w:firstLine="0"/>
      <w:jc w:val="center"/>
    </w:pPr>
    <w:rPr>
      <w:rFonts w:ascii="Times New Roman" w:hAnsi="Times New Roman"/>
      <w:b/>
      <w:bCs/>
      <w:color w:val="000000"/>
      <w:lang w:val="ru-RU"/>
    </w:rPr>
  </w:style>
  <w:style w:type="paragraph" w:customStyle="1" w:styleId="xl138">
    <w:name w:val="xl138"/>
    <w:basedOn w:val="a1"/>
    <w:rsid w:val="001654CD"/>
    <w:pPr>
      <w:pBdr>
        <w:top w:val="single" w:sz="8" w:space="0" w:color="auto"/>
        <w:bottom w:val="single" w:sz="8" w:space="0" w:color="auto"/>
      </w:pBdr>
      <w:shd w:val="clear" w:color="000000" w:fill="FFFFFF"/>
      <w:tabs>
        <w:tab w:val="clear" w:pos="1080"/>
      </w:tabs>
      <w:spacing w:before="100" w:beforeAutospacing="1" w:after="100" w:afterAutospacing="1" w:line="240" w:lineRule="auto"/>
      <w:ind w:left="0" w:firstLine="0"/>
      <w:jc w:val="center"/>
    </w:pPr>
    <w:rPr>
      <w:rFonts w:ascii="Times New Roman" w:hAnsi="Times New Roman"/>
      <w:b/>
      <w:bCs/>
      <w:color w:val="000000"/>
      <w:lang w:val="ru-RU"/>
    </w:rPr>
  </w:style>
  <w:style w:type="paragraph" w:customStyle="1" w:styleId="xl139">
    <w:name w:val="xl139"/>
    <w:basedOn w:val="a1"/>
    <w:rsid w:val="001654CD"/>
    <w:pPr>
      <w:pBdr>
        <w:top w:val="single" w:sz="8" w:space="0" w:color="auto"/>
        <w:bottom w:val="single" w:sz="8" w:space="0" w:color="auto"/>
        <w:right w:val="single" w:sz="8" w:space="0" w:color="000000"/>
      </w:pBdr>
      <w:shd w:val="clear" w:color="000000" w:fill="FFFFFF"/>
      <w:tabs>
        <w:tab w:val="clear" w:pos="1080"/>
      </w:tabs>
      <w:spacing w:before="100" w:beforeAutospacing="1" w:after="100" w:afterAutospacing="1" w:line="240" w:lineRule="auto"/>
      <w:ind w:left="0" w:firstLine="0"/>
      <w:jc w:val="center"/>
    </w:pPr>
    <w:rPr>
      <w:rFonts w:ascii="Times New Roman" w:hAnsi="Times New Roman"/>
      <w:b/>
      <w:bCs/>
      <w:color w:val="000000"/>
      <w:lang w:val="ru-RU"/>
    </w:rPr>
  </w:style>
  <w:style w:type="paragraph" w:customStyle="1" w:styleId="xl140">
    <w:name w:val="xl140"/>
    <w:basedOn w:val="a1"/>
    <w:rsid w:val="001654CD"/>
    <w:pPr>
      <w:pBdr>
        <w:left w:val="single" w:sz="8" w:space="0" w:color="auto"/>
        <w:right w:val="single" w:sz="8" w:space="0" w:color="auto"/>
      </w:pBdr>
      <w:shd w:val="clear" w:color="000000" w:fill="FFFFFF"/>
      <w:tabs>
        <w:tab w:val="clear" w:pos="1080"/>
      </w:tabs>
      <w:spacing w:before="100" w:beforeAutospacing="1" w:after="100" w:afterAutospacing="1" w:line="240" w:lineRule="auto"/>
      <w:ind w:left="0" w:firstLine="0"/>
      <w:jc w:val="center"/>
      <w:textAlignment w:val="center"/>
    </w:pPr>
    <w:rPr>
      <w:rFonts w:ascii="Times New Roman" w:hAnsi="Times New Roman"/>
      <w:color w:val="000000"/>
      <w:lang w:val="ru-RU"/>
    </w:rPr>
  </w:style>
  <w:style w:type="paragraph" w:customStyle="1" w:styleId="xl141">
    <w:name w:val="xl141"/>
    <w:basedOn w:val="a1"/>
    <w:rsid w:val="001654CD"/>
    <w:pPr>
      <w:pBdr>
        <w:bottom w:val="single" w:sz="8" w:space="0" w:color="auto"/>
        <w:right w:val="single" w:sz="8" w:space="0" w:color="auto"/>
      </w:pBdr>
      <w:shd w:val="clear" w:color="000000" w:fill="FFFFFF"/>
      <w:tabs>
        <w:tab w:val="clear" w:pos="1080"/>
      </w:tabs>
      <w:spacing w:before="100" w:beforeAutospacing="1" w:after="100" w:afterAutospacing="1" w:line="240" w:lineRule="auto"/>
      <w:ind w:left="0" w:firstLine="0"/>
      <w:jc w:val="left"/>
      <w:textAlignment w:val="top"/>
    </w:pPr>
    <w:rPr>
      <w:rFonts w:ascii="Times New Roman" w:hAnsi="Times New Roman"/>
      <w:color w:val="000000"/>
      <w:lang w:val="ru-RU"/>
    </w:rPr>
  </w:style>
  <w:style w:type="paragraph" w:customStyle="1" w:styleId="xl142">
    <w:name w:val="xl142"/>
    <w:basedOn w:val="a1"/>
    <w:rsid w:val="001654CD"/>
    <w:pPr>
      <w:pBdr>
        <w:bottom w:val="single" w:sz="8" w:space="0" w:color="auto"/>
        <w:right w:val="single" w:sz="8" w:space="0" w:color="auto"/>
      </w:pBdr>
      <w:shd w:val="clear" w:color="000000" w:fill="FFFFFF"/>
      <w:tabs>
        <w:tab w:val="clear" w:pos="1080"/>
      </w:tabs>
      <w:spacing w:before="100" w:beforeAutospacing="1" w:after="100" w:afterAutospacing="1" w:line="240" w:lineRule="auto"/>
      <w:ind w:left="0" w:firstLine="0"/>
      <w:jc w:val="center"/>
      <w:textAlignment w:val="center"/>
    </w:pPr>
    <w:rPr>
      <w:rFonts w:ascii="Times New Roman" w:hAnsi="Times New Roman"/>
      <w:color w:val="000000"/>
      <w:lang w:val="ru-RU"/>
    </w:rPr>
  </w:style>
  <w:style w:type="paragraph" w:customStyle="1" w:styleId="xl143">
    <w:name w:val="xl143"/>
    <w:basedOn w:val="a1"/>
    <w:rsid w:val="001654CD"/>
    <w:pPr>
      <w:pBdr>
        <w:right w:val="single" w:sz="8" w:space="0" w:color="auto"/>
      </w:pBdr>
      <w:shd w:val="clear" w:color="000000" w:fill="FFFFFF"/>
      <w:tabs>
        <w:tab w:val="clear" w:pos="1080"/>
      </w:tabs>
      <w:spacing w:before="100" w:beforeAutospacing="1" w:after="100" w:afterAutospacing="1" w:line="240" w:lineRule="auto"/>
      <w:ind w:left="0" w:firstLine="0"/>
      <w:jc w:val="left"/>
      <w:textAlignment w:val="top"/>
    </w:pPr>
    <w:rPr>
      <w:rFonts w:ascii="Times New Roman" w:hAnsi="Times New Roman"/>
      <w:color w:val="000000"/>
      <w:lang w:val="ru-RU"/>
    </w:rPr>
  </w:style>
  <w:style w:type="paragraph" w:customStyle="1" w:styleId="xl144">
    <w:name w:val="xl144"/>
    <w:basedOn w:val="a1"/>
    <w:rsid w:val="001654CD"/>
    <w:pPr>
      <w:pBdr>
        <w:top w:val="single" w:sz="8" w:space="0" w:color="auto"/>
        <w:left w:val="single" w:sz="8" w:space="0" w:color="auto"/>
        <w:right w:val="single" w:sz="8" w:space="0" w:color="auto"/>
      </w:pBdr>
      <w:shd w:val="clear" w:color="000000" w:fill="FFFFFF"/>
      <w:tabs>
        <w:tab w:val="clear" w:pos="1080"/>
      </w:tabs>
      <w:spacing w:before="100" w:beforeAutospacing="1" w:after="100" w:afterAutospacing="1" w:line="240" w:lineRule="auto"/>
      <w:ind w:left="0" w:firstLine="0"/>
      <w:jc w:val="center"/>
      <w:textAlignment w:val="center"/>
    </w:pPr>
    <w:rPr>
      <w:rFonts w:ascii="Times New Roman" w:hAnsi="Times New Roman"/>
      <w:color w:val="000000"/>
      <w:lang w:val="ru-RU"/>
    </w:rPr>
  </w:style>
  <w:style w:type="paragraph" w:customStyle="1" w:styleId="xl145">
    <w:name w:val="xl145"/>
    <w:basedOn w:val="a1"/>
    <w:rsid w:val="001654CD"/>
    <w:pPr>
      <w:pBdr>
        <w:top w:val="single" w:sz="8" w:space="0" w:color="auto"/>
        <w:left w:val="single" w:sz="8" w:space="0" w:color="auto"/>
        <w:bottom w:val="single" w:sz="8" w:space="0" w:color="auto"/>
        <w:right w:val="single" w:sz="8" w:space="0" w:color="auto"/>
      </w:pBdr>
      <w:shd w:val="clear" w:color="000000" w:fill="FFFFFF"/>
      <w:tabs>
        <w:tab w:val="clear" w:pos="1080"/>
      </w:tabs>
      <w:spacing w:before="100" w:beforeAutospacing="1" w:after="100" w:afterAutospacing="1" w:line="240" w:lineRule="auto"/>
      <w:ind w:left="0" w:firstLine="0"/>
      <w:jc w:val="left"/>
      <w:textAlignment w:val="top"/>
    </w:pPr>
    <w:rPr>
      <w:rFonts w:ascii="Times New Roman" w:hAnsi="Times New Roman"/>
      <w:color w:val="000000"/>
      <w:lang w:val="ru-RU"/>
    </w:rPr>
  </w:style>
  <w:style w:type="paragraph" w:customStyle="1" w:styleId="xl146">
    <w:name w:val="xl146"/>
    <w:basedOn w:val="a1"/>
    <w:rsid w:val="001654CD"/>
    <w:pPr>
      <w:pBdr>
        <w:top w:val="single" w:sz="8" w:space="0" w:color="auto"/>
        <w:left w:val="single" w:sz="8" w:space="0" w:color="auto"/>
        <w:bottom w:val="single" w:sz="8" w:space="0" w:color="auto"/>
        <w:right w:val="single" w:sz="8" w:space="0" w:color="auto"/>
      </w:pBdr>
      <w:shd w:val="clear" w:color="000000" w:fill="FFFFFF"/>
      <w:tabs>
        <w:tab w:val="clear" w:pos="1080"/>
      </w:tabs>
      <w:spacing w:before="100" w:beforeAutospacing="1" w:after="100" w:afterAutospacing="1" w:line="240" w:lineRule="auto"/>
      <w:ind w:left="0" w:firstLine="0"/>
      <w:jc w:val="center"/>
      <w:textAlignment w:val="center"/>
    </w:pPr>
    <w:rPr>
      <w:rFonts w:ascii="Times New Roman" w:hAnsi="Times New Roman"/>
      <w:color w:val="000000"/>
      <w:lang w:val="ru-RU"/>
    </w:rPr>
  </w:style>
  <w:style w:type="paragraph" w:customStyle="1" w:styleId="xl147">
    <w:name w:val="xl147"/>
    <w:basedOn w:val="a1"/>
    <w:rsid w:val="001654CD"/>
    <w:pPr>
      <w:pBdr>
        <w:top w:val="single" w:sz="8" w:space="0" w:color="auto"/>
        <w:left w:val="single" w:sz="8" w:space="0" w:color="auto"/>
        <w:bottom w:val="single" w:sz="8" w:space="0" w:color="auto"/>
      </w:pBdr>
      <w:shd w:val="clear" w:color="000000" w:fill="FFFFFF"/>
      <w:tabs>
        <w:tab w:val="clear" w:pos="1080"/>
      </w:tabs>
      <w:spacing w:before="100" w:beforeAutospacing="1" w:after="100" w:afterAutospacing="1" w:line="240" w:lineRule="auto"/>
      <w:ind w:left="0" w:firstLine="0"/>
      <w:jc w:val="left"/>
    </w:pPr>
    <w:rPr>
      <w:rFonts w:ascii="Times New Roman" w:hAnsi="Times New Roman"/>
      <w:b/>
      <w:bCs/>
      <w:color w:val="000000"/>
      <w:lang w:val="ru-RU"/>
    </w:rPr>
  </w:style>
  <w:style w:type="paragraph" w:customStyle="1" w:styleId="xl148">
    <w:name w:val="xl148"/>
    <w:basedOn w:val="a1"/>
    <w:rsid w:val="001654CD"/>
    <w:pPr>
      <w:pBdr>
        <w:top w:val="single" w:sz="8" w:space="0" w:color="auto"/>
        <w:bottom w:val="single" w:sz="8" w:space="0" w:color="auto"/>
      </w:pBdr>
      <w:shd w:val="clear" w:color="000000" w:fill="FFFFFF"/>
      <w:tabs>
        <w:tab w:val="clear" w:pos="1080"/>
      </w:tabs>
      <w:spacing w:before="100" w:beforeAutospacing="1" w:after="100" w:afterAutospacing="1" w:line="240" w:lineRule="auto"/>
      <w:ind w:left="0" w:firstLine="0"/>
      <w:jc w:val="left"/>
    </w:pPr>
    <w:rPr>
      <w:rFonts w:ascii="Times New Roman" w:hAnsi="Times New Roman"/>
      <w:b/>
      <w:bCs/>
      <w:color w:val="000000"/>
      <w:lang w:val="ru-RU"/>
    </w:rPr>
  </w:style>
  <w:style w:type="paragraph" w:customStyle="1" w:styleId="xl149">
    <w:name w:val="xl149"/>
    <w:basedOn w:val="a1"/>
    <w:rsid w:val="001654CD"/>
    <w:pPr>
      <w:pBdr>
        <w:top w:val="single" w:sz="8" w:space="0" w:color="auto"/>
        <w:bottom w:val="single" w:sz="8" w:space="0" w:color="auto"/>
        <w:right w:val="single" w:sz="8" w:space="0" w:color="000000"/>
      </w:pBdr>
      <w:shd w:val="clear" w:color="000000" w:fill="FFFFFF"/>
      <w:tabs>
        <w:tab w:val="clear" w:pos="1080"/>
      </w:tabs>
      <w:spacing w:before="100" w:beforeAutospacing="1" w:after="100" w:afterAutospacing="1" w:line="240" w:lineRule="auto"/>
      <w:ind w:left="0" w:firstLine="0"/>
      <w:jc w:val="left"/>
    </w:pPr>
    <w:rPr>
      <w:rFonts w:ascii="Times New Roman" w:hAnsi="Times New Roman"/>
      <w:b/>
      <w:bCs/>
      <w:color w:val="000000"/>
      <w:lang w:val="ru-RU"/>
    </w:rPr>
  </w:style>
  <w:style w:type="paragraph" w:customStyle="1" w:styleId="xl150">
    <w:name w:val="xl150"/>
    <w:basedOn w:val="a1"/>
    <w:rsid w:val="001654CD"/>
    <w:pPr>
      <w:pBdr>
        <w:bottom w:val="single" w:sz="8" w:space="0" w:color="auto"/>
      </w:pBdr>
      <w:shd w:val="clear" w:color="000000" w:fill="FFFFFF"/>
      <w:tabs>
        <w:tab w:val="clear" w:pos="1080"/>
      </w:tabs>
      <w:spacing w:before="100" w:beforeAutospacing="1" w:after="100" w:afterAutospacing="1" w:line="240" w:lineRule="auto"/>
      <w:ind w:left="0" w:firstLine="0"/>
      <w:jc w:val="left"/>
    </w:pPr>
    <w:rPr>
      <w:rFonts w:ascii="Times New Roman" w:hAnsi="Times New Roman"/>
      <w:b/>
      <w:bCs/>
      <w:color w:val="000000"/>
      <w:lang w:val="ru-RU"/>
    </w:rPr>
  </w:style>
  <w:style w:type="paragraph" w:customStyle="1" w:styleId="xl151">
    <w:name w:val="xl151"/>
    <w:basedOn w:val="a1"/>
    <w:rsid w:val="001654CD"/>
    <w:pPr>
      <w:pBdr>
        <w:bottom w:val="single" w:sz="8" w:space="0" w:color="auto"/>
        <w:right w:val="single" w:sz="8" w:space="0" w:color="auto"/>
      </w:pBdr>
      <w:shd w:val="clear" w:color="000000" w:fill="FFFFFF"/>
      <w:tabs>
        <w:tab w:val="clear" w:pos="1080"/>
      </w:tabs>
      <w:spacing w:before="100" w:beforeAutospacing="1" w:after="100" w:afterAutospacing="1" w:line="240" w:lineRule="auto"/>
      <w:ind w:left="0" w:firstLine="0"/>
      <w:jc w:val="left"/>
    </w:pPr>
    <w:rPr>
      <w:rFonts w:ascii="Times New Roman" w:hAnsi="Times New Roman"/>
      <w:b/>
      <w:bCs/>
      <w:color w:val="000000"/>
      <w:lang w:val="ru-RU"/>
    </w:rPr>
  </w:style>
  <w:style w:type="paragraph" w:customStyle="1" w:styleId="xl152">
    <w:name w:val="xl152"/>
    <w:basedOn w:val="a1"/>
    <w:rsid w:val="001654CD"/>
    <w:pPr>
      <w:pBdr>
        <w:left w:val="single" w:sz="8" w:space="0" w:color="auto"/>
        <w:right w:val="single" w:sz="8" w:space="0" w:color="auto"/>
      </w:pBdr>
      <w:shd w:val="clear" w:color="000000" w:fill="FFFFFF"/>
      <w:tabs>
        <w:tab w:val="clear" w:pos="1080"/>
      </w:tabs>
      <w:spacing w:before="100" w:beforeAutospacing="1" w:after="100" w:afterAutospacing="1" w:line="240" w:lineRule="auto"/>
      <w:ind w:left="0" w:firstLine="0"/>
      <w:jc w:val="center"/>
      <w:textAlignment w:val="center"/>
    </w:pPr>
    <w:rPr>
      <w:rFonts w:ascii="Times New Roman" w:hAnsi="Times New Roman"/>
      <w:lang w:val="ru-RU"/>
    </w:rPr>
  </w:style>
  <w:style w:type="paragraph" w:customStyle="1" w:styleId="xl153">
    <w:name w:val="xl153"/>
    <w:basedOn w:val="a1"/>
    <w:rsid w:val="001654CD"/>
    <w:pPr>
      <w:pBdr>
        <w:bottom w:val="single" w:sz="8" w:space="0" w:color="auto"/>
        <w:right w:val="single" w:sz="8" w:space="0" w:color="auto"/>
      </w:pBdr>
      <w:shd w:val="clear" w:color="000000" w:fill="FFFFFF"/>
      <w:tabs>
        <w:tab w:val="clear" w:pos="1080"/>
      </w:tabs>
      <w:spacing w:before="100" w:beforeAutospacing="1" w:after="100" w:afterAutospacing="1" w:line="240" w:lineRule="auto"/>
      <w:ind w:left="0" w:firstLine="0"/>
      <w:jc w:val="left"/>
    </w:pPr>
    <w:rPr>
      <w:rFonts w:ascii="Times New Roman" w:hAnsi="Times New Roman"/>
      <w:lang w:val="ru-RU"/>
    </w:rPr>
  </w:style>
  <w:style w:type="paragraph" w:customStyle="1" w:styleId="xl154">
    <w:name w:val="xl154"/>
    <w:basedOn w:val="a1"/>
    <w:uiPriority w:val="99"/>
    <w:rsid w:val="001654CD"/>
    <w:pPr>
      <w:pBdr>
        <w:bottom w:val="single" w:sz="8" w:space="0" w:color="auto"/>
        <w:right w:val="single" w:sz="8" w:space="0" w:color="auto"/>
      </w:pBdr>
      <w:shd w:val="clear" w:color="000000" w:fill="FFFFFF"/>
      <w:tabs>
        <w:tab w:val="clear" w:pos="1080"/>
      </w:tabs>
      <w:spacing w:before="100" w:beforeAutospacing="1" w:after="100" w:afterAutospacing="1" w:line="240" w:lineRule="auto"/>
      <w:ind w:left="0" w:firstLine="0"/>
      <w:jc w:val="center"/>
      <w:textAlignment w:val="center"/>
    </w:pPr>
    <w:rPr>
      <w:rFonts w:ascii="Times New Roman" w:hAnsi="Times New Roman"/>
      <w:lang w:val="ru-RU"/>
    </w:rPr>
  </w:style>
  <w:style w:type="paragraph" w:customStyle="1" w:styleId="xl155">
    <w:name w:val="xl155"/>
    <w:basedOn w:val="a1"/>
    <w:uiPriority w:val="99"/>
    <w:rsid w:val="001654CD"/>
    <w:pPr>
      <w:pBdr>
        <w:bottom w:val="single" w:sz="8" w:space="0" w:color="auto"/>
        <w:right w:val="single" w:sz="8" w:space="0" w:color="auto"/>
      </w:pBdr>
      <w:shd w:val="clear" w:color="000000" w:fill="FFFFFF"/>
      <w:tabs>
        <w:tab w:val="clear" w:pos="1080"/>
      </w:tabs>
      <w:spacing w:before="100" w:beforeAutospacing="1" w:after="100" w:afterAutospacing="1" w:line="240" w:lineRule="auto"/>
      <w:ind w:left="0" w:firstLine="0"/>
      <w:jc w:val="center"/>
      <w:textAlignment w:val="center"/>
    </w:pPr>
    <w:rPr>
      <w:rFonts w:ascii="Times New Roman" w:hAnsi="Times New Roman"/>
      <w:lang w:val="ru-RU"/>
    </w:rPr>
  </w:style>
  <w:style w:type="paragraph" w:customStyle="1" w:styleId="xl156">
    <w:name w:val="xl156"/>
    <w:basedOn w:val="a1"/>
    <w:uiPriority w:val="99"/>
    <w:rsid w:val="001654CD"/>
    <w:pPr>
      <w:pBdr>
        <w:top w:val="single" w:sz="8" w:space="0" w:color="auto"/>
        <w:left w:val="single" w:sz="8" w:space="0" w:color="auto"/>
        <w:bottom w:val="single" w:sz="8" w:space="0" w:color="auto"/>
      </w:pBdr>
      <w:shd w:val="clear" w:color="000000" w:fill="FFFFFF"/>
      <w:tabs>
        <w:tab w:val="clear" w:pos="1080"/>
      </w:tabs>
      <w:spacing w:before="100" w:beforeAutospacing="1" w:after="100" w:afterAutospacing="1" w:line="240" w:lineRule="auto"/>
      <w:ind w:left="0" w:firstLine="0"/>
      <w:jc w:val="left"/>
    </w:pPr>
    <w:rPr>
      <w:rFonts w:ascii="Times New Roman" w:hAnsi="Times New Roman"/>
      <w:b/>
      <w:bCs/>
      <w:lang w:val="ru-RU"/>
    </w:rPr>
  </w:style>
  <w:style w:type="paragraph" w:customStyle="1" w:styleId="xl157">
    <w:name w:val="xl157"/>
    <w:basedOn w:val="a1"/>
    <w:uiPriority w:val="99"/>
    <w:rsid w:val="001654CD"/>
    <w:pPr>
      <w:pBdr>
        <w:top w:val="single" w:sz="8" w:space="0" w:color="auto"/>
        <w:bottom w:val="single" w:sz="8" w:space="0" w:color="auto"/>
      </w:pBdr>
      <w:shd w:val="clear" w:color="000000" w:fill="FFFFFF"/>
      <w:tabs>
        <w:tab w:val="clear" w:pos="1080"/>
      </w:tabs>
      <w:spacing w:before="100" w:beforeAutospacing="1" w:after="100" w:afterAutospacing="1" w:line="240" w:lineRule="auto"/>
      <w:ind w:left="0" w:firstLine="0"/>
      <w:jc w:val="left"/>
    </w:pPr>
    <w:rPr>
      <w:rFonts w:ascii="Times New Roman" w:hAnsi="Times New Roman"/>
      <w:b/>
      <w:bCs/>
      <w:lang w:val="ru-RU"/>
    </w:rPr>
  </w:style>
  <w:style w:type="paragraph" w:customStyle="1" w:styleId="xl158">
    <w:name w:val="xl158"/>
    <w:basedOn w:val="a1"/>
    <w:uiPriority w:val="99"/>
    <w:rsid w:val="001654CD"/>
    <w:pPr>
      <w:pBdr>
        <w:top w:val="single" w:sz="8" w:space="0" w:color="auto"/>
        <w:bottom w:val="single" w:sz="8" w:space="0" w:color="auto"/>
        <w:right w:val="single" w:sz="8" w:space="0" w:color="000000"/>
      </w:pBdr>
      <w:shd w:val="clear" w:color="000000" w:fill="FFFFFF"/>
      <w:tabs>
        <w:tab w:val="clear" w:pos="1080"/>
      </w:tabs>
      <w:spacing w:before="100" w:beforeAutospacing="1" w:after="100" w:afterAutospacing="1" w:line="240" w:lineRule="auto"/>
      <w:ind w:left="0" w:firstLine="0"/>
      <w:jc w:val="left"/>
    </w:pPr>
    <w:rPr>
      <w:rFonts w:ascii="Times New Roman" w:hAnsi="Times New Roman"/>
      <w:b/>
      <w:bCs/>
      <w:lang w:val="ru-RU"/>
    </w:rPr>
  </w:style>
  <w:style w:type="paragraph" w:customStyle="1" w:styleId="xl159">
    <w:name w:val="xl159"/>
    <w:basedOn w:val="a1"/>
    <w:uiPriority w:val="99"/>
    <w:rsid w:val="001654CD"/>
    <w:pPr>
      <w:pBdr>
        <w:bottom w:val="single" w:sz="8" w:space="0" w:color="auto"/>
      </w:pBdr>
      <w:shd w:val="clear" w:color="000000" w:fill="FFFFFF"/>
      <w:tabs>
        <w:tab w:val="clear" w:pos="1080"/>
      </w:tabs>
      <w:spacing w:before="100" w:beforeAutospacing="1" w:after="100" w:afterAutospacing="1" w:line="240" w:lineRule="auto"/>
      <w:ind w:left="0" w:firstLine="0"/>
      <w:jc w:val="left"/>
    </w:pPr>
    <w:rPr>
      <w:rFonts w:ascii="Times New Roman" w:hAnsi="Times New Roman"/>
      <w:b/>
      <w:bCs/>
      <w:lang w:val="ru-RU"/>
    </w:rPr>
  </w:style>
  <w:style w:type="paragraph" w:customStyle="1" w:styleId="xl160">
    <w:name w:val="xl160"/>
    <w:basedOn w:val="a1"/>
    <w:uiPriority w:val="99"/>
    <w:rsid w:val="001654CD"/>
    <w:pPr>
      <w:pBdr>
        <w:bottom w:val="single" w:sz="8" w:space="0" w:color="auto"/>
        <w:right w:val="single" w:sz="8" w:space="0" w:color="auto"/>
      </w:pBdr>
      <w:shd w:val="clear" w:color="000000" w:fill="FFFFFF"/>
      <w:tabs>
        <w:tab w:val="clear" w:pos="1080"/>
      </w:tabs>
      <w:spacing w:before="100" w:beforeAutospacing="1" w:after="100" w:afterAutospacing="1" w:line="240" w:lineRule="auto"/>
      <w:ind w:left="0" w:firstLine="0"/>
      <w:jc w:val="left"/>
    </w:pPr>
    <w:rPr>
      <w:rFonts w:ascii="Times New Roman" w:hAnsi="Times New Roman"/>
      <w:b/>
      <w:bCs/>
      <w:lang w:val="ru-RU"/>
    </w:rPr>
  </w:style>
  <w:style w:type="paragraph" w:customStyle="1" w:styleId="xl161">
    <w:name w:val="xl161"/>
    <w:basedOn w:val="a1"/>
    <w:uiPriority w:val="99"/>
    <w:rsid w:val="001654CD"/>
    <w:pPr>
      <w:pBdr>
        <w:bottom w:val="single" w:sz="8" w:space="0" w:color="auto"/>
        <w:right w:val="single" w:sz="8" w:space="0" w:color="auto"/>
      </w:pBdr>
      <w:shd w:val="clear" w:color="000000" w:fill="FFFFFF"/>
      <w:tabs>
        <w:tab w:val="clear" w:pos="1080"/>
      </w:tabs>
      <w:spacing w:before="100" w:beforeAutospacing="1" w:after="100" w:afterAutospacing="1" w:line="240" w:lineRule="auto"/>
      <w:ind w:left="0" w:firstLine="0"/>
      <w:jc w:val="left"/>
      <w:textAlignment w:val="top"/>
    </w:pPr>
    <w:rPr>
      <w:rFonts w:ascii="Times New Roman" w:hAnsi="Times New Roman"/>
      <w:lang w:val="ru-RU"/>
    </w:rPr>
  </w:style>
  <w:style w:type="paragraph" w:customStyle="1" w:styleId="xl162">
    <w:name w:val="xl162"/>
    <w:basedOn w:val="a1"/>
    <w:uiPriority w:val="99"/>
    <w:rsid w:val="001654CD"/>
    <w:pPr>
      <w:pBdr>
        <w:bottom w:val="single" w:sz="8" w:space="0" w:color="auto"/>
        <w:right w:val="single" w:sz="8" w:space="0" w:color="auto"/>
      </w:pBdr>
      <w:shd w:val="clear" w:color="000000" w:fill="FFFFFF"/>
      <w:tabs>
        <w:tab w:val="clear" w:pos="1080"/>
      </w:tabs>
      <w:spacing w:before="100" w:beforeAutospacing="1" w:after="100" w:afterAutospacing="1" w:line="240" w:lineRule="auto"/>
      <w:ind w:left="0" w:firstLine="0"/>
      <w:jc w:val="left"/>
    </w:pPr>
    <w:rPr>
      <w:rFonts w:ascii="Times New Roman" w:hAnsi="Times New Roman"/>
      <w:color w:val="000000"/>
      <w:lang w:val="ru-RU"/>
    </w:rPr>
  </w:style>
  <w:style w:type="paragraph" w:customStyle="1" w:styleId="xl163">
    <w:name w:val="xl163"/>
    <w:basedOn w:val="a1"/>
    <w:uiPriority w:val="99"/>
    <w:rsid w:val="001654CD"/>
    <w:pPr>
      <w:pBdr>
        <w:bottom w:val="single" w:sz="8" w:space="0" w:color="auto"/>
        <w:right w:val="single" w:sz="8" w:space="0" w:color="auto"/>
      </w:pBdr>
      <w:shd w:val="clear" w:color="000000" w:fill="FFFFFF"/>
      <w:tabs>
        <w:tab w:val="clear" w:pos="1080"/>
      </w:tabs>
      <w:spacing w:before="100" w:beforeAutospacing="1" w:after="100" w:afterAutospacing="1" w:line="240" w:lineRule="auto"/>
      <w:ind w:left="0" w:firstLine="0"/>
      <w:jc w:val="center"/>
      <w:textAlignment w:val="center"/>
    </w:pPr>
    <w:rPr>
      <w:rFonts w:ascii="Times New Roman" w:hAnsi="Times New Roman"/>
      <w:b/>
      <w:bCs/>
      <w:color w:val="000000"/>
      <w:lang w:val="ru-RU"/>
    </w:rPr>
  </w:style>
  <w:style w:type="paragraph" w:customStyle="1" w:styleId="xl164">
    <w:name w:val="xl164"/>
    <w:basedOn w:val="a1"/>
    <w:uiPriority w:val="99"/>
    <w:rsid w:val="001654CD"/>
    <w:pPr>
      <w:pBdr>
        <w:top w:val="single" w:sz="8" w:space="0" w:color="auto"/>
        <w:left w:val="single" w:sz="8" w:space="0" w:color="auto"/>
        <w:bottom w:val="single" w:sz="8" w:space="0" w:color="auto"/>
        <w:right w:val="single" w:sz="8" w:space="0" w:color="auto"/>
      </w:pBdr>
      <w:tabs>
        <w:tab w:val="clear" w:pos="1080"/>
      </w:tabs>
      <w:spacing w:before="100" w:beforeAutospacing="1" w:after="100" w:afterAutospacing="1" w:line="240" w:lineRule="auto"/>
      <w:ind w:left="0" w:firstLine="0"/>
      <w:jc w:val="center"/>
      <w:textAlignment w:val="center"/>
    </w:pPr>
    <w:rPr>
      <w:rFonts w:ascii="Times New Roman" w:hAnsi="Times New Roman"/>
      <w:lang w:val="ru-RU"/>
    </w:rPr>
  </w:style>
  <w:style w:type="paragraph" w:customStyle="1" w:styleId="xl165">
    <w:name w:val="xl165"/>
    <w:basedOn w:val="a1"/>
    <w:uiPriority w:val="99"/>
    <w:rsid w:val="001654CD"/>
    <w:pPr>
      <w:pBdr>
        <w:top w:val="single" w:sz="8" w:space="0" w:color="auto"/>
        <w:left w:val="single" w:sz="8" w:space="0" w:color="auto"/>
        <w:bottom w:val="single" w:sz="8" w:space="0" w:color="auto"/>
        <w:right w:val="single" w:sz="8" w:space="0" w:color="auto"/>
      </w:pBdr>
      <w:tabs>
        <w:tab w:val="clear" w:pos="1080"/>
      </w:tabs>
      <w:spacing w:before="100" w:beforeAutospacing="1" w:after="100" w:afterAutospacing="1" w:line="240" w:lineRule="auto"/>
      <w:ind w:left="0" w:firstLine="0"/>
      <w:jc w:val="left"/>
      <w:textAlignment w:val="top"/>
    </w:pPr>
    <w:rPr>
      <w:rFonts w:ascii="Times New Roman" w:hAnsi="Times New Roman"/>
      <w:lang w:val="ru-RU"/>
    </w:rPr>
  </w:style>
  <w:style w:type="character" w:customStyle="1" w:styleId="1f9">
    <w:name w:val="Основной текст с отступом Знак1"/>
    <w:basedOn w:val="a2"/>
    <w:uiPriority w:val="99"/>
    <w:semiHidden/>
    <w:rsid w:val="001654CD"/>
    <w:rPr>
      <w:sz w:val="24"/>
      <w:szCs w:val="24"/>
      <w:lang w:eastAsia="en-US"/>
    </w:rPr>
  </w:style>
  <w:style w:type="character" w:customStyle="1" w:styleId="NoSpacingChar">
    <w:name w:val="No Spacing Char"/>
    <w:basedOn w:val="a2"/>
    <w:link w:val="1f1"/>
    <w:locked/>
    <w:rsid w:val="001654CD"/>
    <w:rPr>
      <w:rFonts w:ascii="Times New Roman" w:eastAsia="Malgun Gothic" w:hAnsi="Times New Roman"/>
      <w:sz w:val="24"/>
      <w:szCs w:val="24"/>
    </w:rPr>
  </w:style>
  <w:style w:type="paragraph" w:customStyle="1" w:styleId="TableParagraph">
    <w:name w:val="Table Paragraph"/>
    <w:basedOn w:val="a1"/>
    <w:uiPriority w:val="1"/>
    <w:qFormat/>
    <w:rsid w:val="007877E8"/>
    <w:pPr>
      <w:widowControl w:val="0"/>
      <w:tabs>
        <w:tab w:val="clear" w:pos="1080"/>
      </w:tabs>
      <w:spacing w:line="240" w:lineRule="auto"/>
      <w:ind w:left="0" w:firstLine="0"/>
      <w:jc w:val="left"/>
    </w:pPr>
    <w:rPr>
      <w:rFonts w:asciiTheme="minorHAnsi" w:eastAsiaTheme="minorHAnsi" w:hAnsiTheme="minorHAnsi" w:cstheme="minorBidi"/>
      <w:sz w:val="22"/>
      <w:szCs w:val="22"/>
      <w:lang w:val="en-US" w:eastAsia="en-US"/>
    </w:rPr>
  </w:style>
  <w:style w:type="paragraph" w:customStyle="1" w:styleId="heading2">
    <w:name w:val="heading_2"/>
    <w:basedOn w:val="a1"/>
    <w:rsid w:val="007877E8"/>
    <w:pPr>
      <w:tabs>
        <w:tab w:val="clear" w:pos="1080"/>
        <w:tab w:val="left" w:pos="851"/>
      </w:tabs>
      <w:spacing w:after="120" w:line="240" w:lineRule="auto"/>
      <w:ind w:left="0" w:right="181" w:firstLine="0"/>
      <w:jc w:val="left"/>
    </w:pPr>
    <w:rPr>
      <w:rFonts w:ascii="Times" w:hAnsi="Times"/>
      <w:b/>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65634">
      <w:bodyDiv w:val="1"/>
      <w:marLeft w:val="0"/>
      <w:marRight w:val="0"/>
      <w:marTop w:val="0"/>
      <w:marBottom w:val="0"/>
      <w:divBdr>
        <w:top w:val="none" w:sz="0" w:space="0" w:color="auto"/>
        <w:left w:val="none" w:sz="0" w:space="0" w:color="auto"/>
        <w:bottom w:val="none" w:sz="0" w:space="0" w:color="auto"/>
        <w:right w:val="none" w:sz="0" w:space="0" w:color="auto"/>
      </w:divBdr>
    </w:div>
    <w:div w:id="56519039">
      <w:bodyDiv w:val="1"/>
      <w:marLeft w:val="0"/>
      <w:marRight w:val="0"/>
      <w:marTop w:val="0"/>
      <w:marBottom w:val="0"/>
      <w:divBdr>
        <w:top w:val="none" w:sz="0" w:space="0" w:color="auto"/>
        <w:left w:val="none" w:sz="0" w:space="0" w:color="auto"/>
        <w:bottom w:val="none" w:sz="0" w:space="0" w:color="auto"/>
        <w:right w:val="none" w:sz="0" w:space="0" w:color="auto"/>
      </w:divBdr>
    </w:div>
    <w:div w:id="68230580">
      <w:bodyDiv w:val="1"/>
      <w:marLeft w:val="0"/>
      <w:marRight w:val="0"/>
      <w:marTop w:val="0"/>
      <w:marBottom w:val="0"/>
      <w:divBdr>
        <w:top w:val="none" w:sz="0" w:space="0" w:color="auto"/>
        <w:left w:val="none" w:sz="0" w:space="0" w:color="auto"/>
        <w:bottom w:val="none" w:sz="0" w:space="0" w:color="auto"/>
        <w:right w:val="none" w:sz="0" w:space="0" w:color="auto"/>
      </w:divBdr>
    </w:div>
    <w:div w:id="83379178">
      <w:bodyDiv w:val="1"/>
      <w:marLeft w:val="0"/>
      <w:marRight w:val="0"/>
      <w:marTop w:val="0"/>
      <w:marBottom w:val="0"/>
      <w:divBdr>
        <w:top w:val="none" w:sz="0" w:space="0" w:color="auto"/>
        <w:left w:val="none" w:sz="0" w:space="0" w:color="auto"/>
        <w:bottom w:val="none" w:sz="0" w:space="0" w:color="auto"/>
        <w:right w:val="none" w:sz="0" w:space="0" w:color="auto"/>
      </w:divBdr>
    </w:div>
    <w:div w:id="86192313">
      <w:bodyDiv w:val="1"/>
      <w:marLeft w:val="0"/>
      <w:marRight w:val="0"/>
      <w:marTop w:val="0"/>
      <w:marBottom w:val="0"/>
      <w:divBdr>
        <w:top w:val="none" w:sz="0" w:space="0" w:color="auto"/>
        <w:left w:val="none" w:sz="0" w:space="0" w:color="auto"/>
        <w:bottom w:val="none" w:sz="0" w:space="0" w:color="auto"/>
        <w:right w:val="none" w:sz="0" w:space="0" w:color="auto"/>
      </w:divBdr>
    </w:div>
    <w:div w:id="95295536">
      <w:bodyDiv w:val="1"/>
      <w:marLeft w:val="0"/>
      <w:marRight w:val="0"/>
      <w:marTop w:val="0"/>
      <w:marBottom w:val="0"/>
      <w:divBdr>
        <w:top w:val="none" w:sz="0" w:space="0" w:color="auto"/>
        <w:left w:val="none" w:sz="0" w:space="0" w:color="auto"/>
        <w:bottom w:val="none" w:sz="0" w:space="0" w:color="auto"/>
        <w:right w:val="none" w:sz="0" w:space="0" w:color="auto"/>
      </w:divBdr>
    </w:div>
    <w:div w:id="97918566">
      <w:bodyDiv w:val="1"/>
      <w:marLeft w:val="0"/>
      <w:marRight w:val="0"/>
      <w:marTop w:val="0"/>
      <w:marBottom w:val="0"/>
      <w:divBdr>
        <w:top w:val="none" w:sz="0" w:space="0" w:color="auto"/>
        <w:left w:val="none" w:sz="0" w:space="0" w:color="auto"/>
        <w:bottom w:val="none" w:sz="0" w:space="0" w:color="auto"/>
        <w:right w:val="none" w:sz="0" w:space="0" w:color="auto"/>
      </w:divBdr>
    </w:div>
    <w:div w:id="118886514">
      <w:bodyDiv w:val="1"/>
      <w:marLeft w:val="0"/>
      <w:marRight w:val="0"/>
      <w:marTop w:val="0"/>
      <w:marBottom w:val="0"/>
      <w:divBdr>
        <w:top w:val="none" w:sz="0" w:space="0" w:color="auto"/>
        <w:left w:val="none" w:sz="0" w:space="0" w:color="auto"/>
        <w:bottom w:val="none" w:sz="0" w:space="0" w:color="auto"/>
        <w:right w:val="none" w:sz="0" w:space="0" w:color="auto"/>
      </w:divBdr>
    </w:div>
    <w:div w:id="160700547">
      <w:bodyDiv w:val="1"/>
      <w:marLeft w:val="0"/>
      <w:marRight w:val="0"/>
      <w:marTop w:val="0"/>
      <w:marBottom w:val="0"/>
      <w:divBdr>
        <w:top w:val="none" w:sz="0" w:space="0" w:color="auto"/>
        <w:left w:val="none" w:sz="0" w:space="0" w:color="auto"/>
        <w:bottom w:val="none" w:sz="0" w:space="0" w:color="auto"/>
        <w:right w:val="none" w:sz="0" w:space="0" w:color="auto"/>
      </w:divBdr>
    </w:div>
    <w:div w:id="172647209">
      <w:bodyDiv w:val="1"/>
      <w:marLeft w:val="0"/>
      <w:marRight w:val="0"/>
      <w:marTop w:val="0"/>
      <w:marBottom w:val="0"/>
      <w:divBdr>
        <w:top w:val="none" w:sz="0" w:space="0" w:color="auto"/>
        <w:left w:val="none" w:sz="0" w:space="0" w:color="auto"/>
        <w:bottom w:val="none" w:sz="0" w:space="0" w:color="auto"/>
        <w:right w:val="none" w:sz="0" w:space="0" w:color="auto"/>
      </w:divBdr>
    </w:div>
    <w:div w:id="209148927">
      <w:bodyDiv w:val="1"/>
      <w:marLeft w:val="0"/>
      <w:marRight w:val="0"/>
      <w:marTop w:val="0"/>
      <w:marBottom w:val="0"/>
      <w:divBdr>
        <w:top w:val="none" w:sz="0" w:space="0" w:color="auto"/>
        <w:left w:val="none" w:sz="0" w:space="0" w:color="auto"/>
        <w:bottom w:val="none" w:sz="0" w:space="0" w:color="auto"/>
        <w:right w:val="none" w:sz="0" w:space="0" w:color="auto"/>
      </w:divBdr>
    </w:div>
    <w:div w:id="239750342">
      <w:bodyDiv w:val="1"/>
      <w:marLeft w:val="0"/>
      <w:marRight w:val="0"/>
      <w:marTop w:val="0"/>
      <w:marBottom w:val="0"/>
      <w:divBdr>
        <w:top w:val="none" w:sz="0" w:space="0" w:color="auto"/>
        <w:left w:val="none" w:sz="0" w:space="0" w:color="auto"/>
        <w:bottom w:val="none" w:sz="0" w:space="0" w:color="auto"/>
        <w:right w:val="none" w:sz="0" w:space="0" w:color="auto"/>
      </w:divBdr>
    </w:div>
    <w:div w:id="312680201">
      <w:bodyDiv w:val="1"/>
      <w:marLeft w:val="0"/>
      <w:marRight w:val="0"/>
      <w:marTop w:val="0"/>
      <w:marBottom w:val="0"/>
      <w:divBdr>
        <w:top w:val="none" w:sz="0" w:space="0" w:color="auto"/>
        <w:left w:val="none" w:sz="0" w:space="0" w:color="auto"/>
        <w:bottom w:val="none" w:sz="0" w:space="0" w:color="auto"/>
        <w:right w:val="none" w:sz="0" w:space="0" w:color="auto"/>
      </w:divBdr>
    </w:div>
    <w:div w:id="373046524">
      <w:bodyDiv w:val="1"/>
      <w:marLeft w:val="0"/>
      <w:marRight w:val="0"/>
      <w:marTop w:val="0"/>
      <w:marBottom w:val="0"/>
      <w:divBdr>
        <w:top w:val="none" w:sz="0" w:space="0" w:color="auto"/>
        <w:left w:val="none" w:sz="0" w:space="0" w:color="auto"/>
        <w:bottom w:val="none" w:sz="0" w:space="0" w:color="auto"/>
        <w:right w:val="none" w:sz="0" w:space="0" w:color="auto"/>
      </w:divBdr>
    </w:div>
    <w:div w:id="474105086">
      <w:bodyDiv w:val="1"/>
      <w:marLeft w:val="0"/>
      <w:marRight w:val="0"/>
      <w:marTop w:val="0"/>
      <w:marBottom w:val="0"/>
      <w:divBdr>
        <w:top w:val="none" w:sz="0" w:space="0" w:color="auto"/>
        <w:left w:val="none" w:sz="0" w:space="0" w:color="auto"/>
        <w:bottom w:val="none" w:sz="0" w:space="0" w:color="auto"/>
        <w:right w:val="none" w:sz="0" w:space="0" w:color="auto"/>
      </w:divBdr>
    </w:div>
    <w:div w:id="507719253">
      <w:bodyDiv w:val="1"/>
      <w:marLeft w:val="0"/>
      <w:marRight w:val="0"/>
      <w:marTop w:val="0"/>
      <w:marBottom w:val="0"/>
      <w:divBdr>
        <w:top w:val="none" w:sz="0" w:space="0" w:color="auto"/>
        <w:left w:val="none" w:sz="0" w:space="0" w:color="auto"/>
        <w:bottom w:val="none" w:sz="0" w:space="0" w:color="auto"/>
        <w:right w:val="none" w:sz="0" w:space="0" w:color="auto"/>
      </w:divBdr>
    </w:div>
    <w:div w:id="544366959">
      <w:bodyDiv w:val="1"/>
      <w:marLeft w:val="0"/>
      <w:marRight w:val="0"/>
      <w:marTop w:val="0"/>
      <w:marBottom w:val="0"/>
      <w:divBdr>
        <w:top w:val="none" w:sz="0" w:space="0" w:color="auto"/>
        <w:left w:val="none" w:sz="0" w:space="0" w:color="auto"/>
        <w:bottom w:val="none" w:sz="0" w:space="0" w:color="auto"/>
        <w:right w:val="none" w:sz="0" w:space="0" w:color="auto"/>
      </w:divBdr>
    </w:div>
    <w:div w:id="566652873">
      <w:bodyDiv w:val="1"/>
      <w:marLeft w:val="0"/>
      <w:marRight w:val="0"/>
      <w:marTop w:val="0"/>
      <w:marBottom w:val="0"/>
      <w:divBdr>
        <w:top w:val="none" w:sz="0" w:space="0" w:color="auto"/>
        <w:left w:val="none" w:sz="0" w:space="0" w:color="auto"/>
        <w:bottom w:val="none" w:sz="0" w:space="0" w:color="auto"/>
        <w:right w:val="none" w:sz="0" w:space="0" w:color="auto"/>
      </w:divBdr>
    </w:div>
    <w:div w:id="599878874">
      <w:bodyDiv w:val="1"/>
      <w:marLeft w:val="0"/>
      <w:marRight w:val="0"/>
      <w:marTop w:val="0"/>
      <w:marBottom w:val="0"/>
      <w:divBdr>
        <w:top w:val="none" w:sz="0" w:space="0" w:color="auto"/>
        <w:left w:val="none" w:sz="0" w:space="0" w:color="auto"/>
        <w:bottom w:val="none" w:sz="0" w:space="0" w:color="auto"/>
        <w:right w:val="none" w:sz="0" w:space="0" w:color="auto"/>
      </w:divBdr>
    </w:div>
    <w:div w:id="709722043">
      <w:bodyDiv w:val="1"/>
      <w:marLeft w:val="0"/>
      <w:marRight w:val="0"/>
      <w:marTop w:val="0"/>
      <w:marBottom w:val="0"/>
      <w:divBdr>
        <w:top w:val="none" w:sz="0" w:space="0" w:color="auto"/>
        <w:left w:val="none" w:sz="0" w:space="0" w:color="auto"/>
        <w:bottom w:val="none" w:sz="0" w:space="0" w:color="auto"/>
        <w:right w:val="none" w:sz="0" w:space="0" w:color="auto"/>
      </w:divBdr>
    </w:div>
    <w:div w:id="787966570">
      <w:bodyDiv w:val="1"/>
      <w:marLeft w:val="0"/>
      <w:marRight w:val="0"/>
      <w:marTop w:val="0"/>
      <w:marBottom w:val="0"/>
      <w:divBdr>
        <w:top w:val="none" w:sz="0" w:space="0" w:color="auto"/>
        <w:left w:val="none" w:sz="0" w:space="0" w:color="auto"/>
        <w:bottom w:val="none" w:sz="0" w:space="0" w:color="auto"/>
        <w:right w:val="none" w:sz="0" w:space="0" w:color="auto"/>
      </w:divBdr>
    </w:div>
    <w:div w:id="820118325">
      <w:bodyDiv w:val="1"/>
      <w:marLeft w:val="0"/>
      <w:marRight w:val="0"/>
      <w:marTop w:val="0"/>
      <w:marBottom w:val="0"/>
      <w:divBdr>
        <w:top w:val="none" w:sz="0" w:space="0" w:color="auto"/>
        <w:left w:val="none" w:sz="0" w:space="0" w:color="auto"/>
        <w:bottom w:val="none" w:sz="0" w:space="0" w:color="auto"/>
        <w:right w:val="none" w:sz="0" w:space="0" w:color="auto"/>
      </w:divBdr>
    </w:div>
    <w:div w:id="834763628">
      <w:bodyDiv w:val="1"/>
      <w:marLeft w:val="0"/>
      <w:marRight w:val="0"/>
      <w:marTop w:val="0"/>
      <w:marBottom w:val="0"/>
      <w:divBdr>
        <w:top w:val="none" w:sz="0" w:space="0" w:color="auto"/>
        <w:left w:val="none" w:sz="0" w:space="0" w:color="auto"/>
        <w:bottom w:val="none" w:sz="0" w:space="0" w:color="auto"/>
        <w:right w:val="none" w:sz="0" w:space="0" w:color="auto"/>
      </w:divBdr>
    </w:div>
    <w:div w:id="922109300">
      <w:bodyDiv w:val="1"/>
      <w:marLeft w:val="0"/>
      <w:marRight w:val="0"/>
      <w:marTop w:val="0"/>
      <w:marBottom w:val="0"/>
      <w:divBdr>
        <w:top w:val="none" w:sz="0" w:space="0" w:color="auto"/>
        <w:left w:val="none" w:sz="0" w:space="0" w:color="auto"/>
        <w:bottom w:val="none" w:sz="0" w:space="0" w:color="auto"/>
        <w:right w:val="none" w:sz="0" w:space="0" w:color="auto"/>
      </w:divBdr>
    </w:div>
    <w:div w:id="931007841">
      <w:bodyDiv w:val="1"/>
      <w:marLeft w:val="0"/>
      <w:marRight w:val="0"/>
      <w:marTop w:val="0"/>
      <w:marBottom w:val="0"/>
      <w:divBdr>
        <w:top w:val="none" w:sz="0" w:space="0" w:color="auto"/>
        <w:left w:val="none" w:sz="0" w:space="0" w:color="auto"/>
        <w:bottom w:val="none" w:sz="0" w:space="0" w:color="auto"/>
        <w:right w:val="none" w:sz="0" w:space="0" w:color="auto"/>
      </w:divBdr>
    </w:div>
    <w:div w:id="1190871674">
      <w:bodyDiv w:val="1"/>
      <w:marLeft w:val="0"/>
      <w:marRight w:val="0"/>
      <w:marTop w:val="0"/>
      <w:marBottom w:val="0"/>
      <w:divBdr>
        <w:top w:val="none" w:sz="0" w:space="0" w:color="auto"/>
        <w:left w:val="none" w:sz="0" w:space="0" w:color="auto"/>
        <w:bottom w:val="none" w:sz="0" w:space="0" w:color="auto"/>
        <w:right w:val="none" w:sz="0" w:space="0" w:color="auto"/>
      </w:divBdr>
    </w:div>
    <w:div w:id="1196888944">
      <w:bodyDiv w:val="1"/>
      <w:marLeft w:val="0"/>
      <w:marRight w:val="0"/>
      <w:marTop w:val="0"/>
      <w:marBottom w:val="0"/>
      <w:divBdr>
        <w:top w:val="none" w:sz="0" w:space="0" w:color="auto"/>
        <w:left w:val="none" w:sz="0" w:space="0" w:color="auto"/>
        <w:bottom w:val="none" w:sz="0" w:space="0" w:color="auto"/>
        <w:right w:val="none" w:sz="0" w:space="0" w:color="auto"/>
      </w:divBdr>
    </w:div>
    <w:div w:id="1221556054">
      <w:bodyDiv w:val="1"/>
      <w:marLeft w:val="0"/>
      <w:marRight w:val="0"/>
      <w:marTop w:val="0"/>
      <w:marBottom w:val="0"/>
      <w:divBdr>
        <w:top w:val="none" w:sz="0" w:space="0" w:color="auto"/>
        <w:left w:val="none" w:sz="0" w:space="0" w:color="auto"/>
        <w:bottom w:val="none" w:sz="0" w:space="0" w:color="auto"/>
        <w:right w:val="none" w:sz="0" w:space="0" w:color="auto"/>
      </w:divBdr>
    </w:div>
    <w:div w:id="1305162795">
      <w:bodyDiv w:val="1"/>
      <w:marLeft w:val="0"/>
      <w:marRight w:val="0"/>
      <w:marTop w:val="0"/>
      <w:marBottom w:val="0"/>
      <w:divBdr>
        <w:top w:val="none" w:sz="0" w:space="0" w:color="auto"/>
        <w:left w:val="none" w:sz="0" w:space="0" w:color="auto"/>
        <w:bottom w:val="none" w:sz="0" w:space="0" w:color="auto"/>
        <w:right w:val="none" w:sz="0" w:space="0" w:color="auto"/>
      </w:divBdr>
    </w:div>
    <w:div w:id="1313754567">
      <w:bodyDiv w:val="1"/>
      <w:marLeft w:val="0"/>
      <w:marRight w:val="0"/>
      <w:marTop w:val="0"/>
      <w:marBottom w:val="0"/>
      <w:divBdr>
        <w:top w:val="none" w:sz="0" w:space="0" w:color="auto"/>
        <w:left w:val="none" w:sz="0" w:space="0" w:color="auto"/>
        <w:bottom w:val="none" w:sz="0" w:space="0" w:color="auto"/>
        <w:right w:val="none" w:sz="0" w:space="0" w:color="auto"/>
      </w:divBdr>
    </w:div>
    <w:div w:id="1467431446">
      <w:bodyDiv w:val="1"/>
      <w:marLeft w:val="0"/>
      <w:marRight w:val="0"/>
      <w:marTop w:val="0"/>
      <w:marBottom w:val="0"/>
      <w:divBdr>
        <w:top w:val="none" w:sz="0" w:space="0" w:color="auto"/>
        <w:left w:val="none" w:sz="0" w:space="0" w:color="auto"/>
        <w:bottom w:val="none" w:sz="0" w:space="0" w:color="auto"/>
        <w:right w:val="none" w:sz="0" w:space="0" w:color="auto"/>
      </w:divBdr>
    </w:div>
    <w:div w:id="1469279915">
      <w:bodyDiv w:val="1"/>
      <w:marLeft w:val="0"/>
      <w:marRight w:val="0"/>
      <w:marTop w:val="0"/>
      <w:marBottom w:val="0"/>
      <w:divBdr>
        <w:top w:val="none" w:sz="0" w:space="0" w:color="auto"/>
        <w:left w:val="none" w:sz="0" w:space="0" w:color="auto"/>
        <w:bottom w:val="none" w:sz="0" w:space="0" w:color="auto"/>
        <w:right w:val="none" w:sz="0" w:space="0" w:color="auto"/>
      </w:divBdr>
    </w:div>
    <w:div w:id="1520660563">
      <w:bodyDiv w:val="1"/>
      <w:marLeft w:val="0"/>
      <w:marRight w:val="0"/>
      <w:marTop w:val="0"/>
      <w:marBottom w:val="0"/>
      <w:divBdr>
        <w:top w:val="none" w:sz="0" w:space="0" w:color="auto"/>
        <w:left w:val="none" w:sz="0" w:space="0" w:color="auto"/>
        <w:bottom w:val="none" w:sz="0" w:space="0" w:color="auto"/>
        <w:right w:val="none" w:sz="0" w:space="0" w:color="auto"/>
      </w:divBdr>
    </w:div>
    <w:div w:id="1578593783">
      <w:bodyDiv w:val="1"/>
      <w:marLeft w:val="0"/>
      <w:marRight w:val="0"/>
      <w:marTop w:val="0"/>
      <w:marBottom w:val="0"/>
      <w:divBdr>
        <w:top w:val="none" w:sz="0" w:space="0" w:color="auto"/>
        <w:left w:val="none" w:sz="0" w:space="0" w:color="auto"/>
        <w:bottom w:val="none" w:sz="0" w:space="0" w:color="auto"/>
        <w:right w:val="none" w:sz="0" w:space="0" w:color="auto"/>
      </w:divBdr>
    </w:div>
    <w:div w:id="1615014019">
      <w:bodyDiv w:val="1"/>
      <w:marLeft w:val="0"/>
      <w:marRight w:val="0"/>
      <w:marTop w:val="0"/>
      <w:marBottom w:val="0"/>
      <w:divBdr>
        <w:top w:val="none" w:sz="0" w:space="0" w:color="auto"/>
        <w:left w:val="none" w:sz="0" w:space="0" w:color="auto"/>
        <w:bottom w:val="none" w:sz="0" w:space="0" w:color="auto"/>
        <w:right w:val="none" w:sz="0" w:space="0" w:color="auto"/>
      </w:divBdr>
    </w:div>
    <w:div w:id="1635871203">
      <w:bodyDiv w:val="1"/>
      <w:marLeft w:val="0"/>
      <w:marRight w:val="0"/>
      <w:marTop w:val="0"/>
      <w:marBottom w:val="0"/>
      <w:divBdr>
        <w:top w:val="none" w:sz="0" w:space="0" w:color="auto"/>
        <w:left w:val="none" w:sz="0" w:space="0" w:color="auto"/>
        <w:bottom w:val="none" w:sz="0" w:space="0" w:color="auto"/>
        <w:right w:val="none" w:sz="0" w:space="0" w:color="auto"/>
      </w:divBdr>
    </w:div>
    <w:div w:id="1656033765">
      <w:bodyDiv w:val="1"/>
      <w:marLeft w:val="0"/>
      <w:marRight w:val="0"/>
      <w:marTop w:val="0"/>
      <w:marBottom w:val="0"/>
      <w:divBdr>
        <w:top w:val="none" w:sz="0" w:space="0" w:color="auto"/>
        <w:left w:val="none" w:sz="0" w:space="0" w:color="auto"/>
        <w:bottom w:val="none" w:sz="0" w:space="0" w:color="auto"/>
        <w:right w:val="none" w:sz="0" w:space="0" w:color="auto"/>
      </w:divBdr>
    </w:div>
    <w:div w:id="1665887570">
      <w:bodyDiv w:val="1"/>
      <w:marLeft w:val="0"/>
      <w:marRight w:val="0"/>
      <w:marTop w:val="0"/>
      <w:marBottom w:val="0"/>
      <w:divBdr>
        <w:top w:val="none" w:sz="0" w:space="0" w:color="auto"/>
        <w:left w:val="none" w:sz="0" w:space="0" w:color="auto"/>
        <w:bottom w:val="none" w:sz="0" w:space="0" w:color="auto"/>
        <w:right w:val="none" w:sz="0" w:space="0" w:color="auto"/>
      </w:divBdr>
    </w:div>
    <w:div w:id="1670449613">
      <w:bodyDiv w:val="1"/>
      <w:marLeft w:val="0"/>
      <w:marRight w:val="0"/>
      <w:marTop w:val="0"/>
      <w:marBottom w:val="0"/>
      <w:divBdr>
        <w:top w:val="none" w:sz="0" w:space="0" w:color="auto"/>
        <w:left w:val="none" w:sz="0" w:space="0" w:color="auto"/>
        <w:bottom w:val="none" w:sz="0" w:space="0" w:color="auto"/>
        <w:right w:val="none" w:sz="0" w:space="0" w:color="auto"/>
      </w:divBdr>
    </w:div>
    <w:div w:id="1675690251">
      <w:bodyDiv w:val="1"/>
      <w:marLeft w:val="0"/>
      <w:marRight w:val="0"/>
      <w:marTop w:val="0"/>
      <w:marBottom w:val="0"/>
      <w:divBdr>
        <w:top w:val="none" w:sz="0" w:space="0" w:color="auto"/>
        <w:left w:val="none" w:sz="0" w:space="0" w:color="auto"/>
        <w:bottom w:val="none" w:sz="0" w:space="0" w:color="auto"/>
        <w:right w:val="none" w:sz="0" w:space="0" w:color="auto"/>
      </w:divBdr>
    </w:div>
    <w:div w:id="1784111231">
      <w:bodyDiv w:val="1"/>
      <w:marLeft w:val="0"/>
      <w:marRight w:val="0"/>
      <w:marTop w:val="0"/>
      <w:marBottom w:val="0"/>
      <w:divBdr>
        <w:top w:val="none" w:sz="0" w:space="0" w:color="auto"/>
        <w:left w:val="none" w:sz="0" w:space="0" w:color="auto"/>
        <w:bottom w:val="none" w:sz="0" w:space="0" w:color="auto"/>
        <w:right w:val="none" w:sz="0" w:space="0" w:color="auto"/>
      </w:divBdr>
    </w:div>
    <w:div w:id="1788767172">
      <w:bodyDiv w:val="1"/>
      <w:marLeft w:val="0"/>
      <w:marRight w:val="0"/>
      <w:marTop w:val="0"/>
      <w:marBottom w:val="0"/>
      <w:divBdr>
        <w:top w:val="none" w:sz="0" w:space="0" w:color="auto"/>
        <w:left w:val="none" w:sz="0" w:space="0" w:color="auto"/>
        <w:bottom w:val="none" w:sz="0" w:space="0" w:color="auto"/>
        <w:right w:val="none" w:sz="0" w:space="0" w:color="auto"/>
      </w:divBdr>
    </w:div>
    <w:div w:id="1790706154">
      <w:bodyDiv w:val="1"/>
      <w:marLeft w:val="0"/>
      <w:marRight w:val="0"/>
      <w:marTop w:val="0"/>
      <w:marBottom w:val="0"/>
      <w:divBdr>
        <w:top w:val="none" w:sz="0" w:space="0" w:color="auto"/>
        <w:left w:val="none" w:sz="0" w:space="0" w:color="auto"/>
        <w:bottom w:val="none" w:sz="0" w:space="0" w:color="auto"/>
        <w:right w:val="none" w:sz="0" w:space="0" w:color="auto"/>
      </w:divBdr>
    </w:div>
    <w:div w:id="1811702933">
      <w:bodyDiv w:val="1"/>
      <w:marLeft w:val="0"/>
      <w:marRight w:val="0"/>
      <w:marTop w:val="0"/>
      <w:marBottom w:val="0"/>
      <w:divBdr>
        <w:top w:val="none" w:sz="0" w:space="0" w:color="auto"/>
        <w:left w:val="none" w:sz="0" w:space="0" w:color="auto"/>
        <w:bottom w:val="none" w:sz="0" w:space="0" w:color="auto"/>
        <w:right w:val="none" w:sz="0" w:space="0" w:color="auto"/>
      </w:divBdr>
    </w:div>
    <w:div w:id="1821385445">
      <w:bodyDiv w:val="1"/>
      <w:marLeft w:val="0"/>
      <w:marRight w:val="0"/>
      <w:marTop w:val="0"/>
      <w:marBottom w:val="0"/>
      <w:divBdr>
        <w:top w:val="none" w:sz="0" w:space="0" w:color="auto"/>
        <w:left w:val="none" w:sz="0" w:space="0" w:color="auto"/>
        <w:bottom w:val="none" w:sz="0" w:space="0" w:color="auto"/>
        <w:right w:val="none" w:sz="0" w:space="0" w:color="auto"/>
      </w:divBdr>
    </w:div>
    <w:div w:id="1826126073">
      <w:bodyDiv w:val="1"/>
      <w:marLeft w:val="0"/>
      <w:marRight w:val="0"/>
      <w:marTop w:val="0"/>
      <w:marBottom w:val="0"/>
      <w:divBdr>
        <w:top w:val="none" w:sz="0" w:space="0" w:color="auto"/>
        <w:left w:val="none" w:sz="0" w:space="0" w:color="auto"/>
        <w:bottom w:val="none" w:sz="0" w:space="0" w:color="auto"/>
        <w:right w:val="none" w:sz="0" w:space="0" w:color="auto"/>
      </w:divBdr>
    </w:div>
    <w:div w:id="1833134033">
      <w:bodyDiv w:val="1"/>
      <w:marLeft w:val="0"/>
      <w:marRight w:val="0"/>
      <w:marTop w:val="0"/>
      <w:marBottom w:val="0"/>
      <w:divBdr>
        <w:top w:val="none" w:sz="0" w:space="0" w:color="auto"/>
        <w:left w:val="none" w:sz="0" w:space="0" w:color="auto"/>
        <w:bottom w:val="none" w:sz="0" w:space="0" w:color="auto"/>
        <w:right w:val="none" w:sz="0" w:space="0" w:color="auto"/>
      </w:divBdr>
    </w:div>
    <w:div w:id="1838422035">
      <w:bodyDiv w:val="1"/>
      <w:marLeft w:val="0"/>
      <w:marRight w:val="0"/>
      <w:marTop w:val="0"/>
      <w:marBottom w:val="0"/>
      <w:divBdr>
        <w:top w:val="none" w:sz="0" w:space="0" w:color="auto"/>
        <w:left w:val="none" w:sz="0" w:space="0" w:color="auto"/>
        <w:bottom w:val="none" w:sz="0" w:space="0" w:color="auto"/>
        <w:right w:val="none" w:sz="0" w:space="0" w:color="auto"/>
      </w:divBdr>
    </w:div>
    <w:div w:id="1922062718">
      <w:bodyDiv w:val="1"/>
      <w:marLeft w:val="0"/>
      <w:marRight w:val="0"/>
      <w:marTop w:val="0"/>
      <w:marBottom w:val="0"/>
      <w:divBdr>
        <w:top w:val="none" w:sz="0" w:space="0" w:color="auto"/>
        <w:left w:val="none" w:sz="0" w:space="0" w:color="auto"/>
        <w:bottom w:val="none" w:sz="0" w:space="0" w:color="auto"/>
        <w:right w:val="none" w:sz="0" w:space="0" w:color="auto"/>
      </w:divBdr>
    </w:div>
    <w:div w:id="1960528674">
      <w:bodyDiv w:val="1"/>
      <w:marLeft w:val="0"/>
      <w:marRight w:val="0"/>
      <w:marTop w:val="0"/>
      <w:marBottom w:val="0"/>
      <w:divBdr>
        <w:top w:val="none" w:sz="0" w:space="0" w:color="auto"/>
        <w:left w:val="none" w:sz="0" w:space="0" w:color="auto"/>
        <w:bottom w:val="none" w:sz="0" w:space="0" w:color="auto"/>
        <w:right w:val="none" w:sz="0" w:space="0" w:color="auto"/>
      </w:divBdr>
    </w:div>
    <w:div w:id="2075154785">
      <w:bodyDiv w:val="1"/>
      <w:marLeft w:val="0"/>
      <w:marRight w:val="0"/>
      <w:marTop w:val="0"/>
      <w:marBottom w:val="0"/>
      <w:divBdr>
        <w:top w:val="none" w:sz="0" w:space="0" w:color="auto"/>
        <w:left w:val="none" w:sz="0" w:space="0" w:color="auto"/>
        <w:bottom w:val="none" w:sz="0" w:space="0" w:color="auto"/>
        <w:right w:val="none" w:sz="0" w:space="0" w:color="auto"/>
      </w:divBdr>
    </w:div>
    <w:div w:id="2082947470">
      <w:bodyDiv w:val="1"/>
      <w:marLeft w:val="0"/>
      <w:marRight w:val="0"/>
      <w:marTop w:val="0"/>
      <w:marBottom w:val="0"/>
      <w:divBdr>
        <w:top w:val="none" w:sz="0" w:space="0" w:color="auto"/>
        <w:left w:val="none" w:sz="0" w:space="0" w:color="auto"/>
        <w:bottom w:val="none" w:sz="0" w:space="0" w:color="auto"/>
        <w:right w:val="none" w:sz="0" w:space="0" w:color="auto"/>
      </w:divBdr>
    </w:div>
    <w:div w:id="2092465928">
      <w:bodyDiv w:val="1"/>
      <w:marLeft w:val="0"/>
      <w:marRight w:val="0"/>
      <w:marTop w:val="0"/>
      <w:marBottom w:val="0"/>
      <w:divBdr>
        <w:top w:val="none" w:sz="0" w:space="0" w:color="auto"/>
        <w:left w:val="none" w:sz="0" w:space="0" w:color="auto"/>
        <w:bottom w:val="none" w:sz="0" w:space="0" w:color="auto"/>
        <w:right w:val="none" w:sz="0" w:space="0" w:color="auto"/>
      </w:divBdr>
    </w:div>
    <w:div w:id="2095587042">
      <w:bodyDiv w:val="1"/>
      <w:marLeft w:val="0"/>
      <w:marRight w:val="0"/>
      <w:marTop w:val="0"/>
      <w:marBottom w:val="0"/>
      <w:divBdr>
        <w:top w:val="none" w:sz="0" w:space="0" w:color="auto"/>
        <w:left w:val="none" w:sz="0" w:space="0" w:color="auto"/>
        <w:bottom w:val="none" w:sz="0" w:space="0" w:color="auto"/>
        <w:right w:val="none" w:sz="0" w:space="0" w:color="auto"/>
      </w:divBdr>
    </w:div>
    <w:div w:id="2141071180">
      <w:bodyDiv w:val="1"/>
      <w:marLeft w:val="0"/>
      <w:marRight w:val="0"/>
      <w:marTop w:val="0"/>
      <w:marBottom w:val="0"/>
      <w:divBdr>
        <w:top w:val="none" w:sz="0" w:space="0" w:color="auto"/>
        <w:left w:val="none" w:sz="0" w:space="0" w:color="auto"/>
        <w:bottom w:val="none" w:sz="0" w:space="0" w:color="auto"/>
        <w:right w:val="none" w:sz="0" w:space="0" w:color="auto"/>
      </w:divBdr>
    </w:div>
    <w:div w:id="2146972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jl:31318730.0%20"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D0760-2F1E-4711-93B6-769F4FF11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95</Pages>
  <Words>32444</Words>
  <Characters>184933</Characters>
  <Application>Microsoft Office Word</Application>
  <DocSecurity>0</DocSecurity>
  <Lines>1541</Lines>
  <Paragraphs>433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216944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A.Mukanov</dc:creator>
  <cp:lastModifiedBy>Азамат Абдыкани</cp:lastModifiedBy>
  <cp:revision>10</cp:revision>
  <cp:lastPrinted>2017-12-22T12:25:00Z</cp:lastPrinted>
  <dcterms:created xsi:type="dcterms:W3CDTF">2017-12-22T11:53:00Z</dcterms:created>
  <dcterms:modified xsi:type="dcterms:W3CDTF">2018-01-16T13:16:00Z</dcterms:modified>
</cp:coreProperties>
</file>